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C1402" w14:textId="77777777" w:rsidR="00F665A0" w:rsidRDefault="00F665A0" w:rsidP="00F665A0">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6E8CDCD"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665A0" w:rsidRPr="00B2461A" w14:paraId="4D012FBC" w14:textId="77777777" w:rsidTr="009D3E7B">
        <w:trPr>
          <w:trHeight w:val="2000"/>
          <w:jc w:val="center"/>
        </w:trPr>
        <w:tc>
          <w:tcPr>
            <w:tcW w:w="9747" w:type="dxa"/>
            <w:gridSpan w:val="5"/>
            <w:shd w:val="clear" w:color="auto" w:fill="5F497A" w:themeFill="accent4" w:themeFillShade="BF"/>
            <w:vAlign w:val="center"/>
          </w:tcPr>
          <w:p w14:paraId="3D825B9B" w14:textId="77777777" w:rsidR="00F665A0" w:rsidRPr="00F45858" w:rsidRDefault="00F665A0"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F665A0" w14:paraId="250F3D69" w14:textId="77777777" w:rsidTr="009D3E7B">
        <w:trPr>
          <w:trHeight w:val="330"/>
          <w:jc w:val="center"/>
        </w:trPr>
        <w:tc>
          <w:tcPr>
            <w:tcW w:w="2838" w:type="dxa"/>
            <w:gridSpan w:val="2"/>
          </w:tcPr>
          <w:p w14:paraId="419124C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3BB15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6DDA70E7" w14:textId="77777777" w:rsidTr="009D3E7B">
        <w:trPr>
          <w:trHeight w:val="291"/>
          <w:jc w:val="center"/>
        </w:trPr>
        <w:tc>
          <w:tcPr>
            <w:tcW w:w="2838" w:type="dxa"/>
            <w:gridSpan w:val="2"/>
          </w:tcPr>
          <w:p w14:paraId="54B3A0B6"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0A294F78"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51EB3E2C" w14:textId="77777777" w:rsidTr="009D3E7B">
        <w:trPr>
          <w:trHeight w:val="255"/>
          <w:jc w:val="center"/>
        </w:trPr>
        <w:tc>
          <w:tcPr>
            <w:tcW w:w="2838" w:type="dxa"/>
            <w:gridSpan w:val="2"/>
          </w:tcPr>
          <w:p w14:paraId="702A449A"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096BD5C" w14:textId="77777777" w:rsidR="00F665A0" w:rsidRPr="00F45858" w:rsidRDefault="00F665A0" w:rsidP="009D3E7B">
            <w:pPr>
              <w:tabs>
                <w:tab w:val="left" w:pos="1695"/>
              </w:tabs>
              <w:rPr>
                <w:rFonts w:ascii="Arial" w:hAnsi="Arial" w:cs="Arial"/>
                <w:sz w:val="19"/>
                <w:szCs w:val="19"/>
              </w:rPr>
            </w:pPr>
          </w:p>
        </w:tc>
      </w:tr>
      <w:tr w:rsidR="00F665A0" w14:paraId="56882ACA" w14:textId="77777777" w:rsidTr="009D3E7B">
        <w:trPr>
          <w:trHeight w:val="330"/>
          <w:jc w:val="center"/>
        </w:trPr>
        <w:tc>
          <w:tcPr>
            <w:tcW w:w="2838" w:type="dxa"/>
            <w:gridSpan w:val="2"/>
          </w:tcPr>
          <w:p w14:paraId="48BD105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1828210A" w14:textId="77777777" w:rsidR="00F665A0" w:rsidRPr="00F45858" w:rsidRDefault="00F665A0" w:rsidP="009D3E7B">
            <w:pPr>
              <w:tabs>
                <w:tab w:val="left" w:pos="1695"/>
              </w:tabs>
              <w:rPr>
                <w:rFonts w:ascii="Arial" w:hAnsi="Arial" w:cs="Arial"/>
                <w:sz w:val="19"/>
                <w:szCs w:val="19"/>
              </w:rPr>
            </w:pPr>
          </w:p>
        </w:tc>
      </w:tr>
      <w:tr w:rsidR="00F665A0" w14:paraId="7955CDBF" w14:textId="77777777" w:rsidTr="009D3E7B">
        <w:trPr>
          <w:trHeight w:val="288"/>
          <w:jc w:val="center"/>
        </w:trPr>
        <w:tc>
          <w:tcPr>
            <w:tcW w:w="2838" w:type="dxa"/>
            <w:gridSpan w:val="2"/>
          </w:tcPr>
          <w:p w14:paraId="40DE5D0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DA3A09F" w14:textId="77777777" w:rsidR="00F665A0" w:rsidRPr="00F45858" w:rsidRDefault="00F665A0" w:rsidP="009D3E7B">
            <w:pPr>
              <w:tabs>
                <w:tab w:val="left" w:pos="1695"/>
              </w:tabs>
              <w:rPr>
                <w:rFonts w:ascii="Arial" w:hAnsi="Arial" w:cs="Arial"/>
                <w:sz w:val="19"/>
                <w:szCs w:val="19"/>
              </w:rPr>
            </w:pPr>
          </w:p>
        </w:tc>
      </w:tr>
      <w:tr w:rsidR="00F665A0" w14:paraId="72013016" w14:textId="77777777" w:rsidTr="009D3E7B">
        <w:trPr>
          <w:trHeight w:val="285"/>
          <w:jc w:val="center"/>
        </w:trPr>
        <w:tc>
          <w:tcPr>
            <w:tcW w:w="2838" w:type="dxa"/>
            <w:gridSpan w:val="2"/>
          </w:tcPr>
          <w:p w14:paraId="6BC31E5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37708092" w14:textId="77777777" w:rsidR="00F665A0" w:rsidRPr="00F45858" w:rsidRDefault="00F665A0" w:rsidP="009D3E7B">
            <w:pPr>
              <w:tabs>
                <w:tab w:val="left" w:pos="1695"/>
              </w:tabs>
              <w:rPr>
                <w:rFonts w:ascii="Arial" w:hAnsi="Arial" w:cs="Arial"/>
                <w:sz w:val="19"/>
                <w:szCs w:val="19"/>
              </w:rPr>
            </w:pPr>
          </w:p>
        </w:tc>
      </w:tr>
      <w:tr w:rsidR="00F665A0" w14:paraId="3EBECC8A" w14:textId="77777777" w:rsidTr="009D3E7B">
        <w:trPr>
          <w:trHeight w:val="252"/>
          <w:jc w:val="center"/>
        </w:trPr>
        <w:tc>
          <w:tcPr>
            <w:tcW w:w="2838" w:type="dxa"/>
            <w:gridSpan w:val="2"/>
          </w:tcPr>
          <w:p w14:paraId="329EAE09"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C87546F" w14:textId="77777777" w:rsidR="00F665A0" w:rsidRPr="00F45858" w:rsidRDefault="00F665A0" w:rsidP="009D3E7B">
            <w:pPr>
              <w:tabs>
                <w:tab w:val="left" w:pos="1701"/>
              </w:tabs>
              <w:rPr>
                <w:rFonts w:ascii="Arial" w:hAnsi="Arial" w:cs="Arial"/>
                <w:sz w:val="19"/>
                <w:szCs w:val="19"/>
              </w:rPr>
            </w:pPr>
          </w:p>
        </w:tc>
      </w:tr>
      <w:tr w:rsidR="00F665A0" w14:paraId="479518EE" w14:textId="77777777" w:rsidTr="009D3E7B">
        <w:trPr>
          <w:jc w:val="center"/>
        </w:trPr>
        <w:tc>
          <w:tcPr>
            <w:tcW w:w="554" w:type="dxa"/>
            <w:shd w:val="clear" w:color="auto" w:fill="B2A1C7" w:themeFill="accent4" w:themeFillTint="99"/>
            <w:vAlign w:val="center"/>
          </w:tcPr>
          <w:p w14:paraId="38B99609"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42BDB12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024330B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6B0B1B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239FE15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F665A0" w14:paraId="39444BE5" w14:textId="77777777" w:rsidTr="009D3E7B">
        <w:trPr>
          <w:jc w:val="center"/>
        </w:trPr>
        <w:tc>
          <w:tcPr>
            <w:tcW w:w="554" w:type="dxa"/>
            <w:shd w:val="clear" w:color="auto" w:fill="auto"/>
            <w:vAlign w:val="center"/>
          </w:tcPr>
          <w:p w14:paraId="3DEA372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D51D09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B74835AC9B8B4B75946A0C163B27051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6BB33E1"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rFonts w:ascii="Arial" w:hAnsi="Arial" w:cs="Arial"/>
              <w:sz w:val="19"/>
              <w:szCs w:val="19"/>
            </w:rPr>
            <w:id w:val="813072558"/>
            <w:placeholder>
              <w:docPart w:val="7FAC70B9F98B49209475686D782EB404"/>
            </w:placeholder>
            <w:comboBox>
              <w:listItem w:displayText="nie (0)" w:value="nie (0)"/>
              <w:listItem w:displayText="áno (1)" w:value="áno (1)"/>
            </w:comboBox>
          </w:sdtPr>
          <w:sdtEndPr/>
          <w:sdtContent>
            <w:tc>
              <w:tcPr>
                <w:tcW w:w="1485" w:type="dxa"/>
                <w:shd w:val="clear" w:color="auto" w:fill="auto"/>
                <w:vAlign w:val="center"/>
              </w:tcPr>
              <w:p w14:paraId="76C1F31C"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0998781B" w14:textId="77777777" w:rsidR="00F665A0" w:rsidRPr="00F45858" w:rsidRDefault="00F665A0" w:rsidP="009D3E7B">
            <w:pPr>
              <w:jc w:val="center"/>
              <w:rPr>
                <w:rFonts w:ascii="Arial" w:hAnsi="Arial" w:cs="Arial"/>
                <w:b/>
                <w:sz w:val="19"/>
                <w:szCs w:val="19"/>
              </w:rPr>
            </w:pPr>
          </w:p>
        </w:tc>
      </w:tr>
      <w:tr w:rsidR="00F665A0" w14:paraId="3B05C6E6" w14:textId="77777777" w:rsidTr="009D3E7B">
        <w:trPr>
          <w:jc w:val="center"/>
        </w:trPr>
        <w:tc>
          <w:tcPr>
            <w:tcW w:w="554" w:type="dxa"/>
            <w:shd w:val="clear" w:color="auto" w:fill="auto"/>
            <w:vAlign w:val="center"/>
          </w:tcPr>
          <w:p w14:paraId="0C2070DA"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53961ACF"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408F593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316845837"/>
            <w:placeholder>
              <w:docPart w:val="BE257E0BF751425B9B43024613B0D6D3"/>
            </w:placeholder>
            <w:comboBox>
              <w:listItem w:displayText="nie (0)" w:value="nie (0)"/>
              <w:listItem w:displayText="áno (1)" w:value="áno (1)"/>
            </w:comboBox>
          </w:sdtPr>
          <w:sdtEndPr/>
          <w:sdtContent>
            <w:tc>
              <w:tcPr>
                <w:tcW w:w="1485" w:type="dxa"/>
                <w:shd w:val="clear" w:color="auto" w:fill="auto"/>
                <w:vAlign w:val="center"/>
              </w:tcPr>
              <w:p w14:paraId="565E1035"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1A0A5CE" w14:textId="77777777" w:rsidR="00F665A0" w:rsidRPr="00F45858" w:rsidRDefault="00F665A0" w:rsidP="009D3E7B">
            <w:pPr>
              <w:jc w:val="center"/>
              <w:rPr>
                <w:rFonts w:ascii="Arial" w:hAnsi="Arial" w:cs="Arial"/>
                <w:b/>
                <w:sz w:val="19"/>
                <w:szCs w:val="19"/>
              </w:rPr>
            </w:pPr>
          </w:p>
        </w:tc>
      </w:tr>
      <w:tr w:rsidR="00F665A0" w14:paraId="5621295C" w14:textId="77777777" w:rsidTr="009D3E7B">
        <w:trPr>
          <w:jc w:val="center"/>
        </w:trPr>
        <w:tc>
          <w:tcPr>
            <w:tcW w:w="554" w:type="dxa"/>
            <w:shd w:val="clear" w:color="auto" w:fill="auto"/>
            <w:vAlign w:val="center"/>
          </w:tcPr>
          <w:p w14:paraId="67AC3128"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3E6AFEF"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3F84CF3"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141613714"/>
            <w:placeholder>
              <w:docPart w:val="9CD48F28B64F445AA7641594C08DD67E"/>
            </w:placeholder>
            <w:comboBox>
              <w:listItem w:displayText="nie (0)" w:value="nie (0)"/>
              <w:listItem w:displayText="áno (1)" w:value="áno (1)"/>
            </w:comboBox>
          </w:sdtPr>
          <w:sdtEndPr/>
          <w:sdtContent>
            <w:tc>
              <w:tcPr>
                <w:tcW w:w="1485" w:type="dxa"/>
                <w:shd w:val="clear" w:color="auto" w:fill="auto"/>
                <w:vAlign w:val="center"/>
              </w:tcPr>
              <w:p w14:paraId="77ACDA0B"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D35DB0C" w14:textId="77777777" w:rsidR="00F665A0" w:rsidRPr="00F45858" w:rsidRDefault="00F665A0" w:rsidP="009D3E7B">
            <w:pPr>
              <w:jc w:val="center"/>
              <w:rPr>
                <w:rFonts w:ascii="Arial" w:hAnsi="Arial" w:cs="Arial"/>
                <w:b/>
                <w:sz w:val="19"/>
                <w:szCs w:val="19"/>
              </w:rPr>
            </w:pPr>
          </w:p>
        </w:tc>
      </w:tr>
    </w:tbl>
    <w:p w14:paraId="513C8BA2" w14:textId="77777777" w:rsidR="00F665A0" w:rsidRDefault="00F665A0" w:rsidP="00F665A0"/>
    <w:p w14:paraId="0B41890C"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80"/>
        <w:gridCol w:w="213"/>
        <w:gridCol w:w="35"/>
        <w:gridCol w:w="17"/>
        <w:gridCol w:w="12"/>
        <w:gridCol w:w="521"/>
        <w:gridCol w:w="651"/>
        <w:gridCol w:w="130"/>
        <w:gridCol w:w="159"/>
        <w:gridCol w:w="65"/>
        <w:gridCol w:w="139"/>
        <w:gridCol w:w="59"/>
        <w:gridCol w:w="1045"/>
        <w:gridCol w:w="18"/>
        <w:gridCol w:w="188"/>
        <w:gridCol w:w="114"/>
        <w:gridCol w:w="413"/>
        <w:gridCol w:w="673"/>
        <w:gridCol w:w="40"/>
        <w:gridCol w:w="395"/>
        <w:gridCol w:w="2502"/>
        <w:gridCol w:w="102"/>
      </w:tblGrid>
      <w:tr w:rsidR="007411DF" w:rsidRPr="00517659" w14:paraId="5B5E5420" w14:textId="77777777" w:rsidTr="00B610FC">
        <w:trPr>
          <w:jc w:val="center"/>
        </w:trPr>
        <w:tc>
          <w:tcPr>
            <w:tcW w:w="579" w:type="dxa"/>
            <w:gridSpan w:val="2"/>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lastRenderedPageBreak/>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gridSpan w:val="8"/>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gridSpan w:val="4"/>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gridSpan w:val="5"/>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gridSpan w:val="4"/>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B610FC">
        <w:tblPrEx>
          <w:tblCellMar>
            <w:left w:w="70" w:type="dxa"/>
            <w:right w:w="70" w:type="dxa"/>
          </w:tblCellMar>
          <w:tblLook w:val="0000" w:firstRow="0" w:lastRow="0" w:firstColumn="0" w:lastColumn="0" w:noHBand="0" w:noVBand="0"/>
        </w:tblPrEx>
        <w:trPr>
          <w:trHeight w:val="720"/>
          <w:jc w:val="center"/>
        </w:trPr>
        <w:tc>
          <w:tcPr>
            <w:tcW w:w="579" w:type="dxa"/>
            <w:gridSpan w:val="2"/>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gridSpan w:val="8"/>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68AD9DBE" w14:textId="77777777" w:rsidR="0059399A" w:rsidRPr="0059399A" w:rsidRDefault="0059399A" w:rsidP="006B138C">
            <w:pPr>
              <w:jc w:val="center"/>
              <w:rPr>
                <w:rFonts w:ascii="Arial" w:hAnsi="Arial" w:cs="Arial"/>
                <w:sz w:val="19"/>
                <w:szCs w:val="19"/>
              </w:rPr>
            </w:pPr>
          </w:p>
          <w:p w14:paraId="67897902" w14:textId="77777777" w:rsidR="0059399A" w:rsidRPr="0059399A" w:rsidRDefault="00513EB8"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gridSpan w:val="4"/>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B610FC">
        <w:tblPrEx>
          <w:tblCellMar>
            <w:left w:w="70" w:type="dxa"/>
            <w:right w:w="70" w:type="dxa"/>
          </w:tblCellMar>
          <w:tblLook w:val="0000" w:firstRow="0" w:lastRow="0" w:firstColumn="0" w:lastColumn="0" w:noHBand="0" w:noVBand="0"/>
        </w:tblPrEx>
        <w:trPr>
          <w:trHeight w:val="572"/>
          <w:jc w:val="center"/>
        </w:trPr>
        <w:tc>
          <w:tcPr>
            <w:tcW w:w="579" w:type="dxa"/>
            <w:gridSpan w:val="2"/>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gridSpan w:val="8"/>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487FBF06" w14:textId="77777777" w:rsidR="0059399A" w:rsidRPr="0059399A" w:rsidRDefault="0059399A" w:rsidP="006B138C">
            <w:pPr>
              <w:jc w:val="center"/>
              <w:rPr>
                <w:rFonts w:ascii="Arial" w:hAnsi="Arial" w:cs="Arial"/>
                <w:sz w:val="19"/>
                <w:szCs w:val="19"/>
              </w:rPr>
            </w:pPr>
          </w:p>
          <w:p w14:paraId="67D02EA1" w14:textId="77777777" w:rsidR="0059399A" w:rsidRPr="0059399A" w:rsidRDefault="00513EB8"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gridSpan w:val="5"/>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gridSpan w:val="4"/>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B610FC">
        <w:tblPrEx>
          <w:tblCellMar>
            <w:left w:w="70" w:type="dxa"/>
            <w:right w:w="70" w:type="dxa"/>
          </w:tblCellMar>
          <w:tblLook w:val="0000" w:firstRow="0" w:lastRow="0" w:firstColumn="0" w:lastColumn="0" w:noHBand="0" w:noVBand="0"/>
        </w:tblPrEx>
        <w:trPr>
          <w:trHeight w:val="650"/>
          <w:jc w:val="center"/>
        </w:trPr>
        <w:tc>
          <w:tcPr>
            <w:tcW w:w="579" w:type="dxa"/>
            <w:gridSpan w:val="2"/>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gridSpan w:val="8"/>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2A6AF436" w14:textId="77777777" w:rsidR="0059399A" w:rsidRPr="0059399A" w:rsidRDefault="00513EB8"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B610FC">
        <w:tblPrEx>
          <w:tblCellMar>
            <w:left w:w="70" w:type="dxa"/>
            <w:right w:w="70" w:type="dxa"/>
          </w:tblCellMar>
          <w:tblLook w:val="0000" w:firstRow="0" w:lastRow="0" w:firstColumn="0" w:lastColumn="0" w:noHBand="0" w:noVBand="0"/>
        </w:tblPrEx>
        <w:trPr>
          <w:trHeight w:val="635"/>
          <w:jc w:val="center"/>
        </w:trPr>
        <w:tc>
          <w:tcPr>
            <w:tcW w:w="579" w:type="dxa"/>
            <w:gridSpan w:val="2"/>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gridSpan w:val="8"/>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669F1F4E" w14:textId="77777777" w:rsidR="0059399A" w:rsidRPr="0059399A" w:rsidRDefault="00513EB8"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471AD433" w14:textId="77777777" w:rsidR="0059399A" w:rsidRPr="0059399A" w:rsidRDefault="0059399A" w:rsidP="006B138C">
            <w:pPr>
              <w:jc w:val="center"/>
              <w:rPr>
                <w:rFonts w:ascii="Arial" w:hAnsi="Arial" w:cs="Arial"/>
                <w:sz w:val="19"/>
                <w:szCs w:val="19"/>
              </w:rPr>
            </w:pPr>
          </w:p>
        </w:tc>
      </w:tr>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gridSpan w:val="4"/>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5"/>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5"/>
            <w:shd w:val="clear" w:color="auto" w:fill="B2A1C7" w:themeFill="accent4" w:themeFillTint="99"/>
            <w:vAlign w:val="center"/>
          </w:tcPr>
          <w:p w14:paraId="35E6FD94"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9"/>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gridSpan w:val="4"/>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5"/>
                <w:shd w:val="clear" w:color="auto" w:fill="auto"/>
                <w:vAlign w:val="center"/>
              </w:tcPr>
              <w:p w14:paraId="16513B8B" w14:textId="77777777"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5"/>
                <w:shd w:val="clear" w:color="auto" w:fill="auto"/>
                <w:vAlign w:val="center"/>
              </w:tcPr>
              <w:p w14:paraId="4566116C" w14:textId="77777777" w:rsidR="00C861CB" w:rsidRPr="00F45858" w:rsidRDefault="00C861CB"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9"/>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5"/>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7"/>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4"/>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gridSpan w:val="4"/>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3"/>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5"/>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0292D73A"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6578F21" w14:textId="77777777" w:rsidR="007411DF" w:rsidRPr="0059399A" w:rsidRDefault="007411DF" w:rsidP="006B138C">
            <w:pPr>
              <w:jc w:val="center"/>
              <w:rPr>
                <w:rFonts w:ascii="Arial" w:hAnsi="Arial" w:cs="Arial"/>
                <w:sz w:val="19"/>
                <w:szCs w:val="19"/>
              </w:rPr>
            </w:pPr>
          </w:p>
          <w:p w14:paraId="781AD4A1" w14:textId="77777777" w:rsidR="007411DF" w:rsidRPr="0059399A" w:rsidRDefault="00513EB8"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gridSpan w:val="3"/>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5"/>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40FC1E42"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2321AE3C" w14:textId="77777777" w:rsidR="007411DF" w:rsidRPr="0059399A" w:rsidRDefault="007411DF" w:rsidP="006B138C">
            <w:pPr>
              <w:jc w:val="center"/>
              <w:rPr>
                <w:rFonts w:ascii="Arial" w:hAnsi="Arial" w:cs="Arial"/>
                <w:sz w:val="19"/>
                <w:szCs w:val="19"/>
              </w:rPr>
            </w:pPr>
          </w:p>
          <w:p w14:paraId="5E25E89F" w14:textId="77777777" w:rsidR="007411DF" w:rsidRPr="0059399A" w:rsidRDefault="00513EB8"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gridSpan w:val="4"/>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gridSpan w:val="3"/>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5"/>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6DBF0D64"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571B049" w14:textId="77777777" w:rsidR="007411DF" w:rsidRPr="0059399A" w:rsidRDefault="00513EB8"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gridSpan w:val="3"/>
            <w:vAlign w:val="center"/>
          </w:tcPr>
          <w:p w14:paraId="505B682E" w14:textId="77777777" w:rsidR="007411DF" w:rsidRPr="0059399A" w:rsidRDefault="007411DF" w:rsidP="006B138C">
            <w:pPr>
              <w:jc w:val="center"/>
              <w:rPr>
                <w:rFonts w:ascii="Arial" w:hAnsi="Arial" w:cs="Arial"/>
                <w:sz w:val="19"/>
                <w:szCs w:val="19"/>
              </w:rPr>
            </w:pPr>
          </w:p>
        </w:tc>
      </w:tr>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6"/>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5"/>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5"/>
            <w:shd w:val="clear" w:color="auto" w:fill="B2A1C7" w:themeFill="accent4" w:themeFillTint="99"/>
            <w:vAlign w:val="center"/>
          </w:tcPr>
          <w:p w14:paraId="442E0D6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7"/>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6"/>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 xml:space="preserve">Posúdenie administratívnych </w:t>
            </w:r>
            <w:r w:rsidRPr="00CD1379">
              <w:rPr>
                <w:rFonts w:ascii="Arial" w:hAnsi="Arial" w:cs="Arial"/>
                <w:sz w:val="19"/>
                <w:szCs w:val="19"/>
              </w:rPr>
              <w:lastRenderedPageBreak/>
              <w:t>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5"/>
                <w:shd w:val="clear" w:color="auto" w:fill="auto"/>
                <w:vAlign w:val="center"/>
              </w:tcPr>
              <w:p w14:paraId="27D01748" w14:textId="77777777" w:rsidR="00B737E5" w:rsidRPr="00F45858" w:rsidRDefault="00B737E5" w:rsidP="006B138C">
                <w:pPr>
                  <w:jc w:val="center"/>
                  <w:rPr>
                    <w:rFonts w:ascii="Arial" w:hAnsi="Arial" w:cs="Arial"/>
                    <w:b/>
                    <w:sz w:val="19"/>
                    <w:szCs w:val="19"/>
                  </w:rPr>
                </w:pPr>
                <w:r>
                  <w:rPr>
                    <w:rFonts w:ascii="Arial" w:hAnsi="Arial" w:cs="Arial"/>
                    <w:sz w:val="19"/>
                    <w:szCs w:val="19"/>
                  </w:rPr>
                  <w:t xml:space="preserve">Administratívna a prevádzková </w:t>
                </w:r>
                <w:r>
                  <w:rPr>
                    <w:rFonts w:ascii="Arial" w:hAnsi="Arial" w:cs="Arial"/>
                    <w:sz w:val="19"/>
                    <w:szCs w:val="19"/>
                  </w:rPr>
                  <w:lastRenderedPageBreak/>
                  <w:t>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5"/>
                <w:shd w:val="clear" w:color="auto" w:fill="auto"/>
                <w:vAlign w:val="center"/>
              </w:tcPr>
              <w:p w14:paraId="7519EC09" w14:textId="7777777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7"/>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lastRenderedPageBreak/>
              <w:t>P.č.</w:t>
            </w:r>
          </w:p>
        </w:tc>
        <w:tc>
          <w:tcPr>
            <w:tcW w:w="1990" w:type="dxa"/>
            <w:gridSpan w:val="5"/>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8"/>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3"/>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5"/>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gridSpan w:val="2"/>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5"/>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0825AD0A"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286C0ECF" w14:textId="77777777" w:rsidR="008509C4" w:rsidRPr="0059399A" w:rsidRDefault="008509C4" w:rsidP="006B138C">
            <w:pPr>
              <w:jc w:val="center"/>
              <w:rPr>
                <w:rFonts w:ascii="Arial" w:hAnsi="Arial" w:cs="Arial"/>
                <w:sz w:val="19"/>
                <w:szCs w:val="19"/>
              </w:rPr>
            </w:pPr>
          </w:p>
          <w:p w14:paraId="5480DB30" w14:textId="77777777" w:rsidR="008509C4" w:rsidRPr="007A0929" w:rsidRDefault="00513EB8"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gridSpan w:val="2"/>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gridSpan w:val="5"/>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732D9F76"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384B5A8B" w14:textId="77777777" w:rsidR="008509C4" w:rsidRPr="0059399A" w:rsidRDefault="00513EB8"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gridSpan w:val="2"/>
            <w:vAlign w:val="center"/>
          </w:tcPr>
          <w:p w14:paraId="6F5B6535" w14:textId="77777777" w:rsidR="008509C4" w:rsidRPr="0059399A" w:rsidRDefault="008509C4" w:rsidP="006B138C">
            <w:pPr>
              <w:jc w:val="center"/>
              <w:rPr>
                <w:rFonts w:ascii="Arial" w:hAnsi="Arial" w:cs="Arial"/>
                <w:sz w:val="19"/>
                <w:szCs w:val="19"/>
              </w:rPr>
            </w:pPr>
          </w:p>
        </w:tc>
      </w:tr>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5"/>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gridSpan w:val="5"/>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gridSpan w:val="5"/>
            <w:shd w:val="clear" w:color="auto" w:fill="B2A1C7" w:themeFill="accent4" w:themeFillTint="99"/>
            <w:vAlign w:val="center"/>
          </w:tcPr>
          <w:p w14:paraId="522012E4"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8"/>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5"/>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5"/>
                <w:shd w:val="clear" w:color="auto" w:fill="auto"/>
                <w:vAlign w:val="center"/>
              </w:tcPr>
              <w:p w14:paraId="34F684DB" w14:textId="77777777"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gridSpan w:val="5"/>
                <w:shd w:val="clear" w:color="auto" w:fill="auto"/>
                <w:vAlign w:val="center"/>
              </w:tcPr>
              <w:p w14:paraId="70538BFD" w14:textId="77777777"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8"/>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gridSpan w:val="3"/>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7"/>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gridSpan w:val="5"/>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gridSpan w:val="4"/>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gridSpan w:val="4"/>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gridSpan w:val="3"/>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7"/>
                <w:vAlign w:val="center"/>
              </w:tcPr>
              <w:p w14:paraId="0A89C6AC" w14:textId="77777777"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gridSpan w:val="5"/>
            <w:vAlign w:val="center"/>
          </w:tcPr>
          <w:p w14:paraId="62977020" w14:textId="77777777" w:rsidR="008509C4" w:rsidRPr="0059399A" w:rsidRDefault="008509C4" w:rsidP="006B138C">
            <w:pPr>
              <w:jc w:val="center"/>
              <w:rPr>
                <w:rFonts w:ascii="Arial" w:hAnsi="Arial" w:cs="Arial"/>
                <w:sz w:val="19"/>
                <w:szCs w:val="19"/>
              </w:rPr>
            </w:pPr>
          </w:p>
          <w:p w14:paraId="66B56BF1" w14:textId="77777777" w:rsidR="008509C4" w:rsidRPr="0059399A" w:rsidRDefault="00513EB8"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gridSpan w:val="4"/>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gridSpan w:val="4"/>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r w:rsidR="00D8591E" w:rsidRPr="0059399A" w14:paraId="188D440B" w14:textId="77777777" w:rsidTr="001F5F8E">
        <w:trPr>
          <w:gridAfter w:val="1"/>
          <w:wAfter w:w="38" w:type="dxa"/>
          <w:jc w:val="center"/>
        </w:trPr>
        <w:tc>
          <w:tcPr>
            <w:tcW w:w="9747" w:type="dxa"/>
            <w:gridSpan w:val="23"/>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gridAfter w:val="1"/>
          <w:wAfter w:w="38" w:type="dxa"/>
          <w:jc w:val="center"/>
        </w:trPr>
        <w:tc>
          <w:tcPr>
            <w:tcW w:w="3103" w:type="dxa"/>
            <w:gridSpan w:val="8"/>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11"/>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gridSpan w:val="4"/>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gridAfter w:val="1"/>
          <w:wAfter w:w="38" w:type="dxa"/>
          <w:jc w:val="center"/>
        </w:trPr>
        <w:tc>
          <w:tcPr>
            <w:tcW w:w="3103" w:type="dxa"/>
            <w:gridSpan w:val="8"/>
          </w:tcPr>
          <w:p w14:paraId="35638BC5" w14:textId="77777777" w:rsidR="00D8591E" w:rsidRPr="0059399A" w:rsidRDefault="00D8591E" w:rsidP="001F5F8E">
            <w:pPr>
              <w:rPr>
                <w:rFonts w:ascii="Arial" w:hAnsi="Arial" w:cs="Arial"/>
                <w:sz w:val="19"/>
                <w:szCs w:val="19"/>
              </w:rPr>
            </w:pPr>
          </w:p>
        </w:tc>
        <w:tc>
          <w:tcPr>
            <w:tcW w:w="2853" w:type="dxa"/>
            <w:gridSpan w:val="11"/>
          </w:tcPr>
          <w:p w14:paraId="46F5D770" w14:textId="77777777" w:rsidR="00D8591E" w:rsidRPr="0059399A" w:rsidRDefault="00D8591E" w:rsidP="001F5F8E">
            <w:pPr>
              <w:rPr>
                <w:rFonts w:ascii="Arial" w:hAnsi="Arial" w:cs="Arial"/>
                <w:sz w:val="19"/>
                <w:szCs w:val="19"/>
              </w:rPr>
            </w:pPr>
          </w:p>
        </w:tc>
        <w:tc>
          <w:tcPr>
            <w:tcW w:w="3791" w:type="dxa"/>
            <w:gridSpan w:val="4"/>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gridAfter w:val="1"/>
          <w:wAfter w:w="38" w:type="dxa"/>
          <w:jc w:val="center"/>
        </w:trPr>
        <w:tc>
          <w:tcPr>
            <w:tcW w:w="5597" w:type="dxa"/>
            <w:gridSpan w:val="18"/>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5"/>
                <w:shd w:val="clear" w:color="auto" w:fill="FFFFFF" w:themeFill="background1"/>
              </w:tcPr>
              <w:p w14:paraId="541C7C5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gridAfter w:val="1"/>
          <w:wAfter w:w="38" w:type="dxa"/>
          <w:jc w:val="center"/>
        </w:trPr>
        <w:tc>
          <w:tcPr>
            <w:tcW w:w="9747" w:type="dxa"/>
            <w:gridSpan w:val="23"/>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gridAfter w:val="1"/>
          <w:wAfter w:w="38" w:type="dxa"/>
          <w:jc w:val="center"/>
        </w:trPr>
        <w:tc>
          <w:tcPr>
            <w:tcW w:w="9747" w:type="dxa"/>
            <w:gridSpan w:val="23"/>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gridAfter w:val="1"/>
          <w:wAfter w:w="38" w:type="dxa"/>
          <w:jc w:val="center"/>
        </w:trPr>
        <w:tc>
          <w:tcPr>
            <w:tcW w:w="9747" w:type="dxa"/>
            <w:gridSpan w:val="23"/>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gridAfter w:val="1"/>
          <w:wAfter w:w="38" w:type="dxa"/>
          <w:jc w:val="center"/>
        </w:trPr>
        <w:tc>
          <w:tcPr>
            <w:tcW w:w="3754" w:type="dxa"/>
            <w:gridSpan w:val="9"/>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14"/>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gridAfter w:val="1"/>
          <w:wAfter w:w="38" w:type="dxa"/>
          <w:jc w:val="center"/>
        </w:trPr>
        <w:tc>
          <w:tcPr>
            <w:tcW w:w="3754" w:type="dxa"/>
            <w:gridSpan w:val="9"/>
            <w:shd w:val="clear" w:color="auto" w:fill="B2A1C7" w:themeFill="accent4" w:themeFillTint="99"/>
          </w:tcPr>
          <w:p w14:paraId="04230443" w14:textId="7A30E910" w:rsidR="00D8591E" w:rsidRPr="0059399A" w:rsidRDefault="00D8591E" w:rsidP="001A667B">
            <w:pPr>
              <w:rPr>
                <w:rFonts w:ascii="Arial" w:hAnsi="Arial" w:cs="Arial"/>
                <w:sz w:val="19"/>
                <w:szCs w:val="19"/>
              </w:rPr>
            </w:pPr>
            <w:r w:rsidRPr="0059399A">
              <w:rPr>
                <w:rFonts w:ascii="Arial" w:hAnsi="Arial" w:cs="Arial"/>
                <w:b/>
                <w:sz w:val="19"/>
                <w:szCs w:val="19"/>
              </w:rPr>
              <w:t>Navrhovaná výška NFP:</w:t>
            </w:r>
          </w:p>
        </w:tc>
        <w:tc>
          <w:tcPr>
            <w:tcW w:w="5993" w:type="dxa"/>
            <w:gridSpan w:val="14"/>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gridAfter w:val="1"/>
          <w:wAfter w:w="38" w:type="dxa"/>
          <w:jc w:val="center"/>
        </w:trPr>
        <w:tc>
          <w:tcPr>
            <w:tcW w:w="3754" w:type="dxa"/>
            <w:gridSpan w:val="9"/>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14"/>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gridAfter w:val="1"/>
          <w:wAfter w:w="38" w:type="dxa"/>
          <w:jc w:val="center"/>
        </w:trPr>
        <w:tc>
          <w:tcPr>
            <w:tcW w:w="9747" w:type="dxa"/>
            <w:gridSpan w:val="23"/>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77777777"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gridAfter w:val="1"/>
          <w:wAfter w:w="38" w:type="dxa"/>
          <w:jc w:val="center"/>
        </w:trPr>
        <w:tc>
          <w:tcPr>
            <w:tcW w:w="3754" w:type="dxa"/>
            <w:gridSpan w:val="9"/>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2"/>
            </w:r>
            <w:r w:rsidRPr="0059399A">
              <w:rPr>
                <w:rFonts w:ascii="Arial" w:hAnsi="Arial" w:cs="Arial"/>
                <w:sz w:val="19"/>
                <w:szCs w:val="19"/>
              </w:rPr>
              <w:t>:</w:t>
            </w:r>
          </w:p>
        </w:tc>
        <w:tc>
          <w:tcPr>
            <w:tcW w:w="5993" w:type="dxa"/>
            <w:gridSpan w:val="14"/>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gridAfter w:val="1"/>
          <w:wAfter w:w="38" w:type="dxa"/>
          <w:jc w:val="center"/>
        </w:trPr>
        <w:tc>
          <w:tcPr>
            <w:tcW w:w="3754" w:type="dxa"/>
            <w:gridSpan w:val="9"/>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gridAfter w:val="1"/>
          <w:wAfter w:w="38" w:type="dxa"/>
          <w:jc w:val="center"/>
        </w:trPr>
        <w:tc>
          <w:tcPr>
            <w:tcW w:w="3754" w:type="dxa"/>
            <w:gridSpan w:val="9"/>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Podpis:</w:t>
            </w:r>
          </w:p>
        </w:tc>
        <w:tc>
          <w:tcPr>
            <w:tcW w:w="5993" w:type="dxa"/>
            <w:gridSpan w:val="14"/>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gridAfter w:val="1"/>
          <w:wAfter w:w="38" w:type="dxa"/>
          <w:jc w:val="center"/>
        </w:trPr>
        <w:tc>
          <w:tcPr>
            <w:tcW w:w="9747" w:type="dxa"/>
            <w:gridSpan w:val="23"/>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gridAfter w:val="1"/>
          <w:wAfter w:w="38" w:type="dxa"/>
          <w:jc w:val="center"/>
        </w:trPr>
        <w:tc>
          <w:tcPr>
            <w:tcW w:w="3754" w:type="dxa"/>
            <w:gridSpan w:val="9"/>
            <w:shd w:val="clear" w:color="auto" w:fill="B2A1C7" w:themeFill="accent4" w:themeFillTint="99"/>
          </w:tcPr>
          <w:p w14:paraId="2FDCFB0E" w14:textId="57EDBBCC"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3"/>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4"/>
            </w:r>
            <w:r w:rsidR="00A569F0">
              <w:rPr>
                <w:rFonts w:ascii="Arial" w:hAnsi="Arial" w:cs="Arial"/>
                <w:sz w:val="19"/>
                <w:szCs w:val="19"/>
                <w:vertAlign w:val="superscript"/>
              </w:rPr>
              <w:t>,</w:t>
            </w:r>
            <w:r w:rsidR="00A569F0"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14"/>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gridAfter w:val="1"/>
          <w:wAfter w:w="38" w:type="dxa"/>
          <w:jc w:val="center"/>
        </w:trPr>
        <w:tc>
          <w:tcPr>
            <w:tcW w:w="3754" w:type="dxa"/>
            <w:gridSpan w:val="9"/>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gridAfter w:val="1"/>
          <w:wAfter w:w="38" w:type="dxa"/>
          <w:jc w:val="center"/>
        </w:trPr>
        <w:tc>
          <w:tcPr>
            <w:tcW w:w="3754" w:type="dxa"/>
            <w:gridSpan w:val="9"/>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gridAfter w:val="1"/>
          <w:wAfter w:w="38" w:type="dxa"/>
          <w:jc w:val="center"/>
        </w:trPr>
        <w:tc>
          <w:tcPr>
            <w:tcW w:w="3754" w:type="dxa"/>
            <w:gridSpan w:val="9"/>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gridAfter w:val="1"/>
          <w:wAfter w:w="38" w:type="dxa"/>
          <w:jc w:val="center"/>
        </w:trPr>
        <w:tc>
          <w:tcPr>
            <w:tcW w:w="3754" w:type="dxa"/>
            <w:gridSpan w:val="9"/>
            <w:shd w:val="clear" w:color="auto" w:fill="B2A1C7" w:themeFill="accent4" w:themeFillTint="99"/>
          </w:tcPr>
          <w:p w14:paraId="0DD987B1" w14:textId="1F554E96" w:rsidR="00D8591E" w:rsidRPr="00EA2C9A" w:rsidRDefault="00D8591E" w:rsidP="00A569F0">
            <w:pPr>
              <w:rPr>
                <w:rFonts w:ascii="Arial" w:hAnsi="Arial" w:cs="Arial"/>
                <w:sz w:val="19"/>
                <w:szCs w:val="19"/>
              </w:rPr>
            </w:pPr>
            <w:r w:rsidRPr="00EA2C9A">
              <w:rPr>
                <w:rFonts w:ascii="Arial" w:hAnsi="Arial" w:cs="Arial"/>
                <w:sz w:val="19"/>
                <w:szCs w:val="19"/>
              </w:rPr>
              <w:t>Vypracoval (zástupca gestora HP alebo ním poverená osoba</w:t>
            </w:r>
            <w:r w:rsidR="00A569F0">
              <w:rPr>
                <w:rFonts w:ascii="Arial" w:hAnsi="Arial" w:cs="Arial"/>
                <w:sz w:val="19"/>
                <w:szCs w:val="19"/>
                <w:vertAlign w:val="superscript"/>
              </w:rPr>
              <w:t>16,17</w:t>
            </w:r>
            <w:r w:rsidRPr="00EA2C9A">
              <w:rPr>
                <w:rFonts w:ascii="Arial" w:hAnsi="Arial" w:cs="Arial"/>
                <w:sz w:val="19"/>
                <w:szCs w:val="19"/>
              </w:rPr>
              <w:t>):</w:t>
            </w:r>
          </w:p>
        </w:tc>
        <w:tc>
          <w:tcPr>
            <w:tcW w:w="5993" w:type="dxa"/>
            <w:gridSpan w:val="14"/>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gridAfter w:val="1"/>
          <w:wAfter w:w="38" w:type="dxa"/>
          <w:jc w:val="center"/>
        </w:trPr>
        <w:tc>
          <w:tcPr>
            <w:tcW w:w="3754" w:type="dxa"/>
            <w:gridSpan w:val="9"/>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14"/>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gridAfter w:val="1"/>
          <w:wAfter w:w="38" w:type="dxa"/>
          <w:jc w:val="center"/>
        </w:trPr>
        <w:tc>
          <w:tcPr>
            <w:tcW w:w="3754" w:type="dxa"/>
            <w:gridSpan w:val="9"/>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14"/>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gridAfter w:val="1"/>
          <w:wAfter w:w="38" w:type="dxa"/>
          <w:jc w:val="center"/>
        </w:trPr>
        <w:tc>
          <w:tcPr>
            <w:tcW w:w="3754" w:type="dxa"/>
            <w:gridSpan w:val="9"/>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gridAfter w:val="1"/>
          <w:wAfter w:w="38" w:type="dxa"/>
          <w:jc w:val="center"/>
        </w:trPr>
        <w:tc>
          <w:tcPr>
            <w:tcW w:w="3754" w:type="dxa"/>
            <w:gridSpan w:val="9"/>
            <w:shd w:val="clear" w:color="auto" w:fill="B2A1C7" w:themeFill="accent4" w:themeFillTint="99"/>
          </w:tcPr>
          <w:p w14:paraId="14A46ADB" w14:textId="26B4858B" w:rsidR="00D8591E" w:rsidRPr="0059399A" w:rsidRDefault="00D8591E" w:rsidP="00A569F0">
            <w:pPr>
              <w:rPr>
                <w:rFonts w:ascii="Arial" w:hAnsi="Arial" w:cs="Arial"/>
                <w:sz w:val="19"/>
                <w:szCs w:val="19"/>
              </w:rPr>
            </w:pPr>
            <w:r w:rsidRPr="0059399A">
              <w:rPr>
                <w:rFonts w:ascii="Arial" w:hAnsi="Arial" w:cs="Arial"/>
                <w:sz w:val="19"/>
                <w:szCs w:val="19"/>
              </w:rPr>
              <w:t>Výsledky odborného hodnotenia zadal</w:t>
            </w:r>
            <w:r w:rsidR="00A569F0">
              <w:rPr>
                <w:rFonts w:ascii="Arial" w:hAnsi="Arial" w:cs="Arial"/>
                <w:sz w:val="19"/>
                <w:szCs w:val="19"/>
                <w:vertAlign w:val="superscript"/>
              </w:rPr>
              <w:t>18</w:t>
            </w:r>
            <w:r w:rsidRPr="0059399A">
              <w:rPr>
                <w:rFonts w:ascii="Arial" w:hAnsi="Arial" w:cs="Arial"/>
                <w:sz w:val="19"/>
                <w:szCs w:val="19"/>
              </w:rPr>
              <w:t>:</w:t>
            </w:r>
          </w:p>
        </w:tc>
        <w:tc>
          <w:tcPr>
            <w:tcW w:w="5993" w:type="dxa"/>
            <w:gridSpan w:val="14"/>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gridAfter w:val="1"/>
          <w:wAfter w:w="38" w:type="dxa"/>
          <w:jc w:val="center"/>
        </w:trPr>
        <w:tc>
          <w:tcPr>
            <w:tcW w:w="3754" w:type="dxa"/>
            <w:gridSpan w:val="9"/>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F665A0">
        <w:trPr>
          <w:gridAfter w:val="1"/>
          <w:wAfter w:w="38" w:type="dxa"/>
          <w:trHeight w:val="212"/>
          <w:jc w:val="center"/>
        </w:trPr>
        <w:tc>
          <w:tcPr>
            <w:tcW w:w="3754" w:type="dxa"/>
            <w:gridSpan w:val="9"/>
            <w:tcBorders>
              <w:bottom w:val="single" w:sz="4" w:space="0" w:color="auto"/>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Borders>
              <w:bottom w:val="single" w:sz="4" w:space="0" w:color="auto"/>
            </w:tcBorders>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F665A0" w:rsidRPr="0059399A" w14:paraId="702B9B87" w14:textId="77777777" w:rsidTr="001F5F8E">
        <w:trPr>
          <w:gridAfter w:val="1"/>
          <w:wAfter w:w="38" w:type="dxa"/>
          <w:trHeight w:val="13"/>
          <w:jc w:val="center"/>
        </w:trPr>
        <w:tc>
          <w:tcPr>
            <w:tcW w:w="3754" w:type="dxa"/>
            <w:gridSpan w:val="9"/>
            <w:tcBorders>
              <w:bottom w:val="nil"/>
            </w:tcBorders>
            <w:shd w:val="clear" w:color="auto" w:fill="B2A1C7" w:themeFill="accent4" w:themeFillTint="99"/>
          </w:tcPr>
          <w:p w14:paraId="41AB5053" w14:textId="77777777" w:rsidR="00F665A0" w:rsidRPr="0059399A" w:rsidRDefault="00F665A0" w:rsidP="001F5F8E">
            <w:pPr>
              <w:rPr>
                <w:rFonts w:ascii="Arial" w:hAnsi="Arial" w:cs="Arial"/>
                <w:sz w:val="19"/>
                <w:szCs w:val="19"/>
              </w:rPr>
            </w:pPr>
          </w:p>
        </w:tc>
        <w:tc>
          <w:tcPr>
            <w:tcW w:w="5993" w:type="dxa"/>
            <w:gridSpan w:val="14"/>
            <w:shd w:val="clear" w:color="auto" w:fill="FFFFFF" w:themeFill="background1"/>
          </w:tcPr>
          <w:p w14:paraId="643569E0" w14:textId="77777777" w:rsidR="00F665A0" w:rsidRPr="0059399A" w:rsidRDefault="00F665A0" w:rsidP="001F5F8E">
            <w:pPr>
              <w:rPr>
                <w:rFonts w:ascii="Arial" w:hAnsi="Arial" w:cs="Arial"/>
                <w:sz w:val="19"/>
                <w:szCs w:val="19"/>
              </w:rPr>
            </w:pPr>
          </w:p>
        </w:tc>
      </w:tr>
      <w:tr w:rsidR="00D8591E" w:rsidRPr="0059399A" w14:paraId="11EA19E3" w14:textId="77777777" w:rsidTr="001F5F8E">
        <w:trPr>
          <w:gridAfter w:val="1"/>
          <w:wAfter w:w="38" w:type="dxa"/>
          <w:jc w:val="center"/>
        </w:trPr>
        <w:tc>
          <w:tcPr>
            <w:tcW w:w="9747" w:type="dxa"/>
            <w:gridSpan w:val="23"/>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gridAfter w:val="1"/>
          <w:wAfter w:w="38" w:type="dxa"/>
          <w:jc w:val="center"/>
        </w:trPr>
        <w:tc>
          <w:tcPr>
            <w:tcW w:w="3754" w:type="dxa"/>
            <w:gridSpan w:val="9"/>
            <w:shd w:val="clear" w:color="auto" w:fill="B2A1C7" w:themeFill="accent4" w:themeFillTint="99"/>
          </w:tcPr>
          <w:p w14:paraId="5CEFC812" w14:textId="7673F00C" w:rsidR="00D8591E" w:rsidRPr="0059399A" w:rsidRDefault="00D8591E" w:rsidP="00A569F0">
            <w:pPr>
              <w:rPr>
                <w:rFonts w:ascii="Arial" w:hAnsi="Arial" w:cs="Arial"/>
                <w:sz w:val="19"/>
                <w:szCs w:val="19"/>
              </w:rPr>
            </w:pPr>
            <w:r w:rsidRPr="0059399A">
              <w:rPr>
                <w:rFonts w:ascii="Arial" w:hAnsi="Arial" w:cs="Arial"/>
                <w:sz w:val="19"/>
                <w:szCs w:val="19"/>
              </w:rPr>
              <w:t>Odborné hodnotenie za RO overil</w:t>
            </w:r>
            <w:r w:rsidR="00A569F0">
              <w:rPr>
                <w:rFonts w:ascii="Arial" w:hAnsi="Arial" w:cs="Arial"/>
                <w:sz w:val="19"/>
                <w:szCs w:val="19"/>
                <w:vertAlign w:val="superscript"/>
              </w:rPr>
              <w:t>19</w:t>
            </w:r>
            <w:r w:rsidRPr="0059399A">
              <w:rPr>
                <w:rFonts w:ascii="Arial" w:hAnsi="Arial" w:cs="Arial"/>
                <w:sz w:val="19"/>
                <w:szCs w:val="19"/>
              </w:rPr>
              <w:t>:</w:t>
            </w:r>
          </w:p>
        </w:tc>
        <w:tc>
          <w:tcPr>
            <w:tcW w:w="5993" w:type="dxa"/>
            <w:gridSpan w:val="14"/>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gridAfter w:val="1"/>
          <w:wAfter w:w="38" w:type="dxa"/>
          <w:jc w:val="center"/>
        </w:trPr>
        <w:tc>
          <w:tcPr>
            <w:tcW w:w="3754" w:type="dxa"/>
            <w:gridSpan w:val="9"/>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gridAfter w:val="1"/>
          <w:wAfter w:w="38" w:type="dxa"/>
          <w:trHeight w:val="256"/>
          <w:jc w:val="center"/>
        </w:trPr>
        <w:tc>
          <w:tcPr>
            <w:tcW w:w="3754" w:type="dxa"/>
            <w:gridSpan w:val="9"/>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Pr>
          <w:p w14:paraId="7FB1841D" w14:textId="77777777" w:rsidR="00D8591E" w:rsidRPr="0059399A" w:rsidRDefault="00D8591E" w:rsidP="001F5F8E">
            <w:pPr>
              <w:rPr>
                <w:rFonts w:ascii="Arial" w:hAnsi="Arial" w:cs="Arial"/>
                <w:sz w:val="19"/>
                <w:szCs w:val="19"/>
              </w:rPr>
            </w:pPr>
          </w:p>
        </w:tc>
      </w:tr>
    </w:tbl>
    <w:p w14:paraId="512F76D6" w14:textId="77777777" w:rsidR="0059399A" w:rsidRDefault="0059399A" w:rsidP="007A0929">
      <w:pPr>
        <w:rPr>
          <w:rFonts w:ascii="Arial" w:hAnsi="Arial" w:cs="Arial"/>
          <w:sz w:val="19"/>
          <w:szCs w:val="19"/>
        </w:rPr>
      </w:pPr>
    </w:p>
    <w:p w14:paraId="75FC2369" w14:textId="29A68DC6" w:rsidR="00F665A0" w:rsidRDefault="00F665A0" w:rsidP="007A0929">
      <w:pPr>
        <w:rPr>
          <w:rFonts w:ascii="Arial" w:hAnsi="Arial" w:cs="Arial"/>
          <w:sz w:val="19"/>
          <w:szCs w:val="19"/>
        </w:rPr>
      </w:pPr>
    </w:p>
    <w:p w14:paraId="30955D44" w14:textId="77777777" w:rsidR="00F665A0" w:rsidRDefault="00F665A0" w:rsidP="007A0929">
      <w:pPr>
        <w:rPr>
          <w:rFonts w:ascii="Arial" w:hAnsi="Arial" w:cs="Arial"/>
          <w:sz w:val="19"/>
          <w:szCs w:val="19"/>
        </w:rPr>
      </w:pPr>
    </w:p>
    <w:p w14:paraId="34C61B52" w14:textId="77777777" w:rsidR="00F665A0" w:rsidRDefault="00F665A0" w:rsidP="007A0929">
      <w:pPr>
        <w:rPr>
          <w:rFonts w:ascii="Arial" w:hAnsi="Arial" w:cs="Arial"/>
          <w:sz w:val="19"/>
          <w:szCs w:val="19"/>
        </w:rPr>
      </w:pPr>
    </w:p>
    <w:p w14:paraId="12AC4DF3" w14:textId="77777777" w:rsidR="00F665A0" w:rsidRDefault="00F665A0" w:rsidP="007A0929">
      <w:pPr>
        <w:rPr>
          <w:rFonts w:ascii="Arial" w:hAnsi="Arial" w:cs="Arial"/>
          <w:sz w:val="19"/>
          <w:szCs w:val="19"/>
        </w:rPr>
      </w:pPr>
    </w:p>
    <w:p w14:paraId="7C234DA0" w14:textId="77777777" w:rsidR="00F665A0" w:rsidRDefault="00F665A0" w:rsidP="007A0929">
      <w:pPr>
        <w:rPr>
          <w:rFonts w:ascii="Arial" w:hAnsi="Arial" w:cs="Arial"/>
          <w:sz w:val="19"/>
          <w:szCs w:val="19"/>
        </w:rPr>
      </w:pPr>
    </w:p>
    <w:p w14:paraId="62A046BD" w14:textId="77777777" w:rsidR="00F665A0" w:rsidRDefault="00F665A0" w:rsidP="007A0929">
      <w:pPr>
        <w:rPr>
          <w:rFonts w:ascii="Arial" w:hAnsi="Arial" w:cs="Arial"/>
          <w:sz w:val="19"/>
          <w:szCs w:val="19"/>
        </w:rPr>
      </w:pPr>
    </w:p>
    <w:p w14:paraId="23F413BB" w14:textId="77777777" w:rsidR="00F665A0" w:rsidRDefault="00F665A0" w:rsidP="007A0929">
      <w:pPr>
        <w:rPr>
          <w:rFonts w:ascii="Arial" w:hAnsi="Arial" w:cs="Arial"/>
          <w:sz w:val="19"/>
          <w:szCs w:val="19"/>
        </w:rPr>
      </w:pPr>
    </w:p>
    <w:p w14:paraId="7EE089F6" w14:textId="55DB978F" w:rsidR="005F088F" w:rsidRDefault="005F088F" w:rsidP="007A0929">
      <w:pPr>
        <w:rPr>
          <w:rFonts w:ascii="Arial" w:hAnsi="Arial" w:cs="Arial"/>
          <w:sz w:val="19"/>
          <w:szCs w:val="19"/>
        </w:rPr>
      </w:pPr>
    </w:p>
    <w:p w14:paraId="00C30D23" w14:textId="77777777" w:rsidR="005F088F" w:rsidRDefault="005F088F" w:rsidP="007A0929">
      <w:pPr>
        <w:rPr>
          <w:rFonts w:ascii="Arial" w:hAnsi="Arial" w:cs="Arial"/>
          <w:sz w:val="19"/>
          <w:szCs w:val="19"/>
        </w:rPr>
      </w:pPr>
    </w:p>
    <w:p w14:paraId="5888163C" w14:textId="77777777" w:rsidR="00F665A0" w:rsidRDefault="00F665A0" w:rsidP="007A0929">
      <w:pPr>
        <w:rPr>
          <w:rFonts w:ascii="Arial" w:hAnsi="Arial" w:cs="Arial"/>
          <w:sz w:val="19"/>
          <w:szCs w:val="19"/>
        </w:rPr>
      </w:pPr>
    </w:p>
    <w:p w14:paraId="584B96FA"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57DCE53"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F665A0" w:rsidRPr="00B2461A" w14:paraId="0BEA8608" w14:textId="77777777" w:rsidTr="009D3E7B">
        <w:trPr>
          <w:trHeight w:val="2000"/>
          <w:jc w:val="center"/>
        </w:trPr>
        <w:tc>
          <w:tcPr>
            <w:tcW w:w="9747" w:type="dxa"/>
            <w:gridSpan w:val="4"/>
            <w:shd w:val="clear" w:color="auto" w:fill="5F497A" w:themeFill="accent4" w:themeFillShade="BF"/>
            <w:vAlign w:val="center"/>
          </w:tcPr>
          <w:p w14:paraId="7105F08F" w14:textId="321D311E" w:rsidR="00F665A0" w:rsidRPr="00F45858" w:rsidRDefault="00F665A0">
            <w:pPr>
              <w:jc w:val="center"/>
              <w:rPr>
                <w:rFonts w:cs="Times New Roman"/>
                <w:b/>
                <w:color w:val="FFFFFF" w:themeColor="background1"/>
                <w:sz w:val="36"/>
                <w:szCs w:val="36"/>
              </w:rPr>
            </w:pPr>
            <w:r>
              <w:rPr>
                <w:rFonts w:cs="Times New Roman"/>
                <w:b/>
                <w:color w:val="FFFFFF" w:themeColor="background1"/>
                <w:sz w:val="36"/>
                <w:szCs w:val="36"/>
              </w:rPr>
              <w:lastRenderedPageBreak/>
              <w:t>Individuálny h</w:t>
            </w:r>
            <w:r w:rsidRPr="00F45858">
              <w:rPr>
                <w:rFonts w:cs="Times New Roman"/>
                <w:b/>
                <w:color w:val="FFFFFF" w:themeColor="background1"/>
                <w:sz w:val="36"/>
                <w:szCs w:val="36"/>
              </w:rPr>
              <w:t>odnotiaci hárok odborného hodnotenia žiadosti o nenávratný finančný príspevok</w:t>
            </w:r>
          </w:p>
        </w:tc>
      </w:tr>
      <w:tr w:rsidR="00F665A0" w14:paraId="23E9E582" w14:textId="77777777" w:rsidTr="009D3E7B">
        <w:trPr>
          <w:trHeight w:val="330"/>
          <w:jc w:val="center"/>
        </w:trPr>
        <w:tc>
          <w:tcPr>
            <w:tcW w:w="2838" w:type="dxa"/>
            <w:gridSpan w:val="2"/>
          </w:tcPr>
          <w:p w14:paraId="3F24907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2"/>
          </w:tcPr>
          <w:p w14:paraId="78C7CBF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254E1E7D" w14:textId="77777777" w:rsidTr="009D3E7B">
        <w:trPr>
          <w:trHeight w:val="291"/>
          <w:jc w:val="center"/>
        </w:trPr>
        <w:tc>
          <w:tcPr>
            <w:tcW w:w="2838" w:type="dxa"/>
            <w:gridSpan w:val="2"/>
          </w:tcPr>
          <w:p w14:paraId="5F16670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2"/>
            <w:vAlign w:val="center"/>
          </w:tcPr>
          <w:p w14:paraId="797C016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391EC55E" w14:textId="77777777" w:rsidTr="009D3E7B">
        <w:trPr>
          <w:trHeight w:val="255"/>
          <w:jc w:val="center"/>
        </w:trPr>
        <w:tc>
          <w:tcPr>
            <w:tcW w:w="2838" w:type="dxa"/>
            <w:gridSpan w:val="2"/>
          </w:tcPr>
          <w:p w14:paraId="40F46E1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2"/>
          </w:tcPr>
          <w:p w14:paraId="7C2F2EAE" w14:textId="77777777" w:rsidR="00F665A0" w:rsidRPr="00F45858" w:rsidRDefault="00F665A0" w:rsidP="009D3E7B">
            <w:pPr>
              <w:tabs>
                <w:tab w:val="left" w:pos="1695"/>
              </w:tabs>
              <w:rPr>
                <w:rFonts w:ascii="Arial" w:hAnsi="Arial" w:cs="Arial"/>
                <w:sz w:val="19"/>
                <w:szCs w:val="19"/>
              </w:rPr>
            </w:pPr>
          </w:p>
        </w:tc>
      </w:tr>
      <w:tr w:rsidR="00F665A0" w14:paraId="37AD799D" w14:textId="77777777" w:rsidTr="009D3E7B">
        <w:trPr>
          <w:trHeight w:val="330"/>
          <w:jc w:val="center"/>
        </w:trPr>
        <w:tc>
          <w:tcPr>
            <w:tcW w:w="2838" w:type="dxa"/>
            <w:gridSpan w:val="2"/>
          </w:tcPr>
          <w:p w14:paraId="6C86803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2"/>
          </w:tcPr>
          <w:p w14:paraId="7EF27CDF" w14:textId="77777777" w:rsidR="00F665A0" w:rsidRPr="00F45858" w:rsidRDefault="00F665A0" w:rsidP="009D3E7B">
            <w:pPr>
              <w:tabs>
                <w:tab w:val="left" w:pos="1695"/>
              </w:tabs>
              <w:rPr>
                <w:rFonts w:ascii="Arial" w:hAnsi="Arial" w:cs="Arial"/>
                <w:sz w:val="19"/>
                <w:szCs w:val="19"/>
              </w:rPr>
            </w:pPr>
          </w:p>
        </w:tc>
      </w:tr>
      <w:tr w:rsidR="00F665A0" w14:paraId="1FD8F80E" w14:textId="77777777" w:rsidTr="009D3E7B">
        <w:trPr>
          <w:trHeight w:val="288"/>
          <w:jc w:val="center"/>
        </w:trPr>
        <w:tc>
          <w:tcPr>
            <w:tcW w:w="2838" w:type="dxa"/>
            <w:gridSpan w:val="2"/>
          </w:tcPr>
          <w:p w14:paraId="151F469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2"/>
          </w:tcPr>
          <w:p w14:paraId="6BE3DE6D" w14:textId="77777777" w:rsidR="00F665A0" w:rsidRPr="00F45858" w:rsidRDefault="00F665A0" w:rsidP="009D3E7B">
            <w:pPr>
              <w:tabs>
                <w:tab w:val="left" w:pos="1695"/>
              </w:tabs>
              <w:rPr>
                <w:rFonts w:ascii="Arial" w:hAnsi="Arial" w:cs="Arial"/>
                <w:sz w:val="19"/>
                <w:szCs w:val="19"/>
              </w:rPr>
            </w:pPr>
          </w:p>
        </w:tc>
      </w:tr>
      <w:tr w:rsidR="00F665A0" w14:paraId="69780E5B" w14:textId="77777777" w:rsidTr="009D3E7B">
        <w:trPr>
          <w:trHeight w:val="285"/>
          <w:jc w:val="center"/>
        </w:trPr>
        <w:tc>
          <w:tcPr>
            <w:tcW w:w="2838" w:type="dxa"/>
            <w:gridSpan w:val="2"/>
          </w:tcPr>
          <w:p w14:paraId="61B0FFA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2"/>
          </w:tcPr>
          <w:p w14:paraId="5E4DCB2B" w14:textId="77777777" w:rsidR="00F665A0" w:rsidRPr="00F45858" w:rsidRDefault="00F665A0" w:rsidP="009D3E7B">
            <w:pPr>
              <w:tabs>
                <w:tab w:val="left" w:pos="1695"/>
              </w:tabs>
              <w:rPr>
                <w:rFonts w:ascii="Arial" w:hAnsi="Arial" w:cs="Arial"/>
                <w:sz w:val="19"/>
                <w:szCs w:val="19"/>
              </w:rPr>
            </w:pPr>
          </w:p>
        </w:tc>
      </w:tr>
      <w:tr w:rsidR="00F665A0" w14:paraId="0073EA74" w14:textId="77777777" w:rsidTr="009D3E7B">
        <w:trPr>
          <w:trHeight w:val="252"/>
          <w:jc w:val="center"/>
        </w:trPr>
        <w:tc>
          <w:tcPr>
            <w:tcW w:w="2838" w:type="dxa"/>
            <w:gridSpan w:val="2"/>
          </w:tcPr>
          <w:p w14:paraId="3DCB9BD1"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2"/>
          </w:tcPr>
          <w:p w14:paraId="472563D6" w14:textId="77777777" w:rsidR="00F665A0" w:rsidRPr="00F45858" w:rsidRDefault="00F665A0" w:rsidP="009D3E7B">
            <w:pPr>
              <w:tabs>
                <w:tab w:val="left" w:pos="1701"/>
              </w:tabs>
              <w:rPr>
                <w:rFonts w:ascii="Arial" w:hAnsi="Arial" w:cs="Arial"/>
                <w:sz w:val="19"/>
                <w:szCs w:val="19"/>
              </w:rPr>
            </w:pPr>
          </w:p>
        </w:tc>
      </w:tr>
      <w:tr w:rsidR="00F665A0" w14:paraId="385A9214" w14:textId="77777777" w:rsidTr="0067750E">
        <w:trPr>
          <w:jc w:val="center"/>
        </w:trPr>
        <w:tc>
          <w:tcPr>
            <w:tcW w:w="554" w:type="dxa"/>
            <w:shd w:val="clear" w:color="auto" w:fill="B2A1C7" w:themeFill="accent4" w:themeFillTint="99"/>
            <w:vAlign w:val="center"/>
          </w:tcPr>
          <w:p w14:paraId="79F6123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7025E361"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16"/>
            </w:r>
          </w:p>
        </w:tc>
        <w:tc>
          <w:tcPr>
            <w:tcW w:w="2055" w:type="dxa"/>
            <w:shd w:val="clear" w:color="auto" w:fill="B2A1C7" w:themeFill="accent4" w:themeFillTint="99"/>
            <w:vAlign w:val="center"/>
          </w:tcPr>
          <w:p w14:paraId="78910156"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17"/>
            </w:r>
          </w:p>
        </w:tc>
        <w:tc>
          <w:tcPr>
            <w:tcW w:w="4854" w:type="dxa"/>
            <w:shd w:val="clear" w:color="auto" w:fill="B2A1C7" w:themeFill="accent4" w:themeFillTint="99"/>
            <w:vAlign w:val="center"/>
          </w:tcPr>
          <w:p w14:paraId="41A0293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18"/>
            </w:r>
          </w:p>
        </w:tc>
      </w:tr>
      <w:tr w:rsidR="00F665A0" w14:paraId="34988C6F" w14:textId="77777777" w:rsidTr="006A199B">
        <w:trPr>
          <w:jc w:val="center"/>
        </w:trPr>
        <w:tc>
          <w:tcPr>
            <w:tcW w:w="554" w:type="dxa"/>
            <w:shd w:val="clear" w:color="auto" w:fill="auto"/>
            <w:vAlign w:val="center"/>
          </w:tcPr>
          <w:p w14:paraId="05A2D459"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2B90DF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165247027"/>
            <w:placeholder>
              <w:docPart w:val="D1CD425E476E4D9C8B0FA2C4D30C058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0594F9D"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tc>
          <w:tcPr>
            <w:tcW w:w="4854" w:type="dxa"/>
            <w:shd w:val="clear" w:color="auto" w:fill="auto"/>
            <w:vAlign w:val="center"/>
          </w:tcPr>
          <w:p w14:paraId="22C9D90D" w14:textId="77777777" w:rsidR="00F665A0" w:rsidRPr="00F45858" w:rsidRDefault="00F665A0" w:rsidP="009D3E7B">
            <w:pPr>
              <w:jc w:val="center"/>
              <w:rPr>
                <w:rFonts w:ascii="Arial" w:hAnsi="Arial" w:cs="Arial"/>
                <w:b/>
                <w:sz w:val="19"/>
                <w:szCs w:val="19"/>
              </w:rPr>
            </w:pPr>
          </w:p>
        </w:tc>
      </w:tr>
      <w:tr w:rsidR="00F665A0" w14:paraId="6CF423C0" w14:textId="77777777" w:rsidTr="00302FDB">
        <w:trPr>
          <w:jc w:val="center"/>
        </w:trPr>
        <w:tc>
          <w:tcPr>
            <w:tcW w:w="554" w:type="dxa"/>
            <w:shd w:val="clear" w:color="auto" w:fill="auto"/>
            <w:vAlign w:val="center"/>
          </w:tcPr>
          <w:p w14:paraId="5B504774"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31D211C5"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63008A3B"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tc>
          <w:tcPr>
            <w:tcW w:w="4854" w:type="dxa"/>
            <w:shd w:val="clear" w:color="auto" w:fill="auto"/>
            <w:vAlign w:val="center"/>
          </w:tcPr>
          <w:p w14:paraId="448993B3" w14:textId="77777777" w:rsidR="00F665A0" w:rsidRPr="00F45858" w:rsidRDefault="00F665A0" w:rsidP="009D3E7B">
            <w:pPr>
              <w:jc w:val="center"/>
              <w:rPr>
                <w:rFonts w:ascii="Arial" w:hAnsi="Arial" w:cs="Arial"/>
                <w:b/>
                <w:sz w:val="19"/>
                <w:szCs w:val="19"/>
              </w:rPr>
            </w:pPr>
          </w:p>
        </w:tc>
      </w:tr>
      <w:tr w:rsidR="00F665A0" w14:paraId="57E0789C" w14:textId="77777777" w:rsidTr="00521FBC">
        <w:trPr>
          <w:jc w:val="center"/>
        </w:trPr>
        <w:tc>
          <w:tcPr>
            <w:tcW w:w="554" w:type="dxa"/>
            <w:shd w:val="clear" w:color="auto" w:fill="auto"/>
            <w:vAlign w:val="center"/>
          </w:tcPr>
          <w:p w14:paraId="6D0C61E7"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F14BD27"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9A939BE"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tc>
          <w:tcPr>
            <w:tcW w:w="4854" w:type="dxa"/>
            <w:shd w:val="clear" w:color="auto" w:fill="auto"/>
            <w:vAlign w:val="center"/>
          </w:tcPr>
          <w:p w14:paraId="425BD3FD" w14:textId="77777777" w:rsidR="00F665A0" w:rsidRPr="00F45858" w:rsidRDefault="00F665A0" w:rsidP="009D3E7B">
            <w:pPr>
              <w:jc w:val="center"/>
              <w:rPr>
                <w:rFonts w:ascii="Arial" w:hAnsi="Arial" w:cs="Arial"/>
                <w:b/>
                <w:sz w:val="19"/>
                <w:szCs w:val="19"/>
              </w:rPr>
            </w:pPr>
          </w:p>
        </w:tc>
      </w:tr>
    </w:tbl>
    <w:p w14:paraId="19FAA366"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F665A0" w:rsidRPr="00517659" w14:paraId="262E1840" w14:textId="77777777" w:rsidTr="00F665A0">
        <w:trPr>
          <w:jc w:val="center"/>
        </w:trPr>
        <w:tc>
          <w:tcPr>
            <w:tcW w:w="576" w:type="dxa"/>
            <w:gridSpan w:val="2"/>
            <w:shd w:val="clear" w:color="auto" w:fill="B2A1C7" w:themeFill="accent4" w:themeFillTint="99"/>
            <w:vAlign w:val="center"/>
          </w:tcPr>
          <w:p w14:paraId="3F5B46DD"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2BBA58B7" w14:textId="4E1F106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9D496B" w:rsidRPr="00B610FC">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26EA2273" w14:textId="551CD4D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9D496B" w:rsidRPr="00B610FC">
              <w:rPr>
                <w:rFonts w:ascii="Arial" w:hAnsi="Arial" w:cs="Arial"/>
                <w:b/>
                <w:sz w:val="19"/>
                <w:szCs w:val="19"/>
                <w:vertAlign w:val="superscript"/>
              </w:rPr>
              <w:t>22</w:t>
            </w:r>
          </w:p>
        </w:tc>
        <w:tc>
          <w:tcPr>
            <w:tcW w:w="5758" w:type="dxa"/>
            <w:gridSpan w:val="6"/>
            <w:shd w:val="clear" w:color="auto" w:fill="B2A1C7" w:themeFill="accent4" w:themeFillTint="99"/>
            <w:vAlign w:val="center"/>
          </w:tcPr>
          <w:p w14:paraId="0421F7DA" w14:textId="182B95AA"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14:paraId="113A7B45" w14:textId="77777777" w:rsidTr="00FD16A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51650F9D"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2D14D500"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133C281C"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58" w:type="dxa"/>
            <w:gridSpan w:val="6"/>
            <w:vAlign w:val="center"/>
          </w:tcPr>
          <w:p w14:paraId="4898FB70" w14:textId="77777777" w:rsidR="00F665A0" w:rsidRPr="0059399A" w:rsidRDefault="00F665A0" w:rsidP="009D3E7B">
            <w:pPr>
              <w:jc w:val="center"/>
              <w:rPr>
                <w:rFonts w:ascii="Arial" w:hAnsi="Arial" w:cs="Arial"/>
                <w:sz w:val="19"/>
                <w:szCs w:val="19"/>
              </w:rPr>
            </w:pPr>
          </w:p>
          <w:p w14:paraId="2FF2D0A1" w14:textId="77777777" w:rsidR="00F665A0" w:rsidRPr="0059399A" w:rsidRDefault="00F665A0" w:rsidP="009D3E7B">
            <w:pPr>
              <w:jc w:val="center"/>
              <w:rPr>
                <w:rFonts w:ascii="Arial" w:hAnsi="Arial" w:cs="Arial"/>
                <w:sz w:val="19"/>
                <w:szCs w:val="19"/>
              </w:rPr>
            </w:pPr>
          </w:p>
        </w:tc>
      </w:tr>
      <w:tr w:rsidR="00F665A0" w14:paraId="32324E49" w14:textId="77777777" w:rsidTr="003B7C63">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0B97C42F"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584E08CD"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44B4967C" w14:textId="77777777" w:rsidR="00F665A0" w:rsidRPr="0059399A" w:rsidRDefault="00F665A0" w:rsidP="009D3E7B">
            <w:pPr>
              <w:jc w:val="center"/>
              <w:rPr>
                <w:rFonts w:ascii="Arial" w:hAnsi="Arial" w:cs="Arial"/>
                <w:sz w:val="19"/>
                <w:szCs w:val="19"/>
              </w:rPr>
            </w:pPr>
          </w:p>
        </w:tc>
        <w:tc>
          <w:tcPr>
            <w:tcW w:w="1738" w:type="dxa"/>
            <w:gridSpan w:val="7"/>
            <w:vAlign w:val="center"/>
          </w:tcPr>
          <w:p w14:paraId="5EFDF01B"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58" w:type="dxa"/>
            <w:gridSpan w:val="6"/>
            <w:vAlign w:val="center"/>
          </w:tcPr>
          <w:p w14:paraId="6C732D04" w14:textId="77777777" w:rsidR="00F665A0" w:rsidRPr="0059399A" w:rsidRDefault="00F665A0" w:rsidP="009D3E7B">
            <w:pPr>
              <w:jc w:val="center"/>
              <w:rPr>
                <w:rFonts w:ascii="Arial" w:hAnsi="Arial" w:cs="Arial"/>
                <w:sz w:val="19"/>
                <w:szCs w:val="19"/>
              </w:rPr>
            </w:pPr>
          </w:p>
          <w:p w14:paraId="1992DCEE" w14:textId="77777777" w:rsidR="00F665A0" w:rsidRPr="0059399A" w:rsidRDefault="00F665A0" w:rsidP="009D3E7B">
            <w:pPr>
              <w:jc w:val="center"/>
              <w:rPr>
                <w:rFonts w:ascii="Arial" w:hAnsi="Arial" w:cs="Arial"/>
                <w:sz w:val="19"/>
                <w:szCs w:val="19"/>
              </w:rPr>
            </w:pPr>
          </w:p>
        </w:tc>
      </w:tr>
      <w:tr w:rsidR="00F665A0" w14:paraId="666E7BA2" w14:textId="77777777" w:rsidTr="000144E7">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4EF2065C"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1.6</w:t>
            </w:r>
          </w:p>
        </w:tc>
        <w:tc>
          <w:tcPr>
            <w:tcW w:w="1675" w:type="dxa"/>
            <w:vAlign w:val="center"/>
          </w:tcPr>
          <w:p w14:paraId="35EAC7F9"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 xml:space="preserve">Do akej miery projekt prispieva k zvýšeniu kvality a dostupnosti </w:t>
            </w:r>
            <w:r w:rsidRPr="0059399A">
              <w:rPr>
                <w:rFonts w:ascii="Arial" w:hAnsi="Arial" w:cs="Arial"/>
                <w:sz w:val="19"/>
                <w:szCs w:val="19"/>
              </w:rPr>
              <w:lastRenderedPageBreak/>
              <w:t>verejných služieb?</w:t>
            </w:r>
          </w:p>
        </w:tc>
        <w:tc>
          <w:tcPr>
            <w:tcW w:w="1738" w:type="dxa"/>
            <w:gridSpan w:val="7"/>
            <w:vAlign w:val="center"/>
          </w:tcPr>
          <w:p w14:paraId="0B06590D"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lastRenderedPageBreak/>
              <w:t xml:space="preserve">Príspevok navrhovaného projektu k cieľom a výsledkom OP </w:t>
            </w:r>
            <w:r w:rsidRPr="00EC3E39">
              <w:rPr>
                <w:rFonts w:ascii="Arial" w:hAnsi="Arial" w:cs="Arial"/>
                <w:sz w:val="19"/>
                <w:szCs w:val="19"/>
              </w:rPr>
              <w:lastRenderedPageBreak/>
              <w:t>EVS a PO 1</w:t>
            </w:r>
          </w:p>
        </w:tc>
        <w:tc>
          <w:tcPr>
            <w:tcW w:w="5758" w:type="dxa"/>
            <w:gridSpan w:val="6"/>
            <w:vAlign w:val="center"/>
          </w:tcPr>
          <w:p w14:paraId="7B32C9A3" w14:textId="77777777" w:rsidR="00F665A0" w:rsidRPr="0059399A" w:rsidRDefault="00F665A0" w:rsidP="009D3E7B">
            <w:pPr>
              <w:jc w:val="center"/>
              <w:rPr>
                <w:rFonts w:ascii="Arial" w:hAnsi="Arial" w:cs="Arial"/>
                <w:sz w:val="19"/>
                <w:szCs w:val="19"/>
              </w:rPr>
            </w:pPr>
          </w:p>
        </w:tc>
      </w:tr>
      <w:tr w:rsidR="00F665A0" w14:paraId="7F462E95" w14:textId="77777777" w:rsidTr="002369D8">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3789D4C9"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lastRenderedPageBreak/>
              <w:t>1.7</w:t>
            </w:r>
          </w:p>
          <w:p w14:paraId="3DB5022E" w14:textId="77777777" w:rsidR="00F665A0" w:rsidRPr="0059399A" w:rsidRDefault="00F665A0" w:rsidP="009D3E7B">
            <w:pPr>
              <w:spacing w:after="200" w:line="276" w:lineRule="auto"/>
              <w:jc w:val="center"/>
              <w:rPr>
                <w:rFonts w:ascii="Arial" w:hAnsi="Arial" w:cs="Arial"/>
                <w:sz w:val="19"/>
                <w:szCs w:val="19"/>
              </w:rPr>
            </w:pPr>
          </w:p>
        </w:tc>
        <w:tc>
          <w:tcPr>
            <w:tcW w:w="1675" w:type="dxa"/>
            <w:vAlign w:val="center"/>
          </w:tcPr>
          <w:p w14:paraId="64216C69"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38" w:type="dxa"/>
            <w:gridSpan w:val="7"/>
            <w:vAlign w:val="center"/>
          </w:tcPr>
          <w:p w14:paraId="7148DFD8"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58" w:type="dxa"/>
            <w:gridSpan w:val="6"/>
            <w:vAlign w:val="center"/>
          </w:tcPr>
          <w:p w14:paraId="35830AE8" w14:textId="77777777" w:rsidR="00F665A0" w:rsidRPr="0059399A" w:rsidRDefault="00F665A0" w:rsidP="009D3E7B">
            <w:pPr>
              <w:jc w:val="center"/>
              <w:rPr>
                <w:rFonts w:ascii="Arial" w:hAnsi="Arial" w:cs="Arial"/>
                <w:sz w:val="19"/>
                <w:szCs w:val="19"/>
              </w:rPr>
            </w:pPr>
          </w:p>
        </w:tc>
      </w:tr>
      <w:tr w:rsidR="00F665A0" w:rsidRPr="00F45858" w14:paraId="30EEB700" w14:textId="77777777" w:rsidTr="001A7A9B">
        <w:trPr>
          <w:gridAfter w:val="2"/>
          <w:wAfter w:w="72" w:type="dxa"/>
          <w:jc w:val="center"/>
        </w:trPr>
        <w:tc>
          <w:tcPr>
            <w:tcW w:w="556" w:type="dxa"/>
            <w:shd w:val="clear" w:color="auto" w:fill="B2A1C7" w:themeFill="accent4" w:themeFillTint="99"/>
            <w:vAlign w:val="center"/>
          </w:tcPr>
          <w:p w14:paraId="42761532"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4717FDCC" w14:textId="2254AA7B"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421A26">
              <w:rPr>
                <w:rStyle w:val="Odkaznapoznmkupodiarou"/>
                <w:rFonts w:ascii="Arial" w:hAnsi="Arial" w:cs="Arial"/>
                <w:b/>
                <w:sz w:val="19"/>
                <w:szCs w:val="19"/>
              </w:rPr>
              <w:t>2</w:t>
            </w:r>
            <w:r w:rsidR="00421A26" w:rsidRPr="00B610FC">
              <w:rPr>
                <w:rFonts w:ascii="Arial" w:hAnsi="Arial" w:cs="Arial"/>
                <w:b/>
                <w:sz w:val="19"/>
                <w:szCs w:val="19"/>
                <w:vertAlign w:val="superscript"/>
              </w:rPr>
              <w:t>1</w:t>
            </w:r>
          </w:p>
        </w:tc>
        <w:tc>
          <w:tcPr>
            <w:tcW w:w="1331" w:type="dxa"/>
            <w:gridSpan w:val="4"/>
            <w:shd w:val="clear" w:color="auto" w:fill="B2A1C7" w:themeFill="accent4" w:themeFillTint="99"/>
            <w:vAlign w:val="center"/>
          </w:tcPr>
          <w:p w14:paraId="7E7064C1" w14:textId="0F6653D7"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845" w:type="dxa"/>
            <w:gridSpan w:val="5"/>
            <w:shd w:val="clear" w:color="auto" w:fill="B2A1C7" w:themeFill="accent4" w:themeFillTint="99"/>
            <w:vAlign w:val="center"/>
          </w:tcPr>
          <w:p w14:paraId="0F14EDAD" w14:textId="060AA896"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B610FC">
              <w:rPr>
                <w:vertAlign w:val="superscript"/>
              </w:rPr>
              <w:t>23</w:t>
            </w:r>
          </w:p>
        </w:tc>
      </w:tr>
      <w:tr w:rsidR="00F665A0" w:rsidRPr="00F45858" w14:paraId="6E524CA3" w14:textId="77777777" w:rsidTr="00FE3433">
        <w:trPr>
          <w:gridAfter w:val="2"/>
          <w:wAfter w:w="72" w:type="dxa"/>
          <w:jc w:val="center"/>
        </w:trPr>
        <w:tc>
          <w:tcPr>
            <w:tcW w:w="556" w:type="dxa"/>
            <w:shd w:val="clear" w:color="auto" w:fill="auto"/>
            <w:vAlign w:val="center"/>
          </w:tcPr>
          <w:p w14:paraId="50EF5AD5" w14:textId="77777777" w:rsidR="00F665A0" w:rsidRPr="00F45858" w:rsidRDefault="00F665A0" w:rsidP="009D3E7B">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97C836F" w14:textId="77777777" w:rsidR="00F665A0" w:rsidRPr="00F45858" w:rsidRDefault="00F665A0" w:rsidP="009D3E7B">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244583108"/>
            <w:placeholder>
              <w:docPart w:val="BD67911411694276BC05483B3006D9C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08CAFBF0" w14:textId="77777777" w:rsidR="00F665A0" w:rsidRPr="00F45858" w:rsidRDefault="00F665A0" w:rsidP="009D3E7B">
                <w:pPr>
                  <w:jc w:val="center"/>
                  <w:rPr>
                    <w:rFonts w:ascii="Arial" w:hAnsi="Arial" w:cs="Arial"/>
                    <w:b/>
                    <w:sz w:val="19"/>
                    <w:szCs w:val="19"/>
                  </w:rPr>
                </w:pPr>
                <w:r>
                  <w:rPr>
                    <w:rFonts w:ascii="Arial" w:hAnsi="Arial" w:cs="Arial"/>
                    <w:sz w:val="19"/>
                    <w:szCs w:val="19"/>
                  </w:rPr>
                  <w:t>Navrhovaný spôsob realizácie projektu</w:t>
                </w:r>
              </w:p>
            </w:tc>
          </w:sdtContent>
        </w:sdt>
        <w:tc>
          <w:tcPr>
            <w:tcW w:w="5845" w:type="dxa"/>
            <w:gridSpan w:val="5"/>
            <w:shd w:val="clear" w:color="auto" w:fill="auto"/>
            <w:vAlign w:val="center"/>
          </w:tcPr>
          <w:p w14:paraId="3F7E60BF" w14:textId="77777777" w:rsidR="00F665A0" w:rsidRPr="00F45858" w:rsidRDefault="00F665A0" w:rsidP="009D3E7B">
            <w:pPr>
              <w:jc w:val="center"/>
              <w:rPr>
                <w:rFonts w:ascii="Arial" w:hAnsi="Arial" w:cs="Arial"/>
                <w:b/>
                <w:sz w:val="19"/>
                <w:szCs w:val="19"/>
              </w:rPr>
            </w:pPr>
          </w:p>
        </w:tc>
      </w:tr>
      <w:tr w:rsidR="00F665A0" w:rsidRPr="0059399A" w14:paraId="7403D9C8" w14:textId="77777777" w:rsidTr="000A45E5">
        <w:trPr>
          <w:gridAfter w:val="2"/>
          <w:wAfter w:w="72" w:type="dxa"/>
          <w:jc w:val="center"/>
        </w:trPr>
        <w:tc>
          <w:tcPr>
            <w:tcW w:w="556" w:type="dxa"/>
            <w:shd w:val="clear" w:color="auto" w:fill="B2A1C7" w:themeFill="accent4" w:themeFillTint="99"/>
            <w:vAlign w:val="center"/>
          </w:tcPr>
          <w:p w14:paraId="6652ED78"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166CEFEF" w14:textId="56E9E03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677" w:type="dxa"/>
            <w:gridSpan w:val="6"/>
            <w:shd w:val="clear" w:color="auto" w:fill="B2A1C7" w:themeFill="accent4" w:themeFillTint="99"/>
            <w:vAlign w:val="center"/>
          </w:tcPr>
          <w:p w14:paraId="6C3D6768" w14:textId="1581CA9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482" w:type="dxa"/>
            <w:gridSpan w:val="2"/>
            <w:shd w:val="clear" w:color="auto" w:fill="B2A1C7" w:themeFill="accent4" w:themeFillTint="99"/>
            <w:vAlign w:val="center"/>
          </w:tcPr>
          <w:p w14:paraId="35255392" w14:textId="177EC4A3"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rsidRPr="0059399A" w14:paraId="73F86ED9" w14:textId="77777777" w:rsidTr="001F1618">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2C6D460"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30CE577E"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306283510"/>
            <w:placeholder>
              <w:docPart w:val="5292A39879074DFB9ABE0B948F0B51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76FF56D6"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54950548" w14:textId="77777777" w:rsidR="00F665A0" w:rsidRPr="0059399A" w:rsidRDefault="00F665A0" w:rsidP="009D3E7B">
            <w:pPr>
              <w:jc w:val="center"/>
              <w:rPr>
                <w:rFonts w:ascii="Arial" w:hAnsi="Arial" w:cs="Arial"/>
                <w:sz w:val="19"/>
                <w:szCs w:val="19"/>
              </w:rPr>
            </w:pPr>
          </w:p>
        </w:tc>
      </w:tr>
      <w:tr w:rsidR="00F665A0" w:rsidRPr="0059399A" w14:paraId="27CC2CF1" w14:textId="77777777" w:rsidTr="003037D2">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1CC176EA"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44FBC10E" w14:textId="77777777" w:rsidR="00F665A0" w:rsidRPr="0059399A" w:rsidRDefault="00F665A0" w:rsidP="009D3E7B">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2079405889"/>
            <w:placeholder>
              <w:docPart w:val="49C57DF6EE0E4E9F8ADC1BDC10B096B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092A0BF5"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6B0CD98" w14:textId="77777777" w:rsidR="00F665A0" w:rsidRPr="0059399A" w:rsidRDefault="00F665A0" w:rsidP="009D3E7B">
            <w:pPr>
              <w:jc w:val="center"/>
              <w:rPr>
                <w:rFonts w:ascii="Arial" w:hAnsi="Arial" w:cs="Arial"/>
                <w:sz w:val="19"/>
                <w:szCs w:val="19"/>
              </w:rPr>
            </w:pPr>
          </w:p>
        </w:tc>
      </w:tr>
      <w:tr w:rsidR="00F665A0" w:rsidRPr="0059399A" w14:paraId="59F07405" w14:textId="77777777" w:rsidTr="006369BA">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5EE4E288"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0DD3521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541096963"/>
            <w:placeholder>
              <w:docPart w:val="1C221A27888241309FC57894FA16AB21"/>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7F0168FD"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0A28CA95" w14:textId="77777777" w:rsidR="00F665A0" w:rsidRPr="0059399A" w:rsidRDefault="00F665A0" w:rsidP="009D3E7B">
            <w:pPr>
              <w:jc w:val="center"/>
              <w:rPr>
                <w:rFonts w:ascii="Arial" w:hAnsi="Arial" w:cs="Arial"/>
                <w:sz w:val="19"/>
                <w:szCs w:val="19"/>
              </w:rPr>
            </w:pPr>
          </w:p>
        </w:tc>
      </w:tr>
      <w:tr w:rsidR="00F665A0" w:rsidRPr="00F45858" w14:paraId="7FE69DD9" w14:textId="77777777" w:rsidTr="0039192F">
        <w:trPr>
          <w:gridAfter w:val="2"/>
          <w:wAfter w:w="72" w:type="dxa"/>
          <w:jc w:val="center"/>
        </w:trPr>
        <w:tc>
          <w:tcPr>
            <w:tcW w:w="556" w:type="dxa"/>
            <w:shd w:val="clear" w:color="auto" w:fill="B2A1C7" w:themeFill="accent4" w:themeFillTint="99"/>
            <w:vAlign w:val="center"/>
          </w:tcPr>
          <w:p w14:paraId="789FBF00"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236F6561" w14:textId="0A2E75E5" w:rsidR="00F665A0" w:rsidRPr="00F45858" w:rsidRDefault="00F665A0">
            <w:pPr>
              <w:jc w:val="center"/>
              <w:rPr>
                <w:rFonts w:ascii="Arial" w:hAnsi="Arial" w:cs="Arial"/>
                <w:b/>
                <w:sz w:val="19"/>
                <w:szCs w:val="19"/>
              </w:rPr>
            </w:pPr>
            <w:r w:rsidRPr="00F45858">
              <w:rPr>
                <w:rFonts w:ascii="Arial" w:hAnsi="Arial" w:cs="Arial"/>
                <w:b/>
                <w:sz w:val="19"/>
                <w:szCs w:val="19"/>
              </w:rPr>
              <w:t>Vylučujúce hodnotiace kritériá</w:t>
            </w:r>
            <w:r w:rsidR="00421A26" w:rsidRPr="00B610FC">
              <w:rPr>
                <w:rStyle w:val="Odkaznapoznmkupodiarou"/>
                <w:b/>
              </w:rPr>
              <w:t>2</w:t>
            </w:r>
            <w:r w:rsidR="00421A26" w:rsidRPr="00B610FC">
              <w:rPr>
                <w:b/>
                <w:vertAlign w:val="superscript"/>
              </w:rPr>
              <w:t>1</w:t>
            </w:r>
          </w:p>
        </w:tc>
        <w:tc>
          <w:tcPr>
            <w:tcW w:w="1526" w:type="dxa"/>
            <w:gridSpan w:val="4"/>
            <w:shd w:val="clear" w:color="auto" w:fill="B2A1C7" w:themeFill="accent4" w:themeFillTint="99"/>
            <w:vAlign w:val="center"/>
          </w:tcPr>
          <w:p w14:paraId="0390EFD1" w14:textId="1BDFA144"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21" w:type="dxa"/>
            <w:gridSpan w:val="3"/>
            <w:shd w:val="clear" w:color="auto" w:fill="B2A1C7" w:themeFill="accent4" w:themeFillTint="99"/>
            <w:vAlign w:val="center"/>
          </w:tcPr>
          <w:p w14:paraId="205BE180" w14:textId="66E0EC2F"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9D496B">
              <w:rPr>
                <w:rStyle w:val="Odkaznapoznmkupodiarou"/>
              </w:rPr>
              <w:t>2</w:t>
            </w:r>
            <w:r w:rsidR="009D496B" w:rsidRPr="00B610FC">
              <w:rPr>
                <w:vertAlign w:val="superscript"/>
              </w:rPr>
              <w:t>3</w:t>
            </w:r>
          </w:p>
        </w:tc>
      </w:tr>
      <w:tr w:rsidR="00F665A0" w:rsidRPr="00F45858" w14:paraId="2ACF43B7" w14:textId="77777777" w:rsidTr="00B56FAE">
        <w:trPr>
          <w:gridAfter w:val="2"/>
          <w:wAfter w:w="72" w:type="dxa"/>
          <w:jc w:val="center"/>
        </w:trPr>
        <w:tc>
          <w:tcPr>
            <w:tcW w:w="556" w:type="dxa"/>
            <w:shd w:val="clear" w:color="auto" w:fill="auto"/>
            <w:vAlign w:val="center"/>
          </w:tcPr>
          <w:p w14:paraId="4D42906E" w14:textId="77777777" w:rsidR="00F665A0" w:rsidRPr="00F45858" w:rsidRDefault="00F665A0" w:rsidP="009D3E7B">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0DABBCE2" w14:textId="77777777" w:rsidR="00F665A0" w:rsidRPr="00F45858" w:rsidRDefault="00F665A0" w:rsidP="009D3E7B">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548275203"/>
            <w:placeholder>
              <w:docPart w:val="13092704E3CD4358A2C50CBD7CD71A34"/>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1079D351" w14:textId="77777777" w:rsidR="00F665A0" w:rsidRPr="00F45858" w:rsidRDefault="00F665A0" w:rsidP="009D3E7B">
                <w:pPr>
                  <w:jc w:val="center"/>
                  <w:rPr>
                    <w:rFonts w:ascii="Arial" w:hAnsi="Arial" w:cs="Arial"/>
                    <w:b/>
                    <w:sz w:val="19"/>
                    <w:szCs w:val="19"/>
                  </w:rPr>
                </w:pPr>
                <w:r>
                  <w:rPr>
                    <w:rFonts w:ascii="Arial" w:hAnsi="Arial" w:cs="Arial"/>
                    <w:sz w:val="19"/>
                    <w:szCs w:val="19"/>
                  </w:rPr>
                  <w:t>Administratívna a prevádzková kapacita žiadateľa</w:t>
                </w:r>
              </w:p>
            </w:tc>
          </w:sdtContent>
        </w:sdt>
        <w:tc>
          <w:tcPr>
            <w:tcW w:w="5621" w:type="dxa"/>
            <w:gridSpan w:val="3"/>
            <w:shd w:val="clear" w:color="auto" w:fill="auto"/>
            <w:vAlign w:val="center"/>
          </w:tcPr>
          <w:p w14:paraId="6FD71F0E" w14:textId="77777777" w:rsidR="00F665A0" w:rsidRPr="00F45858" w:rsidRDefault="00F665A0" w:rsidP="009D3E7B">
            <w:pPr>
              <w:jc w:val="center"/>
              <w:rPr>
                <w:rFonts w:ascii="Arial" w:hAnsi="Arial" w:cs="Arial"/>
                <w:b/>
                <w:sz w:val="19"/>
                <w:szCs w:val="19"/>
              </w:rPr>
            </w:pPr>
          </w:p>
        </w:tc>
      </w:tr>
      <w:tr w:rsidR="00F665A0" w:rsidRPr="0059399A" w14:paraId="35AE7597" w14:textId="77777777" w:rsidTr="00926FA2">
        <w:trPr>
          <w:gridAfter w:val="2"/>
          <w:wAfter w:w="72" w:type="dxa"/>
          <w:jc w:val="center"/>
        </w:trPr>
        <w:tc>
          <w:tcPr>
            <w:tcW w:w="556" w:type="dxa"/>
            <w:shd w:val="clear" w:color="auto" w:fill="B2A1C7" w:themeFill="accent4" w:themeFillTint="99"/>
            <w:vAlign w:val="center"/>
          </w:tcPr>
          <w:p w14:paraId="6C657F0C"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0CC7D8B6" w14:textId="68789ED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736" w:type="dxa"/>
            <w:gridSpan w:val="7"/>
            <w:shd w:val="clear" w:color="auto" w:fill="B2A1C7" w:themeFill="accent4" w:themeFillTint="99"/>
            <w:vAlign w:val="center"/>
          </w:tcPr>
          <w:p w14:paraId="69D18094" w14:textId="6FC6F93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423" w:type="dxa"/>
            <w:shd w:val="clear" w:color="auto" w:fill="B2A1C7" w:themeFill="accent4" w:themeFillTint="99"/>
            <w:vAlign w:val="center"/>
          </w:tcPr>
          <w:p w14:paraId="5BE9DC1F" w14:textId="02D87929"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613D6E0D" w14:textId="77777777" w:rsidTr="00383EEC">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0E20404"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9C0BEF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934786245"/>
            <w:placeholder>
              <w:docPart w:val="0BE28900196A4D56BD6587CE35169DC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726B7F7E" w14:textId="7777777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5BD6F9E3" w14:textId="77777777" w:rsidR="00F665A0" w:rsidRPr="0059399A" w:rsidRDefault="00F665A0" w:rsidP="009D3E7B">
            <w:pPr>
              <w:jc w:val="center"/>
              <w:rPr>
                <w:rFonts w:ascii="Arial" w:hAnsi="Arial" w:cs="Arial"/>
                <w:sz w:val="19"/>
                <w:szCs w:val="19"/>
              </w:rPr>
            </w:pPr>
          </w:p>
        </w:tc>
      </w:tr>
      <w:tr w:rsidR="00F665A0" w:rsidRPr="0059399A" w14:paraId="15D58A8F" w14:textId="77777777" w:rsidTr="004D039F">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CB3DAD8" w14:textId="77777777" w:rsidR="00F665A0" w:rsidRPr="0059399A" w:rsidRDefault="00F665A0" w:rsidP="009D3E7B">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6ADF3615"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028681112"/>
            <w:placeholder>
              <w:docPart w:val="D3BBB48F44294225B9ECAE3A148171B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102AA484" w14:textId="7777777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003BEBE6" w14:textId="77777777" w:rsidR="00F665A0" w:rsidRPr="0059399A" w:rsidRDefault="00F665A0" w:rsidP="009D3E7B">
            <w:pPr>
              <w:jc w:val="center"/>
              <w:rPr>
                <w:rFonts w:ascii="Arial" w:hAnsi="Arial" w:cs="Arial"/>
                <w:sz w:val="19"/>
                <w:szCs w:val="19"/>
              </w:rPr>
            </w:pPr>
          </w:p>
        </w:tc>
      </w:tr>
      <w:tr w:rsidR="00F665A0" w:rsidRPr="00F45858" w14:paraId="1959A92B" w14:textId="77777777" w:rsidTr="00024C55">
        <w:trPr>
          <w:gridAfter w:val="2"/>
          <w:wAfter w:w="72" w:type="dxa"/>
          <w:jc w:val="center"/>
        </w:trPr>
        <w:tc>
          <w:tcPr>
            <w:tcW w:w="556" w:type="dxa"/>
            <w:shd w:val="clear" w:color="auto" w:fill="B2A1C7" w:themeFill="accent4" w:themeFillTint="99"/>
            <w:vAlign w:val="center"/>
          </w:tcPr>
          <w:p w14:paraId="3C3145AD"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494AC8C2" w14:textId="4EA4EE60" w:rsidR="00F665A0" w:rsidRPr="00F45858" w:rsidRDefault="00F665A0">
            <w:pPr>
              <w:jc w:val="center"/>
              <w:rPr>
                <w:rFonts w:ascii="Arial" w:hAnsi="Arial" w:cs="Arial"/>
                <w:b/>
                <w:sz w:val="19"/>
                <w:szCs w:val="19"/>
              </w:rPr>
            </w:pPr>
            <w:r w:rsidRPr="00F45858">
              <w:rPr>
                <w:rFonts w:ascii="Arial" w:hAnsi="Arial" w:cs="Arial"/>
                <w:b/>
                <w:sz w:val="19"/>
                <w:szCs w:val="19"/>
              </w:rPr>
              <w:t>Vylučujúce hodnotiace kritériá</w:t>
            </w:r>
            <w:r w:rsidR="00421A26" w:rsidRPr="00B610FC">
              <w:rPr>
                <w:rStyle w:val="Odkaznapoznmkupodiarou"/>
                <w:b/>
              </w:rPr>
              <w:t>2</w:t>
            </w:r>
            <w:r w:rsidR="00421A26" w:rsidRPr="00B610FC">
              <w:rPr>
                <w:b/>
                <w:vertAlign w:val="superscript"/>
              </w:rPr>
              <w:t>1</w:t>
            </w:r>
          </w:p>
        </w:tc>
        <w:tc>
          <w:tcPr>
            <w:tcW w:w="1473" w:type="dxa"/>
            <w:gridSpan w:val="4"/>
            <w:shd w:val="clear" w:color="auto" w:fill="B2A1C7" w:themeFill="accent4" w:themeFillTint="99"/>
            <w:vAlign w:val="center"/>
          </w:tcPr>
          <w:p w14:paraId="55048E65" w14:textId="54241D22"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86" w:type="dxa"/>
            <w:gridSpan w:val="4"/>
            <w:shd w:val="clear" w:color="auto" w:fill="B2A1C7" w:themeFill="accent4" w:themeFillTint="99"/>
            <w:vAlign w:val="center"/>
          </w:tcPr>
          <w:p w14:paraId="2DA1201C" w14:textId="6FE97628"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9D496B">
              <w:rPr>
                <w:rStyle w:val="Odkaznapoznmkupodiarou"/>
              </w:rPr>
              <w:t>2</w:t>
            </w:r>
            <w:r w:rsidR="009D496B" w:rsidRPr="00B610FC">
              <w:rPr>
                <w:vertAlign w:val="superscript"/>
              </w:rPr>
              <w:t>3</w:t>
            </w:r>
          </w:p>
        </w:tc>
      </w:tr>
      <w:tr w:rsidR="00F665A0" w:rsidRPr="00F45858" w14:paraId="5A5E9273" w14:textId="77777777" w:rsidTr="001907A9">
        <w:trPr>
          <w:gridAfter w:val="2"/>
          <w:wAfter w:w="72" w:type="dxa"/>
          <w:jc w:val="center"/>
        </w:trPr>
        <w:tc>
          <w:tcPr>
            <w:tcW w:w="556" w:type="dxa"/>
            <w:shd w:val="clear" w:color="auto" w:fill="auto"/>
            <w:vAlign w:val="center"/>
          </w:tcPr>
          <w:p w14:paraId="1FBB85AE" w14:textId="77777777" w:rsidR="00F665A0" w:rsidRPr="00F45858" w:rsidRDefault="00F665A0" w:rsidP="009D3E7B">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78041A62" w14:textId="77777777" w:rsidR="00F665A0" w:rsidRPr="00F45858" w:rsidRDefault="00F665A0" w:rsidP="009D3E7B">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2066176610"/>
            <w:placeholder>
              <w:docPart w:val="C5E17290E4104FE9B29B9637C8C1FB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507507F4" w14:textId="77777777" w:rsidR="00F665A0" w:rsidRPr="00F45858" w:rsidRDefault="00F665A0" w:rsidP="009D3E7B">
                <w:pPr>
                  <w:jc w:val="center"/>
                  <w:rPr>
                    <w:rFonts w:ascii="Arial" w:hAnsi="Arial" w:cs="Arial"/>
                    <w:b/>
                    <w:sz w:val="19"/>
                    <w:szCs w:val="19"/>
                  </w:rPr>
                </w:pPr>
                <w:r>
                  <w:rPr>
                    <w:rFonts w:ascii="Arial" w:hAnsi="Arial" w:cs="Arial"/>
                    <w:sz w:val="19"/>
                    <w:szCs w:val="19"/>
                  </w:rPr>
                  <w:t>Finančná a ekonomická stránka projektu</w:t>
                </w:r>
              </w:p>
            </w:tc>
          </w:sdtContent>
        </w:sdt>
        <w:tc>
          <w:tcPr>
            <w:tcW w:w="5686" w:type="dxa"/>
            <w:gridSpan w:val="4"/>
            <w:shd w:val="clear" w:color="auto" w:fill="auto"/>
            <w:vAlign w:val="center"/>
          </w:tcPr>
          <w:p w14:paraId="1D943915" w14:textId="77777777" w:rsidR="00F665A0" w:rsidRPr="00F45858" w:rsidRDefault="00F665A0" w:rsidP="009D3E7B">
            <w:pPr>
              <w:jc w:val="center"/>
              <w:rPr>
                <w:rFonts w:ascii="Arial" w:hAnsi="Arial" w:cs="Arial"/>
                <w:b/>
                <w:sz w:val="19"/>
                <w:szCs w:val="19"/>
              </w:rPr>
            </w:pPr>
          </w:p>
        </w:tc>
      </w:tr>
      <w:tr w:rsidR="00F665A0" w:rsidRPr="0059399A" w14:paraId="5A3A2F87" w14:textId="77777777" w:rsidTr="006C4B5C">
        <w:trPr>
          <w:gridAfter w:val="2"/>
          <w:wAfter w:w="72" w:type="dxa"/>
          <w:jc w:val="center"/>
        </w:trPr>
        <w:tc>
          <w:tcPr>
            <w:tcW w:w="556" w:type="dxa"/>
            <w:shd w:val="clear" w:color="auto" w:fill="B2A1C7" w:themeFill="accent4" w:themeFillTint="99"/>
            <w:vAlign w:val="center"/>
          </w:tcPr>
          <w:p w14:paraId="79252BFA"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lastRenderedPageBreak/>
              <w:t>P.č.</w:t>
            </w:r>
          </w:p>
        </w:tc>
        <w:tc>
          <w:tcPr>
            <w:tcW w:w="1908" w:type="dxa"/>
            <w:gridSpan w:val="3"/>
            <w:shd w:val="clear" w:color="auto" w:fill="B2A1C7" w:themeFill="accent4" w:themeFillTint="99"/>
            <w:vAlign w:val="center"/>
          </w:tcPr>
          <w:p w14:paraId="22150CBC" w14:textId="47A32408"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25" w:type="dxa"/>
            <w:gridSpan w:val="6"/>
            <w:shd w:val="clear" w:color="auto" w:fill="B2A1C7" w:themeFill="accent4" w:themeFillTint="99"/>
            <w:vAlign w:val="center"/>
          </w:tcPr>
          <w:p w14:paraId="1C9645F7" w14:textId="60D48CAE"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86" w:type="dxa"/>
            <w:gridSpan w:val="4"/>
            <w:shd w:val="clear" w:color="auto" w:fill="B2A1C7" w:themeFill="accent4" w:themeFillTint="99"/>
            <w:vAlign w:val="center"/>
          </w:tcPr>
          <w:p w14:paraId="108BB20C" w14:textId="6D9CC4F6"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0883023B" w14:textId="77777777" w:rsidTr="0049603E">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53E3E97"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3FF3D397" w14:textId="77777777" w:rsidR="00F665A0" w:rsidRPr="0059399A" w:rsidRDefault="00F665A0" w:rsidP="009D3E7B">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229695955"/>
            <w:placeholder>
              <w:docPart w:val="1671AE170BF14AB19CE7C595D346A79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08090C32" w14:textId="77777777" w:rsidR="00F665A0" w:rsidRPr="0059399A" w:rsidRDefault="00F665A0" w:rsidP="009D3E7B">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4"/>
            <w:vAlign w:val="center"/>
          </w:tcPr>
          <w:p w14:paraId="3D4E864D" w14:textId="77777777" w:rsidR="00F665A0" w:rsidRPr="0059399A" w:rsidRDefault="00F665A0" w:rsidP="009D3E7B">
            <w:pPr>
              <w:jc w:val="center"/>
              <w:rPr>
                <w:rFonts w:ascii="Arial" w:hAnsi="Arial" w:cs="Arial"/>
                <w:sz w:val="19"/>
                <w:szCs w:val="19"/>
              </w:rPr>
            </w:pPr>
          </w:p>
        </w:tc>
      </w:tr>
      <w:tr w:rsidR="00F665A0" w:rsidRPr="0059399A" w14:paraId="4C3E1829" w14:textId="77777777" w:rsidTr="00B610FC">
        <w:trPr>
          <w:gridAfter w:val="1"/>
          <w:wAfter w:w="53" w:type="dxa"/>
          <w:jc w:val="center"/>
        </w:trPr>
        <w:tc>
          <w:tcPr>
            <w:tcW w:w="9694" w:type="dxa"/>
            <w:gridSpan w:val="15"/>
            <w:shd w:val="clear" w:color="auto" w:fill="B2A1C7" w:themeFill="accent4" w:themeFillTint="99"/>
          </w:tcPr>
          <w:p w14:paraId="4CF0C839" w14:textId="201F09A4" w:rsidR="00F665A0" w:rsidRPr="0059399A" w:rsidRDefault="00F97CC1" w:rsidP="009D3E7B">
            <w:pPr>
              <w:rPr>
                <w:rFonts w:ascii="Arial" w:hAnsi="Arial" w:cs="Arial"/>
                <w:sz w:val="19"/>
                <w:szCs w:val="19"/>
              </w:rPr>
            </w:pPr>
            <w:r>
              <w:rPr>
                <w:rFonts w:ascii="Arial" w:hAnsi="Arial" w:cs="Arial"/>
                <w:b/>
                <w:sz w:val="19"/>
                <w:szCs w:val="19"/>
              </w:rPr>
              <w:t>Komentár/poznámky</w:t>
            </w:r>
            <w:r w:rsidR="00F665A0" w:rsidRPr="0059399A">
              <w:rPr>
                <w:rStyle w:val="Odkaznapoznmkupodiarou"/>
                <w:rFonts w:ascii="Arial" w:hAnsi="Arial" w:cs="Arial"/>
                <w:b/>
                <w:sz w:val="19"/>
                <w:szCs w:val="19"/>
              </w:rPr>
              <w:footnoteReference w:id="19"/>
            </w:r>
            <w:r w:rsidR="00F665A0" w:rsidRPr="0059399A">
              <w:rPr>
                <w:rFonts w:ascii="Arial" w:hAnsi="Arial" w:cs="Arial"/>
                <w:b/>
                <w:sz w:val="19"/>
                <w:szCs w:val="19"/>
              </w:rPr>
              <w:t>:</w:t>
            </w:r>
          </w:p>
        </w:tc>
      </w:tr>
      <w:tr w:rsidR="00F665A0" w:rsidRPr="0059399A" w14:paraId="5EE5DFD9" w14:textId="77777777" w:rsidTr="00B610FC">
        <w:trPr>
          <w:gridAfter w:val="1"/>
          <w:wAfter w:w="53" w:type="dxa"/>
          <w:trHeight w:val="1492"/>
          <w:jc w:val="center"/>
        </w:trPr>
        <w:tc>
          <w:tcPr>
            <w:tcW w:w="9694" w:type="dxa"/>
            <w:gridSpan w:val="15"/>
          </w:tcPr>
          <w:p w14:paraId="0531B47D" w14:textId="77777777" w:rsidR="00F665A0" w:rsidRPr="0059399A" w:rsidRDefault="00F665A0" w:rsidP="009D3E7B">
            <w:pPr>
              <w:rPr>
                <w:rFonts w:ascii="Arial" w:hAnsi="Arial" w:cs="Arial"/>
                <w:sz w:val="19"/>
                <w:szCs w:val="19"/>
              </w:rPr>
            </w:pPr>
          </w:p>
        </w:tc>
      </w:tr>
      <w:tr w:rsidR="00F665A0" w:rsidRPr="0059399A" w14:paraId="3D7FB0C6" w14:textId="77777777" w:rsidTr="00B610FC">
        <w:trPr>
          <w:gridAfter w:val="1"/>
          <w:wAfter w:w="53" w:type="dxa"/>
          <w:jc w:val="center"/>
        </w:trPr>
        <w:tc>
          <w:tcPr>
            <w:tcW w:w="3700" w:type="dxa"/>
            <w:gridSpan w:val="8"/>
            <w:shd w:val="clear" w:color="auto" w:fill="B2A1C7" w:themeFill="accent4" w:themeFillTint="99"/>
          </w:tcPr>
          <w:p w14:paraId="6CACC79D" w14:textId="237CA5B6" w:rsidR="00F665A0" w:rsidRPr="0059399A" w:rsidRDefault="009D496B"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00F665A0" w:rsidRPr="00EA2C9A">
              <w:rPr>
                <w:rFonts w:ascii="Arial" w:hAnsi="Arial" w:cs="Arial"/>
                <w:sz w:val="19"/>
                <w:szCs w:val="19"/>
                <w:vertAlign w:val="superscript"/>
              </w:rPr>
              <w:footnoteReference w:id="20"/>
            </w:r>
            <w:r w:rsidR="00F665A0" w:rsidRPr="0059399A">
              <w:rPr>
                <w:rFonts w:ascii="Arial" w:hAnsi="Arial" w:cs="Arial"/>
                <w:sz w:val="19"/>
                <w:szCs w:val="19"/>
              </w:rPr>
              <w:t>:</w:t>
            </w:r>
          </w:p>
        </w:tc>
        <w:tc>
          <w:tcPr>
            <w:tcW w:w="5994" w:type="dxa"/>
            <w:gridSpan w:val="7"/>
            <w:shd w:val="clear" w:color="auto" w:fill="FFFFFF" w:themeFill="background1"/>
          </w:tcPr>
          <w:p w14:paraId="3B72C86C" w14:textId="77777777" w:rsidR="00F665A0" w:rsidRPr="0059399A" w:rsidRDefault="00F665A0" w:rsidP="009D3E7B">
            <w:pPr>
              <w:rPr>
                <w:rFonts w:ascii="Arial" w:hAnsi="Arial" w:cs="Arial"/>
                <w:sz w:val="19"/>
                <w:szCs w:val="19"/>
              </w:rPr>
            </w:pPr>
          </w:p>
        </w:tc>
      </w:tr>
      <w:tr w:rsidR="00F665A0" w:rsidRPr="0059399A" w14:paraId="157A482A" w14:textId="77777777" w:rsidTr="00B610FC">
        <w:trPr>
          <w:gridAfter w:val="1"/>
          <w:wAfter w:w="53" w:type="dxa"/>
          <w:jc w:val="center"/>
        </w:trPr>
        <w:tc>
          <w:tcPr>
            <w:tcW w:w="3700" w:type="dxa"/>
            <w:gridSpan w:val="8"/>
            <w:shd w:val="clear" w:color="auto" w:fill="B2A1C7" w:themeFill="accent4" w:themeFillTint="99"/>
          </w:tcPr>
          <w:p w14:paraId="66AD7817" w14:textId="77777777" w:rsidR="00F665A0" w:rsidRPr="0059399A" w:rsidRDefault="00F665A0" w:rsidP="009D3E7B">
            <w:pPr>
              <w:rPr>
                <w:rFonts w:ascii="Arial" w:hAnsi="Arial" w:cs="Arial"/>
                <w:sz w:val="19"/>
                <w:szCs w:val="19"/>
              </w:rPr>
            </w:pPr>
            <w:r w:rsidRPr="0059399A">
              <w:rPr>
                <w:rFonts w:ascii="Arial" w:hAnsi="Arial" w:cs="Arial"/>
                <w:sz w:val="19"/>
                <w:szCs w:val="19"/>
              </w:rPr>
              <w:t>Dátum:</w:t>
            </w:r>
          </w:p>
        </w:tc>
        <w:tc>
          <w:tcPr>
            <w:tcW w:w="5994" w:type="dxa"/>
            <w:gridSpan w:val="7"/>
            <w:shd w:val="clear" w:color="auto" w:fill="FFFFFF" w:themeFill="background1"/>
          </w:tcPr>
          <w:p w14:paraId="27E4F43B" w14:textId="77777777" w:rsidR="00F665A0" w:rsidRPr="0059399A" w:rsidRDefault="00F665A0" w:rsidP="009D3E7B">
            <w:pPr>
              <w:rPr>
                <w:rFonts w:ascii="Arial" w:hAnsi="Arial" w:cs="Arial"/>
                <w:sz w:val="19"/>
                <w:szCs w:val="19"/>
              </w:rPr>
            </w:pPr>
          </w:p>
        </w:tc>
      </w:tr>
      <w:tr w:rsidR="00F665A0" w:rsidRPr="0059399A" w14:paraId="23B6C27C" w14:textId="77777777" w:rsidTr="00B610FC">
        <w:trPr>
          <w:gridAfter w:val="1"/>
          <w:wAfter w:w="53" w:type="dxa"/>
          <w:jc w:val="center"/>
        </w:trPr>
        <w:tc>
          <w:tcPr>
            <w:tcW w:w="3700" w:type="dxa"/>
            <w:gridSpan w:val="8"/>
            <w:tcBorders>
              <w:bottom w:val="single" w:sz="4" w:space="0" w:color="auto"/>
            </w:tcBorders>
            <w:shd w:val="clear" w:color="auto" w:fill="B2A1C7" w:themeFill="accent4" w:themeFillTint="99"/>
          </w:tcPr>
          <w:p w14:paraId="0F2F26BD" w14:textId="77777777" w:rsidR="00F665A0" w:rsidRPr="0059399A" w:rsidRDefault="00F665A0" w:rsidP="009D3E7B">
            <w:pPr>
              <w:rPr>
                <w:rFonts w:ascii="Arial" w:hAnsi="Arial" w:cs="Arial"/>
                <w:sz w:val="19"/>
                <w:szCs w:val="19"/>
              </w:rPr>
            </w:pPr>
            <w:r w:rsidRPr="0059399A">
              <w:rPr>
                <w:rFonts w:ascii="Arial" w:hAnsi="Arial" w:cs="Arial"/>
                <w:sz w:val="19"/>
                <w:szCs w:val="19"/>
              </w:rPr>
              <w:t>Podpis:</w:t>
            </w:r>
          </w:p>
        </w:tc>
        <w:tc>
          <w:tcPr>
            <w:tcW w:w="5994" w:type="dxa"/>
            <w:gridSpan w:val="7"/>
            <w:tcBorders>
              <w:bottom w:val="single" w:sz="4" w:space="0" w:color="auto"/>
            </w:tcBorders>
            <w:shd w:val="clear" w:color="auto" w:fill="FFFFFF" w:themeFill="background1"/>
          </w:tcPr>
          <w:p w14:paraId="1EEDCBF9" w14:textId="77777777" w:rsidR="00F665A0" w:rsidRPr="0059399A" w:rsidRDefault="00F665A0" w:rsidP="009D3E7B">
            <w:pPr>
              <w:rPr>
                <w:rFonts w:ascii="Arial" w:hAnsi="Arial" w:cs="Arial"/>
                <w:sz w:val="19"/>
                <w:szCs w:val="19"/>
              </w:rPr>
            </w:pPr>
          </w:p>
        </w:tc>
      </w:tr>
    </w:tbl>
    <w:p w14:paraId="2467D421" w14:textId="4387AE71" w:rsidR="00F665A0" w:rsidRPr="0059399A" w:rsidRDefault="00F665A0" w:rsidP="007A0929">
      <w:pPr>
        <w:rPr>
          <w:rFonts w:ascii="Arial" w:hAnsi="Arial" w:cs="Arial"/>
          <w:sz w:val="19"/>
          <w:szCs w:val="19"/>
        </w:rPr>
      </w:pPr>
    </w:p>
    <w:sectPr w:rsidR="00F665A0" w:rsidRPr="0059399A" w:rsidSect="00686D1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8F6A91" w14:textId="77777777" w:rsidR="00513EB8" w:rsidRDefault="00513EB8" w:rsidP="00F45858">
      <w:pPr>
        <w:spacing w:after="0" w:line="240" w:lineRule="auto"/>
      </w:pPr>
      <w:r>
        <w:separator/>
      </w:r>
    </w:p>
  </w:endnote>
  <w:endnote w:type="continuationSeparator" w:id="0">
    <w:p w14:paraId="3103BFFA" w14:textId="77777777" w:rsidR="00513EB8" w:rsidRDefault="00513EB8"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0B613" w14:textId="77777777" w:rsidR="00670D01" w:rsidRDefault="00670D0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975892">
          <w:rPr>
            <w:noProof/>
          </w:rPr>
          <w:t>3</w:t>
        </w:r>
        <w:r>
          <w:fldChar w:fldCharType="end"/>
        </w:r>
      </w:p>
    </w:sdtContent>
  </w:sdt>
  <w:p w14:paraId="6A516C53" w14:textId="77777777" w:rsidR="00DE7F5B" w:rsidRDefault="00DE7F5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492756EB" w:rsidR="008B0330" w:rsidRPr="00772B0F" w:rsidRDefault="00772B0F" w:rsidP="00772B0F">
    <w:pPr>
      <w:pStyle w:val="Pta"/>
      <w:jc w:val="center"/>
    </w:pPr>
    <w:r>
      <w:rPr>
        <w:i/>
        <w:sz w:val="20"/>
        <w:szCs w:val="20"/>
      </w:rPr>
      <w:t xml:space="preserve">Platnosť: </w:t>
    </w:r>
    <w:r w:rsidR="00670D01">
      <w:rPr>
        <w:i/>
        <w:sz w:val="20"/>
        <w:szCs w:val="20"/>
      </w:rPr>
      <w:t>06</w:t>
    </w:r>
    <w:r>
      <w:rPr>
        <w:i/>
        <w:sz w:val="20"/>
        <w:szCs w:val="20"/>
      </w:rPr>
      <w:t>.</w:t>
    </w:r>
    <w:r w:rsidR="00670D01">
      <w:rPr>
        <w:i/>
        <w:sz w:val="20"/>
        <w:szCs w:val="20"/>
      </w:rPr>
      <w:t>11</w:t>
    </w:r>
    <w:r>
      <w:rPr>
        <w:i/>
        <w:sz w:val="20"/>
        <w:szCs w:val="20"/>
      </w:rPr>
      <w:t>.</w:t>
    </w:r>
    <w:r w:rsidR="000C1E97">
      <w:rPr>
        <w:i/>
        <w:sz w:val="20"/>
        <w:szCs w:val="20"/>
      </w:rPr>
      <w:t>2017</w:t>
    </w:r>
    <w:r>
      <w:rPr>
        <w:i/>
        <w:sz w:val="20"/>
        <w:szCs w:val="20"/>
      </w:rPr>
      <w:t xml:space="preserve">, účinnosť: </w:t>
    </w:r>
    <w:r w:rsidR="00670D01">
      <w:rPr>
        <w:i/>
        <w:sz w:val="20"/>
        <w:szCs w:val="20"/>
      </w:rPr>
      <w:t>06</w:t>
    </w:r>
    <w:r w:rsidR="00EA2C9A">
      <w:rPr>
        <w:i/>
        <w:sz w:val="20"/>
        <w:szCs w:val="20"/>
      </w:rPr>
      <w:t>.</w:t>
    </w:r>
    <w:r w:rsidR="00670D01">
      <w:rPr>
        <w:i/>
        <w:sz w:val="20"/>
        <w:szCs w:val="20"/>
      </w:rPr>
      <w:t>11</w:t>
    </w:r>
    <w:r w:rsidR="00EA2C9A">
      <w:rPr>
        <w:i/>
        <w:sz w:val="20"/>
        <w:szCs w:val="20"/>
      </w:rPr>
      <w:t>.</w:t>
    </w:r>
    <w:r w:rsidR="000C1E97">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B40DA" w14:textId="77777777" w:rsidR="00513EB8" w:rsidRDefault="00513EB8" w:rsidP="00F45858">
      <w:pPr>
        <w:spacing w:after="0" w:line="240" w:lineRule="auto"/>
      </w:pPr>
      <w:r>
        <w:separator/>
      </w:r>
    </w:p>
  </w:footnote>
  <w:footnote w:type="continuationSeparator" w:id="0">
    <w:p w14:paraId="109E3327" w14:textId="77777777" w:rsidR="00513EB8" w:rsidRDefault="00513EB8" w:rsidP="00F45858">
      <w:pPr>
        <w:spacing w:after="0" w:line="240" w:lineRule="auto"/>
      </w:pPr>
      <w:r>
        <w:continuationSeparator/>
      </w:r>
    </w:p>
  </w:footnote>
  <w:footnote w:id="1">
    <w:p w14:paraId="1AC59E32"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2A529D90"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3E735609" w14:textId="77777777" w:rsidR="00F665A0" w:rsidRPr="0005646C" w:rsidRDefault="00F665A0" w:rsidP="00F665A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69B85E00" w14:textId="77777777" w:rsidR="00F665A0" w:rsidRPr="0005646C" w:rsidRDefault="00F665A0" w:rsidP="00F665A0">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60FB11D2" w14:textId="77777777" w:rsidR="00F665A0" w:rsidRPr="0005646C" w:rsidRDefault="00F665A0" w:rsidP="00F665A0">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128EB43E" w14:textId="1C6F89EC"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1A667B">
        <w:t xml:space="preserve"> V prípade relevantnosti je posúdená tiež oprávnenosť výdavkov, zrealizovaných pred predložením ŽoNFP (oprávnenosť sa posudzuje na základe popisu oprávnených výdavkov v ŽoNFP). </w:t>
      </w:r>
    </w:p>
  </w:footnote>
  <w:footnote w:id="12">
    <w:p w14:paraId="5DD0B550" w14:textId="77777777" w:rsidR="00EA2C9A" w:rsidRDefault="00EA2C9A" w:rsidP="00EA2C9A">
      <w:pPr>
        <w:pStyle w:val="Textpoznmkypodiarou"/>
      </w:pPr>
      <w:r>
        <w:rPr>
          <w:rStyle w:val="Odkaznapoznmkupodiarou"/>
        </w:rPr>
        <w:footnoteRef/>
      </w:r>
      <w:r>
        <w:t xml:space="preserve"> Uviesť meno a priezvisko.</w:t>
      </w:r>
    </w:p>
  </w:footnote>
  <w:footnote w:id="13">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4">
    <w:p w14:paraId="08DBAE71" w14:textId="42439E5C" w:rsidR="00EA2C9A" w:rsidRDefault="00EA2C9A" w:rsidP="00EA2C9A">
      <w:pPr>
        <w:pStyle w:val="Textpoznmkypodiarou"/>
      </w:pPr>
      <w:r>
        <w:rPr>
          <w:rStyle w:val="Odkaznapoznmkupodiarou"/>
        </w:rPr>
        <w:footnoteRef/>
      </w:r>
      <w:r w:rsidR="006B7777">
        <w:t xml:space="preserve">  </w:t>
      </w:r>
      <w:r w:rsidR="006B7777" w:rsidRPr="00154405">
        <w:t xml:space="preserve"> </w:t>
      </w:r>
      <w:r w:rsidR="006B7777" w:rsidRPr="0005646C">
        <w:t xml:space="preserve">Princíp 4 očí </w:t>
      </w:r>
      <w:r w:rsidR="006B7777">
        <w:t xml:space="preserve">musí byť </w:t>
      </w:r>
      <w:r w:rsidR="006B7777" w:rsidRPr="0005646C">
        <w:t xml:space="preserve">zabezpečený </w:t>
      </w:r>
      <w:r w:rsidR="006B7777">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r>
        <w:t>.</w:t>
      </w:r>
    </w:p>
    <w:p w14:paraId="6DFA2717" w14:textId="61B875D9" w:rsidR="006B7777" w:rsidRDefault="006B7777" w:rsidP="00EA2C9A">
      <w:pPr>
        <w:pStyle w:val="Textpoznmkypodiarou"/>
      </w:pPr>
      <w:r>
        <w:rPr>
          <w:rStyle w:val="Odkaznapoznmkupodiarou"/>
        </w:rPr>
        <w:t xml:space="preserve">16 </w:t>
      </w:r>
      <w:r>
        <w:t>Uviesť meno a priezvisko.</w:t>
      </w:r>
    </w:p>
  </w:footnote>
  <w:footnote w:id="15">
    <w:p w14:paraId="7F841771" w14:textId="26812205" w:rsidR="00A569F0" w:rsidRDefault="00A569F0" w:rsidP="00A569F0">
      <w:pPr>
        <w:pStyle w:val="Textpoznmkypodiarou"/>
      </w:pPr>
      <w:r>
        <w:rPr>
          <w:rStyle w:val="Odkaznapoznmkupodiarou"/>
        </w:rPr>
        <w:footnoteRef/>
      </w:r>
      <w:r>
        <w:t xml:space="preserve">  </w:t>
      </w:r>
      <w:r w:rsidRPr="00154405">
        <w:t xml:space="preserve"> </w:t>
      </w:r>
      <w:r>
        <w:t>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6">
    <w:p w14:paraId="389EE843" w14:textId="172C150F" w:rsidR="00F665A0" w:rsidRPr="0005646C" w:rsidRDefault="00F665A0" w:rsidP="00F665A0">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rsidR="00AC1456">
        <w:t xml:space="preserve"> alebo bodových</w:t>
      </w:r>
      <w:r w:rsidRPr="00A66794">
        <w:t xml:space="preserve"> hodnotiacich kritérií pre posúdenie súladu projektu s HP, RO zaradí takéto kritériá a vyhodnocuje ich v rámci </w:t>
      </w:r>
      <w:r w:rsidR="00AC1456">
        <w:t>spoločného</w:t>
      </w:r>
      <w:r w:rsidRPr="00A66794">
        <w:t xml:space="preserve"> hodnotiaceho hárku. </w:t>
      </w:r>
    </w:p>
  </w:footnote>
  <w:footnote w:id="17">
    <w:p w14:paraId="4341188C" w14:textId="699350D6" w:rsidR="00F665A0" w:rsidRPr="0005646C" w:rsidRDefault="00F665A0" w:rsidP="00F665A0">
      <w:pPr>
        <w:pStyle w:val="Textpoznmkypodiarou"/>
        <w:jc w:val="both"/>
      </w:pPr>
      <w:r w:rsidRPr="0005646C">
        <w:rPr>
          <w:rStyle w:val="Odkaznapoznmkupodiarou"/>
        </w:rPr>
        <w:footnoteRef/>
      </w:r>
      <w:r>
        <w:t>Kapitola 2.4.3.2</w:t>
      </w:r>
      <w:r w:rsidRPr="00A66794">
        <w:t xml:space="preserve"> ods. 1 Systému riadenia EŠIF</w:t>
      </w:r>
      <w:r>
        <w:t>.</w:t>
      </w:r>
    </w:p>
  </w:footnote>
  <w:footnote w:id="18">
    <w:p w14:paraId="41DFD3A3" w14:textId="259C26BD" w:rsidR="00F665A0" w:rsidRPr="0005646C" w:rsidRDefault="00F665A0" w:rsidP="00F665A0">
      <w:pPr>
        <w:pStyle w:val="Textpoznmkypodiarou"/>
        <w:jc w:val="both"/>
      </w:pPr>
      <w:r w:rsidRPr="0005646C">
        <w:rPr>
          <w:rStyle w:val="Odkaznapoznmkupodiarou"/>
        </w:rPr>
        <w:footnoteRef/>
      </w:r>
      <w:r w:rsidRPr="0005646C">
        <w:t xml:space="preserve"> </w:t>
      </w:r>
      <w:r w:rsidR="00AC1456" w:rsidRPr="0005646C">
        <w:t xml:space="preserve">Vyžaduje sa slovný opis </w:t>
      </w:r>
      <w:r w:rsidR="00AC1456">
        <w:t>prezentujúci názor odborného hodnotiteľa v rámci</w:t>
      </w:r>
      <w:r w:rsidR="00AC1456" w:rsidRPr="0005646C">
        <w:t xml:space="preserve"> vyhodnotenia konkrétneho kritéria</w:t>
      </w:r>
      <w:r>
        <w:t>.</w:t>
      </w:r>
    </w:p>
  </w:footnote>
  <w:footnote w:id="19">
    <w:p w14:paraId="55BF1045" w14:textId="2CB7D7B6" w:rsidR="00F665A0" w:rsidRPr="0005646C" w:rsidRDefault="00F665A0" w:rsidP="00F665A0">
      <w:pPr>
        <w:pStyle w:val="Textpoznmkypodiarou"/>
        <w:jc w:val="both"/>
      </w:pPr>
      <w:r w:rsidRPr="0005646C">
        <w:rPr>
          <w:rStyle w:val="Odkaznapoznmkupodiarou"/>
        </w:rPr>
        <w:footnoteRef/>
      </w:r>
      <w:r w:rsidR="009D496B">
        <w:t>Uvedené pole s</w:t>
      </w:r>
      <w:r w:rsidR="009D496B" w:rsidRPr="00A66794">
        <w:t xml:space="preserve">lúži najmä na zaznamenanie </w:t>
      </w:r>
      <w:r w:rsidR="009D496B">
        <w:t>individuálneho názoru odborného hodnotiteľa na celkovú kvalitu predloženej Žiadosti o NFP.</w:t>
      </w:r>
    </w:p>
  </w:footnote>
  <w:footnote w:id="20">
    <w:p w14:paraId="4E10FC18" w14:textId="77777777" w:rsidR="00F665A0" w:rsidRDefault="00F665A0" w:rsidP="00F665A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A76D1" w14:textId="77777777" w:rsidR="00670D01" w:rsidRDefault="00670D0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4B18B572" w14:textId="2B12D64A" w:rsidR="00F665A0" w:rsidRPr="008B0330" w:rsidRDefault="008B0330" w:rsidP="00F665A0">
    <w:pPr>
      <w:pStyle w:val="Hlavika"/>
      <w:jc w:val="right"/>
      <w:rPr>
        <w:i/>
        <w:sz w:val="20"/>
        <w:szCs w:val="20"/>
      </w:rPr>
    </w:pPr>
    <w:r>
      <w:rPr>
        <w:i/>
        <w:sz w:val="20"/>
        <w:szCs w:val="20"/>
      </w:rPr>
      <w:t>Príloha č.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0C1E97"/>
    <w:rsid w:val="00142E6A"/>
    <w:rsid w:val="001A667B"/>
    <w:rsid w:val="0036736E"/>
    <w:rsid w:val="00373A4D"/>
    <w:rsid w:val="00400865"/>
    <w:rsid w:val="00413947"/>
    <w:rsid w:val="00421A26"/>
    <w:rsid w:val="00460C07"/>
    <w:rsid w:val="004B6CE7"/>
    <w:rsid w:val="00513EB8"/>
    <w:rsid w:val="0059399A"/>
    <w:rsid w:val="005F088F"/>
    <w:rsid w:val="00670D01"/>
    <w:rsid w:val="00686D17"/>
    <w:rsid w:val="006A1A68"/>
    <w:rsid w:val="006B138C"/>
    <w:rsid w:val="006B7777"/>
    <w:rsid w:val="007411DF"/>
    <w:rsid w:val="00746852"/>
    <w:rsid w:val="00772B0F"/>
    <w:rsid w:val="007A0929"/>
    <w:rsid w:val="007A2C25"/>
    <w:rsid w:val="007C1109"/>
    <w:rsid w:val="008509C4"/>
    <w:rsid w:val="008A2018"/>
    <w:rsid w:val="008B0330"/>
    <w:rsid w:val="00975892"/>
    <w:rsid w:val="009B0740"/>
    <w:rsid w:val="009D496B"/>
    <w:rsid w:val="009E3CC6"/>
    <w:rsid w:val="00A04666"/>
    <w:rsid w:val="00A569F0"/>
    <w:rsid w:val="00A5752A"/>
    <w:rsid w:val="00AC1456"/>
    <w:rsid w:val="00B610FC"/>
    <w:rsid w:val="00B737E5"/>
    <w:rsid w:val="00C861CB"/>
    <w:rsid w:val="00D5295E"/>
    <w:rsid w:val="00D80B9F"/>
    <w:rsid w:val="00D8591E"/>
    <w:rsid w:val="00DA5FAE"/>
    <w:rsid w:val="00DC4C28"/>
    <w:rsid w:val="00DE7F5B"/>
    <w:rsid w:val="00E41960"/>
    <w:rsid w:val="00E92E03"/>
    <w:rsid w:val="00EA2C9A"/>
    <w:rsid w:val="00EC3E39"/>
    <w:rsid w:val="00F45858"/>
    <w:rsid w:val="00F653B3"/>
    <w:rsid w:val="00F665A0"/>
    <w:rsid w:val="00F70C09"/>
    <w:rsid w:val="00F74BE1"/>
    <w:rsid w:val="00F97CC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EA6D36" w:rsidRDefault="006079A2" w:rsidP="006079A2">
          <w:pPr>
            <w:pStyle w:val="8B284CE44AD54F9D8B005EBFF89C233A"/>
          </w:pPr>
          <w:r w:rsidRPr="00407CEC">
            <w:rPr>
              <w:rStyle w:val="Zstupntext"/>
            </w:rPr>
            <w:t>Vyberte položku.</w:t>
          </w:r>
        </w:p>
      </w:docPartBody>
    </w:docPart>
    <w:docPart>
      <w:docPartPr>
        <w:name w:val="B74835AC9B8B4B75946A0C163B27051F"/>
        <w:category>
          <w:name w:val="Všeobecné"/>
          <w:gallery w:val="placeholder"/>
        </w:category>
        <w:types>
          <w:type w:val="bbPlcHdr"/>
        </w:types>
        <w:behaviors>
          <w:behavior w:val="content"/>
        </w:behaviors>
        <w:guid w:val="{C8D6AC04-1870-49E7-929B-19896D499356}"/>
      </w:docPartPr>
      <w:docPartBody>
        <w:p w:rsidR="001850FC" w:rsidRDefault="00EA6D36" w:rsidP="00EA6D36">
          <w:pPr>
            <w:pStyle w:val="B74835AC9B8B4B75946A0C163B27051F"/>
          </w:pPr>
          <w:r w:rsidRPr="0037278C">
            <w:rPr>
              <w:rStyle w:val="Zstupntext"/>
            </w:rPr>
            <w:t>Vyberte položku.</w:t>
          </w:r>
        </w:p>
      </w:docPartBody>
    </w:docPart>
    <w:docPart>
      <w:docPartPr>
        <w:name w:val="7FAC70B9F98B49209475686D782EB404"/>
        <w:category>
          <w:name w:val="Všeobecné"/>
          <w:gallery w:val="placeholder"/>
        </w:category>
        <w:types>
          <w:type w:val="bbPlcHdr"/>
        </w:types>
        <w:behaviors>
          <w:behavior w:val="content"/>
        </w:behaviors>
        <w:guid w:val="{6854EE73-208C-4D14-A6E1-56B5378C06F3}"/>
      </w:docPartPr>
      <w:docPartBody>
        <w:p w:rsidR="001850FC" w:rsidRDefault="00EA6D36" w:rsidP="00EA6D36">
          <w:pPr>
            <w:pStyle w:val="7FAC70B9F98B49209475686D782EB404"/>
          </w:pPr>
          <w:r w:rsidRPr="0037278C">
            <w:rPr>
              <w:rStyle w:val="Zstupntext"/>
            </w:rPr>
            <w:t>Vyberte položku.</w:t>
          </w:r>
        </w:p>
      </w:docPartBody>
    </w:docPart>
    <w:docPart>
      <w:docPartPr>
        <w:name w:val="BE257E0BF751425B9B43024613B0D6D3"/>
        <w:category>
          <w:name w:val="Všeobecné"/>
          <w:gallery w:val="placeholder"/>
        </w:category>
        <w:types>
          <w:type w:val="bbPlcHdr"/>
        </w:types>
        <w:behaviors>
          <w:behavior w:val="content"/>
        </w:behaviors>
        <w:guid w:val="{81AE0013-B2CE-4838-8B44-7E3D7608E356}"/>
      </w:docPartPr>
      <w:docPartBody>
        <w:p w:rsidR="001850FC" w:rsidRDefault="00EA6D36" w:rsidP="00EA6D36">
          <w:pPr>
            <w:pStyle w:val="BE257E0BF751425B9B43024613B0D6D3"/>
          </w:pPr>
          <w:r w:rsidRPr="0037278C">
            <w:rPr>
              <w:rStyle w:val="Zstupntext"/>
            </w:rPr>
            <w:t>Vyberte položku.</w:t>
          </w:r>
        </w:p>
      </w:docPartBody>
    </w:docPart>
    <w:docPart>
      <w:docPartPr>
        <w:name w:val="9CD48F28B64F445AA7641594C08DD67E"/>
        <w:category>
          <w:name w:val="Všeobecné"/>
          <w:gallery w:val="placeholder"/>
        </w:category>
        <w:types>
          <w:type w:val="bbPlcHdr"/>
        </w:types>
        <w:behaviors>
          <w:behavior w:val="content"/>
        </w:behaviors>
        <w:guid w:val="{C48C2D9F-BDE4-4D47-B7E4-9694133C86DE}"/>
      </w:docPartPr>
      <w:docPartBody>
        <w:p w:rsidR="001850FC" w:rsidRDefault="00EA6D36" w:rsidP="00EA6D36">
          <w:pPr>
            <w:pStyle w:val="9CD48F28B64F445AA7641594C08DD67E"/>
          </w:pPr>
          <w:r w:rsidRPr="0037278C">
            <w:rPr>
              <w:rStyle w:val="Zstupntext"/>
            </w:rPr>
            <w:t>Vyberte položku.</w:t>
          </w:r>
        </w:p>
      </w:docPartBody>
    </w:docPart>
    <w:docPart>
      <w:docPartPr>
        <w:name w:val="D1CD425E476E4D9C8B0FA2C4D30C0586"/>
        <w:category>
          <w:name w:val="Všeobecné"/>
          <w:gallery w:val="placeholder"/>
        </w:category>
        <w:types>
          <w:type w:val="bbPlcHdr"/>
        </w:types>
        <w:behaviors>
          <w:behavior w:val="content"/>
        </w:behaviors>
        <w:guid w:val="{6110B59A-BF51-4626-9DD0-F887069257D8}"/>
      </w:docPartPr>
      <w:docPartBody>
        <w:p w:rsidR="001850FC" w:rsidRDefault="00EA6D36" w:rsidP="00EA6D36">
          <w:pPr>
            <w:pStyle w:val="D1CD425E476E4D9C8B0FA2C4D30C0586"/>
          </w:pPr>
          <w:r w:rsidRPr="0037278C">
            <w:rPr>
              <w:rStyle w:val="Zstupntext"/>
            </w:rPr>
            <w:t>Vyberte položku.</w:t>
          </w:r>
        </w:p>
      </w:docPartBody>
    </w:docPart>
    <w:docPart>
      <w:docPartPr>
        <w:name w:val="BD67911411694276BC05483B3006D9CF"/>
        <w:category>
          <w:name w:val="Všeobecné"/>
          <w:gallery w:val="placeholder"/>
        </w:category>
        <w:types>
          <w:type w:val="bbPlcHdr"/>
        </w:types>
        <w:behaviors>
          <w:behavior w:val="content"/>
        </w:behaviors>
        <w:guid w:val="{9E5B22D1-C44F-4E27-831D-2DFB4E6A02F8}"/>
      </w:docPartPr>
      <w:docPartBody>
        <w:p w:rsidR="001850FC" w:rsidRDefault="00EA6D36" w:rsidP="00EA6D36">
          <w:pPr>
            <w:pStyle w:val="BD67911411694276BC05483B3006D9CF"/>
          </w:pPr>
          <w:r w:rsidRPr="0037278C">
            <w:rPr>
              <w:rStyle w:val="Zstupntext"/>
            </w:rPr>
            <w:t>Vyberte položku.</w:t>
          </w:r>
        </w:p>
      </w:docPartBody>
    </w:docPart>
    <w:docPart>
      <w:docPartPr>
        <w:name w:val="5292A39879074DFB9ABE0B948F0B5177"/>
        <w:category>
          <w:name w:val="Všeobecné"/>
          <w:gallery w:val="placeholder"/>
        </w:category>
        <w:types>
          <w:type w:val="bbPlcHdr"/>
        </w:types>
        <w:behaviors>
          <w:behavior w:val="content"/>
        </w:behaviors>
        <w:guid w:val="{1FE2852D-8E19-489A-9E2F-4671AD80BB55}"/>
      </w:docPartPr>
      <w:docPartBody>
        <w:p w:rsidR="001850FC" w:rsidRDefault="00EA6D36" w:rsidP="00EA6D36">
          <w:pPr>
            <w:pStyle w:val="5292A39879074DFB9ABE0B948F0B5177"/>
          </w:pPr>
          <w:r w:rsidRPr="0037278C">
            <w:rPr>
              <w:rStyle w:val="Zstupntext"/>
            </w:rPr>
            <w:t>Vyberte položku.</w:t>
          </w:r>
        </w:p>
      </w:docPartBody>
    </w:docPart>
    <w:docPart>
      <w:docPartPr>
        <w:name w:val="49C57DF6EE0E4E9F8ADC1BDC10B096B5"/>
        <w:category>
          <w:name w:val="Všeobecné"/>
          <w:gallery w:val="placeholder"/>
        </w:category>
        <w:types>
          <w:type w:val="bbPlcHdr"/>
        </w:types>
        <w:behaviors>
          <w:behavior w:val="content"/>
        </w:behaviors>
        <w:guid w:val="{29864B4E-A31D-4EBB-A9C4-DF4047FF0B17}"/>
      </w:docPartPr>
      <w:docPartBody>
        <w:p w:rsidR="001850FC" w:rsidRDefault="00EA6D36" w:rsidP="00EA6D36">
          <w:pPr>
            <w:pStyle w:val="49C57DF6EE0E4E9F8ADC1BDC10B096B5"/>
          </w:pPr>
          <w:r w:rsidRPr="0037278C">
            <w:rPr>
              <w:rStyle w:val="Zstupntext"/>
            </w:rPr>
            <w:t>Vyberte položku.</w:t>
          </w:r>
        </w:p>
      </w:docPartBody>
    </w:docPart>
    <w:docPart>
      <w:docPartPr>
        <w:name w:val="1C221A27888241309FC57894FA16AB21"/>
        <w:category>
          <w:name w:val="Všeobecné"/>
          <w:gallery w:val="placeholder"/>
        </w:category>
        <w:types>
          <w:type w:val="bbPlcHdr"/>
        </w:types>
        <w:behaviors>
          <w:behavior w:val="content"/>
        </w:behaviors>
        <w:guid w:val="{A549DB56-38FC-425B-80B7-B016B7C32B91}"/>
      </w:docPartPr>
      <w:docPartBody>
        <w:p w:rsidR="001850FC" w:rsidRDefault="00EA6D36" w:rsidP="00EA6D36">
          <w:pPr>
            <w:pStyle w:val="1C221A27888241309FC57894FA16AB21"/>
          </w:pPr>
          <w:r w:rsidRPr="0037278C">
            <w:rPr>
              <w:rStyle w:val="Zstupntext"/>
            </w:rPr>
            <w:t>Vyberte položku.</w:t>
          </w:r>
        </w:p>
      </w:docPartBody>
    </w:docPart>
    <w:docPart>
      <w:docPartPr>
        <w:name w:val="13092704E3CD4358A2C50CBD7CD71A34"/>
        <w:category>
          <w:name w:val="Všeobecné"/>
          <w:gallery w:val="placeholder"/>
        </w:category>
        <w:types>
          <w:type w:val="bbPlcHdr"/>
        </w:types>
        <w:behaviors>
          <w:behavior w:val="content"/>
        </w:behaviors>
        <w:guid w:val="{5A9E74C5-0688-4BC2-8DB4-D30A4D8CDA44}"/>
      </w:docPartPr>
      <w:docPartBody>
        <w:p w:rsidR="001850FC" w:rsidRDefault="00EA6D36" w:rsidP="00EA6D36">
          <w:pPr>
            <w:pStyle w:val="13092704E3CD4358A2C50CBD7CD71A34"/>
          </w:pPr>
          <w:r w:rsidRPr="0037278C">
            <w:rPr>
              <w:rStyle w:val="Zstupntext"/>
            </w:rPr>
            <w:t>Vyberte položku.</w:t>
          </w:r>
        </w:p>
      </w:docPartBody>
    </w:docPart>
    <w:docPart>
      <w:docPartPr>
        <w:name w:val="0BE28900196A4D56BD6587CE35169DC6"/>
        <w:category>
          <w:name w:val="Všeobecné"/>
          <w:gallery w:val="placeholder"/>
        </w:category>
        <w:types>
          <w:type w:val="bbPlcHdr"/>
        </w:types>
        <w:behaviors>
          <w:behavior w:val="content"/>
        </w:behaviors>
        <w:guid w:val="{61C7D7F8-FF62-4263-A42E-31E10E9619F3}"/>
      </w:docPartPr>
      <w:docPartBody>
        <w:p w:rsidR="001850FC" w:rsidRDefault="00EA6D36" w:rsidP="00EA6D36">
          <w:pPr>
            <w:pStyle w:val="0BE28900196A4D56BD6587CE35169DC6"/>
          </w:pPr>
          <w:r w:rsidRPr="0037278C">
            <w:rPr>
              <w:rStyle w:val="Zstupntext"/>
            </w:rPr>
            <w:t>Vyberte položku.</w:t>
          </w:r>
        </w:p>
      </w:docPartBody>
    </w:docPart>
    <w:docPart>
      <w:docPartPr>
        <w:name w:val="D3BBB48F44294225B9ECAE3A148171B3"/>
        <w:category>
          <w:name w:val="Všeobecné"/>
          <w:gallery w:val="placeholder"/>
        </w:category>
        <w:types>
          <w:type w:val="bbPlcHdr"/>
        </w:types>
        <w:behaviors>
          <w:behavior w:val="content"/>
        </w:behaviors>
        <w:guid w:val="{AE293348-E2E8-4EBE-A60D-D29E377FD7E9}"/>
      </w:docPartPr>
      <w:docPartBody>
        <w:p w:rsidR="001850FC" w:rsidRDefault="00EA6D36" w:rsidP="00EA6D36">
          <w:pPr>
            <w:pStyle w:val="D3BBB48F44294225B9ECAE3A148171B3"/>
          </w:pPr>
          <w:r w:rsidRPr="0037278C">
            <w:rPr>
              <w:rStyle w:val="Zstupntext"/>
            </w:rPr>
            <w:t>Vyberte položku.</w:t>
          </w:r>
        </w:p>
      </w:docPartBody>
    </w:docPart>
    <w:docPart>
      <w:docPartPr>
        <w:name w:val="C5E17290E4104FE9B29B9637C8C1FB0C"/>
        <w:category>
          <w:name w:val="Všeobecné"/>
          <w:gallery w:val="placeholder"/>
        </w:category>
        <w:types>
          <w:type w:val="bbPlcHdr"/>
        </w:types>
        <w:behaviors>
          <w:behavior w:val="content"/>
        </w:behaviors>
        <w:guid w:val="{3DF7F744-182A-4808-BE34-5F3AE0F97C06}"/>
      </w:docPartPr>
      <w:docPartBody>
        <w:p w:rsidR="001850FC" w:rsidRDefault="00EA6D36" w:rsidP="00EA6D36">
          <w:pPr>
            <w:pStyle w:val="C5E17290E4104FE9B29B9637C8C1FB0C"/>
          </w:pPr>
          <w:r w:rsidRPr="0037278C">
            <w:rPr>
              <w:rStyle w:val="Zstupntext"/>
            </w:rPr>
            <w:t>Vyberte položku.</w:t>
          </w:r>
        </w:p>
      </w:docPartBody>
    </w:docPart>
    <w:docPart>
      <w:docPartPr>
        <w:name w:val="1671AE170BF14AB19CE7C595D346A79D"/>
        <w:category>
          <w:name w:val="Všeobecné"/>
          <w:gallery w:val="placeholder"/>
        </w:category>
        <w:types>
          <w:type w:val="bbPlcHdr"/>
        </w:types>
        <w:behaviors>
          <w:behavior w:val="content"/>
        </w:behaviors>
        <w:guid w:val="{D476EB1F-AB82-4E85-A356-6B088A8ED6A7}"/>
      </w:docPartPr>
      <w:docPartBody>
        <w:p w:rsidR="001850FC" w:rsidRDefault="00EA6D36" w:rsidP="00EA6D36">
          <w:pPr>
            <w:pStyle w:val="1671AE170BF14AB19CE7C595D346A79D"/>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850FC"/>
    <w:rsid w:val="001F7A12"/>
    <w:rsid w:val="00445D8A"/>
    <w:rsid w:val="004B5119"/>
    <w:rsid w:val="00524678"/>
    <w:rsid w:val="005D63A4"/>
    <w:rsid w:val="00607079"/>
    <w:rsid w:val="006079A2"/>
    <w:rsid w:val="00663666"/>
    <w:rsid w:val="008F25B5"/>
    <w:rsid w:val="00B100A7"/>
    <w:rsid w:val="00BE4F9C"/>
    <w:rsid w:val="00DE409E"/>
    <w:rsid w:val="00E3204C"/>
    <w:rsid w:val="00EA6D36"/>
    <w:rsid w:val="00F85DD0"/>
    <w:rsid w:val="00FB58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A6D36"/>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 w:type="paragraph" w:customStyle="1" w:styleId="B74835AC9B8B4B75946A0C163B27051F">
    <w:name w:val="B74835AC9B8B4B75946A0C163B27051F"/>
    <w:rsid w:val="00EA6D36"/>
    <w:pPr>
      <w:spacing w:after="160" w:line="259" w:lineRule="auto"/>
    </w:pPr>
  </w:style>
  <w:style w:type="paragraph" w:customStyle="1" w:styleId="7FAC70B9F98B49209475686D782EB404">
    <w:name w:val="7FAC70B9F98B49209475686D782EB404"/>
    <w:rsid w:val="00EA6D36"/>
    <w:pPr>
      <w:spacing w:after="160" w:line="259" w:lineRule="auto"/>
    </w:pPr>
  </w:style>
  <w:style w:type="paragraph" w:customStyle="1" w:styleId="BE257E0BF751425B9B43024613B0D6D3">
    <w:name w:val="BE257E0BF751425B9B43024613B0D6D3"/>
    <w:rsid w:val="00EA6D36"/>
    <w:pPr>
      <w:spacing w:after="160" w:line="259" w:lineRule="auto"/>
    </w:pPr>
  </w:style>
  <w:style w:type="paragraph" w:customStyle="1" w:styleId="9CD48F28B64F445AA7641594C08DD67E">
    <w:name w:val="9CD48F28B64F445AA7641594C08DD67E"/>
    <w:rsid w:val="00EA6D36"/>
    <w:pPr>
      <w:spacing w:after="160" w:line="259" w:lineRule="auto"/>
    </w:pPr>
  </w:style>
  <w:style w:type="paragraph" w:customStyle="1" w:styleId="2FC350B366D9451D9EDD7E7BF0E2216A">
    <w:name w:val="2FC350B366D9451D9EDD7E7BF0E2216A"/>
    <w:rsid w:val="00EA6D36"/>
    <w:pPr>
      <w:spacing w:after="160" w:line="259" w:lineRule="auto"/>
    </w:pPr>
  </w:style>
  <w:style w:type="paragraph" w:customStyle="1" w:styleId="0F7F55D869FB44BA99F6CB32905AAEAD">
    <w:name w:val="0F7F55D869FB44BA99F6CB32905AAEAD"/>
    <w:rsid w:val="00EA6D36"/>
    <w:pPr>
      <w:spacing w:after="160" w:line="259" w:lineRule="auto"/>
    </w:pPr>
  </w:style>
  <w:style w:type="paragraph" w:customStyle="1" w:styleId="BEDAED3C11464C2AA8521660121F28BD">
    <w:name w:val="BEDAED3C11464C2AA8521660121F28BD"/>
    <w:rsid w:val="00EA6D36"/>
    <w:pPr>
      <w:spacing w:after="160" w:line="259" w:lineRule="auto"/>
    </w:pPr>
  </w:style>
  <w:style w:type="paragraph" w:customStyle="1" w:styleId="5AA2C595B56F4B96BBA7AF6E90194A84">
    <w:name w:val="5AA2C595B56F4B96BBA7AF6E90194A84"/>
    <w:rsid w:val="00EA6D36"/>
    <w:pPr>
      <w:spacing w:after="160" w:line="259" w:lineRule="auto"/>
    </w:pPr>
  </w:style>
  <w:style w:type="paragraph" w:customStyle="1" w:styleId="03A2A88A5D8A458CA655F4DD0DCA9680">
    <w:name w:val="03A2A88A5D8A458CA655F4DD0DCA9680"/>
    <w:rsid w:val="00EA6D36"/>
    <w:pPr>
      <w:spacing w:after="160" w:line="259" w:lineRule="auto"/>
    </w:pPr>
  </w:style>
  <w:style w:type="paragraph" w:customStyle="1" w:styleId="91C90D4160254ABB9750E010956C6C20">
    <w:name w:val="91C90D4160254ABB9750E010956C6C20"/>
    <w:rsid w:val="00EA6D36"/>
    <w:pPr>
      <w:spacing w:after="160" w:line="259" w:lineRule="auto"/>
    </w:pPr>
  </w:style>
  <w:style w:type="paragraph" w:customStyle="1" w:styleId="CF44A8423E9E4C428B03435411C2C19B">
    <w:name w:val="CF44A8423E9E4C428B03435411C2C19B"/>
    <w:rsid w:val="00EA6D36"/>
    <w:pPr>
      <w:spacing w:after="160" w:line="259" w:lineRule="auto"/>
    </w:pPr>
  </w:style>
  <w:style w:type="paragraph" w:customStyle="1" w:styleId="07C16001696F4AE8B4AD11FB50DBE97B">
    <w:name w:val="07C16001696F4AE8B4AD11FB50DBE97B"/>
    <w:rsid w:val="00EA6D36"/>
    <w:pPr>
      <w:spacing w:after="160" w:line="259" w:lineRule="auto"/>
    </w:pPr>
  </w:style>
  <w:style w:type="paragraph" w:customStyle="1" w:styleId="937034505E3945BF86C8800205224798">
    <w:name w:val="937034505E3945BF86C8800205224798"/>
    <w:rsid w:val="00EA6D36"/>
    <w:pPr>
      <w:spacing w:after="160" w:line="259" w:lineRule="auto"/>
    </w:pPr>
  </w:style>
  <w:style w:type="paragraph" w:customStyle="1" w:styleId="EC0545633B734389BA255F75C06C3FE7">
    <w:name w:val="EC0545633B734389BA255F75C06C3FE7"/>
    <w:rsid w:val="00EA6D36"/>
    <w:pPr>
      <w:spacing w:after="160" w:line="259" w:lineRule="auto"/>
    </w:pPr>
  </w:style>
  <w:style w:type="paragraph" w:customStyle="1" w:styleId="8793225064F04E398B92E75B5CC2B1B5">
    <w:name w:val="8793225064F04E398B92E75B5CC2B1B5"/>
    <w:rsid w:val="00EA6D36"/>
    <w:pPr>
      <w:spacing w:after="160" w:line="259" w:lineRule="auto"/>
    </w:pPr>
  </w:style>
  <w:style w:type="paragraph" w:customStyle="1" w:styleId="E68B2A3F3D1E48979D3E31FA5AE9E77F">
    <w:name w:val="E68B2A3F3D1E48979D3E31FA5AE9E77F"/>
    <w:rsid w:val="00EA6D36"/>
    <w:pPr>
      <w:spacing w:after="160" w:line="259" w:lineRule="auto"/>
    </w:pPr>
  </w:style>
  <w:style w:type="paragraph" w:customStyle="1" w:styleId="7B9E3CCD5F3A4015982B2E774A756F74">
    <w:name w:val="7B9E3CCD5F3A4015982B2E774A756F74"/>
    <w:rsid w:val="00EA6D36"/>
    <w:pPr>
      <w:spacing w:after="160" w:line="259" w:lineRule="auto"/>
    </w:pPr>
  </w:style>
  <w:style w:type="paragraph" w:customStyle="1" w:styleId="77A62FFB36BB4C3CABC739117102947B">
    <w:name w:val="77A62FFB36BB4C3CABC739117102947B"/>
    <w:rsid w:val="00EA6D36"/>
    <w:pPr>
      <w:spacing w:after="160" w:line="259" w:lineRule="auto"/>
    </w:pPr>
  </w:style>
  <w:style w:type="paragraph" w:customStyle="1" w:styleId="D98CCCA061E7468094D962D0EBC39116">
    <w:name w:val="D98CCCA061E7468094D962D0EBC39116"/>
    <w:rsid w:val="00EA6D36"/>
    <w:pPr>
      <w:spacing w:after="160" w:line="259" w:lineRule="auto"/>
    </w:pPr>
  </w:style>
  <w:style w:type="paragraph" w:customStyle="1" w:styleId="8946EC72A9024A50BC89043CE31AD5E2">
    <w:name w:val="8946EC72A9024A50BC89043CE31AD5E2"/>
    <w:rsid w:val="00EA6D36"/>
    <w:pPr>
      <w:spacing w:after="160" w:line="259" w:lineRule="auto"/>
    </w:pPr>
  </w:style>
  <w:style w:type="paragraph" w:customStyle="1" w:styleId="DFE45D3AEEC5412697F865B1F0E1A51D">
    <w:name w:val="DFE45D3AEEC5412697F865B1F0E1A51D"/>
    <w:rsid w:val="00EA6D36"/>
    <w:pPr>
      <w:spacing w:after="160" w:line="259" w:lineRule="auto"/>
    </w:pPr>
  </w:style>
  <w:style w:type="paragraph" w:customStyle="1" w:styleId="EDEF4F74C069418FB8154E50819E203E">
    <w:name w:val="EDEF4F74C069418FB8154E50819E203E"/>
    <w:rsid w:val="00EA6D36"/>
    <w:pPr>
      <w:spacing w:after="160" w:line="259" w:lineRule="auto"/>
    </w:pPr>
  </w:style>
  <w:style w:type="paragraph" w:customStyle="1" w:styleId="6712460C37504C69B6CFDC26E7D9F13F">
    <w:name w:val="6712460C37504C69B6CFDC26E7D9F13F"/>
    <w:rsid w:val="00EA6D36"/>
    <w:pPr>
      <w:spacing w:after="160" w:line="259" w:lineRule="auto"/>
    </w:pPr>
  </w:style>
  <w:style w:type="paragraph" w:customStyle="1" w:styleId="1B92999F98E64E02BB629BC024E7C76F">
    <w:name w:val="1B92999F98E64E02BB629BC024E7C76F"/>
    <w:rsid w:val="00EA6D36"/>
    <w:pPr>
      <w:spacing w:after="160" w:line="259" w:lineRule="auto"/>
    </w:pPr>
  </w:style>
  <w:style w:type="paragraph" w:customStyle="1" w:styleId="A025E6A38EEC41099148B3CF7838886A">
    <w:name w:val="A025E6A38EEC41099148B3CF7838886A"/>
    <w:rsid w:val="00EA6D36"/>
    <w:pPr>
      <w:spacing w:after="160" w:line="259" w:lineRule="auto"/>
    </w:pPr>
  </w:style>
  <w:style w:type="paragraph" w:customStyle="1" w:styleId="98A4DE8870684B1D84E9C125CE942966">
    <w:name w:val="98A4DE8870684B1D84E9C125CE942966"/>
    <w:rsid w:val="00EA6D36"/>
    <w:pPr>
      <w:spacing w:after="160" w:line="259" w:lineRule="auto"/>
    </w:pPr>
  </w:style>
  <w:style w:type="paragraph" w:customStyle="1" w:styleId="B5355A8382DF46A69050D7A721211EBB">
    <w:name w:val="B5355A8382DF46A69050D7A721211EBB"/>
    <w:rsid w:val="00EA6D36"/>
    <w:pPr>
      <w:spacing w:after="160" w:line="259" w:lineRule="auto"/>
    </w:pPr>
  </w:style>
  <w:style w:type="paragraph" w:customStyle="1" w:styleId="B2914CC535C74C34822CFFC6303D43A9">
    <w:name w:val="B2914CC535C74C34822CFFC6303D43A9"/>
    <w:rsid w:val="00EA6D36"/>
    <w:pPr>
      <w:spacing w:after="160" w:line="259" w:lineRule="auto"/>
    </w:pPr>
  </w:style>
  <w:style w:type="paragraph" w:customStyle="1" w:styleId="EBCB88DBB8924B24B550B5B7A0AEF31D">
    <w:name w:val="EBCB88DBB8924B24B550B5B7A0AEF31D"/>
    <w:rsid w:val="00EA6D36"/>
    <w:pPr>
      <w:spacing w:after="160" w:line="259" w:lineRule="auto"/>
    </w:pPr>
  </w:style>
  <w:style w:type="paragraph" w:customStyle="1" w:styleId="2298C14E66474755A3BC09D84D8FA022">
    <w:name w:val="2298C14E66474755A3BC09D84D8FA022"/>
    <w:rsid w:val="00EA6D36"/>
    <w:pPr>
      <w:spacing w:after="160" w:line="259" w:lineRule="auto"/>
    </w:pPr>
  </w:style>
  <w:style w:type="paragraph" w:customStyle="1" w:styleId="EFF642FB37A64627902ED33AA24686E0">
    <w:name w:val="EFF642FB37A64627902ED33AA24686E0"/>
    <w:rsid w:val="00EA6D36"/>
    <w:pPr>
      <w:spacing w:after="160" w:line="259" w:lineRule="auto"/>
    </w:pPr>
  </w:style>
  <w:style w:type="paragraph" w:customStyle="1" w:styleId="C2A7E67B5CBD4387AEC53E9C806FDDA9">
    <w:name w:val="C2A7E67B5CBD4387AEC53E9C806FDDA9"/>
    <w:rsid w:val="00EA6D36"/>
    <w:pPr>
      <w:spacing w:after="160" w:line="259" w:lineRule="auto"/>
    </w:pPr>
  </w:style>
  <w:style w:type="paragraph" w:customStyle="1" w:styleId="D1CD425E476E4D9C8B0FA2C4D30C0586">
    <w:name w:val="D1CD425E476E4D9C8B0FA2C4D30C0586"/>
    <w:rsid w:val="00EA6D36"/>
    <w:pPr>
      <w:spacing w:after="160" w:line="259" w:lineRule="auto"/>
    </w:pPr>
  </w:style>
  <w:style w:type="paragraph" w:customStyle="1" w:styleId="BD67911411694276BC05483B3006D9CF">
    <w:name w:val="BD67911411694276BC05483B3006D9CF"/>
    <w:rsid w:val="00EA6D36"/>
    <w:pPr>
      <w:spacing w:after="160" w:line="259" w:lineRule="auto"/>
    </w:pPr>
  </w:style>
  <w:style w:type="paragraph" w:customStyle="1" w:styleId="5292A39879074DFB9ABE0B948F0B5177">
    <w:name w:val="5292A39879074DFB9ABE0B948F0B5177"/>
    <w:rsid w:val="00EA6D36"/>
    <w:pPr>
      <w:spacing w:after="160" w:line="259" w:lineRule="auto"/>
    </w:pPr>
  </w:style>
  <w:style w:type="paragraph" w:customStyle="1" w:styleId="49C57DF6EE0E4E9F8ADC1BDC10B096B5">
    <w:name w:val="49C57DF6EE0E4E9F8ADC1BDC10B096B5"/>
    <w:rsid w:val="00EA6D36"/>
    <w:pPr>
      <w:spacing w:after="160" w:line="259" w:lineRule="auto"/>
    </w:pPr>
  </w:style>
  <w:style w:type="paragraph" w:customStyle="1" w:styleId="1C221A27888241309FC57894FA16AB21">
    <w:name w:val="1C221A27888241309FC57894FA16AB21"/>
    <w:rsid w:val="00EA6D36"/>
    <w:pPr>
      <w:spacing w:after="160" w:line="259" w:lineRule="auto"/>
    </w:pPr>
  </w:style>
  <w:style w:type="paragraph" w:customStyle="1" w:styleId="13092704E3CD4358A2C50CBD7CD71A34">
    <w:name w:val="13092704E3CD4358A2C50CBD7CD71A34"/>
    <w:rsid w:val="00EA6D36"/>
    <w:pPr>
      <w:spacing w:after="160" w:line="259" w:lineRule="auto"/>
    </w:pPr>
  </w:style>
  <w:style w:type="paragraph" w:customStyle="1" w:styleId="0BE28900196A4D56BD6587CE35169DC6">
    <w:name w:val="0BE28900196A4D56BD6587CE35169DC6"/>
    <w:rsid w:val="00EA6D36"/>
    <w:pPr>
      <w:spacing w:after="160" w:line="259" w:lineRule="auto"/>
    </w:pPr>
  </w:style>
  <w:style w:type="paragraph" w:customStyle="1" w:styleId="D3BBB48F44294225B9ECAE3A148171B3">
    <w:name w:val="D3BBB48F44294225B9ECAE3A148171B3"/>
    <w:rsid w:val="00EA6D36"/>
    <w:pPr>
      <w:spacing w:after="160" w:line="259" w:lineRule="auto"/>
    </w:pPr>
  </w:style>
  <w:style w:type="paragraph" w:customStyle="1" w:styleId="C5E17290E4104FE9B29B9637C8C1FB0C">
    <w:name w:val="C5E17290E4104FE9B29B9637C8C1FB0C"/>
    <w:rsid w:val="00EA6D36"/>
    <w:pPr>
      <w:spacing w:after="160" w:line="259" w:lineRule="auto"/>
    </w:pPr>
  </w:style>
  <w:style w:type="paragraph" w:customStyle="1" w:styleId="1671AE170BF14AB19CE7C595D346A79D">
    <w:name w:val="1671AE170BF14AB19CE7C595D346A79D"/>
    <w:rsid w:val="00EA6D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07F30-5109-47F2-981E-79DADF155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3.xml><?xml version="1.0" encoding="utf-8"?>
<ds:datastoreItem xmlns:ds="http://schemas.openxmlformats.org/officeDocument/2006/customXml" ds:itemID="{B9529C9D-3CC9-42D1-B3D0-84BE4DB581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618331-9980-4041-B190-7B1027CC1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1098</Words>
  <Characters>6265</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28</cp:revision>
  <cp:lastPrinted>2015-10-14T08:15:00Z</cp:lastPrinted>
  <dcterms:created xsi:type="dcterms:W3CDTF">2015-10-14T08:22:00Z</dcterms:created>
  <dcterms:modified xsi:type="dcterms:W3CDTF">2017-11-03T10:09:00Z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