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585135B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Autor">
        <w:r w:rsidR="007E04C0" w:rsidDel="00D75B7C">
          <w:rPr>
            <w:rFonts w:ascii="Verdana" w:hAnsi="Verdana"/>
            <w:sz w:val="20"/>
            <w:szCs w:val="20"/>
            <w:lang w:val="sk-SK" w:eastAsia="cs-CZ"/>
          </w:rPr>
          <w:delText>31</w:delText>
        </w:r>
      </w:del>
      <w:ins w:id="1" w:author="Autor">
        <w:r w:rsidR="00D75B7C">
          <w:rPr>
            <w:rFonts w:ascii="Verdana" w:hAnsi="Verdana"/>
            <w:sz w:val="20"/>
            <w:szCs w:val="20"/>
            <w:lang w:val="sk-SK" w:eastAsia="cs-CZ"/>
          </w:rPr>
          <w:t>0</w:t>
        </w:r>
        <w:r w:rsidR="00D056D9">
          <w:rPr>
            <w:rFonts w:ascii="Verdana" w:hAnsi="Verdana"/>
            <w:sz w:val="20"/>
            <w:szCs w:val="20"/>
            <w:lang w:val="sk-SK" w:eastAsia="cs-CZ"/>
          </w:rPr>
          <w:t>6</w:t>
        </w:r>
      </w:ins>
      <w:r w:rsidR="008C3FAB" w:rsidRPr="008C3FAB">
        <w:rPr>
          <w:rFonts w:ascii="Verdana" w:hAnsi="Verdana"/>
          <w:sz w:val="20"/>
          <w:szCs w:val="20"/>
          <w:lang w:val="sk-SK" w:eastAsia="cs-CZ"/>
        </w:rPr>
        <w:t xml:space="preserve">. </w:t>
      </w:r>
      <w:del w:id="2" w:author="Autor">
        <w:r w:rsidR="007E04C0" w:rsidDel="00D75B7C">
          <w:rPr>
            <w:rFonts w:ascii="Verdana" w:hAnsi="Verdana"/>
            <w:sz w:val="20"/>
            <w:szCs w:val="20"/>
            <w:lang w:val="sk-SK" w:eastAsia="cs-CZ"/>
          </w:rPr>
          <w:delText>08</w:delText>
        </w:r>
      </w:del>
      <w:ins w:id="3" w:author="Autor">
        <w:r w:rsidR="00D75B7C">
          <w:rPr>
            <w:rFonts w:ascii="Verdana" w:hAnsi="Verdana"/>
            <w:sz w:val="20"/>
            <w:szCs w:val="20"/>
            <w:lang w:val="sk-SK" w:eastAsia="cs-CZ"/>
          </w:rPr>
          <w:t>11</w:t>
        </w:r>
      </w:ins>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3E87A7B8"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4" w:author="Autor">
        <w:r w:rsidR="007E04C0" w:rsidDel="00D75B7C">
          <w:rPr>
            <w:rFonts w:ascii="Verdana" w:hAnsi="Verdana"/>
            <w:sz w:val="20"/>
            <w:szCs w:val="20"/>
            <w:lang w:val="sk-SK" w:eastAsia="cs-CZ"/>
          </w:rPr>
          <w:delText>31</w:delText>
        </w:r>
      </w:del>
      <w:ins w:id="5" w:author="Autor">
        <w:r w:rsidR="00D75B7C">
          <w:rPr>
            <w:rFonts w:ascii="Verdana" w:hAnsi="Verdana"/>
            <w:sz w:val="20"/>
            <w:szCs w:val="20"/>
            <w:lang w:val="sk-SK" w:eastAsia="cs-CZ"/>
          </w:rPr>
          <w:t>0</w:t>
        </w:r>
        <w:r w:rsidR="00D056D9">
          <w:rPr>
            <w:rFonts w:ascii="Verdana" w:hAnsi="Verdana"/>
            <w:sz w:val="20"/>
            <w:szCs w:val="20"/>
            <w:lang w:val="sk-SK" w:eastAsia="cs-CZ"/>
          </w:rPr>
          <w:t>6</w:t>
        </w:r>
      </w:ins>
      <w:r w:rsidR="008C3FAB" w:rsidRPr="008C3FAB">
        <w:rPr>
          <w:rFonts w:ascii="Verdana" w:hAnsi="Verdana"/>
          <w:sz w:val="20"/>
          <w:szCs w:val="20"/>
          <w:lang w:val="sk-SK" w:eastAsia="cs-CZ"/>
        </w:rPr>
        <w:t xml:space="preserve">. </w:t>
      </w:r>
      <w:del w:id="6" w:author="Autor">
        <w:r w:rsidR="007E04C0" w:rsidDel="00D75B7C">
          <w:rPr>
            <w:rFonts w:ascii="Verdana" w:hAnsi="Verdana"/>
            <w:sz w:val="20"/>
            <w:szCs w:val="20"/>
            <w:lang w:val="sk-SK" w:eastAsia="cs-CZ"/>
          </w:rPr>
          <w:delText>08</w:delText>
        </w:r>
      </w:del>
      <w:ins w:id="7" w:author="Autor">
        <w:r w:rsidR="00D75B7C">
          <w:rPr>
            <w:rFonts w:ascii="Verdana" w:hAnsi="Verdana"/>
            <w:sz w:val="20"/>
            <w:szCs w:val="20"/>
            <w:lang w:val="sk-SK" w:eastAsia="cs-CZ"/>
          </w:rPr>
          <w:t>11</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3D143A9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8" w:author="Autor">
        <w:r w:rsidR="007E04C0" w:rsidDel="00D75B7C">
          <w:rPr>
            <w:rFonts w:ascii="Verdana" w:hAnsi="Verdana"/>
            <w:sz w:val="20"/>
            <w:szCs w:val="20"/>
            <w:lang w:val="sk-SK" w:eastAsia="cs-CZ"/>
          </w:rPr>
          <w:delText>31</w:delText>
        </w:r>
      </w:del>
      <w:ins w:id="9" w:author="Autor">
        <w:r w:rsidR="00D75B7C">
          <w:rPr>
            <w:rFonts w:ascii="Verdana" w:hAnsi="Verdana"/>
            <w:sz w:val="20"/>
            <w:szCs w:val="20"/>
            <w:lang w:val="sk-SK" w:eastAsia="cs-CZ"/>
          </w:rPr>
          <w:t>0</w:t>
        </w:r>
        <w:r w:rsidR="00D056D9">
          <w:rPr>
            <w:rFonts w:ascii="Verdana" w:hAnsi="Verdana"/>
            <w:sz w:val="20"/>
            <w:szCs w:val="20"/>
            <w:lang w:val="sk-SK" w:eastAsia="cs-CZ"/>
          </w:rPr>
          <w:t>6</w:t>
        </w:r>
      </w:ins>
      <w:r w:rsidR="008C3FAB" w:rsidRPr="008C3FAB">
        <w:rPr>
          <w:rFonts w:ascii="Verdana" w:hAnsi="Verdana"/>
          <w:sz w:val="20"/>
          <w:szCs w:val="20"/>
          <w:lang w:val="sk-SK" w:eastAsia="cs-CZ"/>
        </w:rPr>
        <w:t xml:space="preserve">. </w:t>
      </w:r>
      <w:del w:id="10" w:author="Autor">
        <w:r w:rsidR="007E04C0" w:rsidDel="00D75B7C">
          <w:rPr>
            <w:rFonts w:ascii="Verdana" w:hAnsi="Verdana"/>
            <w:sz w:val="20"/>
            <w:szCs w:val="20"/>
            <w:lang w:val="sk-SK" w:eastAsia="cs-CZ"/>
          </w:rPr>
          <w:delText>08</w:delText>
        </w:r>
      </w:del>
      <w:ins w:id="11" w:author="Autor">
        <w:r w:rsidR="00D75B7C">
          <w:rPr>
            <w:rFonts w:ascii="Verdana" w:hAnsi="Verdana"/>
            <w:sz w:val="20"/>
            <w:szCs w:val="20"/>
            <w:lang w:val="sk-SK" w:eastAsia="cs-CZ"/>
          </w:rPr>
          <w:t>11</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E3AFE52"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del w:id="12" w:author="Autor">
        <w:r w:rsidR="007E04C0" w:rsidDel="00D056D9">
          <w:rPr>
            <w:rFonts w:ascii="Verdana" w:hAnsi="Verdana"/>
            <w:sz w:val="20"/>
            <w:szCs w:val="20"/>
            <w:lang w:val="sk-SK" w:eastAsia="cs-CZ"/>
          </w:rPr>
          <w:delText>4</w:delText>
        </w:r>
      </w:del>
      <w:ins w:id="13" w:author="Autor">
        <w:r w:rsidR="00D056D9">
          <w:rPr>
            <w:rFonts w:ascii="Verdana" w:hAnsi="Verdana"/>
            <w:sz w:val="20"/>
            <w:szCs w:val="20"/>
            <w:lang w:val="sk-SK" w:eastAsia="cs-CZ"/>
          </w:rPr>
          <w:t>5</w:t>
        </w:r>
      </w:ins>
      <w:r>
        <w:rPr>
          <w:rFonts w:ascii="Verdana" w:hAnsi="Verdana"/>
          <w:sz w:val="20"/>
          <w:szCs w:val="20"/>
          <w:lang w:val="sk-SK" w:eastAsia="cs-CZ"/>
        </w:rPr>
        <w:t xml:space="preserve">; platnosť od: </w:t>
      </w:r>
      <w:del w:id="14" w:author="Autor">
        <w:r w:rsidR="007E04C0" w:rsidDel="0001760F">
          <w:rPr>
            <w:rFonts w:ascii="Verdana" w:hAnsi="Verdana"/>
            <w:sz w:val="20"/>
            <w:szCs w:val="20"/>
            <w:lang w:val="sk-SK" w:eastAsia="cs-CZ"/>
          </w:rPr>
          <w:delText>31</w:delText>
        </w:r>
      </w:del>
      <w:ins w:id="15" w:author="Autor">
        <w:r w:rsidR="0001760F">
          <w:rPr>
            <w:rFonts w:ascii="Verdana" w:hAnsi="Verdana"/>
            <w:sz w:val="20"/>
            <w:szCs w:val="20"/>
            <w:lang w:val="sk-SK" w:eastAsia="cs-CZ"/>
          </w:rPr>
          <w:t>0</w:t>
        </w:r>
        <w:r w:rsidR="00D056D9">
          <w:rPr>
            <w:rFonts w:ascii="Verdana" w:hAnsi="Verdana"/>
            <w:sz w:val="20"/>
            <w:szCs w:val="20"/>
            <w:lang w:val="sk-SK" w:eastAsia="cs-CZ"/>
          </w:rPr>
          <w:t>6</w:t>
        </w:r>
      </w:ins>
      <w:r w:rsidR="008C3FAB" w:rsidRPr="008C3FAB">
        <w:rPr>
          <w:rFonts w:ascii="Verdana" w:hAnsi="Verdana"/>
          <w:sz w:val="20"/>
          <w:szCs w:val="20"/>
          <w:lang w:val="sk-SK" w:eastAsia="cs-CZ"/>
        </w:rPr>
        <w:t xml:space="preserve">. </w:t>
      </w:r>
      <w:del w:id="16" w:author="Autor">
        <w:r w:rsidR="007E04C0" w:rsidDel="0001760F">
          <w:rPr>
            <w:rFonts w:ascii="Verdana" w:hAnsi="Verdana"/>
            <w:sz w:val="20"/>
            <w:szCs w:val="20"/>
            <w:lang w:val="sk-SK" w:eastAsia="cs-CZ"/>
          </w:rPr>
          <w:delText>08</w:delText>
        </w:r>
      </w:del>
      <w:ins w:id="17" w:author="Autor">
        <w:r w:rsidR="0001760F">
          <w:rPr>
            <w:rFonts w:ascii="Verdana" w:hAnsi="Verdana"/>
            <w:sz w:val="20"/>
            <w:szCs w:val="20"/>
            <w:lang w:val="sk-SK" w:eastAsia="cs-CZ"/>
          </w:rPr>
          <w:t>11</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del w:id="18" w:author="Autor">
        <w:r w:rsidR="007E04C0" w:rsidDel="0001760F">
          <w:rPr>
            <w:rFonts w:ascii="Verdana" w:hAnsi="Verdana"/>
            <w:sz w:val="20"/>
            <w:szCs w:val="20"/>
            <w:lang w:val="sk-SK" w:eastAsia="cs-CZ"/>
          </w:rPr>
          <w:delText>31</w:delText>
        </w:r>
      </w:del>
      <w:ins w:id="19" w:author="Autor">
        <w:r w:rsidR="0001760F">
          <w:rPr>
            <w:rFonts w:ascii="Verdana" w:hAnsi="Verdana"/>
            <w:sz w:val="20"/>
            <w:szCs w:val="20"/>
            <w:lang w:val="sk-SK" w:eastAsia="cs-CZ"/>
          </w:rPr>
          <w:t>0</w:t>
        </w:r>
        <w:bookmarkStart w:id="20" w:name="_GoBack"/>
        <w:bookmarkEnd w:id="20"/>
        <w:r w:rsidR="00D056D9">
          <w:rPr>
            <w:rFonts w:ascii="Verdana" w:hAnsi="Verdana"/>
            <w:sz w:val="20"/>
            <w:szCs w:val="20"/>
            <w:lang w:val="sk-SK" w:eastAsia="cs-CZ"/>
          </w:rPr>
          <w:t>6</w:t>
        </w:r>
      </w:ins>
      <w:r w:rsidR="008C3FAB" w:rsidRPr="008C3FAB">
        <w:rPr>
          <w:rFonts w:ascii="Verdana" w:hAnsi="Verdana"/>
          <w:sz w:val="20"/>
          <w:szCs w:val="20"/>
          <w:lang w:val="sk-SK" w:eastAsia="cs-CZ"/>
        </w:rPr>
        <w:t xml:space="preserve">. </w:t>
      </w:r>
      <w:del w:id="21" w:author="Autor">
        <w:r w:rsidR="007E04C0" w:rsidDel="0001760F">
          <w:rPr>
            <w:rFonts w:ascii="Verdana" w:hAnsi="Verdana"/>
            <w:sz w:val="20"/>
            <w:szCs w:val="20"/>
            <w:lang w:val="sk-SK" w:eastAsia="cs-CZ"/>
          </w:rPr>
          <w:delText>08</w:delText>
        </w:r>
      </w:del>
      <w:ins w:id="22" w:author="Autor">
        <w:r w:rsidR="0001760F">
          <w:rPr>
            <w:rFonts w:ascii="Verdana" w:hAnsi="Verdana"/>
            <w:sz w:val="20"/>
            <w:szCs w:val="20"/>
            <w:lang w:val="sk-SK" w:eastAsia="cs-CZ"/>
          </w:rPr>
          <w:t>11</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23" w:name="_Toc440375085"/>
      <w:r w:rsidRPr="0017594C">
        <w:rPr>
          <w:lang w:val="sk-SK"/>
        </w:rPr>
        <w:lastRenderedPageBreak/>
        <w:t>Obsah</w:t>
      </w:r>
      <w:bookmarkEnd w:id="2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D056D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D056D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D056D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D056D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4" w:name="_Toc440375086"/>
      <w:r w:rsidR="0015128C" w:rsidRPr="0017594C">
        <w:rPr>
          <w:lang w:val="sk-SK"/>
        </w:rPr>
        <w:t>Úvod</w:t>
      </w:r>
      <w:bookmarkEnd w:id="24"/>
    </w:p>
    <w:p w14:paraId="01291AEB" w14:textId="77777777" w:rsidR="0015128C" w:rsidRPr="00B519B4" w:rsidRDefault="00425889" w:rsidP="00B72620">
      <w:pPr>
        <w:pStyle w:val="Nadpis2"/>
        <w:jc w:val="both"/>
        <w:rPr>
          <w:lang w:val="sk-SK"/>
        </w:rPr>
      </w:pPr>
      <w:bookmarkStart w:id="25" w:name="_Toc440375087"/>
      <w:r w:rsidRPr="0017594C">
        <w:rPr>
          <w:lang w:val="sk-SK"/>
        </w:rPr>
        <w:t>Cieľ prí</w:t>
      </w:r>
      <w:r w:rsidR="0015128C" w:rsidRPr="00B519B4">
        <w:rPr>
          <w:lang w:val="sk-SK"/>
        </w:rPr>
        <w:t>ručky</w:t>
      </w:r>
      <w:bookmarkEnd w:id="2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6" w:name="_Toc440375088"/>
      <w:r w:rsidRPr="0017594C">
        <w:rPr>
          <w:lang w:val="sk-SK"/>
        </w:rPr>
        <w:t>Zoznam použitých skratiek</w:t>
      </w:r>
      <w:bookmarkEnd w:id="2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7" w:name="_Toc440375089"/>
      <w:r w:rsidRPr="0017594C">
        <w:rPr>
          <w:lang w:val="sk-SK"/>
        </w:rPr>
        <w:t>Definícia pojmov</w:t>
      </w:r>
      <w:bookmarkEnd w:id="2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8" w:name="_Toc440375090"/>
      <w:r w:rsidRPr="0017594C">
        <w:rPr>
          <w:lang w:val="sk-SK"/>
        </w:rPr>
        <w:lastRenderedPageBreak/>
        <w:t>Schvaľovanie žiadostí o</w:t>
      </w:r>
      <w:r w:rsidR="00DF2BBA" w:rsidRPr="0017594C">
        <w:rPr>
          <w:lang w:val="sk-SK"/>
        </w:rPr>
        <w:t> </w:t>
      </w:r>
      <w:r w:rsidRPr="0017594C">
        <w:rPr>
          <w:lang w:val="sk-SK"/>
        </w:rPr>
        <w:t>NFP</w:t>
      </w:r>
      <w:bookmarkEnd w:id="2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9" w:name="_Toc440375091"/>
      <w:r w:rsidRPr="0017594C">
        <w:rPr>
          <w:lang w:val="sk-SK"/>
        </w:rPr>
        <w:t>Administratívne overenie</w:t>
      </w:r>
      <w:r w:rsidR="008C5965" w:rsidRPr="0017594C">
        <w:rPr>
          <w:lang w:val="sk-SK"/>
        </w:rPr>
        <w:t xml:space="preserve"> žiadostí o NFP</w:t>
      </w:r>
      <w:bookmarkEnd w:id="2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1" w:name="_Toc440375093"/>
      <w:r w:rsidRPr="0017594C">
        <w:rPr>
          <w:lang w:val="sk-SK"/>
        </w:rPr>
        <w:t>Vydávanie rozhodnutí</w:t>
      </w:r>
      <w:bookmarkEnd w:id="3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2" w:name="_Toc440375094"/>
      <w:r w:rsidRPr="0017594C">
        <w:rPr>
          <w:lang w:val="sk-SK"/>
        </w:rPr>
        <w:lastRenderedPageBreak/>
        <w:t>P</w:t>
      </w:r>
      <w:r w:rsidR="00AF05C9" w:rsidRPr="0017594C">
        <w:rPr>
          <w:lang w:val="sk-SK"/>
        </w:rPr>
        <w:t>opis procesov odborného hodnotenia</w:t>
      </w:r>
      <w:bookmarkEnd w:id="3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3" w:name="_Toc440375095"/>
      <w:r w:rsidRPr="0017594C">
        <w:rPr>
          <w:lang w:val="sk-SK"/>
        </w:rPr>
        <w:t>Kritér</w:t>
      </w:r>
      <w:r w:rsidR="00D46D27" w:rsidRPr="00B519B4">
        <w:rPr>
          <w:lang w:val="sk-SK"/>
        </w:rPr>
        <w:t>iá pre výber projektov</w:t>
      </w:r>
      <w:bookmarkEnd w:id="3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4" w:name="_Toc440375096"/>
      <w:r w:rsidRPr="0017594C">
        <w:rPr>
          <w:lang w:val="sk-SK"/>
        </w:rPr>
        <w:t>Výber odborných hodnotiteľov</w:t>
      </w:r>
      <w:bookmarkEnd w:id="34"/>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35" w:name="_Toc440375097"/>
      <w:r w:rsidRPr="0017594C">
        <w:rPr>
          <w:lang w:val="sk-SK"/>
        </w:rPr>
        <w:t>Školenie odborných hodnotiteľov</w:t>
      </w:r>
      <w:bookmarkEnd w:id="35"/>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36" w:name="_Toc440375098"/>
      <w:r w:rsidRPr="0017594C">
        <w:rPr>
          <w:lang w:val="sk-SK"/>
        </w:rPr>
        <w:t>Organizačné a technické zabezpečenie priebehu odborného</w:t>
      </w:r>
      <w:r w:rsidRPr="00B519B4">
        <w:rPr>
          <w:lang w:val="sk-SK"/>
        </w:rPr>
        <w:t xml:space="preserve"> hodnotenia</w:t>
      </w:r>
      <w:bookmarkEnd w:id="36"/>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37" w:name="_Toc440375099"/>
      <w:r w:rsidRPr="0017594C">
        <w:rPr>
          <w:lang w:val="sk-SK"/>
        </w:rPr>
        <w:t>Spôsob vypracovania, odovzdávania a zadávania výstupov z odborného hodnotenia zo strany odborného hodnotiteľa</w:t>
      </w:r>
      <w:bookmarkEnd w:id="37"/>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w:t>
      </w:r>
      <w:r w:rsidRPr="0017594C">
        <w:rPr>
          <w:rFonts w:cs="Times New Roman"/>
          <w:sz w:val="19"/>
          <w:szCs w:val="48"/>
          <w:lang w:val="sk-SK"/>
        </w:rPr>
        <w:lastRenderedPageBreak/>
        <w:t xml:space="preserve">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38" w:name="_Toc440375100"/>
      <w:r w:rsidRPr="0017594C">
        <w:rPr>
          <w:lang w:val="sk-SK"/>
        </w:rPr>
        <w:t>Postupy uplatňované v prípadoch nezhody odborných hodnotiteľov</w:t>
      </w:r>
      <w:bookmarkEnd w:id="38"/>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39" w:name="_Toc440375101"/>
      <w:bookmarkStart w:id="40" w:name="_Toc413702946"/>
      <w:r w:rsidRPr="00B519B4">
        <w:rPr>
          <w:lang w:val="sk-SK"/>
        </w:rPr>
        <w:t>Overenie činnosti hodnotiteľov</w:t>
      </w:r>
      <w:bookmarkEnd w:id="39"/>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lastRenderedPageBreak/>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41" w:name="_Toc440375102"/>
      <w:bookmarkEnd w:id="40"/>
      <w:r w:rsidRPr="0017594C">
        <w:rPr>
          <w:lang w:val="sk-SK"/>
        </w:rPr>
        <w:t>Účasť partnerov na odbornom hodnotení</w:t>
      </w:r>
      <w:bookmarkEnd w:id="41"/>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42" w:name="_Toc440375103"/>
      <w:r w:rsidRPr="0017594C">
        <w:rPr>
          <w:lang w:val="sk-SK"/>
        </w:rPr>
        <w:lastRenderedPageBreak/>
        <w:t>Spôsob vyhodnotenia jednotlivých kritérií pre výber projektov</w:t>
      </w:r>
      <w:bookmarkEnd w:id="42"/>
    </w:p>
    <w:p w14:paraId="01291BCB" w14:textId="77777777" w:rsidR="001C4E68" w:rsidRPr="00B519B4" w:rsidRDefault="001C4E68" w:rsidP="008979DA">
      <w:pPr>
        <w:pStyle w:val="Nadpis2"/>
        <w:jc w:val="both"/>
        <w:rPr>
          <w:lang w:val="sk-SK"/>
        </w:rPr>
      </w:pPr>
      <w:bookmarkStart w:id="43" w:name="_Toc440375104"/>
      <w:r w:rsidRPr="0017594C">
        <w:rPr>
          <w:lang w:val="sk-SK"/>
        </w:rPr>
        <w:t xml:space="preserve">Hodnotiace </w:t>
      </w:r>
      <w:r w:rsidRPr="00B519B4">
        <w:rPr>
          <w:lang w:val="sk-SK"/>
        </w:rPr>
        <w:t>kritériá žiadosti o nenávratný finančný príspevok</w:t>
      </w:r>
      <w:bookmarkEnd w:id="43"/>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44" w:name="_Toc440375105"/>
      <w:r w:rsidRPr="0017594C">
        <w:rPr>
          <w:lang w:val="sk-SK"/>
        </w:rPr>
        <w:t>Spôsob vyhodnotenia jednotlivých kritérií pre výber projektov</w:t>
      </w:r>
      <w:bookmarkEnd w:id="44"/>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45"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45"/>
    </w:p>
    <w:p w14:paraId="01291BF3" w14:textId="77777777" w:rsidR="0059078B" w:rsidRDefault="0059078B" w:rsidP="0059078B">
      <w:pPr>
        <w:pStyle w:val="Nadpis3"/>
        <w:rPr>
          <w:lang w:val="sk-SK"/>
        </w:rPr>
      </w:pPr>
      <w:bookmarkStart w:id="46" w:name="_Toc440375107"/>
      <w:r>
        <w:rPr>
          <w:lang w:val="sk-SK"/>
        </w:rPr>
        <w:t>Vyhodnotenie horizontálneho princípu Udržateľný rozvoj</w:t>
      </w:r>
      <w:bookmarkEnd w:id="46"/>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47"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47"/>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48" w:name="_Toc440375109"/>
      <w:r>
        <w:rPr>
          <w:lang w:val="sk-SK"/>
        </w:rPr>
        <w:lastRenderedPageBreak/>
        <w:t>Prechodné a záverečné ustanovenia</w:t>
      </w:r>
      <w:bookmarkEnd w:id="48"/>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49" w:name="_Toc440375110"/>
      <w:r>
        <w:rPr>
          <w:lang w:val="sk-SK"/>
        </w:rPr>
        <w:lastRenderedPageBreak/>
        <w:t>Prílohy</w:t>
      </w:r>
      <w:bookmarkEnd w:id="49"/>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FDFE3" w14:textId="77777777" w:rsidR="0043447C" w:rsidRDefault="0043447C">
      <w:r>
        <w:separator/>
      </w:r>
    </w:p>
    <w:p w14:paraId="2D7CB818" w14:textId="77777777" w:rsidR="0043447C" w:rsidRDefault="0043447C"/>
  </w:endnote>
  <w:endnote w:type="continuationSeparator" w:id="0">
    <w:p w14:paraId="732297A2" w14:textId="77777777" w:rsidR="0043447C" w:rsidRDefault="0043447C">
      <w:r>
        <w:continuationSeparator/>
      </w:r>
    </w:p>
    <w:p w14:paraId="112029C6" w14:textId="77777777" w:rsidR="0043447C" w:rsidRDefault="0043447C"/>
  </w:endnote>
  <w:endnote w:type="continuationNotice" w:id="1">
    <w:p w14:paraId="0DFFFA59" w14:textId="77777777" w:rsidR="0043447C" w:rsidRDefault="00434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9375F" w:rsidRDefault="0079375F">
        <w:pPr>
          <w:pStyle w:val="Pta"/>
          <w:jc w:val="center"/>
        </w:pPr>
        <w:r>
          <w:fldChar w:fldCharType="begin"/>
        </w:r>
        <w:r>
          <w:instrText xml:space="preserve"> PAGE   \* MERGEFORMAT </w:instrText>
        </w:r>
        <w:r>
          <w:fldChar w:fldCharType="separate"/>
        </w:r>
        <w:r w:rsidR="00D056D9">
          <w:rPr>
            <w:noProof/>
          </w:rPr>
          <w:t>1</w:t>
        </w:r>
        <w:r>
          <w:rPr>
            <w:noProof/>
          </w:rPr>
          <w:fldChar w:fldCharType="end"/>
        </w:r>
      </w:p>
    </w:sdtContent>
  </w:sdt>
  <w:p w14:paraId="01291C48" w14:textId="77777777" w:rsidR="0079375F" w:rsidRPr="003530AF" w:rsidRDefault="0079375F"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1DEDE" w14:textId="77777777" w:rsidR="0043447C" w:rsidRDefault="0043447C">
      <w:r>
        <w:separator/>
      </w:r>
    </w:p>
    <w:p w14:paraId="66EFADDB" w14:textId="77777777" w:rsidR="0043447C" w:rsidRDefault="0043447C"/>
  </w:footnote>
  <w:footnote w:type="continuationSeparator" w:id="0">
    <w:p w14:paraId="1F58310A" w14:textId="77777777" w:rsidR="0043447C" w:rsidRDefault="0043447C">
      <w:r>
        <w:continuationSeparator/>
      </w:r>
    </w:p>
    <w:p w14:paraId="155E1CCF" w14:textId="77777777" w:rsidR="0043447C" w:rsidRDefault="0043447C"/>
  </w:footnote>
  <w:footnote w:type="continuationNotice" w:id="1">
    <w:p w14:paraId="1EF3BAFC" w14:textId="77777777" w:rsidR="0043447C" w:rsidRDefault="0043447C"/>
  </w:footnote>
  <w:footnote w:id="2">
    <w:p w14:paraId="01291C49" w14:textId="77777777" w:rsidR="0079375F" w:rsidRDefault="0079375F"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6C8D192B" w:rsidR="0079375F" w:rsidRPr="00396022" w:rsidRDefault="0079375F"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pospisového poľa pre zástupcu gestora HP</w:t>
      </w:r>
      <w:r w:rsidR="003920CE">
        <w:rPr>
          <w:lang w:val="sk-SK"/>
        </w:rPr>
        <w:t>.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79375F" w:rsidRPr="00396022" w:rsidRDefault="0079375F"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9375F" w:rsidRPr="00396022" w:rsidRDefault="0079375F" w:rsidP="00933101">
      <w:pPr>
        <w:pStyle w:val="Textpoznmkypodiarou"/>
        <w:rPr>
          <w:lang w:val="sk-SK"/>
        </w:rPr>
      </w:pPr>
    </w:p>
  </w:footnote>
  <w:footnote w:id="5">
    <w:p w14:paraId="3CAEA9D5" w14:textId="38651606" w:rsidR="0079375F" w:rsidRDefault="0079375F"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9375F" w:rsidRPr="00051EF8" w:rsidRDefault="0079375F">
      <w:pPr>
        <w:pStyle w:val="Textpoznmkypodiarou"/>
        <w:rPr>
          <w:lang w:val="sk-SK"/>
        </w:rPr>
      </w:pPr>
      <w:r>
        <w:rPr>
          <w:lang w:val="sk-SK"/>
        </w:rPr>
        <w:t xml:space="preserve"> </w:t>
      </w:r>
    </w:p>
  </w:footnote>
  <w:footnote w:id="6">
    <w:p w14:paraId="01291C4D" w14:textId="77777777" w:rsidR="0079375F" w:rsidRPr="00B70140" w:rsidRDefault="0079375F"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79375F" w:rsidRPr="00F66DEE" w:rsidRDefault="0079375F"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9375F" w:rsidRPr="0094663B" w:rsidRDefault="0079375F"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5B7C"/>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www.w3.org/XML/1998/namespace"/>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4794C1-64F0-4E57-9F1B-70D31DE9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10329</Words>
  <Characters>58881</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2017-11-03T09:21:00Z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