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35934" w14:textId="77777777" w:rsidR="00EB1EDA" w:rsidRPr="00FD028A" w:rsidRDefault="00EB1EDA" w:rsidP="00145AAB">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3E835936" w14:textId="77777777" w:rsidTr="00576E70">
        <w:trPr>
          <w:trHeight w:val="2000"/>
          <w:jc w:val="center"/>
        </w:trPr>
        <w:tc>
          <w:tcPr>
            <w:tcW w:w="9747" w:type="dxa"/>
            <w:gridSpan w:val="6"/>
            <w:shd w:val="clear" w:color="auto" w:fill="5F497A" w:themeFill="accent4" w:themeFillShade="BF"/>
            <w:vAlign w:val="center"/>
          </w:tcPr>
          <w:p w14:paraId="3E835935"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3E835939" w14:textId="77777777" w:rsidTr="00644344">
        <w:trPr>
          <w:trHeight w:val="330"/>
          <w:jc w:val="center"/>
        </w:trPr>
        <w:tc>
          <w:tcPr>
            <w:tcW w:w="2688" w:type="dxa"/>
            <w:gridSpan w:val="2"/>
            <w:vAlign w:val="center"/>
          </w:tcPr>
          <w:p w14:paraId="3E835937"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3E835938" w14:textId="77777777" w:rsidR="007736B4" w:rsidRPr="00B50FF9" w:rsidRDefault="00375C44" w:rsidP="0064434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3E83593C" w14:textId="77777777" w:rsidTr="00644344">
        <w:trPr>
          <w:trHeight w:val="291"/>
          <w:jc w:val="center"/>
        </w:trPr>
        <w:tc>
          <w:tcPr>
            <w:tcW w:w="2688" w:type="dxa"/>
            <w:gridSpan w:val="2"/>
            <w:vAlign w:val="center"/>
          </w:tcPr>
          <w:p w14:paraId="3E83593A"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3E83593B" w14:textId="77777777" w:rsidR="00716BD5" w:rsidRPr="00B50FF9" w:rsidRDefault="00644344" w:rsidP="000E6785">
            <w:pPr>
              <w:tabs>
                <w:tab w:val="left" w:pos="1695"/>
              </w:tabs>
              <w:rPr>
                <w:rFonts w:ascii="Arial" w:hAnsi="Arial" w:cs="Arial"/>
                <w:sz w:val="19"/>
                <w:szCs w:val="19"/>
              </w:rPr>
            </w:pPr>
            <w:r w:rsidRPr="00644344">
              <w:rPr>
                <w:rFonts w:ascii="Arial" w:hAnsi="Arial" w:cs="Arial"/>
                <w:sz w:val="19"/>
                <w:szCs w:val="19"/>
              </w:rPr>
              <w:t>PO č. 2 – Zefektívnený súdny systém a zvýšená vymáhateľnosť práva</w:t>
            </w:r>
            <w:r w:rsidR="002453C9">
              <w:rPr>
                <w:rFonts w:ascii="Arial" w:hAnsi="Arial" w:cs="Arial"/>
                <w:sz w:val="19"/>
                <w:szCs w:val="19"/>
              </w:rPr>
              <w:t xml:space="preserve"> </w:t>
            </w:r>
            <w:r w:rsidR="001479E2">
              <w:rPr>
                <w:rFonts w:ascii="Arial" w:hAnsi="Arial" w:cs="Arial"/>
                <w:sz w:val="19"/>
                <w:szCs w:val="19"/>
              </w:rPr>
              <w:t>(NP)</w:t>
            </w:r>
          </w:p>
        </w:tc>
      </w:tr>
      <w:tr w:rsidR="007736B4" w:rsidRPr="00B50FF9" w14:paraId="3E83593F" w14:textId="77777777" w:rsidTr="00644344">
        <w:trPr>
          <w:trHeight w:val="255"/>
          <w:jc w:val="center"/>
        </w:trPr>
        <w:tc>
          <w:tcPr>
            <w:tcW w:w="2688" w:type="dxa"/>
            <w:gridSpan w:val="2"/>
            <w:vAlign w:val="center"/>
          </w:tcPr>
          <w:p w14:paraId="3E83593D"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3E83593E" w14:textId="77777777" w:rsidR="007736B4" w:rsidRPr="00B50FF9" w:rsidRDefault="007736B4" w:rsidP="00644344">
            <w:pPr>
              <w:tabs>
                <w:tab w:val="left" w:pos="1695"/>
              </w:tabs>
              <w:rPr>
                <w:rFonts w:ascii="Arial" w:hAnsi="Arial" w:cs="Arial"/>
                <w:sz w:val="19"/>
                <w:szCs w:val="19"/>
              </w:rPr>
            </w:pPr>
          </w:p>
        </w:tc>
      </w:tr>
      <w:tr w:rsidR="007736B4" w:rsidRPr="00B50FF9" w14:paraId="3E835942" w14:textId="77777777" w:rsidTr="00644344">
        <w:trPr>
          <w:trHeight w:val="330"/>
          <w:jc w:val="center"/>
        </w:trPr>
        <w:tc>
          <w:tcPr>
            <w:tcW w:w="2688" w:type="dxa"/>
            <w:gridSpan w:val="2"/>
            <w:vAlign w:val="center"/>
          </w:tcPr>
          <w:p w14:paraId="3E835940"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 xml:space="preserve">Kód </w:t>
            </w:r>
            <w:r w:rsidRPr="002453C9">
              <w:rPr>
                <w:rFonts w:ascii="Arial" w:hAnsi="Arial" w:cs="Arial"/>
                <w:sz w:val="19"/>
                <w:szCs w:val="19"/>
              </w:rPr>
              <w:t>vyzvania:</w:t>
            </w:r>
          </w:p>
        </w:tc>
        <w:tc>
          <w:tcPr>
            <w:tcW w:w="7059" w:type="dxa"/>
            <w:gridSpan w:val="4"/>
            <w:vAlign w:val="center"/>
          </w:tcPr>
          <w:p w14:paraId="3E835941" w14:textId="77777777" w:rsidR="007736B4" w:rsidRPr="00B50FF9" w:rsidRDefault="007736B4" w:rsidP="00644344">
            <w:pPr>
              <w:tabs>
                <w:tab w:val="left" w:pos="1695"/>
              </w:tabs>
              <w:rPr>
                <w:rFonts w:ascii="Arial" w:hAnsi="Arial" w:cs="Arial"/>
                <w:sz w:val="19"/>
                <w:szCs w:val="19"/>
              </w:rPr>
            </w:pPr>
          </w:p>
        </w:tc>
      </w:tr>
      <w:tr w:rsidR="007736B4" w:rsidRPr="00B50FF9" w14:paraId="3E835945" w14:textId="77777777" w:rsidTr="00644344">
        <w:trPr>
          <w:trHeight w:val="288"/>
          <w:jc w:val="center"/>
        </w:trPr>
        <w:tc>
          <w:tcPr>
            <w:tcW w:w="2688" w:type="dxa"/>
            <w:gridSpan w:val="2"/>
            <w:vAlign w:val="center"/>
          </w:tcPr>
          <w:p w14:paraId="3E835943"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3E835944" w14:textId="77777777" w:rsidR="007736B4" w:rsidRPr="00B50FF9" w:rsidRDefault="007736B4" w:rsidP="00644344">
            <w:pPr>
              <w:tabs>
                <w:tab w:val="left" w:pos="1695"/>
              </w:tabs>
              <w:rPr>
                <w:rFonts w:ascii="Arial" w:hAnsi="Arial" w:cs="Arial"/>
                <w:sz w:val="19"/>
                <w:szCs w:val="19"/>
              </w:rPr>
            </w:pPr>
          </w:p>
        </w:tc>
      </w:tr>
      <w:tr w:rsidR="007736B4" w:rsidRPr="00B50FF9" w14:paraId="3E835948" w14:textId="77777777" w:rsidTr="00644344">
        <w:trPr>
          <w:trHeight w:val="285"/>
          <w:jc w:val="center"/>
        </w:trPr>
        <w:tc>
          <w:tcPr>
            <w:tcW w:w="2688" w:type="dxa"/>
            <w:gridSpan w:val="2"/>
            <w:vAlign w:val="center"/>
          </w:tcPr>
          <w:p w14:paraId="3E835946"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3E835947" w14:textId="77777777" w:rsidR="007736B4" w:rsidRPr="00B50FF9" w:rsidRDefault="007736B4" w:rsidP="00644344">
            <w:pPr>
              <w:tabs>
                <w:tab w:val="left" w:pos="1695"/>
              </w:tabs>
              <w:rPr>
                <w:rFonts w:ascii="Arial" w:hAnsi="Arial" w:cs="Arial"/>
                <w:sz w:val="19"/>
                <w:szCs w:val="19"/>
              </w:rPr>
            </w:pPr>
          </w:p>
        </w:tc>
      </w:tr>
      <w:tr w:rsidR="007736B4" w:rsidRPr="00B50FF9" w14:paraId="3E83594B" w14:textId="77777777" w:rsidTr="00644344">
        <w:trPr>
          <w:trHeight w:val="252"/>
          <w:jc w:val="center"/>
        </w:trPr>
        <w:tc>
          <w:tcPr>
            <w:tcW w:w="2688" w:type="dxa"/>
            <w:gridSpan w:val="2"/>
            <w:vAlign w:val="center"/>
          </w:tcPr>
          <w:p w14:paraId="3E835949" w14:textId="77777777" w:rsidR="007736B4" w:rsidRPr="00B50FF9" w:rsidRDefault="007736B4" w:rsidP="00644344">
            <w:pPr>
              <w:tabs>
                <w:tab w:val="left" w:pos="1701"/>
              </w:tabs>
              <w:rPr>
                <w:rFonts w:ascii="Arial" w:hAnsi="Arial" w:cs="Arial"/>
                <w:sz w:val="19"/>
                <w:szCs w:val="19"/>
              </w:rPr>
            </w:pPr>
            <w:r w:rsidRPr="00B50FF9">
              <w:rPr>
                <w:rFonts w:ascii="Arial" w:hAnsi="Arial" w:cs="Arial"/>
                <w:sz w:val="19"/>
                <w:szCs w:val="19"/>
              </w:rPr>
              <w:t xml:space="preserve">Kód </w:t>
            </w:r>
            <w:proofErr w:type="spellStart"/>
            <w:r w:rsidRPr="00B50FF9">
              <w:rPr>
                <w:rFonts w:ascii="Arial" w:hAnsi="Arial" w:cs="Arial"/>
                <w:sz w:val="19"/>
                <w:szCs w:val="19"/>
              </w:rPr>
              <w:t>ŽoNFP</w:t>
            </w:r>
            <w:proofErr w:type="spellEnd"/>
            <w:r w:rsidRPr="00B50FF9">
              <w:rPr>
                <w:rFonts w:ascii="Arial" w:hAnsi="Arial" w:cs="Arial"/>
                <w:sz w:val="19"/>
                <w:szCs w:val="19"/>
              </w:rPr>
              <w:t>:</w:t>
            </w:r>
          </w:p>
        </w:tc>
        <w:tc>
          <w:tcPr>
            <w:tcW w:w="7059" w:type="dxa"/>
            <w:gridSpan w:val="4"/>
            <w:vAlign w:val="center"/>
          </w:tcPr>
          <w:p w14:paraId="3E83594A" w14:textId="77777777" w:rsidR="007736B4" w:rsidRPr="00B50FF9" w:rsidRDefault="007736B4" w:rsidP="00644344">
            <w:pPr>
              <w:tabs>
                <w:tab w:val="left" w:pos="1701"/>
              </w:tabs>
              <w:rPr>
                <w:rFonts w:ascii="Arial" w:hAnsi="Arial" w:cs="Arial"/>
                <w:sz w:val="19"/>
                <w:szCs w:val="19"/>
              </w:rPr>
            </w:pPr>
          </w:p>
        </w:tc>
      </w:tr>
      <w:tr w:rsidR="00E55862" w:rsidRPr="00B50FF9" w14:paraId="3E835951" w14:textId="77777777" w:rsidTr="00B50FF9">
        <w:trPr>
          <w:jc w:val="center"/>
        </w:trPr>
        <w:tc>
          <w:tcPr>
            <w:tcW w:w="700" w:type="dxa"/>
            <w:shd w:val="clear" w:color="auto" w:fill="B2A1C7" w:themeFill="accent4" w:themeFillTint="99"/>
          </w:tcPr>
          <w:p w14:paraId="3E83594C" w14:textId="77777777" w:rsidR="006647CF" w:rsidRPr="00B50FF9" w:rsidRDefault="006647CF" w:rsidP="00F06A27">
            <w:pPr>
              <w:jc w:val="center"/>
              <w:rPr>
                <w:rFonts w:ascii="Arial" w:hAnsi="Arial" w:cs="Arial"/>
                <w:b/>
                <w:sz w:val="19"/>
                <w:szCs w:val="19"/>
              </w:rPr>
            </w:pPr>
            <w:proofErr w:type="spellStart"/>
            <w:r w:rsidRPr="00B50FF9">
              <w:rPr>
                <w:rFonts w:ascii="Arial" w:hAnsi="Arial" w:cs="Arial"/>
                <w:b/>
                <w:sz w:val="19"/>
                <w:szCs w:val="19"/>
              </w:rPr>
              <w:t>P.č</w:t>
            </w:r>
            <w:proofErr w:type="spellEnd"/>
            <w:r w:rsidRPr="00B50FF9">
              <w:rPr>
                <w:rFonts w:ascii="Arial" w:hAnsi="Arial" w:cs="Arial"/>
                <w:b/>
                <w:sz w:val="19"/>
                <w:szCs w:val="19"/>
              </w:rPr>
              <w:t>.</w:t>
            </w:r>
          </w:p>
        </w:tc>
        <w:tc>
          <w:tcPr>
            <w:tcW w:w="1988" w:type="dxa"/>
            <w:shd w:val="clear" w:color="auto" w:fill="B2A1C7" w:themeFill="accent4" w:themeFillTint="99"/>
          </w:tcPr>
          <w:p w14:paraId="3E83594D"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3E83594E"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3E83594F"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3E835950"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3E835957" w14:textId="77777777" w:rsidTr="00B50FF9">
        <w:trPr>
          <w:trHeight w:val="1247"/>
          <w:jc w:val="center"/>
        </w:trPr>
        <w:tc>
          <w:tcPr>
            <w:tcW w:w="700" w:type="dxa"/>
            <w:shd w:val="clear" w:color="auto" w:fill="auto"/>
          </w:tcPr>
          <w:p w14:paraId="3E835952" w14:textId="77777777" w:rsidR="006647CF" w:rsidRPr="00644344" w:rsidRDefault="006647CF" w:rsidP="00F06A27">
            <w:pPr>
              <w:jc w:val="center"/>
              <w:rPr>
                <w:rFonts w:ascii="Arial" w:hAnsi="Arial" w:cs="Arial"/>
                <w:sz w:val="19"/>
                <w:szCs w:val="19"/>
              </w:rPr>
            </w:pPr>
            <w:r w:rsidRPr="00644344">
              <w:rPr>
                <w:rFonts w:ascii="Arial" w:hAnsi="Arial" w:cs="Arial"/>
                <w:sz w:val="19"/>
                <w:szCs w:val="19"/>
              </w:rPr>
              <w:t>1.</w:t>
            </w:r>
            <w:r w:rsidR="00DD5CA5" w:rsidRPr="00644344">
              <w:rPr>
                <w:rFonts w:ascii="Arial" w:hAnsi="Arial" w:cs="Arial"/>
                <w:sz w:val="19"/>
                <w:szCs w:val="19"/>
              </w:rPr>
              <w:t>1</w:t>
            </w:r>
          </w:p>
        </w:tc>
        <w:tc>
          <w:tcPr>
            <w:tcW w:w="1988" w:type="dxa"/>
            <w:shd w:val="clear" w:color="auto" w:fill="auto"/>
          </w:tcPr>
          <w:p w14:paraId="3E835953"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shd w:val="clear" w:color="auto" w:fill="auto"/>
          </w:tcPr>
          <w:p w14:paraId="3E835954"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3E835955"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6" w14:textId="77777777" w:rsidR="006647CF" w:rsidRPr="00B50FF9" w:rsidRDefault="006647CF" w:rsidP="00F06A27">
            <w:pPr>
              <w:jc w:val="center"/>
              <w:rPr>
                <w:rFonts w:ascii="Arial" w:hAnsi="Arial" w:cs="Arial"/>
                <w:b/>
                <w:sz w:val="19"/>
                <w:szCs w:val="19"/>
              </w:rPr>
            </w:pPr>
          </w:p>
        </w:tc>
      </w:tr>
      <w:tr w:rsidR="00B50FF9" w:rsidRPr="00B50FF9" w14:paraId="3E83595E" w14:textId="77777777" w:rsidTr="00B50FF9">
        <w:trPr>
          <w:trHeight w:val="1247"/>
          <w:jc w:val="center"/>
        </w:trPr>
        <w:tc>
          <w:tcPr>
            <w:tcW w:w="700" w:type="dxa"/>
            <w:shd w:val="clear" w:color="auto" w:fill="auto"/>
          </w:tcPr>
          <w:p w14:paraId="3E835958"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1.2</w:t>
            </w:r>
          </w:p>
        </w:tc>
        <w:tc>
          <w:tcPr>
            <w:tcW w:w="1988" w:type="dxa"/>
            <w:shd w:val="clear" w:color="auto" w:fill="auto"/>
          </w:tcPr>
          <w:p w14:paraId="3E835959" w14:textId="7122A5F7" w:rsidR="00644344"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Súlad projektu </w:t>
            </w:r>
            <w:r w:rsidR="0091273B">
              <w:rPr>
                <w:rFonts w:ascii="Arial" w:hAnsi="Arial" w:cs="Arial"/>
                <w:sz w:val="19"/>
                <w:szCs w:val="19"/>
              </w:rPr>
              <w:t xml:space="preserve">s reformným zámerom </w:t>
            </w:r>
          </w:p>
          <w:p w14:paraId="3E83595A" w14:textId="77777777"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 </w:t>
            </w:r>
          </w:p>
        </w:tc>
        <w:tc>
          <w:tcPr>
            <w:tcW w:w="1915" w:type="dxa"/>
            <w:gridSpan w:val="2"/>
            <w:shd w:val="clear" w:color="auto" w:fill="auto"/>
          </w:tcPr>
          <w:p w14:paraId="3E83595B" w14:textId="679CE016"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3E83595C"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D" w14:textId="77777777" w:rsidR="00B50FF9" w:rsidRPr="00B50FF9" w:rsidRDefault="00B50FF9" w:rsidP="0005070D">
            <w:pPr>
              <w:jc w:val="center"/>
              <w:rPr>
                <w:rFonts w:ascii="Arial" w:hAnsi="Arial" w:cs="Arial"/>
                <w:b/>
                <w:sz w:val="19"/>
                <w:szCs w:val="19"/>
              </w:rPr>
            </w:pPr>
          </w:p>
        </w:tc>
      </w:tr>
      <w:tr w:rsidR="00B50FF9" w:rsidRPr="00B50FF9" w14:paraId="3E835964" w14:textId="77777777" w:rsidTr="00B50FF9">
        <w:trPr>
          <w:trHeight w:val="1247"/>
          <w:jc w:val="center"/>
        </w:trPr>
        <w:tc>
          <w:tcPr>
            <w:tcW w:w="700" w:type="dxa"/>
            <w:shd w:val="clear" w:color="auto" w:fill="auto"/>
          </w:tcPr>
          <w:p w14:paraId="3E83595F"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1.3</w:t>
            </w:r>
          </w:p>
        </w:tc>
        <w:tc>
          <w:tcPr>
            <w:tcW w:w="1988" w:type="dxa"/>
            <w:shd w:val="clear" w:color="auto" w:fill="auto"/>
          </w:tcPr>
          <w:p w14:paraId="577A80DF" w14:textId="77777777" w:rsidR="0091273B" w:rsidRPr="00B90D0C" w:rsidRDefault="0091273B" w:rsidP="0091273B">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3E835960" w14:textId="7A699825" w:rsidR="00B50FF9" w:rsidRPr="00644344" w:rsidRDefault="00B50FF9" w:rsidP="00644344">
            <w:pPr>
              <w:tabs>
                <w:tab w:val="left" w:pos="1695"/>
              </w:tabs>
              <w:rPr>
                <w:rFonts w:ascii="Arial" w:hAnsi="Arial" w:cs="Arial"/>
                <w:sz w:val="19"/>
                <w:szCs w:val="19"/>
              </w:rPr>
            </w:pPr>
          </w:p>
        </w:tc>
        <w:tc>
          <w:tcPr>
            <w:tcW w:w="1915" w:type="dxa"/>
            <w:gridSpan w:val="2"/>
            <w:shd w:val="clear" w:color="auto" w:fill="auto"/>
          </w:tcPr>
          <w:p w14:paraId="32E02596" w14:textId="77777777" w:rsidR="00B50FF9"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3E835961"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3E835962"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3" w14:textId="77777777" w:rsidR="00B50FF9" w:rsidRPr="00B50FF9" w:rsidRDefault="00B50FF9" w:rsidP="0005070D">
            <w:pPr>
              <w:jc w:val="center"/>
              <w:rPr>
                <w:rFonts w:ascii="Arial" w:hAnsi="Arial" w:cs="Arial"/>
                <w:b/>
                <w:sz w:val="19"/>
                <w:szCs w:val="19"/>
              </w:rPr>
            </w:pPr>
          </w:p>
        </w:tc>
      </w:tr>
      <w:tr w:rsidR="0091273B" w:rsidRPr="00B50FF9" w14:paraId="1EE90402" w14:textId="77777777" w:rsidTr="00B50FF9">
        <w:trPr>
          <w:trHeight w:val="1247"/>
          <w:jc w:val="center"/>
        </w:trPr>
        <w:tc>
          <w:tcPr>
            <w:tcW w:w="700" w:type="dxa"/>
            <w:shd w:val="clear" w:color="auto" w:fill="auto"/>
          </w:tcPr>
          <w:p w14:paraId="35AEDD98" w14:textId="1F8ED1BE" w:rsidR="0091273B" w:rsidRPr="00644344" w:rsidRDefault="00DA36F7" w:rsidP="0056199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1077E497" w14:textId="3B6F9787" w:rsidR="0091273B" w:rsidRDefault="00561990" w:rsidP="00561990">
            <w:pPr>
              <w:rPr>
                <w:rFonts w:ascii="Verdana" w:hAnsi="Verdana"/>
                <w:sz w:val="16"/>
              </w:rPr>
            </w:pPr>
            <w:r w:rsidRPr="00561990">
              <w:rPr>
                <w:rFonts w:ascii="Arial" w:hAnsi="Arial" w:cs="Arial"/>
                <w:sz w:val="19"/>
                <w:szCs w:val="19"/>
              </w:rPr>
              <w:t>Posúdenie súladu projektu s cieľmi HP RMŽ a ND</w:t>
            </w:r>
          </w:p>
        </w:tc>
        <w:tc>
          <w:tcPr>
            <w:tcW w:w="1915" w:type="dxa"/>
            <w:gridSpan w:val="2"/>
            <w:shd w:val="clear" w:color="auto" w:fill="auto"/>
          </w:tcPr>
          <w:p w14:paraId="2491C2C8" w14:textId="77777777" w:rsidR="00561990" w:rsidRDefault="00561990" w:rsidP="00561990">
            <w:pPr>
              <w:rPr>
                <w:rFonts w:ascii="Arial" w:hAnsi="Arial" w:cs="Arial"/>
                <w:sz w:val="19"/>
                <w:szCs w:val="19"/>
              </w:rPr>
            </w:pPr>
            <w:r w:rsidRPr="00644344">
              <w:rPr>
                <w:rFonts w:ascii="Arial" w:hAnsi="Arial" w:cs="Arial"/>
                <w:sz w:val="19"/>
                <w:szCs w:val="19"/>
              </w:rPr>
              <w:t>Príspevok navrhovaného projektu k cieľom a výsledkom OP a PO 2</w:t>
            </w:r>
          </w:p>
          <w:p w14:paraId="62893C8F"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792482147"/>
            <w:placeholder>
              <w:docPart w:val="B4000848B3B247D38A9E18B108A3014A"/>
            </w:placeholder>
            <w:showingPlcHdr/>
            <w:comboBox>
              <w:listItem w:displayText="nie (0)" w:value="nie (0)"/>
              <w:listItem w:displayText="áno (1)" w:value="áno (1)"/>
            </w:comboBox>
          </w:sdtPr>
          <w:sdtEndPr/>
          <w:sdtContent>
            <w:tc>
              <w:tcPr>
                <w:tcW w:w="1446" w:type="dxa"/>
                <w:shd w:val="clear" w:color="auto" w:fill="auto"/>
              </w:tcPr>
              <w:p w14:paraId="45E533A2" w14:textId="46B3E1B5" w:rsidR="0091273B" w:rsidRDefault="00561990"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4FAA718" w14:textId="77777777" w:rsidR="0091273B" w:rsidRPr="00B50FF9" w:rsidRDefault="0091273B" w:rsidP="0005070D">
            <w:pPr>
              <w:jc w:val="center"/>
              <w:rPr>
                <w:rFonts w:ascii="Arial" w:hAnsi="Arial" w:cs="Arial"/>
                <w:b/>
                <w:sz w:val="19"/>
                <w:szCs w:val="19"/>
              </w:rPr>
            </w:pPr>
          </w:p>
        </w:tc>
      </w:tr>
      <w:tr w:rsidR="00DD5CA5" w:rsidRPr="00B50FF9" w14:paraId="3E83596A" w14:textId="77777777" w:rsidTr="00B50FF9">
        <w:trPr>
          <w:trHeight w:val="1247"/>
          <w:jc w:val="center"/>
        </w:trPr>
        <w:tc>
          <w:tcPr>
            <w:tcW w:w="700" w:type="dxa"/>
            <w:shd w:val="clear" w:color="auto" w:fill="auto"/>
          </w:tcPr>
          <w:p w14:paraId="3E835965"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2.1</w:t>
            </w:r>
          </w:p>
        </w:tc>
        <w:tc>
          <w:tcPr>
            <w:tcW w:w="1988" w:type="dxa"/>
            <w:shd w:val="clear" w:color="auto" w:fill="auto"/>
          </w:tcPr>
          <w:p w14:paraId="3E835966" w14:textId="77777777" w:rsidR="00DD5CA5" w:rsidRPr="00644344" w:rsidRDefault="00644344" w:rsidP="00B50FF9">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3E835967"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3E835968"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9" w14:textId="77777777" w:rsidR="00DD5CA5" w:rsidRPr="00B50FF9" w:rsidRDefault="00DD5CA5" w:rsidP="004734B7">
            <w:pPr>
              <w:jc w:val="center"/>
              <w:rPr>
                <w:rFonts w:ascii="Arial" w:hAnsi="Arial" w:cs="Arial"/>
                <w:b/>
                <w:sz w:val="19"/>
                <w:szCs w:val="19"/>
              </w:rPr>
            </w:pPr>
          </w:p>
        </w:tc>
      </w:tr>
      <w:tr w:rsidR="00DD5CA5" w:rsidRPr="00B50FF9" w14:paraId="3E835970" w14:textId="77777777" w:rsidTr="00B50FF9">
        <w:trPr>
          <w:trHeight w:val="1247"/>
          <w:jc w:val="center"/>
        </w:trPr>
        <w:tc>
          <w:tcPr>
            <w:tcW w:w="700" w:type="dxa"/>
            <w:shd w:val="clear" w:color="auto" w:fill="auto"/>
          </w:tcPr>
          <w:p w14:paraId="3E83596B"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2.2</w:t>
            </w:r>
          </w:p>
        </w:tc>
        <w:tc>
          <w:tcPr>
            <w:tcW w:w="1988" w:type="dxa"/>
            <w:shd w:val="clear" w:color="auto" w:fill="auto"/>
          </w:tcPr>
          <w:p w14:paraId="3E83596C"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3E83596D"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3E83596E"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F" w14:textId="77777777" w:rsidR="00DD5CA5" w:rsidRPr="00B50FF9" w:rsidRDefault="00DD5CA5" w:rsidP="004734B7">
            <w:pPr>
              <w:jc w:val="center"/>
              <w:rPr>
                <w:rFonts w:ascii="Arial" w:hAnsi="Arial" w:cs="Arial"/>
                <w:b/>
                <w:sz w:val="19"/>
                <w:szCs w:val="19"/>
              </w:rPr>
            </w:pPr>
          </w:p>
        </w:tc>
      </w:tr>
      <w:tr w:rsidR="00DD5CA5" w:rsidRPr="00B50FF9" w14:paraId="3E835976" w14:textId="77777777" w:rsidTr="00B50FF9">
        <w:trPr>
          <w:trHeight w:val="1247"/>
          <w:jc w:val="center"/>
        </w:trPr>
        <w:tc>
          <w:tcPr>
            <w:tcW w:w="700" w:type="dxa"/>
            <w:shd w:val="clear" w:color="auto" w:fill="auto"/>
          </w:tcPr>
          <w:p w14:paraId="3E835971"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2.3</w:t>
            </w:r>
          </w:p>
        </w:tc>
        <w:tc>
          <w:tcPr>
            <w:tcW w:w="1988" w:type="dxa"/>
            <w:shd w:val="clear" w:color="auto" w:fill="auto"/>
          </w:tcPr>
          <w:p w14:paraId="3E835972"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3E835973"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3E835974"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5" w14:textId="77777777" w:rsidR="00DD5CA5" w:rsidRPr="00B50FF9" w:rsidRDefault="00DD5CA5" w:rsidP="004734B7">
            <w:pPr>
              <w:jc w:val="center"/>
              <w:rPr>
                <w:rFonts w:ascii="Arial" w:hAnsi="Arial" w:cs="Arial"/>
                <w:b/>
                <w:sz w:val="19"/>
                <w:szCs w:val="19"/>
              </w:rPr>
            </w:pPr>
          </w:p>
        </w:tc>
      </w:tr>
      <w:tr w:rsidR="00B50FF9" w:rsidRPr="00B50FF9" w14:paraId="3E83597C" w14:textId="77777777" w:rsidTr="00B50FF9">
        <w:trPr>
          <w:trHeight w:val="1247"/>
          <w:jc w:val="center"/>
        </w:trPr>
        <w:tc>
          <w:tcPr>
            <w:tcW w:w="700" w:type="dxa"/>
            <w:shd w:val="clear" w:color="auto" w:fill="auto"/>
          </w:tcPr>
          <w:p w14:paraId="3E835977"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2.4</w:t>
            </w:r>
          </w:p>
        </w:tc>
        <w:tc>
          <w:tcPr>
            <w:tcW w:w="1988" w:type="dxa"/>
            <w:shd w:val="clear" w:color="auto" w:fill="auto"/>
          </w:tcPr>
          <w:p w14:paraId="3E835978" w14:textId="77777777" w:rsidR="00B50FF9" w:rsidRPr="00644344" w:rsidRDefault="00644344" w:rsidP="00B50FF9">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3E835979" w14:textId="77777777" w:rsidR="00B50FF9"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3E83597A"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B" w14:textId="77777777" w:rsidR="00B50FF9" w:rsidRPr="00B50FF9" w:rsidRDefault="00B50FF9" w:rsidP="0005070D">
            <w:pPr>
              <w:jc w:val="center"/>
              <w:rPr>
                <w:rFonts w:ascii="Arial" w:hAnsi="Arial" w:cs="Arial"/>
                <w:b/>
                <w:sz w:val="19"/>
                <w:szCs w:val="19"/>
              </w:rPr>
            </w:pPr>
          </w:p>
        </w:tc>
      </w:tr>
      <w:tr w:rsidR="00DD5CA5" w:rsidRPr="00B50FF9" w14:paraId="3E835982" w14:textId="77777777" w:rsidTr="00B50FF9">
        <w:trPr>
          <w:trHeight w:val="1247"/>
          <w:jc w:val="center"/>
        </w:trPr>
        <w:tc>
          <w:tcPr>
            <w:tcW w:w="700" w:type="dxa"/>
            <w:shd w:val="clear" w:color="auto" w:fill="auto"/>
          </w:tcPr>
          <w:p w14:paraId="3E83597D"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3.1</w:t>
            </w:r>
          </w:p>
        </w:tc>
        <w:tc>
          <w:tcPr>
            <w:tcW w:w="1988" w:type="dxa"/>
            <w:shd w:val="clear" w:color="auto" w:fill="auto"/>
          </w:tcPr>
          <w:p w14:paraId="3E83597E"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E83597F" w14:textId="77777777" w:rsidR="00DD5CA5" w:rsidRPr="00644344" w:rsidRDefault="00DD5CA5" w:rsidP="00B50FF9">
            <w:pPr>
              <w:rPr>
                <w:rFonts w:ascii="Arial" w:hAnsi="Arial" w:cs="Arial"/>
                <w:sz w:val="19"/>
                <w:szCs w:val="19"/>
              </w:rPr>
            </w:pPr>
            <w:r w:rsidRPr="00644344">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3E835980"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1" w14:textId="77777777" w:rsidR="00DD5CA5" w:rsidRPr="00B50FF9" w:rsidRDefault="00DD5CA5" w:rsidP="004734B7">
            <w:pPr>
              <w:jc w:val="center"/>
              <w:rPr>
                <w:rFonts w:ascii="Arial" w:hAnsi="Arial" w:cs="Arial"/>
                <w:b/>
                <w:sz w:val="19"/>
                <w:szCs w:val="19"/>
              </w:rPr>
            </w:pPr>
          </w:p>
        </w:tc>
      </w:tr>
      <w:tr w:rsidR="00DD5CA5" w:rsidRPr="00B50FF9" w14:paraId="3E835988" w14:textId="77777777" w:rsidTr="00B50FF9">
        <w:trPr>
          <w:trHeight w:val="1247"/>
          <w:jc w:val="center"/>
        </w:trPr>
        <w:tc>
          <w:tcPr>
            <w:tcW w:w="700" w:type="dxa"/>
            <w:shd w:val="clear" w:color="auto" w:fill="auto"/>
          </w:tcPr>
          <w:p w14:paraId="3E835983"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4.1</w:t>
            </w:r>
          </w:p>
        </w:tc>
        <w:tc>
          <w:tcPr>
            <w:tcW w:w="1988" w:type="dxa"/>
            <w:shd w:val="clear" w:color="auto" w:fill="auto"/>
          </w:tcPr>
          <w:p w14:paraId="3E835984" w14:textId="4308E54B" w:rsidR="00DD5CA5" w:rsidRPr="00644344" w:rsidRDefault="00DA5E36" w:rsidP="00B50FF9">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3E835985"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3E835986"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7" w14:textId="77777777" w:rsidR="00DD5CA5" w:rsidRPr="00B50FF9" w:rsidRDefault="00DD5CA5" w:rsidP="004734B7">
            <w:pPr>
              <w:jc w:val="center"/>
              <w:rPr>
                <w:rFonts w:ascii="Arial" w:hAnsi="Arial" w:cs="Arial"/>
                <w:b/>
                <w:sz w:val="19"/>
                <w:szCs w:val="19"/>
              </w:rPr>
            </w:pPr>
          </w:p>
        </w:tc>
      </w:tr>
      <w:tr w:rsidR="00DD5CA5" w:rsidRPr="00B50FF9" w14:paraId="3E835994" w14:textId="77777777" w:rsidTr="00B50FF9">
        <w:trPr>
          <w:trHeight w:val="1247"/>
          <w:jc w:val="center"/>
        </w:trPr>
        <w:tc>
          <w:tcPr>
            <w:tcW w:w="700" w:type="dxa"/>
            <w:shd w:val="clear" w:color="auto" w:fill="auto"/>
          </w:tcPr>
          <w:p w14:paraId="3E83598F" w14:textId="669FCD51" w:rsidR="00DD5CA5" w:rsidRPr="00644344" w:rsidRDefault="00DD5CA5" w:rsidP="00DA5E36">
            <w:pPr>
              <w:jc w:val="center"/>
              <w:rPr>
                <w:rFonts w:ascii="Arial" w:hAnsi="Arial" w:cs="Arial"/>
                <w:sz w:val="19"/>
                <w:szCs w:val="19"/>
              </w:rPr>
            </w:pPr>
            <w:r w:rsidRPr="00644344">
              <w:rPr>
                <w:rFonts w:ascii="Arial" w:hAnsi="Arial" w:cs="Arial"/>
                <w:sz w:val="19"/>
                <w:szCs w:val="19"/>
              </w:rPr>
              <w:t>4.</w:t>
            </w:r>
            <w:r w:rsidR="00DA5E36">
              <w:rPr>
                <w:rFonts w:ascii="Arial" w:hAnsi="Arial" w:cs="Arial"/>
                <w:sz w:val="19"/>
                <w:szCs w:val="19"/>
              </w:rPr>
              <w:t>2</w:t>
            </w:r>
          </w:p>
        </w:tc>
        <w:tc>
          <w:tcPr>
            <w:tcW w:w="1988" w:type="dxa"/>
            <w:shd w:val="clear" w:color="auto" w:fill="auto"/>
          </w:tcPr>
          <w:p w14:paraId="3E835990"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3E835991"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55279281"/>
            <w:placeholder>
              <w:docPart w:val="B7E8464F20AB414C992024FA2844DC52"/>
            </w:placeholder>
            <w:showingPlcHdr/>
            <w:comboBox>
              <w:listItem w:displayText="nie (0)" w:value="nie (0)"/>
              <w:listItem w:displayText="áno (1)" w:value="áno (1)"/>
            </w:comboBox>
          </w:sdtPr>
          <w:sdtEndPr/>
          <w:sdtContent>
            <w:tc>
              <w:tcPr>
                <w:tcW w:w="1446" w:type="dxa"/>
                <w:shd w:val="clear" w:color="auto" w:fill="auto"/>
              </w:tcPr>
              <w:p w14:paraId="3E835992"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93" w14:textId="77777777" w:rsidR="00DD5CA5" w:rsidRPr="00B50FF9" w:rsidRDefault="00DD5CA5" w:rsidP="004734B7">
            <w:pPr>
              <w:jc w:val="center"/>
              <w:rPr>
                <w:rFonts w:ascii="Arial" w:hAnsi="Arial" w:cs="Arial"/>
                <w:b/>
                <w:sz w:val="19"/>
                <w:szCs w:val="19"/>
              </w:rPr>
            </w:pPr>
          </w:p>
        </w:tc>
      </w:tr>
      <w:tr w:rsidR="00814754" w:rsidRPr="00B50FF9" w14:paraId="3E835997" w14:textId="77777777" w:rsidTr="00B50FF9">
        <w:trPr>
          <w:jc w:val="center"/>
        </w:trPr>
        <w:tc>
          <w:tcPr>
            <w:tcW w:w="6049" w:type="dxa"/>
            <w:gridSpan w:val="5"/>
            <w:shd w:val="clear" w:color="auto" w:fill="B2A1C7" w:themeFill="accent4" w:themeFillTint="99"/>
          </w:tcPr>
          <w:p w14:paraId="3E835995"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3E835996"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3E835999" w14:textId="77777777" w:rsidTr="007736B4">
        <w:trPr>
          <w:jc w:val="center"/>
        </w:trPr>
        <w:tc>
          <w:tcPr>
            <w:tcW w:w="9747" w:type="dxa"/>
            <w:gridSpan w:val="6"/>
          </w:tcPr>
          <w:p w14:paraId="3E835998" w14:textId="77777777" w:rsidR="00DC3A27" w:rsidRPr="00B50FF9" w:rsidRDefault="00DC3A27" w:rsidP="00F06A27">
            <w:pPr>
              <w:rPr>
                <w:rFonts w:ascii="Arial" w:hAnsi="Arial" w:cs="Arial"/>
                <w:sz w:val="19"/>
                <w:szCs w:val="19"/>
              </w:rPr>
            </w:pPr>
          </w:p>
        </w:tc>
      </w:tr>
      <w:tr w:rsidR="000D39BE" w:rsidRPr="00B50FF9" w14:paraId="3E83599B" w14:textId="77777777" w:rsidTr="007736B4">
        <w:trPr>
          <w:jc w:val="center"/>
        </w:trPr>
        <w:tc>
          <w:tcPr>
            <w:tcW w:w="9747" w:type="dxa"/>
            <w:gridSpan w:val="6"/>
            <w:shd w:val="clear" w:color="auto" w:fill="B2A1C7" w:themeFill="accent4" w:themeFillTint="99"/>
          </w:tcPr>
          <w:p w14:paraId="3E83599A"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3E83599D" w14:textId="77777777" w:rsidTr="007736B4">
        <w:trPr>
          <w:jc w:val="center"/>
        </w:trPr>
        <w:tc>
          <w:tcPr>
            <w:tcW w:w="9747" w:type="dxa"/>
            <w:gridSpan w:val="6"/>
          </w:tcPr>
          <w:p w14:paraId="3E83599C" w14:textId="77777777" w:rsidR="0084329B" w:rsidRPr="00B50FF9" w:rsidRDefault="0084329B" w:rsidP="00F06A27">
            <w:pPr>
              <w:rPr>
                <w:rFonts w:ascii="Arial" w:hAnsi="Arial" w:cs="Arial"/>
                <w:sz w:val="19"/>
                <w:szCs w:val="19"/>
              </w:rPr>
            </w:pPr>
          </w:p>
        </w:tc>
      </w:tr>
      <w:tr w:rsidR="00762D03" w:rsidRPr="00B50FF9" w14:paraId="3E8359A0" w14:textId="77777777" w:rsidTr="00DD5CA5">
        <w:trPr>
          <w:jc w:val="center"/>
        </w:trPr>
        <w:tc>
          <w:tcPr>
            <w:tcW w:w="4306" w:type="dxa"/>
            <w:gridSpan w:val="3"/>
            <w:shd w:val="clear" w:color="auto" w:fill="B2A1C7" w:themeFill="accent4" w:themeFillTint="99"/>
          </w:tcPr>
          <w:p w14:paraId="3E83599E"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3E83599F" w14:textId="77777777" w:rsidR="00762D03" w:rsidRPr="00B50FF9" w:rsidRDefault="00762D03" w:rsidP="00F06A27">
            <w:pPr>
              <w:rPr>
                <w:rFonts w:ascii="Arial" w:hAnsi="Arial" w:cs="Arial"/>
                <w:sz w:val="19"/>
                <w:szCs w:val="19"/>
              </w:rPr>
            </w:pPr>
          </w:p>
        </w:tc>
      </w:tr>
      <w:tr w:rsidR="00814754" w:rsidRPr="00B50FF9" w14:paraId="3E8359A3" w14:textId="77777777" w:rsidTr="00DD5CA5">
        <w:trPr>
          <w:jc w:val="center"/>
        </w:trPr>
        <w:tc>
          <w:tcPr>
            <w:tcW w:w="4306" w:type="dxa"/>
            <w:gridSpan w:val="3"/>
            <w:shd w:val="clear" w:color="auto" w:fill="B2A1C7" w:themeFill="accent4" w:themeFillTint="99"/>
          </w:tcPr>
          <w:p w14:paraId="3E8359A1" w14:textId="77777777" w:rsidR="00814754" w:rsidRPr="00B50FF9" w:rsidRDefault="00814754" w:rsidP="00F06A27">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3E8359A2" w14:textId="77777777" w:rsidR="00814754" w:rsidRPr="00B50FF9" w:rsidRDefault="00814754" w:rsidP="00F06A27">
            <w:pPr>
              <w:rPr>
                <w:rFonts w:ascii="Arial" w:hAnsi="Arial" w:cs="Arial"/>
                <w:sz w:val="19"/>
                <w:szCs w:val="19"/>
              </w:rPr>
            </w:pPr>
          </w:p>
        </w:tc>
      </w:tr>
      <w:tr w:rsidR="00814754" w:rsidRPr="00B50FF9" w14:paraId="3E8359A6" w14:textId="77777777" w:rsidTr="003B18B0">
        <w:trPr>
          <w:trHeight w:val="667"/>
          <w:jc w:val="center"/>
        </w:trPr>
        <w:tc>
          <w:tcPr>
            <w:tcW w:w="4306" w:type="dxa"/>
            <w:gridSpan w:val="3"/>
            <w:shd w:val="clear" w:color="auto" w:fill="B2A1C7" w:themeFill="accent4" w:themeFillTint="99"/>
          </w:tcPr>
          <w:p w14:paraId="3E8359A4"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3E8359A5" w14:textId="77777777" w:rsidR="00814754" w:rsidRPr="00B50FF9" w:rsidRDefault="00814754" w:rsidP="00F06A27">
            <w:pPr>
              <w:rPr>
                <w:rFonts w:ascii="Arial" w:hAnsi="Arial" w:cs="Arial"/>
                <w:sz w:val="19"/>
                <w:szCs w:val="19"/>
              </w:rPr>
            </w:pPr>
          </w:p>
        </w:tc>
      </w:tr>
      <w:tr w:rsidR="00814754" w:rsidRPr="00B50FF9" w14:paraId="3E8359A8" w14:textId="77777777" w:rsidTr="007736B4">
        <w:trPr>
          <w:jc w:val="center"/>
        </w:trPr>
        <w:tc>
          <w:tcPr>
            <w:tcW w:w="9747" w:type="dxa"/>
            <w:gridSpan w:val="6"/>
            <w:shd w:val="clear" w:color="auto" w:fill="FFFFFF" w:themeFill="background1"/>
          </w:tcPr>
          <w:p w14:paraId="3CCBFF7E" w14:textId="77777777" w:rsidR="00FF0210" w:rsidRPr="00FF0210" w:rsidRDefault="00FF0210" w:rsidP="00FF0210">
            <w:pPr>
              <w:rPr>
                <w:rFonts w:ascii="Arial" w:hAnsi="Arial" w:cs="Arial"/>
                <w:b/>
                <w:sz w:val="19"/>
                <w:szCs w:val="19"/>
              </w:rPr>
            </w:pPr>
            <w:r w:rsidRPr="00FF0210">
              <w:rPr>
                <w:rFonts w:ascii="Arial" w:hAnsi="Arial" w:cs="Arial"/>
                <w:b/>
                <w:sz w:val="19"/>
                <w:szCs w:val="19"/>
              </w:rPr>
              <w:t>VYJADRENIE</w:t>
            </w:r>
          </w:p>
          <w:p w14:paraId="791569D9" w14:textId="77777777" w:rsidR="00FF0210" w:rsidRPr="00FF0210" w:rsidRDefault="00FF0210" w:rsidP="00FF0210">
            <w:pPr>
              <w:rPr>
                <w:rFonts w:ascii="Arial" w:hAnsi="Arial" w:cs="Arial"/>
                <w:sz w:val="19"/>
                <w:szCs w:val="19"/>
              </w:rPr>
            </w:pPr>
          </w:p>
          <w:p w14:paraId="3E8359A7" w14:textId="458AAB4F" w:rsidR="00814754" w:rsidRPr="00B50FF9" w:rsidRDefault="00FF0210" w:rsidP="00FF0210">
            <w:pPr>
              <w:rPr>
                <w:rFonts w:ascii="Arial" w:hAnsi="Arial" w:cs="Arial"/>
                <w:sz w:val="19"/>
                <w:szCs w:val="19"/>
              </w:rPr>
            </w:pPr>
            <w:r w:rsidRPr="00FF0210">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27047E2545D441C9BDA6491811D61D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FF0210">
                  <w:rPr>
                    <w:rFonts w:ascii="Arial" w:hAnsi="Arial" w:cs="Arial"/>
                    <w:sz w:val="19"/>
                    <w:szCs w:val="19"/>
                  </w:rPr>
                  <w:t>Vyberte položku.</w:t>
                </w:r>
              </w:sdtContent>
            </w:sdt>
          </w:p>
        </w:tc>
      </w:tr>
      <w:tr w:rsidR="00FD028A" w:rsidRPr="00B50FF9" w14:paraId="3E8359AB" w14:textId="77777777" w:rsidTr="00DD5CA5">
        <w:trPr>
          <w:jc w:val="center"/>
        </w:trPr>
        <w:tc>
          <w:tcPr>
            <w:tcW w:w="4306" w:type="dxa"/>
            <w:gridSpan w:val="3"/>
            <w:shd w:val="clear" w:color="auto" w:fill="B2A1C7" w:themeFill="accent4" w:themeFillTint="99"/>
          </w:tcPr>
          <w:p w14:paraId="3E8359A9" w14:textId="6F7C951F"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3E8359AA" w14:textId="77777777" w:rsidR="00FD028A" w:rsidRPr="00B50FF9" w:rsidRDefault="00FD028A" w:rsidP="00F06A27">
            <w:pPr>
              <w:rPr>
                <w:rFonts w:ascii="Arial" w:hAnsi="Arial" w:cs="Arial"/>
                <w:sz w:val="19"/>
                <w:szCs w:val="19"/>
              </w:rPr>
            </w:pPr>
          </w:p>
        </w:tc>
      </w:tr>
      <w:tr w:rsidR="00FD028A" w:rsidRPr="00B50FF9" w14:paraId="3E8359AE" w14:textId="77777777" w:rsidTr="00DD5CA5">
        <w:trPr>
          <w:jc w:val="center"/>
        </w:trPr>
        <w:tc>
          <w:tcPr>
            <w:tcW w:w="4306" w:type="dxa"/>
            <w:gridSpan w:val="3"/>
            <w:shd w:val="clear" w:color="auto" w:fill="B2A1C7" w:themeFill="accent4" w:themeFillTint="99"/>
          </w:tcPr>
          <w:p w14:paraId="3E8359AC"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AD" w14:textId="77777777" w:rsidR="00FD028A" w:rsidRPr="00B50FF9" w:rsidRDefault="00FD028A" w:rsidP="00F06A27">
            <w:pPr>
              <w:rPr>
                <w:rFonts w:ascii="Arial" w:hAnsi="Arial" w:cs="Arial"/>
                <w:sz w:val="19"/>
                <w:szCs w:val="19"/>
              </w:rPr>
            </w:pPr>
          </w:p>
        </w:tc>
      </w:tr>
      <w:tr w:rsidR="00FD028A" w:rsidRPr="00B50FF9" w14:paraId="3E8359B1" w14:textId="77777777" w:rsidTr="00DD5CA5">
        <w:trPr>
          <w:jc w:val="center"/>
        </w:trPr>
        <w:tc>
          <w:tcPr>
            <w:tcW w:w="4306" w:type="dxa"/>
            <w:gridSpan w:val="3"/>
            <w:tcBorders>
              <w:bottom w:val="nil"/>
            </w:tcBorders>
            <w:shd w:val="clear" w:color="auto" w:fill="B2A1C7" w:themeFill="accent4" w:themeFillTint="99"/>
          </w:tcPr>
          <w:p w14:paraId="3E8359AF"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0" w14:textId="77777777" w:rsidR="00FD028A" w:rsidRPr="00B50FF9" w:rsidRDefault="00FD028A" w:rsidP="00F06A27">
            <w:pPr>
              <w:rPr>
                <w:rFonts w:ascii="Arial" w:hAnsi="Arial" w:cs="Arial"/>
                <w:sz w:val="19"/>
                <w:szCs w:val="19"/>
              </w:rPr>
            </w:pPr>
          </w:p>
        </w:tc>
      </w:tr>
      <w:tr w:rsidR="00F72158" w:rsidRPr="00B50FF9" w14:paraId="3E8359B3" w14:textId="77777777" w:rsidTr="007736B4">
        <w:trPr>
          <w:jc w:val="center"/>
        </w:trPr>
        <w:tc>
          <w:tcPr>
            <w:tcW w:w="9747" w:type="dxa"/>
            <w:gridSpan w:val="6"/>
            <w:shd w:val="clear" w:color="auto" w:fill="FFFFFF" w:themeFill="background1"/>
          </w:tcPr>
          <w:p w14:paraId="3E8359B2" w14:textId="77777777" w:rsidR="00F72158" w:rsidRPr="00B50FF9" w:rsidRDefault="00F72158" w:rsidP="00F1690D">
            <w:pPr>
              <w:rPr>
                <w:rFonts w:ascii="Arial" w:hAnsi="Arial" w:cs="Arial"/>
                <w:sz w:val="19"/>
                <w:szCs w:val="19"/>
              </w:rPr>
            </w:pPr>
          </w:p>
        </w:tc>
      </w:tr>
      <w:tr w:rsidR="00F72158" w:rsidRPr="00B50FF9" w14:paraId="3E8359B6" w14:textId="77777777" w:rsidTr="00DD5CA5">
        <w:trPr>
          <w:jc w:val="center"/>
        </w:trPr>
        <w:tc>
          <w:tcPr>
            <w:tcW w:w="4306" w:type="dxa"/>
            <w:gridSpan w:val="3"/>
            <w:shd w:val="clear" w:color="auto" w:fill="B2A1C7" w:themeFill="accent4" w:themeFillTint="99"/>
          </w:tcPr>
          <w:p w14:paraId="3E8359B4" w14:textId="236BF7AA"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FF0210" w:rsidRPr="00FF0210">
              <w:rPr>
                <w:vertAlign w:val="superscript"/>
              </w:rPr>
              <w:t xml:space="preserve"> </w:t>
            </w:r>
            <w:r w:rsidR="00FF0210" w:rsidRPr="00FF0210">
              <w:rPr>
                <w:rFonts w:ascii="Arial" w:hAnsi="Arial" w:cs="Arial"/>
                <w:sz w:val="19"/>
                <w:szCs w:val="19"/>
                <w:vertAlign w:val="superscript"/>
              </w:rPr>
              <w:footnoteReference w:id="10"/>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3E8359B5" w14:textId="77777777" w:rsidR="00F72158" w:rsidRPr="00B50FF9" w:rsidRDefault="00F72158" w:rsidP="00F1690D">
            <w:pPr>
              <w:rPr>
                <w:rFonts w:ascii="Arial" w:hAnsi="Arial" w:cs="Arial"/>
                <w:sz w:val="19"/>
                <w:szCs w:val="19"/>
              </w:rPr>
            </w:pPr>
          </w:p>
        </w:tc>
      </w:tr>
      <w:tr w:rsidR="00F72158" w:rsidRPr="00B50FF9" w14:paraId="3E8359B9" w14:textId="77777777" w:rsidTr="00DD5CA5">
        <w:trPr>
          <w:jc w:val="center"/>
        </w:trPr>
        <w:tc>
          <w:tcPr>
            <w:tcW w:w="4306" w:type="dxa"/>
            <w:gridSpan w:val="3"/>
            <w:shd w:val="clear" w:color="auto" w:fill="B2A1C7" w:themeFill="accent4" w:themeFillTint="99"/>
          </w:tcPr>
          <w:p w14:paraId="3E8359B7"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B8" w14:textId="77777777" w:rsidR="00F72158" w:rsidRPr="00B50FF9" w:rsidRDefault="00F72158" w:rsidP="00F1690D">
            <w:pPr>
              <w:rPr>
                <w:rFonts w:ascii="Arial" w:hAnsi="Arial" w:cs="Arial"/>
                <w:sz w:val="19"/>
                <w:szCs w:val="19"/>
              </w:rPr>
            </w:pPr>
          </w:p>
        </w:tc>
      </w:tr>
      <w:tr w:rsidR="00F72158" w:rsidRPr="00B50FF9" w14:paraId="3E8359BC" w14:textId="77777777" w:rsidTr="00DD5CA5">
        <w:trPr>
          <w:jc w:val="center"/>
        </w:trPr>
        <w:tc>
          <w:tcPr>
            <w:tcW w:w="4306" w:type="dxa"/>
            <w:gridSpan w:val="3"/>
            <w:tcBorders>
              <w:bottom w:val="nil"/>
            </w:tcBorders>
            <w:shd w:val="clear" w:color="auto" w:fill="B2A1C7" w:themeFill="accent4" w:themeFillTint="99"/>
          </w:tcPr>
          <w:p w14:paraId="3E8359BA"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B" w14:textId="77777777" w:rsidR="00F72158" w:rsidRPr="00B50FF9" w:rsidRDefault="00F72158" w:rsidP="00F1690D">
            <w:pPr>
              <w:rPr>
                <w:rFonts w:ascii="Arial" w:hAnsi="Arial" w:cs="Arial"/>
                <w:sz w:val="19"/>
                <w:szCs w:val="19"/>
              </w:rPr>
            </w:pPr>
          </w:p>
        </w:tc>
      </w:tr>
      <w:tr w:rsidR="001D2FF7" w:rsidRPr="00B50FF9" w14:paraId="7B3344BB" w14:textId="77777777" w:rsidTr="00DD5CA5">
        <w:trPr>
          <w:jc w:val="center"/>
        </w:trPr>
        <w:tc>
          <w:tcPr>
            <w:tcW w:w="4306" w:type="dxa"/>
            <w:gridSpan w:val="3"/>
            <w:tcBorders>
              <w:bottom w:val="nil"/>
            </w:tcBorders>
            <w:shd w:val="clear" w:color="auto" w:fill="B2A1C7" w:themeFill="accent4" w:themeFillTint="99"/>
          </w:tcPr>
          <w:p w14:paraId="37A3832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16EC1D78" w14:textId="77777777" w:rsidR="001D2FF7" w:rsidRPr="00B50FF9" w:rsidRDefault="001D2FF7" w:rsidP="00F1690D">
            <w:pPr>
              <w:rPr>
                <w:rFonts w:ascii="Arial" w:hAnsi="Arial" w:cs="Arial"/>
                <w:sz w:val="19"/>
                <w:szCs w:val="19"/>
              </w:rPr>
            </w:pPr>
          </w:p>
        </w:tc>
      </w:tr>
      <w:tr w:rsidR="001D2FF7" w:rsidRPr="00B50FF9" w14:paraId="348DE334" w14:textId="77777777" w:rsidTr="00AA434F">
        <w:trPr>
          <w:jc w:val="center"/>
        </w:trPr>
        <w:tc>
          <w:tcPr>
            <w:tcW w:w="4306" w:type="dxa"/>
            <w:gridSpan w:val="3"/>
            <w:shd w:val="clear" w:color="auto" w:fill="auto"/>
          </w:tcPr>
          <w:p w14:paraId="698C3582" w14:textId="77777777" w:rsidR="001D2FF7" w:rsidRPr="00B50FF9" w:rsidRDefault="001D2FF7" w:rsidP="00AA434F">
            <w:pPr>
              <w:rPr>
                <w:rFonts w:ascii="Arial" w:hAnsi="Arial" w:cs="Arial"/>
                <w:sz w:val="19"/>
                <w:szCs w:val="19"/>
              </w:rPr>
            </w:pPr>
          </w:p>
        </w:tc>
        <w:tc>
          <w:tcPr>
            <w:tcW w:w="5441" w:type="dxa"/>
            <w:gridSpan w:val="3"/>
            <w:shd w:val="clear" w:color="auto" w:fill="FFFFFF" w:themeFill="background1"/>
          </w:tcPr>
          <w:p w14:paraId="42EDB6E2" w14:textId="77777777" w:rsidR="001D2FF7" w:rsidRPr="00B50FF9" w:rsidRDefault="001D2FF7" w:rsidP="00AA434F">
            <w:pPr>
              <w:rPr>
                <w:rFonts w:ascii="Arial" w:hAnsi="Arial" w:cs="Arial"/>
                <w:sz w:val="19"/>
                <w:szCs w:val="19"/>
              </w:rPr>
            </w:pPr>
          </w:p>
        </w:tc>
      </w:tr>
      <w:tr w:rsidR="001D2FF7" w:rsidRPr="00B50FF9" w14:paraId="56191CBB" w14:textId="77777777" w:rsidTr="00DD5CA5">
        <w:trPr>
          <w:jc w:val="center"/>
        </w:trPr>
        <w:tc>
          <w:tcPr>
            <w:tcW w:w="4306" w:type="dxa"/>
            <w:gridSpan w:val="3"/>
            <w:tcBorders>
              <w:bottom w:val="nil"/>
            </w:tcBorders>
            <w:shd w:val="clear" w:color="auto" w:fill="B2A1C7" w:themeFill="accent4" w:themeFillTint="99"/>
          </w:tcPr>
          <w:p w14:paraId="02362EB0" w14:textId="05A2FE97" w:rsidR="001D2FF7" w:rsidRPr="00B50FF9" w:rsidRDefault="001D2FF7" w:rsidP="00F1690D">
            <w:pPr>
              <w:rPr>
                <w:rFonts w:ascii="Arial" w:hAnsi="Arial" w:cs="Arial"/>
                <w:sz w:val="19"/>
                <w:szCs w:val="19"/>
              </w:rPr>
            </w:pPr>
            <w:r>
              <w:rPr>
                <w:rFonts w:ascii="Arial" w:hAnsi="Arial" w:cs="Arial"/>
                <w:sz w:val="19"/>
                <w:szCs w:val="19"/>
              </w:rPr>
              <w:t>Vypracoval (zástupca gestora HP alebo ním poverená osoba</w:t>
            </w:r>
            <w:r>
              <w:rPr>
                <w:rStyle w:val="Odkaznapoznmkupodiarou"/>
                <w:rFonts w:ascii="Arial" w:hAnsi="Arial" w:cs="Arial"/>
                <w:sz w:val="19"/>
                <w:szCs w:val="19"/>
              </w:rPr>
              <w:footnoteReference w:id="12"/>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3"/>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4"/>
            </w:r>
            <w:r w:rsidR="0006623C">
              <w:rPr>
                <w:rFonts w:ascii="Arial" w:hAnsi="Arial" w:cs="Arial"/>
                <w:sz w:val="19"/>
                <w:szCs w:val="19"/>
              </w:rPr>
              <w:t>)</w:t>
            </w:r>
          </w:p>
        </w:tc>
        <w:tc>
          <w:tcPr>
            <w:tcW w:w="5441" w:type="dxa"/>
            <w:gridSpan w:val="3"/>
            <w:shd w:val="clear" w:color="auto" w:fill="FFFFFF" w:themeFill="background1"/>
          </w:tcPr>
          <w:p w14:paraId="73A9D9E5" w14:textId="7A431A78" w:rsidR="001D2FF7" w:rsidRPr="00B50FF9" w:rsidRDefault="001D2FF7" w:rsidP="00F1690D">
            <w:pPr>
              <w:rPr>
                <w:rFonts w:ascii="Arial" w:hAnsi="Arial" w:cs="Arial"/>
                <w:sz w:val="19"/>
                <w:szCs w:val="19"/>
              </w:rPr>
            </w:pPr>
          </w:p>
        </w:tc>
      </w:tr>
      <w:tr w:rsidR="001D2FF7" w:rsidRPr="00B50FF9" w14:paraId="058990C0" w14:textId="77777777" w:rsidTr="00DD5CA5">
        <w:trPr>
          <w:jc w:val="center"/>
        </w:trPr>
        <w:tc>
          <w:tcPr>
            <w:tcW w:w="4306" w:type="dxa"/>
            <w:gridSpan w:val="3"/>
            <w:tcBorders>
              <w:bottom w:val="nil"/>
            </w:tcBorders>
            <w:shd w:val="clear" w:color="auto" w:fill="B2A1C7" w:themeFill="accent4" w:themeFillTint="99"/>
          </w:tcPr>
          <w:p w14:paraId="04715C11" w14:textId="2FB5C938" w:rsidR="001D2FF7" w:rsidRDefault="001D2FF7" w:rsidP="00F1690D">
            <w:pPr>
              <w:rPr>
                <w:rFonts w:ascii="Arial" w:hAnsi="Arial" w:cs="Arial"/>
                <w:sz w:val="19"/>
                <w:szCs w:val="19"/>
              </w:rPr>
            </w:pPr>
            <w:r w:rsidRPr="001D2FF7">
              <w:rPr>
                <w:rFonts w:ascii="Arial" w:hAnsi="Arial" w:cs="Arial"/>
                <w:sz w:val="19"/>
                <w:szCs w:val="19"/>
              </w:rPr>
              <w:t>Dátum:</w:t>
            </w:r>
          </w:p>
        </w:tc>
        <w:tc>
          <w:tcPr>
            <w:tcW w:w="5441" w:type="dxa"/>
            <w:gridSpan w:val="3"/>
            <w:shd w:val="clear" w:color="auto" w:fill="FFFFFF" w:themeFill="background1"/>
          </w:tcPr>
          <w:p w14:paraId="0BE5AF7A" w14:textId="0D36F713" w:rsidR="001D2FF7" w:rsidRDefault="001D2FF7" w:rsidP="00F1690D">
            <w:pPr>
              <w:rPr>
                <w:rFonts w:ascii="Arial" w:hAnsi="Arial" w:cs="Arial"/>
                <w:sz w:val="19"/>
                <w:szCs w:val="19"/>
              </w:rPr>
            </w:pPr>
          </w:p>
        </w:tc>
      </w:tr>
      <w:tr w:rsidR="001D2FF7" w:rsidRPr="00B50FF9" w14:paraId="4E6A8B2F" w14:textId="77777777" w:rsidTr="00DD5CA5">
        <w:trPr>
          <w:jc w:val="center"/>
        </w:trPr>
        <w:tc>
          <w:tcPr>
            <w:tcW w:w="4306" w:type="dxa"/>
            <w:gridSpan w:val="3"/>
            <w:tcBorders>
              <w:bottom w:val="nil"/>
            </w:tcBorders>
            <w:shd w:val="clear" w:color="auto" w:fill="B2A1C7" w:themeFill="accent4" w:themeFillTint="99"/>
          </w:tcPr>
          <w:p w14:paraId="4678133A" w14:textId="39E7ACD9" w:rsidR="001D2FF7" w:rsidRDefault="001D2FF7" w:rsidP="00F1690D">
            <w:pPr>
              <w:rPr>
                <w:rFonts w:ascii="Arial" w:hAnsi="Arial" w:cs="Arial"/>
                <w:sz w:val="19"/>
                <w:szCs w:val="19"/>
              </w:rPr>
            </w:pPr>
            <w:r w:rsidRPr="001D2FF7">
              <w:rPr>
                <w:rFonts w:ascii="Arial" w:hAnsi="Arial" w:cs="Arial"/>
                <w:sz w:val="19"/>
                <w:szCs w:val="19"/>
              </w:rPr>
              <w:t>Podpis:</w:t>
            </w:r>
          </w:p>
        </w:tc>
        <w:tc>
          <w:tcPr>
            <w:tcW w:w="5441" w:type="dxa"/>
            <w:gridSpan w:val="3"/>
            <w:shd w:val="clear" w:color="auto" w:fill="FFFFFF" w:themeFill="background1"/>
          </w:tcPr>
          <w:p w14:paraId="0786835F" w14:textId="2CF013C9" w:rsidR="001D2FF7" w:rsidRDefault="001D2FF7" w:rsidP="00F1690D">
            <w:pPr>
              <w:rPr>
                <w:rFonts w:ascii="Arial" w:hAnsi="Arial" w:cs="Arial"/>
                <w:sz w:val="19"/>
                <w:szCs w:val="19"/>
              </w:rPr>
            </w:pPr>
          </w:p>
        </w:tc>
      </w:tr>
      <w:tr w:rsidR="001D2FF7" w:rsidRPr="00B50FF9" w14:paraId="3E8359BF" w14:textId="77777777" w:rsidTr="00DD5CA5">
        <w:trPr>
          <w:jc w:val="center"/>
        </w:trPr>
        <w:tc>
          <w:tcPr>
            <w:tcW w:w="4306" w:type="dxa"/>
            <w:gridSpan w:val="3"/>
            <w:shd w:val="clear" w:color="auto" w:fill="auto"/>
          </w:tcPr>
          <w:p w14:paraId="3E8359BD" w14:textId="77777777" w:rsidR="001D2FF7" w:rsidRPr="00B50FF9" w:rsidRDefault="001D2FF7" w:rsidP="00F1690D">
            <w:pPr>
              <w:rPr>
                <w:rFonts w:ascii="Arial" w:hAnsi="Arial" w:cs="Arial"/>
                <w:sz w:val="19"/>
                <w:szCs w:val="19"/>
              </w:rPr>
            </w:pPr>
            <w:bookmarkStart w:id="0" w:name="_GoBack"/>
            <w:bookmarkEnd w:id="0"/>
          </w:p>
        </w:tc>
        <w:tc>
          <w:tcPr>
            <w:tcW w:w="5441" w:type="dxa"/>
            <w:gridSpan w:val="3"/>
            <w:shd w:val="clear" w:color="auto" w:fill="FFFFFF" w:themeFill="background1"/>
          </w:tcPr>
          <w:p w14:paraId="3E8359BE" w14:textId="77777777" w:rsidR="001D2FF7" w:rsidRPr="00B50FF9" w:rsidRDefault="001D2FF7" w:rsidP="00F1690D">
            <w:pPr>
              <w:rPr>
                <w:rFonts w:ascii="Arial" w:hAnsi="Arial" w:cs="Arial"/>
                <w:sz w:val="19"/>
                <w:szCs w:val="19"/>
              </w:rPr>
            </w:pPr>
          </w:p>
        </w:tc>
      </w:tr>
      <w:tr w:rsidR="001D2FF7" w:rsidRPr="00B50FF9" w14:paraId="3E8359C2" w14:textId="77777777" w:rsidTr="00DD5CA5">
        <w:trPr>
          <w:jc w:val="center"/>
        </w:trPr>
        <w:tc>
          <w:tcPr>
            <w:tcW w:w="4306" w:type="dxa"/>
            <w:gridSpan w:val="3"/>
            <w:shd w:val="clear" w:color="auto" w:fill="B2A1C7" w:themeFill="accent4" w:themeFillTint="99"/>
          </w:tcPr>
          <w:p w14:paraId="3E8359C0" w14:textId="77777777" w:rsidR="001D2FF7" w:rsidRPr="00B50FF9" w:rsidRDefault="001D2FF7" w:rsidP="00A20F6F">
            <w:pPr>
              <w:rPr>
                <w:rFonts w:ascii="Arial" w:hAnsi="Arial" w:cs="Arial"/>
                <w:sz w:val="19"/>
                <w:szCs w:val="19"/>
              </w:rPr>
            </w:pPr>
            <w:r w:rsidRPr="00B50FF9">
              <w:rPr>
                <w:rFonts w:ascii="Arial" w:hAnsi="Arial" w:cs="Arial"/>
                <w:sz w:val="19"/>
                <w:szCs w:val="19"/>
              </w:rPr>
              <w:t>Výsledky odborného hodnotenia zadal</w:t>
            </w:r>
            <w:r w:rsidRPr="00B50FF9">
              <w:rPr>
                <w:rStyle w:val="Odkaznapoznmkupodiarou"/>
                <w:rFonts w:ascii="Arial" w:hAnsi="Arial" w:cs="Arial"/>
                <w:sz w:val="19"/>
                <w:szCs w:val="19"/>
              </w:rPr>
              <w:footnoteReference w:id="15"/>
            </w:r>
            <w:r w:rsidRPr="00B50FF9">
              <w:rPr>
                <w:rFonts w:ascii="Arial" w:hAnsi="Arial" w:cs="Arial"/>
                <w:sz w:val="19"/>
                <w:szCs w:val="19"/>
              </w:rPr>
              <w:t>:</w:t>
            </w:r>
          </w:p>
        </w:tc>
        <w:tc>
          <w:tcPr>
            <w:tcW w:w="5441" w:type="dxa"/>
            <w:gridSpan w:val="3"/>
            <w:shd w:val="clear" w:color="auto" w:fill="auto"/>
          </w:tcPr>
          <w:p w14:paraId="3E8359C1" w14:textId="77777777" w:rsidR="001D2FF7" w:rsidRPr="00B50FF9" w:rsidRDefault="001D2FF7" w:rsidP="00F1690D">
            <w:pPr>
              <w:rPr>
                <w:rFonts w:ascii="Arial" w:hAnsi="Arial" w:cs="Arial"/>
                <w:sz w:val="19"/>
                <w:szCs w:val="19"/>
              </w:rPr>
            </w:pPr>
          </w:p>
        </w:tc>
      </w:tr>
      <w:tr w:rsidR="001D2FF7" w:rsidRPr="00B50FF9" w14:paraId="3E8359C5" w14:textId="77777777" w:rsidTr="00DD5CA5">
        <w:trPr>
          <w:jc w:val="center"/>
        </w:trPr>
        <w:tc>
          <w:tcPr>
            <w:tcW w:w="4306" w:type="dxa"/>
            <w:gridSpan w:val="3"/>
            <w:shd w:val="clear" w:color="auto" w:fill="B2A1C7" w:themeFill="accent4" w:themeFillTint="99"/>
          </w:tcPr>
          <w:p w14:paraId="3E8359C3" w14:textId="77777777" w:rsidR="001D2FF7" w:rsidRPr="00B50FF9" w:rsidRDefault="001D2FF7"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4" w14:textId="77777777" w:rsidR="001D2FF7" w:rsidRPr="00B50FF9" w:rsidRDefault="001D2FF7" w:rsidP="00F1690D">
            <w:pPr>
              <w:rPr>
                <w:rFonts w:ascii="Arial" w:hAnsi="Arial" w:cs="Arial"/>
                <w:sz w:val="19"/>
                <w:szCs w:val="19"/>
              </w:rPr>
            </w:pPr>
          </w:p>
        </w:tc>
      </w:tr>
      <w:tr w:rsidR="001D2FF7" w:rsidRPr="00B50FF9" w14:paraId="3E8359C8" w14:textId="77777777" w:rsidTr="00DD5CA5">
        <w:trPr>
          <w:jc w:val="center"/>
        </w:trPr>
        <w:tc>
          <w:tcPr>
            <w:tcW w:w="4306" w:type="dxa"/>
            <w:gridSpan w:val="3"/>
            <w:tcBorders>
              <w:bottom w:val="nil"/>
            </w:tcBorders>
            <w:shd w:val="clear" w:color="auto" w:fill="B2A1C7" w:themeFill="accent4" w:themeFillTint="99"/>
          </w:tcPr>
          <w:p w14:paraId="3E8359C6" w14:textId="77777777" w:rsidR="001D2FF7" w:rsidRPr="00B50FF9" w:rsidRDefault="001D2FF7"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C7" w14:textId="77777777" w:rsidR="001D2FF7" w:rsidRPr="00B50FF9" w:rsidRDefault="001D2FF7" w:rsidP="00F1690D">
            <w:pPr>
              <w:rPr>
                <w:rFonts w:ascii="Arial" w:hAnsi="Arial" w:cs="Arial"/>
                <w:sz w:val="19"/>
                <w:szCs w:val="19"/>
              </w:rPr>
            </w:pPr>
          </w:p>
        </w:tc>
      </w:tr>
      <w:tr w:rsidR="001D2FF7" w:rsidRPr="00B50FF9" w14:paraId="3E8359CA" w14:textId="77777777" w:rsidTr="007736B4">
        <w:trPr>
          <w:jc w:val="center"/>
        </w:trPr>
        <w:tc>
          <w:tcPr>
            <w:tcW w:w="9747" w:type="dxa"/>
            <w:gridSpan w:val="6"/>
            <w:shd w:val="clear" w:color="auto" w:fill="FFFFFF" w:themeFill="background1"/>
          </w:tcPr>
          <w:p w14:paraId="3E8359C9" w14:textId="77777777" w:rsidR="001D2FF7" w:rsidRPr="00B50FF9" w:rsidRDefault="001D2FF7" w:rsidP="00F06A27">
            <w:pPr>
              <w:rPr>
                <w:rFonts w:ascii="Arial" w:hAnsi="Arial" w:cs="Arial"/>
                <w:sz w:val="19"/>
                <w:szCs w:val="19"/>
              </w:rPr>
            </w:pPr>
          </w:p>
        </w:tc>
      </w:tr>
      <w:tr w:rsidR="001D2FF7" w:rsidRPr="00B50FF9" w14:paraId="3E8359CD" w14:textId="77777777" w:rsidTr="00DD5CA5">
        <w:trPr>
          <w:jc w:val="center"/>
        </w:trPr>
        <w:tc>
          <w:tcPr>
            <w:tcW w:w="4306" w:type="dxa"/>
            <w:gridSpan w:val="3"/>
            <w:shd w:val="clear" w:color="auto" w:fill="B2A1C7" w:themeFill="accent4" w:themeFillTint="99"/>
          </w:tcPr>
          <w:p w14:paraId="3E8359CB" w14:textId="77777777" w:rsidR="001D2FF7" w:rsidRPr="00B50FF9" w:rsidRDefault="001D2FF7" w:rsidP="0010760D">
            <w:pPr>
              <w:rPr>
                <w:rFonts w:ascii="Arial" w:hAnsi="Arial" w:cs="Arial"/>
                <w:sz w:val="19"/>
                <w:szCs w:val="19"/>
              </w:rPr>
            </w:pPr>
            <w:r w:rsidRPr="00B50FF9">
              <w:rPr>
                <w:rFonts w:ascii="Arial" w:hAnsi="Arial" w:cs="Arial"/>
                <w:sz w:val="19"/>
                <w:szCs w:val="19"/>
              </w:rPr>
              <w:t>Odborné hodnotenie za RO overil</w:t>
            </w:r>
            <w:r w:rsidRPr="00B50FF9">
              <w:rPr>
                <w:rStyle w:val="Odkaznapoznmkupodiarou"/>
                <w:rFonts w:ascii="Arial" w:hAnsi="Arial" w:cs="Arial"/>
                <w:sz w:val="19"/>
                <w:szCs w:val="19"/>
              </w:rPr>
              <w:footnoteReference w:id="16"/>
            </w:r>
            <w:r w:rsidRPr="00B50FF9">
              <w:rPr>
                <w:rFonts w:ascii="Arial" w:hAnsi="Arial" w:cs="Arial"/>
                <w:sz w:val="19"/>
                <w:szCs w:val="19"/>
              </w:rPr>
              <w:t>:</w:t>
            </w:r>
          </w:p>
        </w:tc>
        <w:tc>
          <w:tcPr>
            <w:tcW w:w="5441" w:type="dxa"/>
            <w:gridSpan w:val="3"/>
            <w:shd w:val="clear" w:color="auto" w:fill="FFFFFF" w:themeFill="background1"/>
          </w:tcPr>
          <w:p w14:paraId="3E8359CC" w14:textId="77777777" w:rsidR="001D2FF7" w:rsidRPr="00B50FF9" w:rsidRDefault="001D2FF7" w:rsidP="00F06A27">
            <w:pPr>
              <w:rPr>
                <w:rFonts w:ascii="Arial" w:hAnsi="Arial" w:cs="Arial"/>
                <w:sz w:val="19"/>
                <w:szCs w:val="19"/>
              </w:rPr>
            </w:pPr>
          </w:p>
        </w:tc>
      </w:tr>
      <w:tr w:rsidR="001D2FF7" w:rsidRPr="00B50FF9" w14:paraId="3E8359D0" w14:textId="77777777" w:rsidTr="00DD5CA5">
        <w:trPr>
          <w:jc w:val="center"/>
        </w:trPr>
        <w:tc>
          <w:tcPr>
            <w:tcW w:w="4306" w:type="dxa"/>
            <w:gridSpan w:val="3"/>
            <w:shd w:val="clear" w:color="auto" w:fill="B2A1C7" w:themeFill="accent4" w:themeFillTint="99"/>
          </w:tcPr>
          <w:p w14:paraId="3E8359CE" w14:textId="77777777" w:rsidR="001D2FF7" w:rsidRPr="00B50FF9" w:rsidRDefault="001D2FF7"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F" w14:textId="77777777" w:rsidR="001D2FF7" w:rsidRPr="00B50FF9" w:rsidRDefault="001D2FF7" w:rsidP="00F06A27">
            <w:pPr>
              <w:rPr>
                <w:rFonts w:ascii="Arial" w:hAnsi="Arial" w:cs="Arial"/>
                <w:sz w:val="19"/>
                <w:szCs w:val="19"/>
              </w:rPr>
            </w:pPr>
          </w:p>
        </w:tc>
      </w:tr>
      <w:tr w:rsidR="001D2FF7" w:rsidRPr="00B50FF9" w14:paraId="3E8359D3" w14:textId="77777777" w:rsidTr="00DD5CA5">
        <w:trPr>
          <w:trHeight w:val="256"/>
          <w:jc w:val="center"/>
        </w:trPr>
        <w:tc>
          <w:tcPr>
            <w:tcW w:w="4306" w:type="dxa"/>
            <w:gridSpan w:val="3"/>
            <w:shd w:val="clear" w:color="auto" w:fill="B2A1C7" w:themeFill="accent4" w:themeFillTint="99"/>
          </w:tcPr>
          <w:p w14:paraId="3E8359D1" w14:textId="77777777" w:rsidR="001D2FF7" w:rsidRPr="00B50FF9" w:rsidRDefault="001D2FF7"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3E8359D2" w14:textId="77777777" w:rsidR="001D2FF7" w:rsidRPr="00B50FF9" w:rsidRDefault="001D2FF7" w:rsidP="00F06A27">
            <w:pPr>
              <w:rPr>
                <w:rFonts w:ascii="Arial" w:hAnsi="Arial" w:cs="Arial"/>
                <w:sz w:val="19"/>
                <w:szCs w:val="19"/>
              </w:rPr>
            </w:pPr>
          </w:p>
        </w:tc>
      </w:tr>
    </w:tbl>
    <w:p w14:paraId="3E8359D4" w14:textId="77777777" w:rsidR="00FD028A" w:rsidRPr="00FD028A" w:rsidRDefault="00FD028A" w:rsidP="00A66794"/>
    <w:sectPr w:rsidR="00FD028A"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93E19" w14:textId="77777777" w:rsidR="00C30303" w:rsidRDefault="00C30303" w:rsidP="009B44B8">
      <w:pPr>
        <w:spacing w:after="0" w:line="240" w:lineRule="auto"/>
      </w:pPr>
      <w:r>
        <w:separator/>
      </w:r>
    </w:p>
  </w:endnote>
  <w:endnote w:type="continuationSeparator" w:id="0">
    <w:p w14:paraId="5E2703D3" w14:textId="77777777" w:rsidR="00C30303" w:rsidRDefault="00C30303"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C"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3E8359E2" wp14:editId="3E8359E3">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31B5E17"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3E8359DD" w14:textId="127498D6"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CC0B6F">
          <w:rPr>
            <w:noProof/>
          </w:rPr>
          <w:t>3</w:t>
        </w:r>
        <w:r>
          <w:fldChar w:fldCharType="end"/>
        </w:r>
      </w:sdtContent>
    </w:sdt>
  </w:p>
  <w:p w14:paraId="3E8359DE"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B5CC" w14:textId="01AB1EC1" w:rsidR="00145AAB" w:rsidRPr="00B90D0C" w:rsidRDefault="00B90D0C" w:rsidP="00B90D0C">
    <w:pPr>
      <w:pStyle w:val="Pta"/>
      <w:jc w:val="center"/>
    </w:pPr>
    <w:r>
      <w:rPr>
        <w:i/>
        <w:sz w:val="20"/>
        <w:szCs w:val="20"/>
      </w:rPr>
      <w:t xml:space="preserve">Platnosť: </w:t>
    </w:r>
    <w:r w:rsidR="00FF0210">
      <w:rPr>
        <w:i/>
        <w:sz w:val="20"/>
        <w:szCs w:val="20"/>
      </w:rPr>
      <w:t>01</w:t>
    </w:r>
    <w:r>
      <w:rPr>
        <w:i/>
        <w:sz w:val="20"/>
        <w:szCs w:val="20"/>
      </w:rPr>
      <w:t>.</w:t>
    </w:r>
    <w:r w:rsidR="00FF0210">
      <w:rPr>
        <w:i/>
        <w:sz w:val="20"/>
        <w:szCs w:val="20"/>
      </w:rPr>
      <w:t>03</w:t>
    </w:r>
    <w:r>
      <w:rPr>
        <w:i/>
        <w:sz w:val="20"/>
        <w:szCs w:val="20"/>
      </w:rPr>
      <w:t>.201</w:t>
    </w:r>
    <w:r w:rsidR="00FF0210">
      <w:rPr>
        <w:i/>
        <w:sz w:val="20"/>
        <w:szCs w:val="20"/>
      </w:rPr>
      <w:t>6</w:t>
    </w:r>
    <w:r>
      <w:rPr>
        <w:i/>
        <w:sz w:val="20"/>
        <w:szCs w:val="20"/>
      </w:rPr>
      <w:t xml:space="preserve">, účinnosť: </w:t>
    </w:r>
    <w:r w:rsidR="00FF0210">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FC1CF5" w14:textId="77777777" w:rsidR="00C30303" w:rsidRDefault="00C30303" w:rsidP="009B44B8">
      <w:pPr>
        <w:spacing w:after="0" w:line="240" w:lineRule="auto"/>
      </w:pPr>
      <w:r>
        <w:separator/>
      </w:r>
    </w:p>
  </w:footnote>
  <w:footnote w:type="continuationSeparator" w:id="0">
    <w:p w14:paraId="50B9C3D3" w14:textId="77777777" w:rsidR="00C30303" w:rsidRDefault="00C30303" w:rsidP="009B44B8">
      <w:pPr>
        <w:spacing w:after="0" w:line="240" w:lineRule="auto"/>
      </w:pPr>
      <w:r>
        <w:continuationSeparator/>
      </w:r>
    </w:p>
  </w:footnote>
  <w:footnote w:id="1">
    <w:p w14:paraId="3E8359E8"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3E8359E9"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3E8359EA" w14:textId="54DAC9BB"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w:t>
      </w:r>
      <w:proofErr w:type="spellStart"/>
      <w:r w:rsidR="00E55862" w:rsidRPr="0005646C">
        <w:t>t.j</w:t>
      </w:r>
      <w:proofErr w:type="spellEnd"/>
      <w:r w:rsidR="00E55862" w:rsidRPr="0005646C">
        <w:t>. nesplnen</w:t>
      </w:r>
      <w:r w:rsidR="00BB6D58">
        <w:t>ie kritérií na výber projektov.</w:t>
      </w:r>
    </w:p>
  </w:footnote>
  <w:footnote w:id="4">
    <w:p w14:paraId="3E8359EB" w14:textId="77777777" w:rsidR="00695365" w:rsidRPr="0005646C" w:rsidRDefault="00695365" w:rsidP="00A66794">
      <w:pPr>
        <w:pStyle w:val="Textpoznmkypodiarou"/>
        <w:jc w:val="both"/>
      </w:pPr>
      <w:r w:rsidRPr="0005646C">
        <w:rPr>
          <w:rStyle w:val="Odkaznapoznmkupodiarou"/>
        </w:rPr>
        <w:footnoteRef/>
      </w:r>
      <w:r w:rsidRPr="0005646C">
        <w:t xml:space="preserve"> </w:t>
      </w:r>
      <w:r w:rsidRPr="0005646C">
        <w:t>Vyžaduje sa slovný popis dôvodov vyhodnotenia konkrétneho kritéria zo strany odborných hodnotiteľov</w:t>
      </w:r>
      <w:r w:rsidR="009E7FE9">
        <w:t>.</w:t>
      </w:r>
    </w:p>
  </w:footnote>
  <w:footnote w:id="5">
    <w:p w14:paraId="3E8359EC" w14:textId="6879ED89"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rsidR="00BB6D58">
        <w:t>,</w:t>
      </w:r>
      <w:r w:rsidRPr="00A66794">
        <w:t xml:space="preserve"> v dôsledku ktorej je vyhodnotenie predmetný</w:t>
      </w:r>
      <w:r w:rsidR="00A66794">
        <w:t>ch</w:t>
      </w:r>
      <w:r w:rsidRPr="00A66794">
        <w:t xml:space="preserve"> kritérií zabezpečené tretím odborným hodnotiteľom</w:t>
      </w:r>
      <w:r w:rsidR="009E7FE9">
        <w:t>.</w:t>
      </w:r>
    </w:p>
  </w:footnote>
  <w:footnote w:id="6">
    <w:p w14:paraId="3E8359ED"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proofErr w:type="spellStart"/>
      <w:r w:rsidRPr="00A66794">
        <w:t>ŽoNFP</w:t>
      </w:r>
      <w:proofErr w:type="spellEnd"/>
      <w:r w:rsidR="009E7FE9">
        <w:t>.</w:t>
      </w:r>
    </w:p>
  </w:footnote>
  <w:footnote w:id="7">
    <w:p w14:paraId="3E8359EE" w14:textId="77777777"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w:t>
      </w:r>
      <w:proofErr w:type="spellStart"/>
      <w:r w:rsidRPr="00A66794">
        <w:t>ŽoNFP</w:t>
      </w:r>
      <w:proofErr w:type="spellEnd"/>
      <w:r w:rsidRPr="00A66794">
        <w:t>) a v rámci odborného hodnotenia v zmysle inštrukcie pre výkon odborného hodnotenia</w:t>
      </w:r>
      <w:r w:rsidR="009E7FE9">
        <w:t>.</w:t>
      </w:r>
    </w:p>
  </w:footnote>
  <w:footnote w:id="8">
    <w:p w14:paraId="3E8359EF" w14:textId="77777777"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p>
  </w:footnote>
  <w:footnote w:id="9">
    <w:p w14:paraId="1971BB9A" w14:textId="77777777" w:rsidR="00FF0210" w:rsidRDefault="00FF0210" w:rsidP="00FF0210">
      <w:pPr>
        <w:pStyle w:val="Textpoznmkypodiarou"/>
      </w:pPr>
      <w:r>
        <w:rPr>
          <w:rStyle w:val="Odkaznapoznmkupodiarou"/>
        </w:rPr>
        <w:footnoteRef/>
      </w:r>
      <w:r>
        <w:t xml:space="preserve"> </w:t>
      </w:r>
      <w:r>
        <w:t>Uviesť meno a priezvisko.</w:t>
      </w:r>
    </w:p>
  </w:footnote>
  <w:footnote w:id="10">
    <w:p w14:paraId="12C18CEA" w14:textId="77777777" w:rsidR="00FF0210" w:rsidRPr="00D52730" w:rsidRDefault="00FF0210" w:rsidP="00FF0210">
      <w:pPr>
        <w:pStyle w:val="Textpoznmkypodiarou"/>
      </w:pPr>
      <w:r w:rsidRPr="00E467C9">
        <w:rPr>
          <w:rStyle w:val="Odkaznapoznmkupodiarou"/>
        </w:rPr>
        <w:footnoteRef/>
      </w:r>
      <w:r w:rsidRPr="00E467C9">
        <w:t xml:space="preserve"> </w:t>
      </w:r>
      <w:r w:rsidRPr="00E467C9">
        <w:t>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264796AB" w14:textId="77777777" w:rsidR="00FF0210" w:rsidRDefault="00FF0210" w:rsidP="00FF0210">
      <w:pPr>
        <w:pStyle w:val="Textpoznmkypodiarou"/>
      </w:pPr>
      <w:r>
        <w:rPr>
          <w:rStyle w:val="Odkaznapoznmkupodiarou"/>
        </w:rPr>
        <w:footnoteRef/>
      </w:r>
      <w:r>
        <w:t xml:space="preserve"> </w:t>
      </w:r>
      <w:r>
        <w:t>Uviesť meno a priezvisko.</w:t>
      </w:r>
    </w:p>
  </w:footnote>
  <w:footnote w:id="12">
    <w:p w14:paraId="574A438F" w14:textId="2B0EE70A" w:rsidR="001D2FF7" w:rsidRDefault="001D2FF7" w:rsidP="00B90D0C">
      <w:pPr>
        <w:pStyle w:val="Textpoznmkypodiarou"/>
        <w:jc w:val="both"/>
      </w:pPr>
      <w:r>
        <w:rPr>
          <w:rStyle w:val="Odkaznapoznmkupodiarou"/>
        </w:rPr>
        <w:footnoteRef/>
      </w:r>
      <w:r>
        <w:t xml:space="preserve"> </w:t>
      </w:r>
      <w:r>
        <w:t xml:space="preserve">Aplikuje sa v prípade postupu podľa kapitoly 3.2.1.2, odsek 6 Systému riadenia EŠIF, </w:t>
      </w:r>
      <w:proofErr w:type="spellStart"/>
      <w:r>
        <w:t>t.j</w:t>
      </w:r>
      <w:proofErr w:type="spellEnd"/>
      <w:r>
        <w:t>.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3">
    <w:p w14:paraId="590D966F" w14:textId="77777777" w:rsidR="00FF0210" w:rsidRDefault="00FF0210" w:rsidP="00FF0210">
      <w:pPr>
        <w:pStyle w:val="Textpoznmkypodiarou"/>
      </w:pPr>
      <w:r>
        <w:rPr>
          <w:rStyle w:val="Odkaznapoznmkupodiarou"/>
        </w:rPr>
        <w:footnoteRef/>
      </w:r>
      <w:r>
        <w:t xml:space="preserve"> </w:t>
      </w:r>
      <w:r>
        <w:t>Uviesť meno a priezvisko.</w:t>
      </w:r>
    </w:p>
  </w:footnote>
  <w:footnote w:id="14">
    <w:p w14:paraId="79510746" w14:textId="77777777" w:rsidR="00FF0210" w:rsidRDefault="00FF0210" w:rsidP="00FF0210">
      <w:pPr>
        <w:pStyle w:val="Textpoznmkypodiarou"/>
        <w:jc w:val="both"/>
      </w:pPr>
      <w:r w:rsidRPr="0005646C">
        <w:rPr>
          <w:rStyle w:val="Odkaznapoznmkupodiarou"/>
        </w:rPr>
        <w:footnoteRef/>
      </w:r>
      <w:r w:rsidRPr="0005646C">
        <w:t xml:space="preserve"> </w:t>
      </w:r>
      <w:r w:rsidRPr="0005646C">
        <w:t xml:space="preserve">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3E8359F0" w14:textId="0A262C86" w:rsidR="001D2FF7" w:rsidRPr="0005646C" w:rsidRDefault="001D2FF7"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 xml:space="preserve">Vypĺňa sa v prípade, ak je zadaním výsledkov odborného hodnotenia do ITMS 2014+ poverený zamestnanec RO, ktorý nie je odborným hodnotiteľom </w:t>
      </w:r>
      <w:proofErr w:type="spellStart"/>
      <w:r w:rsidRPr="00A66794">
        <w:t>ŽoNFP</w:t>
      </w:r>
      <w:proofErr w:type="spellEnd"/>
      <w:r>
        <w:t>.</w:t>
      </w:r>
    </w:p>
  </w:footnote>
  <w:footnote w:id="16">
    <w:p w14:paraId="3E8359F1" w14:textId="70B313CC" w:rsidR="001D2FF7" w:rsidRDefault="001D2FF7" w:rsidP="00A66794">
      <w:pPr>
        <w:pStyle w:val="Textpoznmkypodiarou"/>
        <w:jc w:val="both"/>
      </w:pPr>
      <w:r w:rsidRPr="0005646C">
        <w:rPr>
          <w:rStyle w:val="Odkaznapoznmkupodiarou"/>
        </w:rPr>
        <w:footnoteRef/>
      </w:r>
      <w:r w:rsidRPr="0005646C">
        <w:t xml:space="preserve"> </w:t>
      </w:r>
      <w:r w:rsidRPr="0005646C">
        <w:t>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9"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3E8359E0" wp14:editId="3E8359E1">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281E945"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p w14:paraId="3E8359DA" w14:textId="77777777" w:rsidR="007E7961" w:rsidRDefault="00F12F08" w:rsidP="00A66794">
        <w:pPr>
          <w:pStyle w:val="Hlavika"/>
          <w:jc w:val="right"/>
        </w:pPr>
        <w:r>
          <w:rPr>
            <w:szCs w:val="20"/>
          </w:rPr>
          <w:t>05.02.2015</w:t>
        </w:r>
      </w:p>
    </w:sdtContent>
  </w:sdt>
  <w:p w14:paraId="3E8359DB"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D70D5" w14:textId="77777777" w:rsidR="00145AAB" w:rsidRDefault="00145AAB" w:rsidP="00145AAB">
    <w:pPr>
      <w:pStyle w:val="Hlavika"/>
      <w:jc w:val="center"/>
    </w:pPr>
    <w:r w:rsidRPr="007314CA">
      <w:rPr>
        <w:rFonts w:eastAsia="Times New Roman" w:cs="Times New Roman"/>
        <w:noProof/>
        <w:sz w:val="20"/>
        <w:szCs w:val="20"/>
      </w:rPr>
      <w:drawing>
        <wp:inline distT="0" distB="0" distL="0" distR="0" wp14:anchorId="75949F4B" wp14:editId="61AFE998">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3E8359DF" w14:textId="03331A2F" w:rsidR="007E7961" w:rsidRPr="00145AAB" w:rsidRDefault="00145AAB" w:rsidP="00145AAB">
    <w:pPr>
      <w:pStyle w:val="Hlavika"/>
      <w:jc w:val="right"/>
      <w:rPr>
        <w:i/>
        <w:sz w:val="20"/>
        <w:szCs w:val="20"/>
      </w:rPr>
    </w:pPr>
    <w:r>
      <w:rPr>
        <w:i/>
        <w:sz w:val="20"/>
        <w:szCs w:val="20"/>
      </w:rPr>
      <w:t>Príloha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78B"/>
    <w:rsid w:val="00055EFA"/>
    <w:rsid w:val="0005646C"/>
    <w:rsid w:val="000614E5"/>
    <w:rsid w:val="00062525"/>
    <w:rsid w:val="0006623C"/>
    <w:rsid w:val="00071B7E"/>
    <w:rsid w:val="000868B3"/>
    <w:rsid w:val="000D39BE"/>
    <w:rsid w:val="000E371D"/>
    <w:rsid w:val="000E6785"/>
    <w:rsid w:val="00105536"/>
    <w:rsid w:val="0010760D"/>
    <w:rsid w:val="00145AAB"/>
    <w:rsid w:val="001479E2"/>
    <w:rsid w:val="00154F86"/>
    <w:rsid w:val="00187DAA"/>
    <w:rsid w:val="001D2FF7"/>
    <w:rsid w:val="00201341"/>
    <w:rsid w:val="0022265F"/>
    <w:rsid w:val="002453C9"/>
    <w:rsid w:val="0024799D"/>
    <w:rsid w:val="00285341"/>
    <w:rsid w:val="002B480E"/>
    <w:rsid w:val="002B60FE"/>
    <w:rsid w:val="002C2724"/>
    <w:rsid w:val="002E3020"/>
    <w:rsid w:val="003377A7"/>
    <w:rsid w:val="003413E7"/>
    <w:rsid w:val="00375C44"/>
    <w:rsid w:val="0039576A"/>
    <w:rsid w:val="003A5C6F"/>
    <w:rsid w:val="003B18B0"/>
    <w:rsid w:val="003C141E"/>
    <w:rsid w:val="004072C4"/>
    <w:rsid w:val="00440BE5"/>
    <w:rsid w:val="00482209"/>
    <w:rsid w:val="004841E3"/>
    <w:rsid w:val="004D176E"/>
    <w:rsid w:val="00517659"/>
    <w:rsid w:val="00561990"/>
    <w:rsid w:val="00566ADB"/>
    <w:rsid w:val="00576E70"/>
    <w:rsid w:val="00597067"/>
    <w:rsid w:val="005B1E08"/>
    <w:rsid w:val="005C7F16"/>
    <w:rsid w:val="005D16C2"/>
    <w:rsid w:val="006267ED"/>
    <w:rsid w:val="006300A5"/>
    <w:rsid w:val="0063252F"/>
    <w:rsid w:val="00640198"/>
    <w:rsid w:val="006426D5"/>
    <w:rsid w:val="00644344"/>
    <w:rsid w:val="00645C7C"/>
    <w:rsid w:val="006636D2"/>
    <w:rsid w:val="00663AAC"/>
    <w:rsid w:val="006647CF"/>
    <w:rsid w:val="006818FA"/>
    <w:rsid w:val="006837C5"/>
    <w:rsid w:val="00695365"/>
    <w:rsid w:val="006956AC"/>
    <w:rsid w:val="006A0FA0"/>
    <w:rsid w:val="006C2E72"/>
    <w:rsid w:val="00700482"/>
    <w:rsid w:val="00712F7D"/>
    <w:rsid w:val="00716BD5"/>
    <w:rsid w:val="00734B73"/>
    <w:rsid w:val="00762D03"/>
    <w:rsid w:val="007736B4"/>
    <w:rsid w:val="007A48AB"/>
    <w:rsid w:val="007E7961"/>
    <w:rsid w:val="00814754"/>
    <w:rsid w:val="0083042E"/>
    <w:rsid w:val="0084329B"/>
    <w:rsid w:val="00860CE0"/>
    <w:rsid w:val="008A7DBF"/>
    <w:rsid w:val="0091273B"/>
    <w:rsid w:val="00944BAA"/>
    <w:rsid w:val="00965BFD"/>
    <w:rsid w:val="00977107"/>
    <w:rsid w:val="00981900"/>
    <w:rsid w:val="00990254"/>
    <w:rsid w:val="00996C64"/>
    <w:rsid w:val="009A709B"/>
    <w:rsid w:val="009A73BC"/>
    <w:rsid w:val="009B44B8"/>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1EFD"/>
    <w:rsid w:val="00AD14B0"/>
    <w:rsid w:val="00B2461A"/>
    <w:rsid w:val="00B50FF9"/>
    <w:rsid w:val="00B616EC"/>
    <w:rsid w:val="00B6172E"/>
    <w:rsid w:val="00B66F4A"/>
    <w:rsid w:val="00B81739"/>
    <w:rsid w:val="00B81782"/>
    <w:rsid w:val="00B90D0C"/>
    <w:rsid w:val="00BB36E6"/>
    <w:rsid w:val="00BB4138"/>
    <w:rsid w:val="00BB6D58"/>
    <w:rsid w:val="00C30303"/>
    <w:rsid w:val="00C571C4"/>
    <w:rsid w:val="00C64239"/>
    <w:rsid w:val="00C94A5B"/>
    <w:rsid w:val="00CA0B71"/>
    <w:rsid w:val="00CA39A3"/>
    <w:rsid w:val="00CC0B6F"/>
    <w:rsid w:val="00CC7D70"/>
    <w:rsid w:val="00CE33B2"/>
    <w:rsid w:val="00D0779C"/>
    <w:rsid w:val="00D14CF2"/>
    <w:rsid w:val="00D579BA"/>
    <w:rsid w:val="00DA36F7"/>
    <w:rsid w:val="00DA5E36"/>
    <w:rsid w:val="00DB0734"/>
    <w:rsid w:val="00DB1FDA"/>
    <w:rsid w:val="00DB3D85"/>
    <w:rsid w:val="00DC3A27"/>
    <w:rsid w:val="00DD5CA5"/>
    <w:rsid w:val="00E32EBC"/>
    <w:rsid w:val="00E55862"/>
    <w:rsid w:val="00EB1EDA"/>
    <w:rsid w:val="00ED45FB"/>
    <w:rsid w:val="00F0092F"/>
    <w:rsid w:val="00F12F08"/>
    <w:rsid w:val="00F13324"/>
    <w:rsid w:val="00F14034"/>
    <w:rsid w:val="00F147E9"/>
    <w:rsid w:val="00F72158"/>
    <w:rsid w:val="00F84B30"/>
    <w:rsid w:val="00FA32D1"/>
    <w:rsid w:val="00FA5280"/>
    <w:rsid w:val="00FD028A"/>
    <w:rsid w:val="00FF0210"/>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835933"/>
  <w15:docId w15:val="{8A79F7F1-30E7-4187-B0FE-A13F8C29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644344"/>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B7E8464F20AB414C992024FA2844DC52"/>
        <w:category>
          <w:name w:val="General"/>
          <w:gallery w:val="placeholder"/>
        </w:category>
        <w:types>
          <w:type w:val="bbPlcHdr"/>
        </w:types>
        <w:behaviors>
          <w:behavior w:val="content"/>
        </w:behaviors>
        <w:guid w:val="{29D1471C-4A76-45D8-A7DA-58F28DECB62C}"/>
      </w:docPartPr>
      <w:docPartBody>
        <w:p w:rsidR="003D5873" w:rsidRDefault="000A0AAB" w:rsidP="000A0AAB">
          <w:pPr>
            <w:pStyle w:val="B7E8464F20AB414C992024FA2844DC52"/>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B4000848B3B247D38A9E18B108A3014A"/>
        <w:category>
          <w:name w:val="Všeobecné"/>
          <w:gallery w:val="placeholder"/>
        </w:category>
        <w:types>
          <w:type w:val="bbPlcHdr"/>
        </w:types>
        <w:behaviors>
          <w:behavior w:val="content"/>
        </w:behaviors>
        <w:guid w:val="{B96EEA30-2174-4278-9B29-56783148F81A}"/>
      </w:docPartPr>
      <w:docPartBody>
        <w:p w:rsidR="00C40C05" w:rsidRDefault="006B6067" w:rsidP="006B6067">
          <w:pPr>
            <w:pStyle w:val="B4000848B3B247D38A9E18B108A3014A"/>
          </w:pPr>
          <w:r w:rsidRPr="0037278C">
            <w:rPr>
              <w:rStyle w:val="Zstupntext"/>
            </w:rPr>
            <w:t>Vyberte položku.</w:t>
          </w:r>
        </w:p>
      </w:docPartBody>
    </w:docPart>
    <w:docPart>
      <w:docPartPr>
        <w:name w:val="27047E2545D441C9BDA6491811D61D82"/>
        <w:category>
          <w:name w:val="Všeobecné"/>
          <w:gallery w:val="placeholder"/>
        </w:category>
        <w:types>
          <w:type w:val="bbPlcHdr"/>
        </w:types>
        <w:behaviors>
          <w:behavior w:val="content"/>
        </w:behaviors>
        <w:guid w:val="{1A08B106-52EC-450C-B38F-E2657342B975}"/>
      </w:docPartPr>
      <w:docPartBody>
        <w:p w:rsidR="00000000" w:rsidRDefault="00263CD8" w:rsidP="00263CD8">
          <w:pPr>
            <w:pStyle w:val="27047E2545D441C9BDA6491811D61D82"/>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A0AAB"/>
    <w:rsid w:val="001531F8"/>
    <w:rsid w:val="0016247E"/>
    <w:rsid w:val="00263CD8"/>
    <w:rsid w:val="00280637"/>
    <w:rsid w:val="003709D3"/>
    <w:rsid w:val="00372018"/>
    <w:rsid w:val="003A42BD"/>
    <w:rsid w:val="003D5873"/>
    <w:rsid w:val="003E2824"/>
    <w:rsid w:val="003F51DA"/>
    <w:rsid w:val="004306E3"/>
    <w:rsid w:val="004B3767"/>
    <w:rsid w:val="004D74F0"/>
    <w:rsid w:val="004E1946"/>
    <w:rsid w:val="004F370C"/>
    <w:rsid w:val="0051086C"/>
    <w:rsid w:val="0054674F"/>
    <w:rsid w:val="00577AE5"/>
    <w:rsid w:val="00587590"/>
    <w:rsid w:val="0061149B"/>
    <w:rsid w:val="006257B8"/>
    <w:rsid w:val="00641E8C"/>
    <w:rsid w:val="006B6067"/>
    <w:rsid w:val="006B7C2C"/>
    <w:rsid w:val="00706594"/>
    <w:rsid w:val="007139CA"/>
    <w:rsid w:val="00764B0E"/>
    <w:rsid w:val="00773249"/>
    <w:rsid w:val="007755A0"/>
    <w:rsid w:val="007E73DF"/>
    <w:rsid w:val="008333F7"/>
    <w:rsid w:val="00882C39"/>
    <w:rsid w:val="008C4614"/>
    <w:rsid w:val="009A09BC"/>
    <w:rsid w:val="00A85B5A"/>
    <w:rsid w:val="00B351EF"/>
    <w:rsid w:val="00BC2E5A"/>
    <w:rsid w:val="00C0230D"/>
    <w:rsid w:val="00C40C05"/>
    <w:rsid w:val="00C4158A"/>
    <w:rsid w:val="00CA633C"/>
    <w:rsid w:val="00CC6FFA"/>
    <w:rsid w:val="00CD05DF"/>
    <w:rsid w:val="00D27373"/>
    <w:rsid w:val="00D77C82"/>
    <w:rsid w:val="00DC5BA3"/>
    <w:rsid w:val="00DE241F"/>
    <w:rsid w:val="00E067C1"/>
    <w:rsid w:val="00E62DBF"/>
    <w:rsid w:val="00EB1B6B"/>
    <w:rsid w:val="00F7537A"/>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37B1832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63CD8"/>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B4000848B3B247D38A9E18B108A3014A">
    <w:name w:val="B4000848B3B247D38A9E18B108A3014A"/>
    <w:rsid w:val="006B6067"/>
  </w:style>
  <w:style w:type="paragraph" w:customStyle="1" w:styleId="EEFF209DAB37407C80914AE4459BBD5A">
    <w:name w:val="EEFF209DAB37407C80914AE4459BBD5A"/>
    <w:rsid w:val="0054674F"/>
    <w:pPr>
      <w:spacing w:after="160" w:line="259" w:lineRule="auto"/>
    </w:pPr>
  </w:style>
  <w:style w:type="paragraph" w:customStyle="1" w:styleId="5DBA113FC6C943AF8F1061D7B8C3DCD8">
    <w:name w:val="5DBA113FC6C943AF8F1061D7B8C3DCD8"/>
    <w:rsid w:val="00263CD8"/>
    <w:pPr>
      <w:spacing w:after="160" w:line="259" w:lineRule="auto"/>
    </w:pPr>
  </w:style>
  <w:style w:type="paragraph" w:customStyle="1" w:styleId="27047E2545D441C9BDA6491811D61D82">
    <w:name w:val="27047E2545D441C9BDA6491811D61D82"/>
    <w:rsid w:val="00263C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3D36F7-2CF2-4CC5-9FB2-4AC378397BF9}"/>
</file>

<file path=customXml/itemProps2.xml><?xml version="1.0" encoding="utf-8"?>
<ds:datastoreItem xmlns:ds="http://schemas.openxmlformats.org/officeDocument/2006/customXml" ds:itemID="{5A79C0DE-F9CC-4DFF-8616-E89DFCBDE641}"/>
</file>

<file path=customXml/itemProps3.xml><?xml version="1.0" encoding="utf-8"?>
<ds:datastoreItem xmlns:ds="http://schemas.openxmlformats.org/officeDocument/2006/customXml" ds:itemID="{A06F0FCE-BC72-45C5-9934-773D58FFD9F2}"/>
</file>

<file path=customXml/itemProps4.xml><?xml version="1.0" encoding="utf-8"?>
<ds:datastoreItem xmlns:ds="http://schemas.openxmlformats.org/officeDocument/2006/customXml" ds:itemID="{D894E383-9F0B-418F-848A-51906CC4AFDC}"/>
</file>

<file path=docProps/app.xml><?xml version="1.0" encoding="utf-8"?>
<Properties xmlns="http://schemas.openxmlformats.org/officeDocument/2006/extended-properties" xmlns:vt="http://schemas.openxmlformats.org/officeDocument/2006/docPropsVTypes">
  <Template>Normal</Template>
  <TotalTime>72</TotalTime>
  <Pages>3</Pages>
  <Words>379</Words>
  <Characters>2166</Characters>
  <Application>Microsoft Office Word</Application>
  <DocSecurity>0</DocSecurity>
  <Lines>18</Lines>
  <Paragraphs>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Milan Matovič</cp:lastModifiedBy>
  <cp:revision>20</cp:revision>
  <cp:lastPrinted>2015-03-19T16:14:00Z</cp:lastPrinted>
  <dcterms:created xsi:type="dcterms:W3CDTF">2015-03-26T08:31:00Z</dcterms:created>
  <dcterms:modified xsi:type="dcterms:W3CDTF">2016-02-26T12:59:00Z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