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7A5085" w:rsidRDefault="003E3B20" w:rsidP="003E3B20">
      <w:pPr>
        <w:jc w:val="center"/>
        <w:rPr>
          <w:rFonts w:ascii="Verdana" w:eastAsia="MS Gothic" w:hAnsi="Verdana" w:cs="Arial"/>
          <w:caps/>
          <w:sz w:val="28"/>
          <w:szCs w:val="28"/>
          <w:lang w:val="sk-SK" w:eastAsia="cs-CZ"/>
        </w:rPr>
      </w:pPr>
      <w:bookmarkStart w:id="0" w:name="_GoBack"/>
      <w:bookmarkEnd w:id="0"/>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6B6989C0" w14:textId="27D136BF"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p>
    <w:p w14:paraId="6B87AC17" w14:textId="202E0672" w:rsidR="00874735" w:rsidRPr="00874735" w:rsidRDefault="00B715FA" w:rsidP="00874735">
      <w:pPr>
        <w:jc w:val="center"/>
        <w:rPr>
          <w:rFonts w:ascii="Verdana" w:hAnsi="Verdana"/>
          <w:b/>
          <w:color w:val="FF0000"/>
          <w:sz w:val="36"/>
          <w:szCs w:val="36"/>
          <w:lang w:val="sk-SK" w:eastAsia="cs-CZ"/>
        </w:rPr>
      </w:pPr>
      <w:r w:rsidRPr="00874735">
        <w:rPr>
          <w:rFonts w:ascii="Verdana" w:eastAsia="Arial Unicode MS" w:hAnsi="Verdana" w:cs="Arial"/>
          <w:bCs/>
          <w:sz w:val="36"/>
          <w:szCs w:val="36"/>
          <w:bdr w:val="nil"/>
          <w:lang w:val="sk-SK"/>
        </w:rPr>
        <w:t xml:space="preserve">Príručka pre žiadateľa </w:t>
      </w:r>
      <w:r w:rsidR="007C4726" w:rsidRPr="00874735">
        <w:rPr>
          <w:rFonts w:ascii="Verdana" w:eastAsia="Arial Unicode MS" w:hAnsi="Verdana" w:cs="Arial"/>
          <w:bCs/>
          <w:sz w:val="36"/>
          <w:szCs w:val="36"/>
          <w:bdr w:val="nil"/>
          <w:lang w:val="sk-SK"/>
        </w:rPr>
        <w:t>o</w:t>
      </w:r>
      <w:r w:rsidR="004D2FEE" w:rsidRPr="00874735">
        <w:rPr>
          <w:rFonts w:ascii="Verdana" w:eastAsia="Arial Unicode MS" w:hAnsi="Verdana" w:cs="Arial"/>
          <w:bCs/>
          <w:sz w:val="36"/>
          <w:szCs w:val="36"/>
          <w:bdr w:val="nil"/>
          <w:lang w:val="sk-SK"/>
        </w:rPr>
        <w:t xml:space="preserve"> </w:t>
      </w:r>
      <w:r w:rsidRPr="00874735">
        <w:rPr>
          <w:rFonts w:ascii="Verdana" w:eastAsia="Arial Unicode MS" w:hAnsi="Verdana" w:cs="Arial"/>
          <w:bCs/>
          <w:sz w:val="36"/>
          <w:szCs w:val="36"/>
          <w:bdr w:val="nil"/>
          <w:lang w:val="sk-SK"/>
        </w:rPr>
        <w:t>nenávratný finančný príspe</w:t>
      </w:r>
      <w:r w:rsidR="009F69E1" w:rsidRPr="00874735">
        <w:rPr>
          <w:rFonts w:ascii="Verdana" w:eastAsia="Arial Unicode MS" w:hAnsi="Verdana" w:cs="Arial"/>
          <w:bCs/>
          <w:sz w:val="36"/>
          <w:szCs w:val="36"/>
          <w:bdr w:val="nil"/>
          <w:lang w:val="sk-SK"/>
        </w:rPr>
        <w:t>vok</w:t>
      </w:r>
    </w:p>
    <w:p w14:paraId="0CAF2988" w14:textId="20B9FAB7" w:rsidR="00B715FA" w:rsidRPr="00874735"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Pr>
          <w:rFonts w:ascii="Verdana" w:eastAsia="Arial Unicode MS" w:hAnsi="Verdana" w:cs="Arial"/>
          <w:bCs/>
          <w:sz w:val="36"/>
          <w:szCs w:val="36"/>
          <w:bdr w:val="nil"/>
          <w:lang w:val="sk-SK"/>
        </w:rPr>
        <w:t xml:space="preserve">  </w:t>
      </w:r>
      <w:r w:rsidR="00B715FA" w:rsidRPr="00874735">
        <w:rPr>
          <w:rFonts w:ascii="Verdana" w:eastAsia="Arial Unicode MS" w:hAnsi="Verdana" w:cs="Arial"/>
          <w:bCs/>
          <w:sz w:val="36"/>
          <w:szCs w:val="36"/>
          <w:bdr w:val="nil"/>
          <w:lang w:val="sk-SK"/>
        </w:rPr>
        <w:t>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1FB6AB53"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Vypracoval:</w:t>
      </w:r>
    </w:p>
    <w:p w14:paraId="3DD757D5" w14:textId="75DE7146" w:rsidR="00B715FA" w:rsidRPr="00874735" w:rsidRDefault="003E3B20" w:rsidP="00B715FA">
      <w:pPr>
        <w:tabs>
          <w:tab w:val="left" w:pos="6804"/>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JUDr. Matúš Dubovský</w:t>
      </w:r>
      <w:r w:rsidRPr="00874735" w:rsidDel="003E3B20">
        <w:rPr>
          <w:rFonts w:ascii="Verdana" w:hAnsi="Verdana"/>
          <w:sz w:val="16"/>
          <w:szCs w:val="16"/>
          <w:lang w:val="sk-SK" w:eastAsia="cs-CZ"/>
        </w:rPr>
        <w:t xml:space="preserve"> </w:t>
      </w:r>
      <w:r w:rsidR="00B715FA" w:rsidRPr="00874735">
        <w:rPr>
          <w:rFonts w:ascii="Verdana" w:hAnsi="Verdana"/>
          <w:sz w:val="16"/>
          <w:szCs w:val="16"/>
          <w:lang w:val="sk-SK" w:eastAsia="cs-CZ"/>
        </w:rPr>
        <w:tab/>
        <w:t>..............................</w:t>
      </w:r>
    </w:p>
    <w:p w14:paraId="09516791" w14:textId="016C5054" w:rsidR="00B715FA" w:rsidRPr="00874735"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oddeleni</w:t>
      </w:r>
      <w:r w:rsidR="003E3B20" w:rsidRPr="00874735">
        <w:rPr>
          <w:rFonts w:ascii="Verdana" w:hAnsi="Verdana"/>
          <w:sz w:val="16"/>
          <w:szCs w:val="16"/>
          <w:lang w:val="sk-SK" w:eastAsia="cs-CZ"/>
        </w:rPr>
        <w:t>e</w:t>
      </w:r>
      <w:r w:rsidRPr="00874735">
        <w:rPr>
          <w:rFonts w:ascii="Verdana" w:hAnsi="Verdana"/>
          <w:sz w:val="16"/>
          <w:szCs w:val="16"/>
          <w:lang w:val="sk-SK" w:eastAsia="cs-CZ"/>
        </w:rPr>
        <w:t xml:space="preserve"> programovania a metodiky</w:t>
      </w:r>
    </w:p>
    <w:p w14:paraId="12FEC958" w14:textId="54B22855"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Dátum:</w:t>
      </w:r>
      <w:r w:rsidR="00F751EA">
        <w:rPr>
          <w:rFonts w:ascii="Verdana" w:hAnsi="Verdana"/>
          <w:sz w:val="16"/>
          <w:szCs w:val="16"/>
          <w:lang w:val="sk-SK" w:eastAsia="cs-CZ"/>
        </w:rPr>
        <w:t xml:space="preserve"> </w:t>
      </w:r>
      <w:r w:rsidR="00445ABA">
        <w:rPr>
          <w:rFonts w:ascii="Verdana" w:hAnsi="Verdana"/>
          <w:sz w:val="16"/>
          <w:szCs w:val="16"/>
          <w:lang w:val="sk-SK" w:eastAsia="cs-CZ"/>
        </w:rPr>
        <w:t>06</w:t>
      </w:r>
      <w:r w:rsidR="00B67260" w:rsidRPr="00F74B24">
        <w:rPr>
          <w:rFonts w:ascii="Verdana" w:hAnsi="Verdana"/>
          <w:sz w:val="16"/>
          <w:szCs w:val="16"/>
          <w:lang w:val="sk-SK" w:eastAsia="cs-CZ"/>
        </w:rPr>
        <w:t xml:space="preserve">. </w:t>
      </w:r>
      <w:r w:rsidR="00445ABA">
        <w:rPr>
          <w:rFonts w:ascii="Verdana" w:hAnsi="Verdana"/>
          <w:sz w:val="16"/>
          <w:szCs w:val="16"/>
          <w:lang w:val="sk-SK" w:eastAsia="cs-CZ"/>
        </w:rPr>
        <w:t>02</w:t>
      </w:r>
      <w:r w:rsidR="00397ECA" w:rsidRPr="00F74B24">
        <w:rPr>
          <w:rFonts w:ascii="Verdana" w:hAnsi="Verdana"/>
          <w:sz w:val="16"/>
          <w:szCs w:val="16"/>
          <w:lang w:val="sk-SK" w:eastAsia="cs-CZ"/>
        </w:rPr>
        <w:t>. 201</w:t>
      </w:r>
      <w:r w:rsidR="00445ABA">
        <w:rPr>
          <w:rFonts w:ascii="Verdana" w:hAnsi="Verdana"/>
          <w:sz w:val="16"/>
          <w:szCs w:val="16"/>
          <w:lang w:val="sk-SK" w:eastAsia="cs-CZ"/>
        </w:rPr>
        <w:t>8</w:t>
      </w:r>
    </w:p>
    <w:p w14:paraId="537EFA20" w14:textId="77777777" w:rsidR="00B715FA" w:rsidRPr="00874735" w:rsidRDefault="00B715FA" w:rsidP="00B715FA">
      <w:pPr>
        <w:spacing w:line="360" w:lineRule="auto"/>
        <w:rPr>
          <w:rFonts w:ascii="Verdana" w:hAnsi="Verdana"/>
          <w:sz w:val="16"/>
          <w:szCs w:val="16"/>
          <w:lang w:val="sk-SK" w:eastAsia="cs-CZ"/>
        </w:rPr>
      </w:pPr>
    </w:p>
    <w:p w14:paraId="494E9091"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Predkladá:</w:t>
      </w:r>
    </w:p>
    <w:p w14:paraId="660CD693" w14:textId="5105E79A" w:rsidR="00B715FA" w:rsidRPr="00874735" w:rsidRDefault="00B715FA" w:rsidP="00B715FA">
      <w:pPr>
        <w:tabs>
          <w:tab w:val="left" w:pos="6804"/>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Mgr. Samuel Arbe</w:t>
      </w:r>
      <w:r w:rsidRPr="00874735">
        <w:rPr>
          <w:rFonts w:ascii="Verdana" w:hAnsi="Verdana"/>
          <w:sz w:val="16"/>
          <w:szCs w:val="16"/>
          <w:lang w:val="sk-SK" w:eastAsia="cs-CZ"/>
        </w:rPr>
        <w:tab/>
        <w:t>..............................</w:t>
      </w:r>
    </w:p>
    <w:p w14:paraId="1590C5AF" w14:textId="77777777" w:rsidR="00B715FA" w:rsidRPr="00874735" w:rsidRDefault="00B715FA" w:rsidP="00B715FA">
      <w:pPr>
        <w:tabs>
          <w:tab w:val="left" w:pos="1134"/>
          <w:tab w:val="left" w:pos="6946"/>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riaditeľ odboru operačného programu Efektívna verejná správa</w:t>
      </w:r>
    </w:p>
    <w:p w14:paraId="6DFC7CD9" w14:textId="3357FD76"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445ABA">
        <w:rPr>
          <w:rFonts w:ascii="Verdana" w:hAnsi="Verdana"/>
          <w:sz w:val="16"/>
          <w:szCs w:val="16"/>
          <w:lang w:val="sk-SK" w:eastAsia="cs-CZ"/>
        </w:rPr>
        <w:t>06</w:t>
      </w:r>
      <w:r w:rsidR="00B67260" w:rsidRPr="00F74B24">
        <w:rPr>
          <w:rFonts w:ascii="Verdana" w:hAnsi="Verdana"/>
          <w:sz w:val="16"/>
          <w:szCs w:val="16"/>
          <w:lang w:val="sk-SK" w:eastAsia="cs-CZ"/>
        </w:rPr>
        <w:t xml:space="preserve">. </w:t>
      </w:r>
      <w:r w:rsidR="00445ABA">
        <w:rPr>
          <w:rFonts w:ascii="Verdana" w:hAnsi="Verdana"/>
          <w:sz w:val="16"/>
          <w:szCs w:val="16"/>
          <w:lang w:val="sk-SK" w:eastAsia="cs-CZ"/>
        </w:rPr>
        <w:t>02</w:t>
      </w:r>
      <w:r w:rsidR="00B67260" w:rsidRPr="00F74B24">
        <w:rPr>
          <w:rFonts w:ascii="Verdana" w:hAnsi="Verdana"/>
          <w:sz w:val="16"/>
          <w:szCs w:val="16"/>
          <w:lang w:val="sk-SK" w:eastAsia="cs-CZ"/>
        </w:rPr>
        <w:t>. 201</w:t>
      </w:r>
      <w:r w:rsidR="00445ABA">
        <w:rPr>
          <w:rFonts w:ascii="Verdana" w:hAnsi="Verdana"/>
          <w:sz w:val="16"/>
          <w:szCs w:val="16"/>
          <w:lang w:val="sk-SK" w:eastAsia="cs-CZ"/>
        </w:rPr>
        <w:t>8</w:t>
      </w:r>
    </w:p>
    <w:p w14:paraId="0A4E8C78"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Schválil:</w:t>
      </w:r>
    </w:p>
    <w:p w14:paraId="0A8D965B" w14:textId="2AA802C0" w:rsidR="00B715FA" w:rsidRPr="00874735" w:rsidRDefault="005408D8" w:rsidP="00B715FA">
      <w:pPr>
        <w:tabs>
          <w:tab w:val="left" w:pos="6804"/>
        </w:tabs>
        <w:spacing w:line="360" w:lineRule="auto"/>
        <w:rPr>
          <w:rFonts w:ascii="Verdana" w:hAnsi="Verdana"/>
          <w:sz w:val="16"/>
          <w:szCs w:val="16"/>
          <w:lang w:val="sk-SK" w:eastAsia="cs-CZ"/>
        </w:rPr>
      </w:pPr>
      <w:r w:rsidRPr="00874735">
        <w:rPr>
          <w:rFonts w:ascii="Verdana" w:hAnsi="Verdana"/>
          <w:sz w:val="16"/>
          <w:szCs w:val="16"/>
          <w:lang w:val="sk-SK" w:eastAsia="cs-CZ"/>
        </w:rPr>
        <w:t>JUD</w:t>
      </w:r>
      <w:r w:rsidR="00B715FA" w:rsidRPr="00874735">
        <w:rPr>
          <w:rFonts w:ascii="Verdana" w:hAnsi="Verdana"/>
          <w:sz w:val="16"/>
          <w:szCs w:val="16"/>
          <w:lang w:val="sk-SK" w:eastAsia="cs-CZ"/>
        </w:rPr>
        <w:t xml:space="preserve">r. </w:t>
      </w:r>
      <w:r w:rsidRPr="00874735">
        <w:rPr>
          <w:rFonts w:ascii="Verdana" w:hAnsi="Verdana"/>
          <w:sz w:val="16"/>
          <w:szCs w:val="16"/>
          <w:lang w:val="sk-SK" w:eastAsia="cs-CZ"/>
        </w:rPr>
        <w:t>Adela Danišková</w:t>
      </w:r>
      <w:r w:rsidR="00B715FA" w:rsidRPr="00874735">
        <w:rPr>
          <w:rFonts w:ascii="Verdana" w:hAnsi="Verdana"/>
          <w:sz w:val="16"/>
          <w:szCs w:val="16"/>
          <w:lang w:val="sk-SK" w:eastAsia="cs-CZ"/>
        </w:rPr>
        <w:tab/>
        <w:t>..............................</w:t>
      </w:r>
    </w:p>
    <w:p w14:paraId="74CDD030"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generálna riaditeľka sekcie európskych programov</w:t>
      </w:r>
      <w:r w:rsidRPr="00874735">
        <w:rPr>
          <w:rFonts w:ascii="Verdana" w:hAnsi="Verdana"/>
          <w:sz w:val="16"/>
          <w:szCs w:val="16"/>
          <w:lang w:val="sk-SK" w:eastAsia="cs-CZ"/>
        </w:rPr>
        <w:tab/>
      </w:r>
      <w:r w:rsidRPr="00874735">
        <w:rPr>
          <w:rFonts w:ascii="Verdana" w:hAnsi="Verdana"/>
          <w:sz w:val="16"/>
          <w:szCs w:val="16"/>
          <w:lang w:val="sk-SK" w:eastAsia="cs-CZ"/>
        </w:rPr>
        <w:tab/>
      </w:r>
      <w:r w:rsidRPr="00874735">
        <w:rPr>
          <w:rFonts w:ascii="Verdana" w:hAnsi="Verdana"/>
          <w:sz w:val="16"/>
          <w:szCs w:val="16"/>
          <w:lang w:val="sk-SK" w:eastAsia="cs-CZ"/>
        </w:rPr>
        <w:tab/>
      </w:r>
    </w:p>
    <w:p w14:paraId="16B8BBF0" w14:textId="538E2A7D"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445ABA">
        <w:rPr>
          <w:rFonts w:ascii="Verdana" w:hAnsi="Verdana"/>
          <w:sz w:val="16"/>
          <w:szCs w:val="16"/>
          <w:lang w:val="sk-SK" w:eastAsia="cs-CZ"/>
        </w:rPr>
        <w:t>06</w:t>
      </w:r>
      <w:r w:rsidR="00B67260" w:rsidRPr="00F74B24">
        <w:rPr>
          <w:rFonts w:ascii="Verdana" w:hAnsi="Verdana"/>
          <w:sz w:val="16"/>
          <w:szCs w:val="16"/>
          <w:lang w:val="sk-SK" w:eastAsia="cs-CZ"/>
        </w:rPr>
        <w:t xml:space="preserve">. </w:t>
      </w:r>
      <w:r w:rsidR="00445ABA">
        <w:rPr>
          <w:rFonts w:ascii="Verdana" w:hAnsi="Verdana"/>
          <w:sz w:val="16"/>
          <w:szCs w:val="16"/>
          <w:lang w:val="sk-SK" w:eastAsia="cs-CZ"/>
        </w:rPr>
        <w:t>02</w:t>
      </w:r>
      <w:r w:rsidR="00B67260" w:rsidRPr="00F74B24">
        <w:rPr>
          <w:rFonts w:ascii="Verdana" w:hAnsi="Verdana"/>
          <w:sz w:val="16"/>
          <w:szCs w:val="16"/>
          <w:lang w:val="sk-SK" w:eastAsia="cs-CZ"/>
        </w:rPr>
        <w:t>. 201</w:t>
      </w:r>
      <w:r w:rsidR="00445ABA">
        <w:rPr>
          <w:rFonts w:ascii="Verdana" w:hAnsi="Verdana"/>
          <w:sz w:val="16"/>
          <w:szCs w:val="16"/>
          <w:lang w:val="sk-SK" w:eastAsia="cs-CZ"/>
        </w:rPr>
        <w:t>8</w:t>
      </w:r>
    </w:p>
    <w:p w14:paraId="4524BEBE" w14:textId="77777777" w:rsidR="003E3B20" w:rsidRPr="00874735" w:rsidRDefault="00B715FA" w:rsidP="00B715FA">
      <w:pPr>
        <w:tabs>
          <w:tab w:val="center" w:pos="4536"/>
          <w:tab w:val="right" w:pos="9072"/>
        </w:tabs>
        <w:rPr>
          <w:rFonts w:ascii="Verdana" w:hAnsi="Verdana"/>
          <w:sz w:val="16"/>
          <w:szCs w:val="16"/>
          <w:lang w:val="sk-SK" w:eastAsia="cs-CZ"/>
        </w:rPr>
      </w:pPr>
      <w:r w:rsidRPr="00874735">
        <w:rPr>
          <w:rFonts w:ascii="Verdana" w:hAnsi="Verdana"/>
          <w:sz w:val="16"/>
          <w:szCs w:val="16"/>
          <w:lang w:val="sk-SK" w:eastAsia="cs-CZ"/>
        </w:rPr>
        <w:tab/>
      </w:r>
    </w:p>
    <w:p w14:paraId="768839A1" w14:textId="1757FD8A" w:rsidR="00B715FA" w:rsidRPr="00874735" w:rsidRDefault="003E3B20" w:rsidP="00874735">
      <w:pPr>
        <w:tabs>
          <w:tab w:val="center" w:pos="4536"/>
          <w:tab w:val="right" w:pos="9072"/>
        </w:tabs>
        <w:jc w:val="center"/>
        <w:rPr>
          <w:rFonts w:ascii="Verdana" w:hAnsi="Verdana"/>
          <w:sz w:val="16"/>
          <w:szCs w:val="16"/>
          <w:lang w:val="sk-SK" w:eastAsia="cs-CZ"/>
        </w:rPr>
      </w:pPr>
      <w:r w:rsidRPr="00874735">
        <w:rPr>
          <w:rFonts w:ascii="Verdana" w:hAnsi="Verdana"/>
          <w:sz w:val="16"/>
          <w:szCs w:val="16"/>
          <w:lang w:val="sk-SK" w:eastAsia="cs-CZ"/>
        </w:rPr>
        <w:t xml:space="preserve">Verzia: </w:t>
      </w:r>
      <w:r w:rsidR="00445ABA">
        <w:rPr>
          <w:rFonts w:ascii="Verdana" w:hAnsi="Verdana"/>
          <w:sz w:val="16"/>
          <w:szCs w:val="16"/>
          <w:lang w:val="sk-SK" w:eastAsia="cs-CZ"/>
        </w:rPr>
        <w:t>4.0</w:t>
      </w:r>
      <w:r w:rsidRPr="00874735">
        <w:rPr>
          <w:rFonts w:ascii="Verdana" w:hAnsi="Verdana"/>
          <w:sz w:val="16"/>
          <w:szCs w:val="16"/>
          <w:lang w:val="sk-SK" w:eastAsia="cs-CZ"/>
        </w:rPr>
        <w:t xml:space="preserve">; platnosť od: </w:t>
      </w:r>
      <w:r w:rsidR="00445ABA">
        <w:rPr>
          <w:rFonts w:ascii="Verdana" w:hAnsi="Verdana"/>
          <w:sz w:val="16"/>
          <w:szCs w:val="16"/>
          <w:lang w:val="sk-SK" w:eastAsia="cs-CZ"/>
        </w:rPr>
        <w:t>06</w:t>
      </w:r>
      <w:r w:rsidR="00B67260" w:rsidRPr="00F74B24">
        <w:rPr>
          <w:rFonts w:ascii="Verdana" w:hAnsi="Verdana"/>
          <w:sz w:val="16"/>
          <w:szCs w:val="16"/>
          <w:lang w:val="sk-SK" w:eastAsia="cs-CZ"/>
        </w:rPr>
        <w:t xml:space="preserve">. </w:t>
      </w:r>
      <w:r w:rsidR="00445ABA">
        <w:rPr>
          <w:rFonts w:ascii="Verdana" w:hAnsi="Verdana"/>
          <w:sz w:val="16"/>
          <w:szCs w:val="16"/>
          <w:lang w:val="sk-SK" w:eastAsia="cs-CZ"/>
        </w:rPr>
        <w:t>02</w:t>
      </w:r>
      <w:r w:rsidR="00B67260" w:rsidRPr="00F74B24">
        <w:rPr>
          <w:rFonts w:ascii="Verdana" w:hAnsi="Verdana"/>
          <w:sz w:val="16"/>
          <w:szCs w:val="16"/>
          <w:lang w:val="sk-SK" w:eastAsia="cs-CZ"/>
        </w:rPr>
        <w:t>. 201</w:t>
      </w:r>
      <w:r w:rsidR="00445ABA">
        <w:rPr>
          <w:rFonts w:ascii="Verdana" w:hAnsi="Verdana"/>
          <w:sz w:val="16"/>
          <w:szCs w:val="16"/>
          <w:lang w:val="sk-SK" w:eastAsia="cs-CZ"/>
        </w:rPr>
        <w:t>8</w:t>
      </w:r>
      <w:r w:rsidRPr="00F74B24">
        <w:rPr>
          <w:rFonts w:ascii="Verdana" w:hAnsi="Verdana"/>
          <w:sz w:val="16"/>
          <w:szCs w:val="16"/>
          <w:lang w:val="sk-SK" w:eastAsia="cs-CZ"/>
        </w:rPr>
        <w:t xml:space="preserve">, účinnosť od: </w:t>
      </w:r>
      <w:r w:rsidR="00445ABA">
        <w:rPr>
          <w:rFonts w:ascii="Verdana" w:hAnsi="Verdana"/>
          <w:sz w:val="16"/>
          <w:szCs w:val="16"/>
          <w:lang w:val="sk-SK" w:eastAsia="cs-CZ"/>
        </w:rPr>
        <w:t>06</w:t>
      </w:r>
      <w:r w:rsidR="00B13656" w:rsidRPr="00F74B24">
        <w:rPr>
          <w:rFonts w:ascii="Verdana" w:hAnsi="Verdana"/>
          <w:sz w:val="16"/>
          <w:szCs w:val="16"/>
          <w:lang w:val="sk-SK" w:eastAsia="cs-CZ"/>
        </w:rPr>
        <w:t xml:space="preserve">. </w:t>
      </w:r>
      <w:r w:rsidR="00445ABA">
        <w:rPr>
          <w:rFonts w:ascii="Verdana" w:hAnsi="Verdana"/>
          <w:sz w:val="16"/>
          <w:szCs w:val="16"/>
          <w:lang w:val="sk-SK" w:eastAsia="cs-CZ"/>
        </w:rPr>
        <w:t>02</w:t>
      </w:r>
      <w:r w:rsidR="00B13656" w:rsidRPr="00F74B24">
        <w:rPr>
          <w:rFonts w:ascii="Verdana" w:hAnsi="Verdana"/>
          <w:sz w:val="16"/>
          <w:szCs w:val="16"/>
          <w:lang w:val="sk-SK" w:eastAsia="cs-CZ"/>
        </w:rPr>
        <w:t>. 201</w:t>
      </w:r>
      <w:r w:rsidR="00445ABA">
        <w:rPr>
          <w:rFonts w:ascii="Verdana" w:hAnsi="Verdana"/>
          <w:sz w:val="16"/>
          <w:szCs w:val="16"/>
          <w:lang w:val="sk-SK" w:eastAsia="cs-CZ"/>
        </w:rPr>
        <w:t>8</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lang w:val="en-US"/>
        </w:rPr>
      </w:sdtEndPr>
      <w:sdtContent>
        <w:p w14:paraId="0B7DD63A" w14:textId="1BBEEA60" w:rsidR="00551D65" w:rsidRPr="00874735" w:rsidRDefault="00551D65" w:rsidP="00551D65">
          <w:pPr>
            <w:pStyle w:val="Hlavikaobsahu"/>
            <w:spacing w:line="480" w:lineRule="auto"/>
            <w:rPr>
              <w:sz w:val="36"/>
              <w:szCs w:val="36"/>
            </w:rPr>
          </w:pPr>
          <w:r w:rsidRPr="00874735">
            <w:rPr>
              <w:sz w:val="36"/>
              <w:szCs w:val="36"/>
              <w:lang w:val="sk-SK"/>
            </w:rPr>
            <w:t>Obsah</w:t>
          </w:r>
        </w:p>
        <w:p w14:paraId="114B94C5" w14:textId="77777777" w:rsidR="00FA7A4F" w:rsidRPr="00D37D01" w:rsidRDefault="00551D65">
          <w:pPr>
            <w:pStyle w:val="Obsah1"/>
            <w:rPr>
              <w:b w:val="0"/>
              <w:noProof/>
              <w:sz w:val="17"/>
              <w:szCs w:val="17"/>
              <w:lang w:val="sk-SK" w:eastAsia="sk-SK"/>
            </w:rPr>
          </w:pPr>
          <w:r w:rsidRPr="00D37D01">
            <w:rPr>
              <w:sz w:val="17"/>
              <w:szCs w:val="17"/>
            </w:rPr>
            <w:fldChar w:fldCharType="begin"/>
          </w:r>
          <w:r w:rsidRPr="00D37D01">
            <w:rPr>
              <w:sz w:val="17"/>
              <w:szCs w:val="17"/>
            </w:rPr>
            <w:instrText xml:space="preserve"> TOC \o "1-3" \h \z \u </w:instrText>
          </w:r>
          <w:r w:rsidRPr="00D37D01">
            <w:rPr>
              <w:sz w:val="17"/>
              <w:szCs w:val="17"/>
            </w:rPr>
            <w:fldChar w:fldCharType="separate"/>
          </w:r>
          <w:hyperlink w:anchor="_Toc458515635" w:history="1">
            <w:r w:rsidR="00FA7A4F" w:rsidRPr="00D37D01">
              <w:rPr>
                <w:rStyle w:val="Hypertextovprepojenie"/>
                <w:b w:val="0"/>
                <w:noProof/>
                <w:sz w:val="17"/>
                <w:szCs w:val="17"/>
                <w:lang w:val="sk-SK"/>
              </w:rPr>
              <w:t>1.</w:t>
            </w:r>
            <w:r w:rsidR="00FA7A4F" w:rsidRPr="00D37D01">
              <w:rPr>
                <w:b w:val="0"/>
                <w:noProof/>
                <w:sz w:val="17"/>
                <w:szCs w:val="17"/>
                <w:lang w:val="sk-SK" w:eastAsia="sk-SK"/>
              </w:rPr>
              <w:tab/>
            </w:r>
            <w:r w:rsidR="00FA7A4F" w:rsidRPr="00D37D01">
              <w:rPr>
                <w:rStyle w:val="Hypertextovprepojenie"/>
                <w:b w:val="0"/>
                <w:noProof/>
                <w:sz w:val="17"/>
                <w:szCs w:val="17"/>
                <w:lang w:val="sk-SK"/>
              </w:rPr>
              <w:t>Všeobecné informácie</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_Toc458515635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5</w:t>
            </w:r>
            <w:r w:rsidR="00FA7A4F" w:rsidRPr="00D37D01">
              <w:rPr>
                <w:b w:val="0"/>
                <w:noProof/>
                <w:webHidden/>
                <w:sz w:val="17"/>
                <w:szCs w:val="17"/>
              </w:rPr>
              <w:fldChar w:fldCharType="end"/>
            </w:r>
          </w:hyperlink>
        </w:p>
        <w:p w14:paraId="1B970D61" w14:textId="77777777" w:rsidR="00FA7A4F" w:rsidRPr="00D37D01" w:rsidRDefault="00622E28" w:rsidP="003E1DAA">
          <w:pPr>
            <w:pStyle w:val="Obsah2"/>
            <w:rPr>
              <w:sz w:val="17"/>
              <w:szCs w:val="17"/>
              <w:lang w:eastAsia="sk-SK"/>
            </w:rPr>
          </w:pPr>
          <w:hyperlink w:anchor="_Toc458515636" w:history="1">
            <w:r w:rsidR="00FA7A4F" w:rsidRPr="00D37D01">
              <w:rPr>
                <w:rStyle w:val="Hypertextovprepojenie"/>
                <w:sz w:val="17"/>
                <w:szCs w:val="17"/>
              </w:rPr>
              <w:t>1.1</w:t>
            </w:r>
            <w:r w:rsidR="00FA7A4F" w:rsidRPr="00D37D01">
              <w:rPr>
                <w:sz w:val="17"/>
                <w:szCs w:val="17"/>
                <w:lang w:eastAsia="sk-SK"/>
              </w:rPr>
              <w:tab/>
            </w:r>
            <w:r w:rsidR="00FA7A4F" w:rsidRPr="00D37D01">
              <w:rPr>
                <w:rStyle w:val="Hypertextovprepojenie"/>
                <w:sz w:val="17"/>
                <w:szCs w:val="17"/>
              </w:rPr>
              <w:t>Cieľ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_Toc458515636 \h </w:instrText>
            </w:r>
            <w:r w:rsidR="00FA7A4F" w:rsidRPr="00D37D01">
              <w:rPr>
                <w:webHidden/>
                <w:sz w:val="17"/>
                <w:szCs w:val="17"/>
              </w:rPr>
            </w:r>
            <w:r w:rsidR="00FA7A4F" w:rsidRPr="00D37D01">
              <w:rPr>
                <w:webHidden/>
                <w:sz w:val="17"/>
                <w:szCs w:val="17"/>
              </w:rPr>
              <w:fldChar w:fldCharType="separate"/>
            </w:r>
            <w:r w:rsidR="004C16B0">
              <w:rPr>
                <w:webHidden/>
                <w:sz w:val="17"/>
                <w:szCs w:val="17"/>
              </w:rPr>
              <w:t>5</w:t>
            </w:r>
            <w:r w:rsidR="00FA7A4F" w:rsidRPr="00D37D01">
              <w:rPr>
                <w:webHidden/>
                <w:sz w:val="17"/>
                <w:szCs w:val="17"/>
              </w:rPr>
              <w:fldChar w:fldCharType="end"/>
            </w:r>
          </w:hyperlink>
        </w:p>
        <w:p w14:paraId="0CE9047A" w14:textId="77777777" w:rsidR="00FA7A4F" w:rsidRPr="00D37D01" w:rsidRDefault="00622E28" w:rsidP="003E1DAA">
          <w:pPr>
            <w:pStyle w:val="Obsah2"/>
            <w:rPr>
              <w:sz w:val="17"/>
              <w:szCs w:val="17"/>
              <w:lang w:eastAsia="sk-SK"/>
            </w:rPr>
          </w:pPr>
          <w:hyperlink w:anchor="_Toc458515637" w:history="1">
            <w:r w:rsidR="00FA7A4F" w:rsidRPr="00D37D01">
              <w:rPr>
                <w:rStyle w:val="Hypertextovprepojenie"/>
                <w:sz w:val="17"/>
                <w:szCs w:val="17"/>
              </w:rPr>
              <w:t>1.2</w:t>
            </w:r>
            <w:r w:rsidR="00FA7A4F" w:rsidRPr="00D37D01">
              <w:rPr>
                <w:sz w:val="17"/>
                <w:szCs w:val="17"/>
                <w:lang w:eastAsia="sk-SK"/>
              </w:rPr>
              <w:tab/>
            </w:r>
            <w:r w:rsidR="00FA7A4F" w:rsidRPr="00D37D01">
              <w:rPr>
                <w:rStyle w:val="Hypertextovprepojenie"/>
                <w:sz w:val="17"/>
                <w:szCs w:val="17"/>
              </w:rPr>
              <w:t>Platnosť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_Toc458515637 \h </w:instrText>
            </w:r>
            <w:r w:rsidR="00FA7A4F" w:rsidRPr="00D37D01">
              <w:rPr>
                <w:webHidden/>
                <w:sz w:val="17"/>
                <w:szCs w:val="17"/>
              </w:rPr>
            </w:r>
            <w:r w:rsidR="00FA7A4F" w:rsidRPr="00D37D01">
              <w:rPr>
                <w:webHidden/>
                <w:sz w:val="17"/>
                <w:szCs w:val="17"/>
              </w:rPr>
              <w:fldChar w:fldCharType="separate"/>
            </w:r>
            <w:r w:rsidR="004C16B0">
              <w:rPr>
                <w:webHidden/>
                <w:sz w:val="17"/>
                <w:szCs w:val="17"/>
              </w:rPr>
              <w:t>5</w:t>
            </w:r>
            <w:r w:rsidR="00FA7A4F" w:rsidRPr="00D37D01">
              <w:rPr>
                <w:webHidden/>
                <w:sz w:val="17"/>
                <w:szCs w:val="17"/>
              </w:rPr>
              <w:fldChar w:fldCharType="end"/>
            </w:r>
          </w:hyperlink>
        </w:p>
        <w:p w14:paraId="625D85AC" w14:textId="77777777" w:rsidR="00FA7A4F" w:rsidRPr="00D37D01" w:rsidRDefault="00622E28" w:rsidP="003E1DAA">
          <w:pPr>
            <w:pStyle w:val="Obsah2"/>
            <w:rPr>
              <w:sz w:val="17"/>
              <w:szCs w:val="17"/>
              <w:lang w:eastAsia="sk-SK"/>
            </w:rPr>
          </w:pPr>
          <w:hyperlink w:anchor="_Toc458515638" w:history="1">
            <w:r w:rsidR="00FA7A4F" w:rsidRPr="00D37D01">
              <w:rPr>
                <w:rStyle w:val="Hypertextovprepojenie"/>
                <w:sz w:val="17"/>
                <w:szCs w:val="17"/>
              </w:rPr>
              <w:t>1.3</w:t>
            </w:r>
            <w:r w:rsidR="00FA7A4F" w:rsidRPr="00D37D01">
              <w:rPr>
                <w:sz w:val="17"/>
                <w:szCs w:val="17"/>
                <w:lang w:eastAsia="sk-SK"/>
              </w:rPr>
              <w:tab/>
            </w:r>
            <w:r w:rsidR="00FA7A4F" w:rsidRPr="00D37D01">
              <w:rPr>
                <w:rStyle w:val="Hypertextovprepojenie"/>
                <w:sz w:val="17"/>
                <w:szCs w:val="17"/>
              </w:rPr>
              <w:t>Definícia pojmov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_Toc458515638 \h </w:instrText>
            </w:r>
            <w:r w:rsidR="00FA7A4F" w:rsidRPr="00D37D01">
              <w:rPr>
                <w:webHidden/>
                <w:sz w:val="17"/>
                <w:szCs w:val="17"/>
              </w:rPr>
            </w:r>
            <w:r w:rsidR="00FA7A4F" w:rsidRPr="00D37D01">
              <w:rPr>
                <w:webHidden/>
                <w:sz w:val="17"/>
                <w:szCs w:val="17"/>
              </w:rPr>
              <w:fldChar w:fldCharType="separate"/>
            </w:r>
            <w:r w:rsidR="004C16B0">
              <w:rPr>
                <w:webHidden/>
                <w:sz w:val="17"/>
                <w:szCs w:val="17"/>
              </w:rPr>
              <w:t>6</w:t>
            </w:r>
            <w:r w:rsidR="00FA7A4F" w:rsidRPr="00D37D01">
              <w:rPr>
                <w:webHidden/>
                <w:sz w:val="17"/>
                <w:szCs w:val="17"/>
              </w:rPr>
              <w:fldChar w:fldCharType="end"/>
            </w:r>
          </w:hyperlink>
        </w:p>
        <w:p w14:paraId="38DE1105" w14:textId="169A25D0" w:rsidR="00FA7A4F" w:rsidRPr="00D37D01" w:rsidRDefault="00622E28" w:rsidP="003E1DAA">
          <w:pPr>
            <w:pStyle w:val="Obsah2"/>
            <w:rPr>
              <w:sz w:val="17"/>
              <w:szCs w:val="17"/>
              <w:lang w:eastAsia="sk-SK"/>
            </w:rPr>
          </w:pPr>
          <w:hyperlink w:anchor="_Toc458515639" w:history="1">
            <w:r w:rsidR="00FA7A4F" w:rsidRPr="00D37D01">
              <w:rPr>
                <w:rStyle w:val="Hypertextovprepojenie"/>
                <w:sz w:val="17"/>
                <w:szCs w:val="17"/>
              </w:rPr>
              <w:t>1.4</w:t>
            </w:r>
            <w:r w:rsidR="00FA7A4F" w:rsidRPr="00D37D01">
              <w:rPr>
                <w:sz w:val="17"/>
                <w:szCs w:val="17"/>
                <w:lang w:eastAsia="sk-SK"/>
              </w:rPr>
              <w:tab/>
            </w:r>
            <w:r w:rsidR="00FA7A4F" w:rsidRPr="00D37D01">
              <w:rPr>
                <w:rStyle w:val="Hypertextovprepojenie"/>
                <w:sz w:val="17"/>
                <w:szCs w:val="17"/>
              </w:rPr>
              <w:t>Použité skratky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_Toc458515639 \h </w:instrText>
            </w:r>
            <w:r w:rsidR="00FA7A4F" w:rsidRPr="00D37D01">
              <w:rPr>
                <w:webHidden/>
                <w:sz w:val="17"/>
                <w:szCs w:val="17"/>
              </w:rPr>
            </w:r>
            <w:r w:rsidR="00FA7A4F" w:rsidRPr="00D37D01">
              <w:rPr>
                <w:webHidden/>
                <w:sz w:val="17"/>
                <w:szCs w:val="17"/>
              </w:rPr>
              <w:fldChar w:fldCharType="separate"/>
            </w:r>
            <w:r w:rsidR="004C16B0">
              <w:rPr>
                <w:webHidden/>
                <w:sz w:val="17"/>
                <w:szCs w:val="17"/>
              </w:rPr>
              <w:t>14</w:t>
            </w:r>
            <w:r w:rsidR="00FA7A4F" w:rsidRPr="00D37D01">
              <w:rPr>
                <w:webHidden/>
                <w:sz w:val="17"/>
                <w:szCs w:val="17"/>
              </w:rPr>
              <w:fldChar w:fldCharType="end"/>
            </w:r>
          </w:hyperlink>
        </w:p>
        <w:p w14:paraId="3A3FB81F" w14:textId="32A9647F" w:rsidR="00FA7A4F" w:rsidRPr="00D37D01" w:rsidRDefault="00622E28" w:rsidP="003E1DAA">
          <w:pPr>
            <w:pStyle w:val="Obsah2"/>
            <w:rPr>
              <w:sz w:val="17"/>
              <w:szCs w:val="17"/>
              <w:lang w:eastAsia="sk-SK"/>
            </w:rPr>
          </w:pPr>
          <w:hyperlink w:anchor="_Toc458515640" w:history="1">
            <w:r w:rsidR="00FA7A4F" w:rsidRPr="00D37D01">
              <w:rPr>
                <w:rStyle w:val="Hypertextovprepojenie"/>
                <w:sz w:val="17"/>
                <w:szCs w:val="17"/>
              </w:rPr>
              <w:t>1.5</w:t>
            </w:r>
            <w:r w:rsidR="00FA7A4F" w:rsidRPr="00D37D01">
              <w:rPr>
                <w:sz w:val="17"/>
                <w:szCs w:val="17"/>
                <w:lang w:eastAsia="sk-SK"/>
              </w:rPr>
              <w:tab/>
            </w:r>
            <w:r w:rsidR="00FA7A4F" w:rsidRPr="00D37D01">
              <w:rPr>
                <w:rStyle w:val="Hypertextovprepojenie"/>
                <w:sz w:val="17"/>
                <w:szCs w:val="17"/>
              </w:rPr>
              <w:t>Čo by mal každý záujemca o NFP vedieť a urobiť skôr,  než sa rozhodne stať žiadateľom</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_Toc458515640 \h </w:instrText>
            </w:r>
            <w:r w:rsidR="00FA7A4F" w:rsidRPr="00D37D01">
              <w:rPr>
                <w:webHidden/>
                <w:sz w:val="17"/>
                <w:szCs w:val="17"/>
              </w:rPr>
            </w:r>
            <w:r w:rsidR="00FA7A4F" w:rsidRPr="00D37D01">
              <w:rPr>
                <w:webHidden/>
                <w:sz w:val="17"/>
                <w:szCs w:val="17"/>
              </w:rPr>
              <w:fldChar w:fldCharType="separate"/>
            </w:r>
            <w:r w:rsidR="004C16B0">
              <w:rPr>
                <w:webHidden/>
                <w:sz w:val="17"/>
                <w:szCs w:val="17"/>
              </w:rPr>
              <w:t>15</w:t>
            </w:r>
            <w:r w:rsidR="00FA7A4F" w:rsidRPr="00D37D01">
              <w:rPr>
                <w:webHidden/>
                <w:sz w:val="17"/>
                <w:szCs w:val="17"/>
              </w:rPr>
              <w:fldChar w:fldCharType="end"/>
            </w:r>
          </w:hyperlink>
        </w:p>
        <w:p w14:paraId="398745CB" w14:textId="77777777" w:rsidR="00FA7A4F" w:rsidRPr="00D37D01" w:rsidRDefault="00622E28" w:rsidP="003E1DAA">
          <w:pPr>
            <w:pStyle w:val="Obsah3"/>
            <w:rPr>
              <w:noProof/>
              <w:sz w:val="17"/>
              <w:szCs w:val="17"/>
              <w:lang w:val="sk-SK" w:eastAsia="sk-SK"/>
            </w:rPr>
          </w:pPr>
          <w:hyperlink w:anchor="_Toc458515641" w:history="1">
            <w:r w:rsidR="00FA7A4F" w:rsidRPr="00D37D01">
              <w:rPr>
                <w:rStyle w:val="Hypertextovprepojenie"/>
                <w:noProof/>
                <w:sz w:val="17"/>
                <w:szCs w:val="17"/>
                <w:lang w:val="sk-SK"/>
              </w:rPr>
              <w:t>1.5.1</w:t>
            </w:r>
            <w:r w:rsidR="00FA7A4F" w:rsidRPr="00D37D01">
              <w:rPr>
                <w:noProof/>
                <w:sz w:val="17"/>
                <w:szCs w:val="17"/>
                <w:lang w:val="sk-SK" w:eastAsia="sk-SK"/>
              </w:rPr>
              <w:tab/>
            </w:r>
            <w:r w:rsidR="00FA7A4F" w:rsidRPr="00D37D01">
              <w:rPr>
                <w:rStyle w:val="Hypertextovprepojenie"/>
                <w:noProof/>
                <w:sz w:val="17"/>
                <w:szCs w:val="17"/>
                <w:lang w:val="sk-SK"/>
              </w:rPr>
              <w:t>Výzva na dopytovo-orientované projekty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16</w:t>
            </w:r>
            <w:r w:rsidR="00FA7A4F" w:rsidRPr="00D37D01">
              <w:rPr>
                <w:noProof/>
                <w:webHidden/>
                <w:sz w:val="17"/>
                <w:szCs w:val="17"/>
              </w:rPr>
              <w:fldChar w:fldCharType="end"/>
            </w:r>
          </w:hyperlink>
        </w:p>
        <w:p w14:paraId="158D4FFF" w14:textId="1C1AB251" w:rsidR="00FA7A4F" w:rsidRPr="00D37D01" w:rsidRDefault="00622E28" w:rsidP="003E1DAA">
          <w:pPr>
            <w:pStyle w:val="Obsah3"/>
            <w:rPr>
              <w:noProof/>
              <w:sz w:val="17"/>
              <w:szCs w:val="17"/>
              <w:lang w:val="sk-SK" w:eastAsia="sk-SK"/>
            </w:rPr>
          </w:pPr>
          <w:hyperlink w:anchor="_Toc458515642" w:history="1">
            <w:r w:rsidR="00FA7A4F" w:rsidRPr="00D37D01">
              <w:rPr>
                <w:rStyle w:val="Hypertextovprepojenie"/>
                <w:noProof/>
                <w:sz w:val="17"/>
                <w:szCs w:val="17"/>
                <w:lang w:val="sk-SK"/>
              </w:rPr>
              <w:t>1.5.2</w:t>
            </w:r>
            <w:r w:rsidR="00FA7A4F" w:rsidRPr="00D37D01">
              <w:rPr>
                <w:noProof/>
                <w:sz w:val="17"/>
                <w:szCs w:val="17"/>
                <w:lang w:val="sk-SK" w:eastAsia="sk-SK"/>
              </w:rPr>
              <w:tab/>
            </w:r>
            <w:r w:rsidR="00FA7A4F" w:rsidRPr="00D37D01">
              <w:rPr>
                <w:rStyle w:val="Hypertextovprepojenie"/>
                <w:noProof/>
                <w:sz w:val="17"/>
                <w:szCs w:val="17"/>
                <w:lang w:val="sk-SK"/>
              </w:rPr>
              <w:t>Vyzvanie na národný projekt</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16</w:t>
            </w:r>
            <w:r w:rsidR="00FA7A4F" w:rsidRPr="00D37D01">
              <w:rPr>
                <w:noProof/>
                <w:webHidden/>
                <w:sz w:val="17"/>
                <w:szCs w:val="17"/>
              </w:rPr>
              <w:fldChar w:fldCharType="end"/>
            </w:r>
          </w:hyperlink>
        </w:p>
        <w:p w14:paraId="6942958B" w14:textId="77777777" w:rsidR="00FA7A4F" w:rsidRPr="00D37D01" w:rsidRDefault="00622E28">
          <w:pPr>
            <w:pStyle w:val="Obsah1"/>
            <w:rPr>
              <w:b w:val="0"/>
              <w:noProof/>
              <w:sz w:val="17"/>
              <w:szCs w:val="17"/>
              <w:lang w:val="sk-SK" w:eastAsia="sk-SK"/>
            </w:rPr>
          </w:pPr>
          <w:hyperlink w:anchor="_Toc458515643" w:history="1">
            <w:r w:rsidR="00FA7A4F" w:rsidRPr="00D37D01">
              <w:rPr>
                <w:rStyle w:val="Hypertextovprepojenie"/>
                <w:b w:val="0"/>
                <w:noProof/>
                <w:sz w:val="17"/>
                <w:szCs w:val="17"/>
              </w:rPr>
              <w:t>2.</w:t>
            </w:r>
            <w:r w:rsidR="00FA7A4F" w:rsidRPr="00D37D01">
              <w:rPr>
                <w:b w:val="0"/>
                <w:noProof/>
                <w:sz w:val="17"/>
                <w:szCs w:val="17"/>
                <w:lang w:val="sk-SK" w:eastAsia="sk-SK"/>
              </w:rPr>
              <w:tab/>
            </w:r>
            <w:r w:rsidR="00FA7A4F" w:rsidRPr="00D37D01">
              <w:rPr>
                <w:rStyle w:val="Hypertextovprepojenie"/>
                <w:b w:val="0"/>
                <w:noProof/>
                <w:sz w:val="17"/>
                <w:szCs w:val="17"/>
              </w:rPr>
              <w:t>Podmienky poskytnutia príspevku</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_Toc458515643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17</w:t>
            </w:r>
            <w:r w:rsidR="00FA7A4F" w:rsidRPr="00D37D01">
              <w:rPr>
                <w:b w:val="0"/>
                <w:noProof/>
                <w:webHidden/>
                <w:sz w:val="17"/>
                <w:szCs w:val="17"/>
              </w:rPr>
              <w:fldChar w:fldCharType="end"/>
            </w:r>
          </w:hyperlink>
        </w:p>
        <w:p w14:paraId="3A6FE045" w14:textId="77777777" w:rsidR="00FA7A4F" w:rsidRPr="00D37D01" w:rsidRDefault="00622E28" w:rsidP="003E1DAA">
          <w:pPr>
            <w:pStyle w:val="Obsah2"/>
            <w:rPr>
              <w:sz w:val="17"/>
              <w:szCs w:val="17"/>
              <w:lang w:eastAsia="sk-SK"/>
            </w:rPr>
          </w:pPr>
          <w:hyperlink w:anchor="_Toc458515644" w:history="1">
            <w:r w:rsidR="00FA7A4F" w:rsidRPr="00D37D01">
              <w:rPr>
                <w:rStyle w:val="Hypertextovprepojenie"/>
                <w:sz w:val="17"/>
                <w:szCs w:val="17"/>
              </w:rPr>
              <w:t>2.1</w:t>
            </w:r>
            <w:r w:rsidR="00FA7A4F" w:rsidRPr="00D37D01">
              <w:rPr>
                <w:sz w:val="17"/>
                <w:szCs w:val="17"/>
                <w:lang w:eastAsia="sk-SK"/>
              </w:rPr>
              <w:tab/>
            </w:r>
            <w:r w:rsidR="00FA7A4F" w:rsidRPr="00D37D01">
              <w:rPr>
                <w:rStyle w:val="Hypertextovprepojenie"/>
                <w:sz w:val="17"/>
                <w:szCs w:val="17"/>
              </w:rPr>
              <w:t>Oprávnenosť žiadateľa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_Toc458515644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70FB8AAF" w14:textId="77777777" w:rsidR="00FA7A4F" w:rsidRPr="00D37D01" w:rsidRDefault="00622E28" w:rsidP="003E1DAA">
          <w:pPr>
            <w:pStyle w:val="Obsah2"/>
            <w:rPr>
              <w:sz w:val="17"/>
              <w:szCs w:val="17"/>
              <w:lang w:eastAsia="sk-SK"/>
            </w:rPr>
          </w:pPr>
          <w:hyperlink w:anchor="_Toc458515645" w:history="1">
            <w:r w:rsidR="00FA7A4F" w:rsidRPr="00D37D01">
              <w:rPr>
                <w:rStyle w:val="Hypertextovprepojenie"/>
                <w:sz w:val="17"/>
                <w:szCs w:val="17"/>
              </w:rPr>
              <w:t>2.2</w:t>
            </w:r>
            <w:r w:rsidR="00FA7A4F" w:rsidRPr="00D37D01">
              <w:rPr>
                <w:sz w:val="17"/>
                <w:szCs w:val="17"/>
                <w:lang w:eastAsia="sk-SK"/>
              </w:rPr>
              <w:tab/>
            </w:r>
            <w:r w:rsidR="00FA7A4F" w:rsidRPr="00D37D01">
              <w:rPr>
                <w:rStyle w:val="Hypertextovprepojenie"/>
                <w:sz w:val="17"/>
                <w:szCs w:val="17"/>
              </w:rPr>
              <w:t>Oprávnenosť partnera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_Toc458515645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7D0450AF" w14:textId="77777777" w:rsidR="00FA7A4F" w:rsidRPr="00D37D01" w:rsidRDefault="00622E28" w:rsidP="003E1DAA">
          <w:pPr>
            <w:pStyle w:val="Obsah2"/>
            <w:rPr>
              <w:sz w:val="17"/>
              <w:szCs w:val="17"/>
              <w:lang w:eastAsia="sk-SK"/>
            </w:rPr>
          </w:pPr>
          <w:hyperlink w:anchor="_Toc458515646" w:history="1">
            <w:r w:rsidR="00FA7A4F" w:rsidRPr="00D37D01">
              <w:rPr>
                <w:rStyle w:val="Hypertextovprepojenie"/>
                <w:sz w:val="17"/>
                <w:szCs w:val="17"/>
              </w:rPr>
              <w:t>2.3</w:t>
            </w:r>
            <w:r w:rsidR="00FA7A4F" w:rsidRPr="00D37D01">
              <w:rPr>
                <w:sz w:val="17"/>
                <w:szCs w:val="17"/>
                <w:lang w:eastAsia="sk-SK"/>
              </w:rPr>
              <w:tab/>
            </w:r>
            <w:r w:rsidR="00FA7A4F" w:rsidRPr="00D37D01">
              <w:rPr>
                <w:rStyle w:val="Hypertextovprepojenie"/>
                <w:sz w:val="17"/>
                <w:szCs w:val="17"/>
              </w:rPr>
              <w:t>Oprávnenosť aktivít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_Toc458515646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2998462F" w14:textId="77777777" w:rsidR="00FA7A4F" w:rsidRPr="00D37D01" w:rsidRDefault="00622E28" w:rsidP="003E1DAA">
          <w:pPr>
            <w:pStyle w:val="Obsah2"/>
            <w:rPr>
              <w:sz w:val="17"/>
              <w:szCs w:val="17"/>
              <w:lang w:eastAsia="sk-SK"/>
            </w:rPr>
          </w:pPr>
          <w:hyperlink w:anchor="_Toc458515647" w:history="1">
            <w:r w:rsidR="00FA7A4F" w:rsidRPr="00D37D01">
              <w:rPr>
                <w:rStyle w:val="Hypertextovprepojenie"/>
                <w:sz w:val="17"/>
                <w:szCs w:val="17"/>
              </w:rPr>
              <w:t>2.4</w:t>
            </w:r>
            <w:r w:rsidR="00FA7A4F" w:rsidRPr="00D37D01">
              <w:rPr>
                <w:sz w:val="17"/>
                <w:szCs w:val="17"/>
                <w:lang w:eastAsia="sk-SK"/>
              </w:rPr>
              <w:tab/>
            </w:r>
            <w:r w:rsidR="00FA7A4F" w:rsidRPr="00D37D01">
              <w:rPr>
                <w:rStyle w:val="Hypertextovprepojenie"/>
                <w:sz w:val="17"/>
                <w:szCs w:val="17"/>
              </w:rPr>
              <w:t>Oprávnenosť výdavkov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_Toc458515647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51C92F3F" w14:textId="27811E00" w:rsidR="00FA7A4F" w:rsidRPr="00D37D01" w:rsidRDefault="00622E28" w:rsidP="003E1DAA">
          <w:pPr>
            <w:pStyle w:val="Obsah3"/>
            <w:rPr>
              <w:noProof/>
              <w:sz w:val="17"/>
              <w:szCs w:val="17"/>
              <w:lang w:val="sk-SK" w:eastAsia="sk-SK"/>
            </w:rPr>
          </w:pPr>
          <w:hyperlink w:anchor="_Toc458515648" w:history="1">
            <w:r w:rsidR="00FA7A4F" w:rsidRPr="00D37D01">
              <w:rPr>
                <w:rStyle w:val="Hypertextovprepojenie"/>
                <w:noProof/>
                <w:sz w:val="17"/>
                <w:szCs w:val="17"/>
              </w:rPr>
              <w:t>2.4.1</w:t>
            </w:r>
            <w:r w:rsidR="00FA7A4F" w:rsidRPr="00D37D01">
              <w:rPr>
                <w:noProof/>
                <w:sz w:val="17"/>
                <w:szCs w:val="17"/>
                <w:lang w:val="sk-SK" w:eastAsia="sk-SK"/>
              </w:rPr>
              <w:tab/>
            </w:r>
            <w:r w:rsidR="00FA7A4F" w:rsidRPr="00D37D01">
              <w:rPr>
                <w:rStyle w:val="Hypertextovprepojenie"/>
                <w:noProof/>
                <w:sz w:val="17"/>
                <w:szCs w:val="17"/>
              </w:rPr>
              <w:t>Členenie oprávnených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_Toc458515648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24</w:t>
            </w:r>
            <w:r w:rsidR="00FA7A4F" w:rsidRPr="00D37D01">
              <w:rPr>
                <w:noProof/>
                <w:webHidden/>
                <w:sz w:val="17"/>
                <w:szCs w:val="17"/>
              </w:rPr>
              <w:fldChar w:fldCharType="end"/>
            </w:r>
          </w:hyperlink>
        </w:p>
        <w:p w14:paraId="2E266A3D" w14:textId="368CD8C6" w:rsidR="00FA7A4F" w:rsidRPr="00D37D01" w:rsidRDefault="00622E28" w:rsidP="003E1DAA">
          <w:pPr>
            <w:pStyle w:val="Obsah3"/>
            <w:rPr>
              <w:noProof/>
              <w:sz w:val="17"/>
              <w:szCs w:val="17"/>
              <w:lang w:val="sk-SK" w:eastAsia="sk-SK"/>
            </w:rPr>
          </w:pPr>
          <w:hyperlink w:anchor="_Toc458515649" w:history="1">
            <w:r w:rsidR="00FA7A4F" w:rsidRPr="00D37D01">
              <w:rPr>
                <w:rStyle w:val="Hypertextovprepojenie"/>
                <w:noProof/>
                <w:sz w:val="17"/>
                <w:szCs w:val="17"/>
                <w:lang w:val="sk-SK"/>
              </w:rPr>
              <w:t>2.4.2</w:t>
            </w:r>
            <w:r w:rsidR="00FA7A4F" w:rsidRPr="00D37D01">
              <w:rPr>
                <w:noProof/>
                <w:sz w:val="17"/>
                <w:szCs w:val="17"/>
                <w:lang w:val="sk-SK" w:eastAsia="sk-SK"/>
              </w:rPr>
              <w:tab/>
            </w:r>
            <w:r w:rsidR="00FA7A4F" w:rsidRPr="00D37D01">
              <w:rPr>
                <w:rStyle w:val="Hypertextovprepojenie"/>
                <w:noProof/>
                <w:sz w:val="17"/>
                <w:szCs w:val="17"/>
                <w:lang w:val="sk-SK"/>
              </w:rPr>
              <w:t>Projekty generujúce čisté príjmy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_Toc458515649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25</w:t>
            </w:r>
            <w:r w:rsidR="00FA7A4F" w:rsidRPr="00D37D01">
              <w:rPr>
                <w:noProof/>
                <w:webHidden/>
                <w:sz w:val="17"/>
                <w:szCs w:val="17"/>
              </w:rPr>
              <w:fldChar w:fldCharType="end"/>
            </w:r>
          </w:hyperlink>
        </w:p>
        <w:p w14:paraId="12C684A6" w14:textId="5464EF02" w:rsidR="00FA7A4F" w:rsidRPr="00D37D01" w:rsidRDefault="00622E28" w:rsidP="003E1DAA">
          <w:pPr>
            <w:pStyle w:val="Obsah3"/>
            <w:rPr>
              <w:noProof/>
              <w:sz w:val="17"/>
              <w:szCs w:val="17"/>
              <w:lang w:val="sk-SK" w:eastAsia="sk-SK"/>
            </w:rPr>
          </w:pPr>
          <w:hyperlink w:anchor="_Toc458515650" w:history="1">
            <w:r w:rsidR="00FA7A4F" w:rsidRPr="00D37D01">
              <w:rPr>
                <w:rStyle w:val="Hypertextovprepojenie"/>
                <w:noProof/>
                <w:sz w:val="17"/>
                <w:szCs w:val="17"/>
              </w:rPr>
              <w:t>2.4.3</w:t>
            </w:r>
            <w:r w:rsidR="00FA7A4F" w:rsidRPr="00D37D01">
              <w:rPr>
                <w:noProof/>
                <w:sz w:val="17"/>
                <w:szCs w:val="17"/>
                <w:lang w:val="sk-SK" w:eastAsia="sk-SK"/>
              </w:rPr>
              <w:tab/>
            </w:r>
            <w:r w:rsidR="00FA7A4F" w:rsidRPr="00D37D01">
              <w:rPr>
                <w:rStyle w:val="Hypertextovprepojenie"/>
                <w:noProof/>
                <w:sz w:val="17"/>
                <w:szCs w:val="17"/>
              </w:rPr>
              <w:t>Projekty, ktoré vytvárajú čisté príjmy v priebehu ich implementácie a na ktoré sa ustanovenia čl. 61 ods. 1 až 6 všeobecného nariadenia nevzťahujú</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_Toc458515650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26</w:t>
            </w:r>
            <w:r w:rsidR="00FA7A4F" w:rsidRPr="00D37D01">
              <w:rPr>
                <w:noProof/>
                <w:webHidden/>
                <w:sz w:val="17"/>
                <w:szCs w:val="17"/>
              </w:rPr>
              <w:fldChar w:fldCharType="end"/>
            </w:r>
          </w:hyperlink>
        </w:p>
        <w:p w14:paraId="64DB89A7" w14:textId="1F68B2E1" w:rsidR="00FA7A4F" w:rsidRPr="00D37D01" w:rsidRDefault="00622E28" w:rsidP="003E1DAA">
          <w:pPr>
            <w:pStyle w:val="Obsah3"/>
            <w:rPr>
              <w:noProof/>
              <w:sz w:val="17"/>
              <w:szCs w:val="17"/>
              <w:lang w:val="sk-SK" w:eastAsia="sk-SK"/>
            </w:rPr>
          </w:pPr>
          <w:hyperlink w:anchor="_Toc458515651" w:history="1">
            <w:r w:rsidR="00FA7A4F" w:rsidRPr="00D37D01">
              <w:rPr>
                <w:rStyle w:val="Hypertextovprepojenie"/>
                <w:noProof/>
                <w:sz w:val="17"/>
                <w:szCs w:val="17"/>
                <w:lang w:val="sk-SK"/>
              </w:rPr>
              <w:t>2.4.4</w:t>
            </w:r>
            <w:r w:rsidR="00FA7A4F" w:rsidRPr="00D37D01">
              <w:rPr>
                <w:noProof/>
                <w:sz w:val="17"/>
                <w:szCs w:val="17"/>
                <w:lang w:val="sk-SK" w:eastAsia="sk-SK"/>
              </w:rPr>
              <w:tab/>
            </w:r>
            <w:r w:rsidR="00FA7A4F" w:rsidRPr="00D37D01">
              <w:rPr>
                <w:rStyle w:val="Hypertextovprepojenie"/>
                <w:noProof/>
                <w:sz w:val="17"/>
                <w:szCs w:val="17"/>
                <w:lang w:val="sk-SK"/>
              </w:rPr>
              <w:t>Hotovostné platby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26</w:t>
            </w:r>
            <w:r w:rsidR="00FA7A4F" w:rsidRPr="00D37D01">
              <w:rPr>
                <w:noProof/>
                <w:webHidden/>
                <w:sz w:val="17"/>
                <w:szCs w:val="17"/>
              </w:rPr>
              <w:fldChar w:fldCharType="end"/>
            </w:r>
          </w:hyperlink>
        </w:p>
        <w:p w14:paraId="553CB218" w14:textId="7B45C116" w:rsidR="00FA7A4F" w:rsidRPr="00D37D01" w:rsidRDefault="00622E28" w:rsidP="003E1DAA">
          <w:pPr>
            <w:pStyle w:val="Obsah3"/>
            <w:rPr>
              <w:noProof/>
              <w:sz w:val="17"/>
              <w:szCs w:val="17"/>
              <w:lang w:val="sk-SK" w:eastAsia="sk-SK"/>
            </w:rPr>
          </w:pPr>
          <w:hyperlink w:anchor="_Toc458515652" w:history="1">
            <w:r w:rsidR="00FA7A4F" w:rsidRPr="00D37D01">
              <w:rPr>
                <w:rStyle w:val="Hypertextovprepojenie"/>
                <w:noProof/>
                <w:sz w:val="17"/>
                <w:szCs w:val="17"/>
                <w:lang w:val="sk-SK"/>
              </w:rPr>
              <w:t>2.4.5</w:t>
            </w:r>
            <w:r w:rsidR="00FA7A4F" w:rsidRPr="00D37D01">
              <w:rPr>
                <w:noProof/>
                <w:sz w:val="17"/>
                <w:szCs w:val="17"/>
                <w:lang w:val="sk-SK" w:eastAsia="sk-SK"/>
              </w:rPr>
              <w:tab/>
            </w:r>
            <w:r w:rsidR="00FA7A4F" w:rsidRPr="00D37D01">
              <w:rPr>
                <w:rStyle w:val="Hypertextovprepojenie"/>
                <w:noProof/>
                <w:sz w:val="17"/>
                <w:szCs w:val="17"/>
                <w:lang w:val="sk-SK"/>
              </w:rPr>
              <w:t>Zjednodušené vykazovanie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27</w:t>
            </w:r>
            <w:r w:rsidR="00FA7A4F" w:rsidRPr="00D37D01">
              <w:rPr>
                <w:noProof/>
                <w:webHidden/>
                <w:sz w:val="17"/>
                <w:szCs w:val="17"/>
              </w:rPr>
              <w:fldChar w:fldCharType="end"/>
            </w:r>
          </w:hyperlink>
        </w:p>
        <w:p w14:paraId="1489282D" w14:textId="0EA32327" w:rsidR="00FA7A4F" w:rsidRPr="00D37D01" w:rsidRDefault="00622E28" w:rsidP="003E1DAA">
          <w:pPr>
            <w:pStyle w:val="Obsah3"/>
            <w:rPr>
              <w:noProof/>
              <w:sz w:val="17"/>
              <w:szCs w:val="17"/>
              <w:lang w:val="sk-SK" w:eastAsia="sk-SK"/>
            </w:rPr>
          </w:pPr>
          <w:hyperlink w:anchor="_Toc458515653" w:history="1">
            <w:r w:rsidR="00FA7A4F" w:rsidRPr="00D37D01">
              <w:rPr>
                <w:rStyle w:val="Hypertextovprepojenie"/>
                <w:noProof/>
                <w:sz w:val="17"/>
                <w:szCs w:val="17"/>
                <w:lang w:val="sk-SK"/>
              </w:rPr>
              <w:t>2.4.6</w:t>
            </w:r>
            <w:r w:rsidR="00FA7A4F" w:rsidRPr="00D37D01">
              <w:rPr>
                <w:noProof/>
                <w:sz w:val="17"/>
                <w:szCs w:val="17"/>
                <w:lang w:val="sk-SK" w:eastAsia="sk-SK"/>
              </w:rPr>
              <w:tab/>
            </w:r>
            <w:r w:rsidR="00FA7A4F" w:rsidRPr="00D37D01">
              <w:rPr>
                <w:rStyle w:val="Hypertextovprepojenie"/>
                <w:noProof/>
                <w:sz w:val="17"/>
                <w:szCs w:val="17"/>
                <w:lang w:val="sk-SK"/>
              </w:rPr>
              <w:t>Krížové financovanie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_Toc458515653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27</w:t>
            </w:r>
            <w:r w:rsidR="00FA7A4F" w:rsidRPr="00D37D01">
              <w:rPr>
                <w:noProof/>
                <w:webHidden/>
                <w:sz w:val="17"/>
                <w:szCs w:val="17"/>
              </w:rPr>
              <w:fldChar w:fldCharType="end"/>
            </w:r>
          </w:hyperlink>
        </w:p>
        <w:p w14:paraId="6CD6F793" w14:textId="223C03EA" w:rsidR="00FA7A4F" w:rsidRPr="00D37D01" w:rsidRDefault="00622E28" w:rsidP="003E1DAA">
          <w:pPr>
            <w:pStyle w:val="Obsah2"/>
            <w:rPr>
              <w:sz w:val="17"/>
              <w:szCs w:val="17"/>
              <w:lang w:eastAsia="sk-SK"/>
            </w:rPr>
          </w:pPr>
          <w:hyperlink w:anchor="_Toc458515654" w:history="1">
            <w:r w:rsidR="00FA7A4F" w:rsidRPr="00D37D01">
              <w:rPr>
                <w:rStyle w:val="Hypertextovprepojenie"/>
                <w:sz w:val="17"/>
                <w:szCs w:val="17"/>
              </w:rPr>
              <w:t>2.5</w:t>
            </w:r>
            <w:r w:rsidR="00FA7A4F" w:rsidRPr="00D37D01">
              <w:rPr>
                <w:sz w:val="17"/>
                <w:szCs w:val="17"/>
                <w:lang w:eastAsia="sk-SK"/>
              </w:rPr>
              <w:tab/>
            </w:r>
            <w:r w:rsidR="00FA7A4F" w:rsidRPr="00D37D01">
              <w:rPr>
                <w:rStyle w:val="Hypertextovprepojenie"/>
                <w:sz w:val="17"/>
                <w:szCs w:val="17"/>
              </w:rPr>
              <w:t>Oprávnenosť cieľovej skupiny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_Toc458515654 \h </w:instrText>
            </w:r>
            <w:r w:rsidR="00FA7A4F" w:rsidRPr="00D37D01">
              <w:rPr>
                <w:webHidden/>
                <w:sz w:val="17"/>
                <w:szCs w:val="17"/>
              </w:rPr>
            </w:r>
            <w:r w:rsidR="00FA7A4F" w:rsidRPr="00D37D01">
              <w:rPr>
                <w:webHidden/>
                <w:sz w:val="17"/>
                <w:szCs w:val="17"/>
              </w:rPr>
              <w:fldChar w:fldCharType="separate"/>
            </w:r>
            <w:r w:rsidR="004C16B0">
              <w:rPr>
                <w:webHidden/>
                <w:sz w:val="17"/>
                <w:szCs w:val="17"/>
              </w:rPr>
              <w:t>28</w:t>
            </w:r>
            <w:r w:rsidR="00FA7A4F" w:rsidRPr="00D37D01">
              <w:rPr>
                <w:webHidden/>
                <w:sz w:val="17"/>
                <w:szCs w:val="17"/>
              </w:rPr>
              <w:fldChar w:fldCharType="end"/>
            </w:r>
          </w:hyperlink>
        </w:p>
        <w:p w14:paraId="0DE4A935" w14:textId="2388589A" w:rsidR="00FA7A4F" w:rsidRPr="00D37D01" w:rsidRDefault="00622E28" w:rsidP="003E1DAA">
          <w:pPr>
            <w:pStyle w:val="Obsah2"/>
            <w:rPr>
              <w:sz w:val="17"/>
              <w:szCs w:val="17"/>
              <w:lang w:eastAsia="sk-SK"/>
            </w:rPr>
          </w:pPr>
          <w:hyperlink w:anchor="_Toc458515655" w:history="1">
            <w:r w:rsidR="00FA7A4F" w:rsidRPr="00D37D01">
              <w:rPr>
                <w:rStyle w:val="Hypertextovprepojenie"/>
                <w:sz w:val="17"/>
                <w:szCs w:val="17"/>
              </w:rPr>
              <w:t>2.6</w:t>
            </w:r>
            <w:r w:rsidR="00FA7A4F" w:rsidRPr="00D37D01">
              <w:rPr>
                <w:sz w:val="17"/>
                <w:szCs w:val="17"/>
                <w:lang w:eastAsia="sk-SK"/>
              </w:rPr>
              <w:tab/>
            </w:r>
            <w:r w:rsidR="00FA7A4F" w:rsidRPr="00D37D01">
              <w:rPr>
                <w:rStyle w:val="Hypertextovprepojenie"/>
                <w:sz w:val="17"/>
                <w:szCs w:val="17"/>
              </w:rPr>
              <w:t>Oprávnenosť miesta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_Toc458515655 \h </w:instrText>
            </w:r>
            <w:r w:rsidR="00FA7A4F" w:rsidRPr="00D37D01">
              <w:rPr>
                <w:webHidden/>
                <w:sz w:val="17"/>
                <w:szCs w:val="17"/>
              </w:rPr>
            </w:r>
            <w:r w:rsidR="00FA7A4F" w:rsidRPr="00D37D01">
              <w:rPr>
                <w:webHidden/>
                <w:sz w:val="17"/>
                <w:szCs w:val="17"/>
              </w:rPr>
              <w:fldChar w:fldCharType="separate"/>
            </w:r>
            <w:r w:rsidR="004C16B0">
              <w:rPr>
                <w:webHidden/>
                <w:sz w:val="17"/>
                <w:szCs w:val="17"/>
              </w:rPr>
              <w:t>28</w:t>
            </w:r>
            <w:r w:rsidR="00FA7A4F" w:rsidRPr="00D37D01">
              <w:rPr>
                <w:webHidden/>
                <w:sz w:val="17"/>
                <w:szCs w:val="17"/>
              </w:rPr>
              <w:fldChar w:fldCharType="end"/>
            </w:r>
          </w:hyperlink>
        </w:p>
        <w:p w14:paraId="183C11D3" w14:textId="02876BF3" w:rsidR="00FA7A4F" w:rsidRPr="00D37D01" w:rsidRDefault="00622E28" w:rsidP="003E1DAA">
          <w:pPr>
            <w:pStyle w:val="Obsah2"/>
            <w:rPr>
              <w:sz w:val="17"/>
              <w:szCs w:val="17"/>
              <w:lang w:eastAsia="sk-SK"/>
            </w:rPr>
          </w:pPr>
          <w:hyperlink w:anchor="_Toc458515656" w:history="1">
            <w:r w:rsidR="00FA7A4F" w:rsidRPr="00D37D01">
              <w:rPr>
                <w:rStyle w:val="Hypertextovprepojenie"/>
                <w:sz w:val="17"/>
                <w:szCs w:val="17"/>
              </w:rPr>
              <w:t>2.7</w:t>
            </w:r>
            <w:r w:rsidR="00FA7A4F" w:rsidRPr="00D37D01">
              <w:rPr>
                <w:sz w:val="17"/>
                <w:szCs w:val="17"/>
                <w:lang w:eastAsia="sk-SK"/>
              </w:rPr>
              <w:tab/>
            </w:r>
            <w:r w:rsidR="00FA7A4F" w:rsidRPr="00D37D01">
              <w:rPr>
                <w:rStyle w:val="Hypertextovprepojenie"/>
                <w:sz w:val="17"/>
                <w:szCs w:val="17"/>
              </w:rPr>
              <w:t>Kritériá pre výber projektov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_Toc458515656 \h </w:instrText>
            </w:r>
            <w:r w:rsidR="00FA7A4F" w:rsidRPr="00D37D01">
              <w:rPr>
                <w:webHidden/>
                <w:sz w:val="17"/>
                <w:szCs w:val="17"/>
              </w:rPr>
            </w:r>
            <w:r w:rsidR="00FA7A4F" w:rsidRPr="00D37D01">
              <w:rPr>
                <w:webHidden/>
                <w:sz w:val="17"/>
                <w:szCs w:val="17"/>
              </w:rPr>
              <w:fldChar w:fldCharType="separate"/>
            </w:r>
            <w:r w:rsidR="004C16B0">
              <w:rPr>
                <w:webHidden/>
                <w:sz w:val="17"/>
                <w:szCs w:val="17"/>
              </w:rPr>
              <w:t>29</w:t>
            </w:r>
            <w:r w:rsidR="00FA7A4F" w:rsidRPr="00D37D01">
              <w:rPr>
                <w:webHidden/>
                <w:sz w:val="17"/>
                <w:szCs w:val="17"/>
              </w:rPr>
              <w:fldChar w:fldCharType="end"/>
            </w:r>
          </w:hyperlink>
        </w:p>
        <w:p w14:paraId="53848EA3" w14:textId="204507FF" w:rsidR="00FA7A4F" w:rsidRPr="00D37D01" w:rsidRDefault="00622E28" w:rsidP="003E1DAA">
          <w:pPr>
            <w:pStyle w:val="Obsah2"/>
            <w:rPr>
              <w:sz w:val="17"/>
              <w:szCs w:val="17"/>
              <w:lang w:eastAsia="sk-SK"/>
            </w:rPr>
          </w:pPr>
          <w:hyperlink w:anchor="_Toc458515657" w:history="1">
            <w:r w:rsidR="00FA7A4F" w:rsidRPr="00D37D01">
              <w:rPr>
                <w:rStyle w:val="Hypertextovprepojenie"/>
                <w:sz w:val="17"/>
                <w:szCs w:val="17"/>
              </w:rPr>
              <w:t>2.8</w:t>
            </w:r>
            <w:r w:rsidR="00FA7A4F" w:rsidRPr="00D37D01">
              <w:rPr>
                <w:sz w:val="17"/>
                <w:szCs w:val="17"/>
                <w:lang w:eastAsia="sk-SK"/>
              </w:rPr>
              <w:tab/>
            </w:r>
            <w:r w:rsidR="00FA7A4F" w:rsidRPr="00D37D01">
              <w:rPr>
                <w:rStyle w:val="Hypertextovprepojenie"/>
                <w:sz w:val="17"/>
                <w:szCs w:val="17"/>
              </w:rPr>
              <w:t>Spôsob financovania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_Toc458515657 \h </w:instrText>
            </w:r>
            <w:r w:rsidR="00FA7A4F" w:rsidRPr="00D37D01">
              <w:rPr>
                <w:webHidden/>
                <w:sz w:val="17"/>
                <w:szCs w:val="17"/>
              </w:rPr>
            </w:r>
            <w:r w:rsidR="00FA7A4F" w:rsidRPr="00D37D01">
              <w:rPr>
                <w:webHidden/>
                <w:sz w:val="17"/>
                <w:szCs w:val="17"/>
              </w:rPr>
              <w:fldChar w:fldCharType="separate"/>
            </w:r>
            <w:r w:rsidR="004C16B0">
              <w:rPr>
                <w:webHidden/>
                <w:sz w:val="17"/>
                <w:szCs w:val="17"/>
              </w:rPr>
              <w:t>29</w:t>
            </w:r>
            <w:r w:rsidR="00FA7A4F" w:rsidRPr="00D37D01">
              <w:rPr>
                <w:webHidden/>
                <w:sz w:val="17"/>
                <w:szCs w:val="17"/>
              </w:rPr>
              <w:fldChar w:fldCharType="end"/>
            </w:r>
          </w:hyperlink>
        </w:p>
        <w:p w14:paraId="1F60EBE4" w14:textId="40BBBFB9" w:rsidR="00FA7A4F" w:rsidRPr="00D37D01" w:rsidRDefault="00622E28" w:rsidP="003E1DAA">
          <w:pPr>
            <w:pStyle w:val="Obsah2"/>
            <w:rPr>
              <w:sz w:val="17"/>
              <w:szCs w:val="17"/>
              <w:lang w:eastAsia="sk-SK"/>
            </w:rPr>
          </w:pPr>
          <w:hyperlink w:anchor="_Toc458515658" w:history="1">
            <w:r w:rsidR="00FA7A4F" w:rsidRPr="00D37D01">
              <w:rPr>
                <w:rStyle w:val="Hypertextovprepojenie"/>
                <w:sz w:val="17"/>
                <w:szCs w:val="17"/>
              </w:rPr>
              <w:t>2.9</w:t>
            </w:r>
            <w:r w:rsidR="00FA7A4F" w:rsidRPr="00D37D01">
              <w:rPr>
                <w:sz w:val="17"/>
                <w:szCs w:val="17"/>
                <w:lang w:eastAsia="sk-SK"/>
              </w:rPr>
              <w:tab/>
            </w:r>
            <w:r w:rsidR="00FA7A4F" w:rsidRPr="00D37D01">
              <w:rPr>
                <w:rStyle w:val="Hypertextovprepojenie"/>
                <w:sz w:val="17"/>
                <w:szCs w:val="17"/>
              </w:rPr>
              <w:t>Splnenie podmienok ustanovených v osobitných predpisov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_Toc458515658 \h </w:instrText>
            </w:r>
            <w:r w:rsidR="00FA7A4F" w:rsidRPr="00D37D01">
              <w:rPr>
                <w:webHidden/>
                <w:sz w:val="17"/>
                <w:szCs w:val="17"/>
              </w:rPr>
            </w:r>
            <w:r w:rsidR="00FA7A4F" w:rsidRPr="00D37D01">
              <w:rPr>
                <w:webHidden/>
                <w:sz w:val="17"/>
                <w:szCs w:val="17"/>
              </w:rPr>
              <w:fldChar w:fldCharType="separate"/>
            </w:r>
            <w:r w:rsidR="004C16B0">
              <w:rPr>
                <w:webHidden/>
                <w:sz w:val="17"/>
                <w:szCs w:val="17"/>
              </w:rPr>
              <w:t>29</w:t>
            </w:r>
            <w:r w:rsidR="00FA7A4F" w:rsidRPr="00D37D01">
              <w:rPr>
                <w:webHidden/>
                <w:sz w:val="17"/>
                <w:szCs w:val="17"/>
              </w:rPr>
              <w:fldChar w:fldCharType="end"/>
            </w:r>
          </w:hyperlink>
        </w:p>
        <w:p w14:paraId="64465A26" w14:textId="7DB6E363" w:rsidR="00FA7A4F" w:rsidRPr="00D37D01" w:rsidRDefault="00622E28" w:rsidP="003E1DAA">
          <w:pPr>
            <w:pStyle w:val="Obsah3"/>
            <w:rPr>
              <w:noProof/>
              <w:sz w:val="17"/>
              <w:szCs w:val="17"/>
              <w:lang w:val="sk-SK" w:eastAsia="sk-SK"/>
            </w:rPr>
          </w:pPr>
          <w:hyperlink w:anchor="_Toc458515659" w:history="1">
            <w:r w:rsidR="00FA7A4F" w:rsidRPr="00D37D01">
              <w:rPr>
                <w:rStyle w:val="Hypertextovprepojenie"/>
                <w:noProof/>
                <w:sz w:val="17"/>
                <w:szCs w:val="17"/>
              </w:rPr>
              <w:t>2.9.1 Podmienky týkajúce sa štátnej pomoci a vyplývajúce zo schém štátnej pomoci/pomoc de minimis</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_Toc458515659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29</w:t>
            </w:r>
            <w:r w:rsidR="00FA7A4F" w:rsidRPr="00D37D01">
              <w:rPr>
                <w:noProof/>
                <w:webHidden/>
                <w:sz w:val="17"/>
                <w:szCs w:val="17"/>
              </w:rPr>
              <w:fldChar w:fldCharType="end"/>
            </w:r>
          </w:hyperlink>
        </w:p>
        <w:p w14:paraId="79FD5937" w14:textId="781B37F1" w:rsidR="00FA7A4F" w:rsidRPr="00D37D01" w:rsidRDefault="00622E28" w:rsidP="003E1DAA">
          <w:pPr>
            <w:pStyle w:val="Obsah3"/>
            <w:rPr>
              <w:noProof/>
              <w:sz w:val="17"/>
              <w:szCs w:val="17"/>
              <w:lang w:val="sk-SK" w:eastAsia="sk-SK"/>
            </w:rPr>
          </w:pPr>
          <w:hyperlink w:anchor="_Toc458515660" w:history="1">
            <w:r w:rsidR="00FA7A4F" w:rsidRPr="00D37D01">
              <w:rPr>
                <w:rStyle w:val="Hypertextovprepojenie"/>
                <w:noProof/>
                <w:sz w:val="17"/>
                <w:szCs w:val="17"/>
                <w:lang w:val="sk-SK"/>
              </w:rPr>
              <w:t>2.9.2</w:t>
            </w:r>
            <w:r w:rsidR="00FA7A4F" w:rsidRPr="00D37D01">
              <w:rPr>
                <w:noProof/>
                <w:sz w:val="17"/>
                <w:szCs w:val="17"/>
                <w:lang w:val="sk-SK" w:eastAsia="sk-SK"/>
              </w:rPr>
              <w:tab/>
            </w:r>
            <w:r w:rsidR="00FA7A4F" w:rsidRPr="00D37D01">
              <w:rPr>
                <w:rStyle w:val="Hypertextovprepojenie"/>
                <w:noProof/>
                <w:sz w:val="17"/>
                <w:szCs w:val="17"/>
                <w:lang w:val="sk-SK"/>
              </w:rPr>
              <w:t>Oprávnenosť z hľadiska verejného obstarávania na hlavné aktivity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_Toc458515660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07548506" w14:textId="6BA77D0B" w:rsidR="00FA7A4F" w:rsidRPr="00D37D01" w:rsidRDefault="00622E28" w:rsidP="003E1DAA">
          <w:pPr>
            <w:pStyle w:val="Obsah3"/>
            <w:rPr>
              <w:noProof/>
              <w:sz w:val="17"/>
              <w:szCs w:val="17"/>
              <w:lang w:val="sk-SK" w:eastAsia="sk-SK"/>
            </w:rPr>
          </w:pPr>
          <w:hyperlink w:anchor="_Toc458515661" w:history="1">
            <w:r w:rsidR="00FA7A4F" w:rsidRPr="00D37D01">
              <w:rPr>
                <w:rStyle w:val="Hypertextovprepojenie"/>
                <w:rFonts w:cs="Arial"/>
                <w:noProof/>
                <w:sz w:val="17"/>
                <w:szCs w:val="17"/>
                <w:lang w:val="sk-SK"/>
              </w:rPr>
              <w:t>2.9.3 Zákaz nelegálnej práce a nelehálneho zamestnávania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507FFC56" w14:textId="137511E6" w:rsidR="00FA7A4F" w:rsidRPr="00D37D01" w:rsidRDefault="00622E28" w:rsidP="003E1DAA">
          <w:pPr>
            <w:pStyle w:val="Obsah2"/>
            <w:rPr>
              <w:sz w:val="17"/>
              <w:szCs w:val="17"/>
              <w:lang w:eastAsia="sk-SK"/>
            </w:rPr>
          </w:pPr>
          <w:hyperlink w:anchor="_Toc458515662" w:history="1">
            <w:r w:rsidR="00FA7A4F" w:rsidRPr="00D37D01">
              <w:rPr>
                <w:rStyle w:val="Hypertextovprepojenie"/>
                <w:sz w:val="17"/>
                <w:szCs w:val="17"/>
              </w:rPr>
              <w:t>2.10</w:t>
            </w:r>
            <w:r w:rsidR="00FA7A4F" w:rsidRPr="00D37D01">
              <w:rPr>
                <w:sz w:val="17"/>
                <w:szCs w:val="17"/>
                <w:lang w:eastAsia="sk-SK"/>
              </w:rPr>
              <w:tab/>
            </w:r>
            <w:r w:rsidR="00FA7A4F" w:rsidRPr="00D37D01">
              <w:rPr>
                <w:rStyle w:val="Hypertextovprepojenie"/>
                <w:sz w:val="17"/>
                <w:szCs w:val="17"/>
              </w:rPr>
              <w:t>Ďalšie podmienky poskytnutia príspevku (relevantné najmä)</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_Toc458515662 \h </w:instrText>
            </w:r>
            <w:r w:rsidR="00FA7A4F" w:rsidRPr="00D37D01">
              <w:rPr>
                <w:webHidden/>
                <w:sz w:val="17"/>
                <w:szCs w:val="17"/>
              </w:rPr>
            </w:r>
            <w:r w:rsidR="00FA7A4F" w:rsidRPr="00D37D01">
              <w:rPr>
                <w:webHidden/>
                <w:sz w:val="17"/>
                <w:szCs w:val="17"/>
              </w:rPr>
              <w:fldChar w:fldCharType="separate"/>
            </w:r>
            <w:r w:rsidR="004C16B0">
              <w:rPr>
                <w:webHidden/>
                <w:sz w:val="17"/>
                <w:szCs w:val="17"/>
              </w:rPr>
              <w:t>30</w:t>
            </w:r>
            <w:r w:rsidR="00FA7A4F" w:rsidRPr="00D37D01">
              <w:rPr>
                <w:webHidden/>
                <w:sz w:val="17"/>
                <w:szCs w:val="17"/>
              </w:rPr>
              <w:fldChar w:fldCharType="end"/>
            </w:r>
          </w:hyperlink>
        </w:p>
        <w:p w14:paraId="5900622E" w14:textId="0D3C649F" w:rsidR="00FA7A4F" w:rsidRPr="00D37D01" w:rsidRDefault="00622E28" w:rsidP="003E1DAA">
          <w:pPr>
            <w:pStyle w:val="Obsah3"/>
            <w:rPr>
              <w:noProof/>
              <w:sz w:val="17"/>
              <w:szCs w:val="17"/>
              <w:lang w:val="sk-SK" w:eastAsia="sk-SK"/>
            </w:rPr>
          </w:pPr>
          <w:hyperlink w:anchor="_Toc458515673" w:history="1">
            <w:r w:rsidR="00FA7A4F" w:rsidRPr="00D37D01">
              <w:rPr>
                <w:rStyle w:val="Hypertextovprepojenie"/>
                <w:noProof/>
                <w:sz w:val="17"/>
                <w:szCs w:val="17"/>
                <w:lang w:val="sk-SK"/>
              </w:rPr>
              <w:t>2.10.1 Časová oprávnenosť realizácie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_Toc458515673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7EC370F9" w14:textId="60ECE6DA" w:rsidR="00FA7A4F" w:rsidRPr="00D37D01" w:rsidRDefault="00622E28" w:rsidP="003E1DAA">
          <w:pPr>
            <w:pStyle w:val="Obsah3"/>
            <w:rPr>
              <w:noProof/>
              <w:sz w:val="17"/>
              <w:szCs w:val="17"/>
              <w:lang w:val="sk-SK" w:eastAsia="sk-SK"/>
            </w:rPr>
          </w:pPr>
          <w:hyperlink w:anchor="_Toc458515674" w:history="1">
            <w:r w:rsidR="00FA7A4F" w:rsidRPr="00D37D01">
              <w:rPr>
                <w:rStyle w:val="Hypertextovprepojenie"/>
                <w:noProof/>
                <w:sz w:val="17"/>
                <w:szCs w:val="17"/>
                <w:lang w:val="sk-SK"/>
              </w:rPr>
              <w:t>2.10.2 Oprávnenosť z hľadiska súladu s HP</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_Toc458515674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2AD200BC" w14:textId="2A999999" w:rsidR="00FA7A4F" w:rsidRPr="00D37D01" w:rsidRDefault="00622E28" w:rsidP="003E1DAA">
          <w:pPr>
            <w:pStyle w:val="Obsah3"/>
            <w:rPr>
              <w:noProof/>
              <w:sz w:val="17"/>
              <w:szCs w:val="17"/>
              <w:lang w:val="sk-SK" w:eastAsia="sk-SK"/>
            </w:rPr>
          </w:pPr>
          <w:hyperlink w:anchor="_Toc458515675" w:history="1">
            <w:r w:rsidR="00FA7A4F" w:rsidRPr="00D37D01">
              <w:rPr>
                <w:rStyle w:val="Hypertextovprepojenie"/>
                <w:noProof/>
                <w:sz w:val="17"/>
                <w:szCs w:val="17"/>
                <w:lang w:val="sk-SK"/>
              </w:rPr>
              <w:t>2.10.3 Maximálna a minimálna výška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_Toc458515675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557304F0" w14:textId="473E0B7E" w:rsidR="00FA7A4F" w:rsidRPr="00D37D01" w:rsidRDefault="00622E28" w:rsidP="003E1DAA">
          <w:pPr>
            <w:pStyle w:val="Obsah3"/>
            <w:rPr>
              <w:noProof/>
              <w:sz w:val="17"/>
              <w:szCs w:val="17"/>
              <w:lang w:val="sk-SK" w:eastAsia="sk-SK"/>
            </w:rPr>
          </w:pPr>
          <w:hyperlink w:anchor="_Toc458515676" w:history="1">
            <w:r w:rsidR="00FA7A4F" w:rsidRPr="00D37D01">
              <w:rPr>
                <w:rStyle w:val="Hypertextovprepojenie"/>
                <w:rFonts w:cs="Arial"/>
                <w:noProof/>
                <w:sz w:val="17"/>
                <w:szCs w:val="17"/>
                <w:lang w:val="sk-SK"/>
              </w:rPr>
              <w:t>2.10.4 Podmienky poskytnutia príspevku z hľadiska definovania merateľných ukazovateľov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_Toc458515676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31</w:t>
            </w:r>
            <w:r w:rsidR="00FA7A4F" w:rsidRPr="00D37D01">
              <w:rPr>
                <w:noProof/>
                <w:webHidden/>
                <w:sz w:val="17"/>
                <w:szCs w:val="17"/>
              </w:rPr>
              <w:fldChar w:fldCharType="end"/>
            </w:r>
          </w:hyperlink>
        </w:p>
        <w:p w14:paraId="38914075" w14:textId="324BACD4" w:rsidR="00FA7A4F" w:rsidRPr="00D37D01" w:rsidRDefault="00622E28" w:rsidP="003E1DAA">
          <w:pPr>
            <w:pStyle w:val="Obsah3"/>
            <w:rPr>
              <w:noProof/>
              <w:sz w:val="17"/>
              <w:szCs w:val="17"/>
              <w:lang w:val="sk-SK" w:eastAsia="sk-SK"/>
            </w:rPr>
          </w:pPr>
          <w:hyperlink w:anchor="_Toc458515677" w:history="1">
            <w:r w:rsidR="00FA7A4F" w:rsidRPr="00D37D01">
              <w:rPr>
                <w:rStyle w:val="Hypertextovprepojenie"/>
                <w:noProof/>
                <w:sz w:val="17"/>
                <w:szCs w:val="17"/>
                <w:lang w:val="sk-SK"/>
              </w:rPr>
              <w:t>2.10.5</w:t>
            </w:r>
            <w:r w:rsidR="00FA7A4F" w:rsidRPr="00D37D01">
              <w:rPr>
                <w:noProof/>
                <w:sz w:val="17"/>
                <w:szCs w:val="17"/>
                <w:lang w:val="sk-SK" w:eastAsia="sk-SK"/>
              </w:rPr>
              <w:tab/>
            </w:r>
            <w:r w:rsidR="00FA7A4F" w:rsidRPr="00D37D01">
              <w:rPr>
                <w:rStyle w:val="Hypertextovprepojenie"/>
                <w:noProof/>
                <w:sz w:val="17"/>
                <w:szCs w:val="17"/>
                <w:lang w:val="sk-SK"/>
              </w:rPr>
              <w:t>Intenzita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_Toc458515677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32</w:t>
            </w:r>
            <w:r w:rsidR="00FA7A4F" w:rsidRPr="00D37D01">
              <w:rPr>
                <w:noProof/>
                <w:webHidden/>
                <w:sz w:val="17"/>
                <w:szCs w:val="17"/>
              </w:rPr>
              <w:fldChar w:fldCharType="end"/>
            </w:r>
          </w:hyperlink>
        </w:p>
        <w:p w14:paraId="3762971B" w14:textId="1C320281" w:rsidR="00FA7A4F" w:rsidRPr="00D37D01" w:rsidRDefault="00622E28">
          <w:pPr>
            <w:pStyle w:val="Obsah1"/>
            <w:rPr>
              <w:b w:val="0"/>
              <w:noProof/>
              <w:sz w:val="17"/>
              <w:szCs w:val="17"/>
              <w:lang w:val="sk-SK" w:eastAsia="sk-SK"/>
            </w:rPr>
          </w:pPr>
          <w:hyperlink w:anchor="_Toc458515678" w:history="1">
            <w:r w:rsidR="00FA7A4F" w:rsidRPr="00D37D01">
              <w:rPr>
                <w:rStyle w:val="Hypertextovprepojenie"/>
                <w:b w:val="0"/>
                <w:noProof/>
                <w:sz w:val="17"/>
                <w:szCs w:val="17"/>
                <w:lang w:val="sk-SK"/>
              </w:rPr>
              <w:t>3.</w:t>
            </w:r>
            <w:r w:rsidR="00FA7A4F" w:rsidRPr="00D37D01">
              <w:rPr>
                <w:b w:val="0"/>
                <w:noProof/>
                <w:sz w:val="17"/>
                <w:szCs w:val="17"/>
                <w:lang w:val="sk-SK" w:eastAsia="sk-SK"/>
              </w:rPr>
              <w:tab/>
            </w:r>
            <w:r w:rsidR="00FA7A4F" w:rsidRPr="00D37D01">
              <w:rPr>
                <w:rStyle w:val="Hypertextovprepojenie"/>
                <w:b w:val="0"/>
                <w:noProof/>
                <w:sz w:val="17"/>
                <w:szCs w:val="17"/>
                <w:lang w:val="sk-SK"/>
              </w:rPr>
              <w:t>Ako požiadať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_Toc458515678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37</w:t>
            </w:r>
            <w:r w:rsidR="00FA7A4F" w:rsidRPr="00D37D01">
              <w:rPr>
                <w:b w:val="0"/>
                <w:noProof/>
                <w:webHidden/>
                <w:sz w:val="17"/>
                <w:szCs w:val="17"/>
              </w:rPr>
              <w:fldChar w:fldCharType="end"/>
            </w:r>
          </w:hyperlink>
        </w:p>
        <w:p w14:paraId="5C4BAF0A" w14:textId="4596DF43" w:rsidR="00FA7A4F" w:rsidRPr="00D37D01" w:rsidRDefault="00622E28" w:rsidP="003E1DAA">
          <w:pPr>
            <w:pStyle w:val="Obsah2"/>
            <w:rPr>
              <w:sz w:val="17"/>
              <w:szCs w:val="17"/>
              <w:lang w:eastAsia="sk-SK"/>
            </w:rPr>
          </w:pPr>
          <w:hyperlink w:anchor="_Toc458515679" w:history="1">
            <w:r w:rsidR="00FA7A4F" w:rsidRPr="00D37D01">
              <w:rPr>
                <w:rStyle w:val="Hypertextovprepojenie"/>
                <w:sz w:val="17"/>
                <w:szCs w:val="17"/>
              </w:rPr>
              <w:t>3.1</w:t>
            </w:r>
            <w:r w:rsidR="00FA7A4F" w:rsidRPr="00D37D01">
              <w:rPr>
                <w:sz w:val="17"/>
                <w:szCs w:val="17"/>
                <w:lang w:eastAsia="sk-SK"/>
              </w:rPr>
              <w:tab/>
            </w:r>
            <w:r w:rsidR="00FA7A4F" w:rsidRPr="00D37D01">
              <w:rPr>
                <w:rStyle w:val="Hypertextovprepojenie"/>
                <w:sz w:val="17"/>
                <w:szCs w:val="17"/>
              </w:rPr>
              <w:t>Forma a obsah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_Toc458515679 \h </w:instrText>
            </w:r>
            <w:r w:rsidR="00FA7A4F" w:rsidRPr="00D37D01">
              <w:rPr>
                <w:webHidden/>
                <w:sz w:val="17"/>
                <w:szCs w:val="17"/>
              </w:rPr>
            </w:r>
            <w:r w:rsidR="00FA7A4F" w:rsidRPr="00D37D01">
              <w:rPr>
                <w:webHidden/>
                <w:sz w:val="17"/>
                <w:szCs w:val="17"/>
              </w:rPr>
              <w:fldChar w:fldCharType="separate"/>
            </w:r>
            <w:r w:rsidR="004C16B0">
              <w:rPr>
                <w:webHidden/>
                <w:sz w:val="17"/>
                <w:szCs w:val="17"/>
              </w:rPr>
              <w:t>37</w:t>
            </w:r>
            <w:r w:rsidR="00FA7A4F" w:rsidRPr="00D37D01">
              <w:rPr>
                <w:webHidden/>
                <w:sz w:val="17"/>
                <w:szCs w:val="17"/>
              </w:rPr>
              <w:fldChar w:fldCharType="end"/>
            </w:r>
          </w:hyperlink>
        </w:p>
        <w:p w14:paraId="5E86F05E" w14:textId="47FFE35B" w:rsidR="00FA7A4F" w:rsidRPr="00D37D01" w:rsidRDefault="00622E28" w:rsidP="003E1DAA">
          <w:pPr>
            <w:pStyle w:val="Obsah3"/>
            <w:rPr>
              <w:noProof/>
              <w:sz w:val="17"/>
              <w:szCs w:val="17"/>
              <w:lang w:val="sk-SK" w:eastAsia="sk-SK"/>
            </w:rPr>
          </w:pPr>
          <w:hyperlink w:anchor="_Toc458515680" w:history="1">
            <w:r w:rsidR="00FA7A4F" w:rsidRPr="00D37D01">
              <w:rPr>
                <w:rStyle w:val="Hypertextovprepojenie"/>
                <w:noProof/>
                <w:sz w:val="17"/>
                <w:szCs w:val="17"/>
                <w:lang w:val="sk-SK"/>
              </w:rPr>
              <w:t>3.1.1</w:t>
            </w:r>
            <w:r w:rsidR="00FA7A4F" w:rsidRPr="00D37D01">
              <w:rPr>
                <w:noProof/>
                <w:sz w:val="17"/>
                <w:szCs w:val="17"/>
                <w:lang w:val="sk-SK" w:eastAsia="sk-SK"/>
              </w:rPr>
              <w:tab/>
            </w:r>
            <w:r w:rsidR="00FA7A4F" w:rsidRPr="00D37D01">
              <w:rPr>
                <w:rStyle w:val="Hypertextovprepojenie"/>
                <w:noProof/>
                <w:sz w:val="17"/>
                <w:szCs w:val="17"/>
                <w:lang w:val="sk-SK"/>
              </w:rPr>
              <w:t>Zoznam príloh</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_Toc458515680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38</w:t>
            </w:r>
            <w:r w:rsidR="00FA7A4F" w:rsidRPr="00D37D01">
              <w:rPr>
                <w:noProof/>
                <w:webHidden/>
                <w:sz w:val="17"/>
                <w:szCs w:val="17"/>
              </w:rPr>
              <w:fldChar w:fldCharType="end"/>
            </w:r>
          </w:hyperlink>
        </w:p>
        <w:p w14:paraId="79C028E7" w14:textId="3EC207FB" w:rsidR="00FA7A4F" w:rsidRPr="00D37D01" w:rsidRDefault="00622E28" w:rsidP="003E1DAA">
          <w:pPr>
            <w:pStyle w:val="Obsah2"/>
            <w:rPr>
              <w:sz w:val="17"/>
              <w:szCs w:val="17"/>
              <w:lang w:eastAsia="sk-SK"/>
            </w:rPr>
          </w:pPr>
          <w:hyperlink w:anchor="_Toc458515681" w:history="1">
            <w:r w:rsidR="00FA7A4F" w:rsidRPr="00D37D01">
              <w:rPr>
                <w:rStyle w:val="Hypertextovprepojenie"/>
                <w:sz w:val="17"/>
                <w:szCs w:val="17"/>
              </w:rPr>
              <w:t>3.2 Pokyny pre vyplnenie formulára ŽoNFP a príloh</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_Toc458515681 \h </w:instrText>
            </w:r>
            <w:r w:rsidR="00FA7A4F" w:rsidRPr="00D37D01">
              <w:rPr>
                <w:webHidden/>
                <w:sz w:val="17"/>
                <w:szCs w:val="17"/>
              </w:rPr>
            </w:r>
            <w:r w:rsidR="00FA7A4F" w:rsidRPr="00D37D01">
              <w:rPr>
                <w:webHidden/>
                <w:sz w:val="17"/>
                <w:szCs w:val="17"/>
              </w:rPr>
              <w:fldChar w:fldCharType="separate"/>
            </w:r>
            <w:r w:rsidR="004C16B0">
              <w:rPr>
                <w:webHidden/>
                <w:sz w:val="17"/>
                <w:szCs w:val="17"/>
              </w:rPr>
              <w:t>39</w:t>
            </w:r>
            <w:r w:rsidR="00FA7A4F" w:rsidRPr="00D37D01">
              <w:rPr>
                <w:webHidden/>
                <w:sz w:val="17"/>
                <w:szCs w:val="17"/>
              </w:rPr>
              <w:fldChar w:fldCharType="end"/>
            </w:r>
          </w:hyperlink>
        </w:p>
        <w:p w14:paraId="5BEE0F31" w14:textId="34B8ED91" w:rsidR="00FA7A4F" w:rsidRPr="00D37D01" w:rsidRDefault="00622E28" w:rsidP="003E1DAA">
          <w:pPr>
            <w:pStyle w:val="Obsah3"/>
            <w:rPr>
              <w:noProof/>
              <w:sz w:val="17"/>
              <w:szCs w:val="17"/>
              <w:lang w:val="sk-SK" w:eastAsia="sk-SK"/>
            </w:rPr>
          </w:pPr>
          <w:hyperlink w:anchor="_Toc458515682" w:history="1">
            <w:r w:rsidR="00FA7A4F" w:rsidRPr="00D37D01">
              <w:rPr>
                <w:rStyle w:val="Hypertextovprepojenie"/>
                <w:noProof/>
                <w:sz w:val="17"/>
                <w:szCs w:val="17"/>
              </w:rPr>
              <w:t>3.2.1 Všeobecné ustanovenia k niektorým typom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43</w:t>
            </w:r>
            <w:r w:rsidR="00FA7A4F" w:rsidRPr="00D37D01">
              <w:rPr>
                <w:noProof/>
                <w:webHidden/>
                <w:sz w:val="17"/>
                <w:szCs w:val="17"/>
              </w:rPr>
              <w:fldChar w:fldCharType="end"/>
            </w:r>
          </w:hyperlink>
        </w:p>
        <w:p w14:paraId="56C9AC95" w14:textId="357EB529" w:rsidR="00FA7A4F" w:rsidRPr="00D37D01" w:rsidRDefault="00622E28" w:rsidP="003E1DAA">
          <w:pPr>
            <w:pStyle w:val="Obsah2"/>
            <w:rPr>
              <w:sz w:val="17"/>
              <w:szCs w:val="17"/>
              <w:lang w:eastAsia="sk-SK"/>
            </w:rPr>
          </w:pPr>
          <w:hyperlink w:anchor="_Toc458515683" w:history="1">
            <w:r w:rsidR="00FA7A4F" w:rsidRPr="00D37D01">
              <w:rPr>
                <w:rStyle w:val="Hypertextovprepojenie"/>
                <w:sz w:val="17"/>
                <w:szCs w:val="17"/>
              </w:rPr>
              <w:t>3.3</w:t>
            </w:r>
            <w:r w:rsidR="00FA7A4F" w:rsidRPr="00D37D01">
              <w:rPr>
                <w:sz w:val="17"/>
                <w:szCs w:val="17"/>
                <w:lang w:eastAsia="sk-SK"/>
              </w:rPr>
              <w:tab/>
            </w:r>
            <w:r w:rsidR="00FA7A4F" w:rsidRPr="00D37D01">
              <w:rPr>
                <w:rStyle w:val="Hypertextovprepojenie"/>
                <w:sz w:val="17"/>
                <w:szCs w:val="17"/>
              </w:rPr>
              <w:t>Spôsob predloženia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_Toc458515683 \h </w:instrText>
            </w:r>
            <w:r w:rsidR="00FA7A4F" w:rsidRPr="00D37D01">
              <w:rPr>
                <w:webHidden/>
                <w:sz w:val="17"/>
                <w:szCs w:val="17"/>
              </w:rPr>
            </w:r>
            <w:r w:rsidR="00FA7A4F" w:rsidRPr="00D37D01">
              <w:rPr>
                <w:webHidden/>
                <w:sz w:val="17"/>
                <w:szCs w:val="17"/>
              </w:rPr>
              <w:fldChar w:fldCharType="separate"/>
            </w:r>
            <w:r w:rsidR="004C16B0">
              <w:rPr>
                <w:webHidden/>
                <w:sz w:val="17"/>
                <w:szCs w:val="17"/>
              </w:rPr>
              <w:t>67</w:t>
            </w:r>
            <w:r w:rsidR="00FA7A4F" w:rsidRPr="00D37D01">
              <w:rPr>
                <w:webHidden/>
                <w:sz w:val="17"/>
                <w:szCs w:val="17"/>
              </w:rPr>
              <w:fldChar w:fldCharType="end"/>
            </w:r>
          </w:hyperlink>
        </w:p>
        <w:p w14:paraId="11EEAB8B" w14:textId="58F8A56F" w:rsidR="00FA7A4F" w:rsidRPr="00D37D01" w:rsidRDefault="00622E28" w:rsidP="003E1DAA">
          <w:pPr>
            <w:pStyle w:val="Obsah3"/>
            <w:rPr>
              <w:noProof/>
              <w:sz w:val="17"/>
              <w:szCs w:val="17"/>
              <w:lang w:val="sk-SK" w:eastAsia="sk-SK"/>
            </w:rPr>
          </w:pPr>
          <w:hyperlink w:anchor="_Toc458515684" w:history="1">
            <w:r w:rsidR="00FA7A4F" w:rsidRPr="00D37D01">
              <w:rPr>
                <w:rStyle w:val="Hypertextovprepojenie"/>
                <w:noProof/>
                <w:sz w:val="17"/>
                <w:szCs w:val="17"/>
                <w:lang w:val="sk-SK"/>
              </w:rPr>
              <w:t>3.3.1</w:t>
            </w:r>
            <w:r w:rsidR="00FA7A4F" w:rsidRPr="00D37D01">
              <w:rPr>
                <w:noProof/>
                <w:sz w:val="17"/>
                <w:szCs w:val="17"/>
                <w:lang w:val="sk-SK" w:eastAsia="sk-SK"/>
              </w:rPr>
              <w:tab/>
            </w:r>
            <w:r w:rsidR="00FA7A4F" w:rsidRPr="00D37D01">
              <w:rPr>
                <w:rStyle w:val="Hypertextovprepojenie"/>
                <w:noProof/>
                <w:sz w:val="17"/>
                <w:szCs w:val="17"/>
                <w:lang w:val="sk-SK"/>
              </w:rPr>
              <w:t>Predloženie ŽoNFP elektronicky prostredníctvom ITMS2014+</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_Toc458515684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68</w:t>
            </w:r>
            <w:r w:rsidR="00FA7A4F" w:rsidRPr="00D37D01">
              <w:rPr>
                <w:noProof/>
                <w:webHidden/>
                <w:sz w:val="17"/>
                <w:szCs w:val="17"/>
              </w:rPr>
              <w:fldChar w:fldCharType="end"/>
            </w:r>
          </w:hyperlink>
        </w:p>
        <w:p w14:paraId="0C37BE0E" w14:textId="55EF6E5C" w:rsidR="00FA7A4F" w:rsidRPr="00D37D01" w:rsidRDefault="00622E28" w:rsidP="003E1DAA">
          <w:pPr>
            <w:pStyle w:val="Obsah3"/>
            <w:rPr>
              <w:noProof/>
              <w:sz w:val="17"/>
              <w:szCs w:val="17"/>
              <w:lang w:val="sk-SK" w:eastAsia="sk-SK"/>
            </w:rPr>
          </w:pPr>
          <w:hyperlink w:anchor="_Toc458515685" w:history="1">
            <w:r w:rsidR="00FA7A4F" w:rsidRPr="00D37D01">
              <w:rPr>
                <w:rStyle w:val="Hypertextovprepojenie"/>
                <w:noProof/>
                <w:sz w:val="17"/>
                <w:szCs w:val="17"/>
                <w:lang w:val="sk-SK"/>
              </w:rPr>
              <w:t>3.3.2</w:t>
            </w:r>
            <w:r w:rsidR="00FA7A4F" w:rsidRPr="00D37D01">
              <w:rPr>
                <w:noProof/>
                <w:sz w:val="17"/>
                <w:szCs w:val="17"/>
                <w:lang w:val="sk-SK" w:eastAsia="sk-SK"/>
              </w:rPr>
              <w:tab/>
            </w:r>
            <w:r w:rsidR="00FA7A4F" w:rsidRPr="00D37D01">
              <w:rPr>
                <w:rStyle w:val="Hypertextovprepojenie"/>
                <w:noProof/>
                <w:sz w:val="17"/>
                <w:szCs w:val="17"/>
                <w:lang w:val="sk-SK"/>
              </w:rPr>
              <w:t>Predloženie ŽoNFP v písomnej forme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_Toc458515685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69</w:t>
            </w:r>
            <w:r w:rsidR="00FA7A4F" w:rsidRPr="00D37D01">
              <w:rPr>
                <w:noProof/>
                <w:webHidden/>
                <w:sz w:val="17"/>
                <w:szCs w:val="17"/>
              </w:rPr>
              <w:fldChar w:fldCharType="end"/>
            </w:r>
          </w:hyperlink>
        </w:p>
        <w:p w14:paraId="5182C84C" w14:textId="5D69B3DC" w:rsidR="00FA7A4F" w:rsidRPr="00D37D01" w:rsidRDefault="00622E28">
          <w:pPr>
            <w:pStyle w:val="Obsah1"/>
            <w:rPr>
              <w:b w:val="0"/>
              <w:noProof/>
              <w:sz w:val="17"/>
              <w:szCs w:val="17"/>
              <w:lang w:val="sk-SK" w:eastAsia="sk-SK"/>
            </w:rPr>
          </w:pPr>
          <w:hyperlink w:anchor="_Toc458515686" w:history="1">
            <w:r w:rsidR="00FA7A4F" w:rsidRPr="00D37D01">
              <w:rPr>
                <w:rStyle w:val="Hypertextovprepojenie"/>
                <w:b w:val="0"/>
                <w:noProof/>
                <w:sz w:val="17"/>
                <w:szCs w:val="17"/>
                <w:lang w:val="sk-SK"/>
              </w:rPr>
              <w:t>4.</w:t>
            </w:r>
            <w:r w:rsidR="00FA7A4F" w:rsidRPr="00D37D01">
              <w:rPr>
                <w:b w:val="0"/>
                <w:noProof/>
                <w:sz w:val="17"/>
                <w:szCs w:val="17"/>
                <w:lang w:val="sk-SK" w:eastAsia="sk-SK"/>
              </w:rPr>
              <w:tab/>
            </w:r>
            <w:r w:rsidR="00FA7A4F" w:rsidRPr="00D37D01">
              <w:rPr>
                <w:rStyle w:val="Hypertextovprepojenie"/>
                <w:b w:val="0"/>
                <w:noProof/>
                <w:sz w:val="17"/>
                <w:szCs w:val="17"/>
                <w:lang w:val="sk-SK"/>
              </w:rPr>
              <w:t>Postup schvaľovania ŽoNFP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_Toc458515686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72</w:t>
            </w:r>
            <w:r w:rsidR="00FA7A4F" w:rsidRPr="00D37D01">
              <w:rPr>
                <w:b w:val="0"/>
                <w:noProof/>
                <w:webHidden/>
                <w:sz w:val="17"/>
                <w:szCs w:val="17"/>
              </w:rPr>
              <w:fldChar w:fldCharType="end"/>
            </w:r>
          </w:hyperlink>
        </w:p>
        <w:p w14:paraId="214AE1B4" w14:textId="3B25E31A" w:rsidR="00FA7A4F" w:rsidRPr="00D37D01" w:rsidRDefault="00622E28" w:rsidP="003E1DAA">
          <w:pPr>
            <w:pStyle w:val="Obsah2"/>
            <w:rPr>
              <w:sz w:val="17"/>
              <w:szCs w:val="17"/>
              <w:lang w:eastAsia="sk-SK"/>
            </w:rPr>
          </w:pPr>
          <w:hyperlink w:anchor="_Toc458515687" w:history="1">
            <w:r w:rsidR="00FA7A4F" w:rsidRPr="00D37D01">
              <w:rPr>
                <w:rStyle w:val="Hypertextovprepojenie"/>
                <w:sz w:val="17"/>
                <w:szCs w:val="17"/>
              </w:rPr>
              <w:t>4.1</w:t>
            </w:r>
            <w:r w:rsidR="00FA7A4F" w:rsidRPr="00D37D01">
              <w:rPr>
                <w:sz w:val="17"/>
                <w:szCs w:val="17"/>
                <w:lang w:eastAsia="sk-SK"/>
              </w:rPr>
              <w:tab/>
            </w:r>
            <w:r w:rsidR="00FA7A4F" w:rsidRPr="00D37D01">
              <w:rPr>
                <w:rStyle w:val="Hypertextovprepojenie"/>
                <w:sz w:val="17"/>
                <w:szCs w:val="17"/>
              </w:rPr>
              <w:t>Administratívne overenie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_Toc458515687 \h </w:instrText>
            </w:r>
            <w:r w:rsidR="00FA7A4F" w:rsidRPr="00D37D01">
              <w:rPr>
                <w:webHidden/>
                <w:sz w:val="17"/>
                <w:szCs w:val="17"/>
              </w:rPr>
            </w:r>
            <w:r w:rsidR="00FA7A4F" w:rsidRPr="00D37D01">
              <w:rPr>
                <w:webHidden/>
                <w:sz w:val="17"/>
                <w:szCs w:val="17"/>
              </w:rPr>
              <w:fldChar w:fldCharType="separate"/>
            </w:r>
            <w:r w:rsidR="004C16B0">
              <w:rPr>
                <w:webHidden/>
                <w:sz w:val="17"/>
                <w:szCs w:val="17"/>
              </w:rPr>
              <w:t>72</w:t>
            </w:r>
            <w:r w:rsidR="00FA7A4F" w:rsidRPr="00D37D01">
              <w:rPr>
                <w:webHidden/>
                <w:sz w:val="17"/>
                <w:szCs w:val="17"/>
              </w:rPr>
              <w:fldChar w:fldCharType="end"/>
            </w:r>
          </w:hyperlink>
        </w:p>
        <w:p w14:paraId="50C184EA" w14:textId="378630AA" w:rsidR="00FA7A4F" w:rsidRPr="00D37D01" w:rsidRDefault="00622E28" w:rsidP="003E1DAA">
          <w:pPr>
            <w:pStyle w:val="Obsah2"/>
            <w:rPr>
              <w:sz w:val="17"/>
              <w:szCs w:val="17"/>
              <w:lang w:eastAsia="sk-SK"/>
            </w:rPr>
          </w:pPr>
          <w:hyperlink w:anchor="_Toc458515688" w:history="1">
            <w:r w:rsidR="00FA7A4F" w:rsidRPr="00D37D01">
              <w:rPr>
                <w:rStyle w:val="Hypertextovprepojenie"/>
                <w:sz w:val="17"/>
                <w:szCs w:val="17"/>
              </w:rPr>
              <w:t>4.2</w:t>
            </w:r>
            <w:r w:rsidR="00FA7A4F" w:rsidRPr="00D37D01">
              <w:rPr>
                <w:sz w:val="17"/>
                <w:szCs w:val="17"/>
                <w:lang w:eastAsia="sk-SK"/>
              </w:rPr>
              <w:tab/>
            </w:r>
            <w:r w:rsidR="00FA7A4F" w:rsidRPr="00D37D01">
              <w:rPr>
                <w:rStyle w:val="Hypertextovprepojenie"/>
                <w:sz w:val="17"/>
                <w:szCs w:val="17"/>
              </w:rPr>
              <w:t>Odborné hodnotenie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_Toc458515688 \h </w:instrText>
            </w:r>
            <w:r w:rsidR="00FA7A4F" w:rsidRPr="00D37D01">
              <w:rPr>
                <w:webHidden/>
                <w:sz w:val="17"/>
                <w:szCs w:val="17"/>
              </w:rPr>
            </w:r>
            <w:r w:rsidR="00FA7A4F" w:rsidRPr="00D37D01">
              <w:rPr>
                <w:webHidden/>
                <w:sz w:val="17"/>
                <w:szCs w:val="17"/>
              </w:rPr>
              <w:fldChar w:fldCharType="separate"/>
            </w:r>
            <w:r w:rsidR="004C16B0">
              <w:rPr>
                <w:webHidden/>
                <w:sz w:val="17"/>
                <w:szCs w:val="17"/>
              </w:rPr>
              <w:t>72</w:t>
            </w:r>
            <w:r w:rsidR="00FA7A4F" w:rsidRPr="00D37D01">
              <w:rPr>
                <w:webHidden/>
                <w:sz w:val="17"/>
                <w:szCs w:val="17"/>
              </w:rPr>
              <w:fldChar w:fldCharType="end"/>
            </w:r>
          </w:hyperlink>
        </w:p>
        <w:p w14:paraId="2B14ECA3" w14:textId="3205C9E4" w:rsidR="00FA7A4F" w:rsidRPr="00D37D01" w:rsidRDefault="00622E28" w:rsidP="003E1DAA">
          <w:pPr>
            <w:pStyle w:val="Obsah2"/>
            <w:rPr>
              <w:sz w:val="17"/>
              <w:szCs w:val="17"/>
              <w:lang w:eastAsia="sk-SK"/>
            </w:rPr>
          </w:pPr>
          <w:hyperlink w:anchor="_Toc458515689" w:history="1">
            <w:r w:rsidR="00FA7A4F" w:rsidRPr="00D37D01">
              <w:rPr>
                <w:rStyle w:val="Hypertextovprepojenie"/>
                <w:sz w:val="17"/>
                <w:szCs w:val="17"/>
              </w:rPr>
              <w:t>4.3</w:t>
            </w:r>
            <w:r w:rsidR="00FA7A4F" w:rsidRPr="00D37D01">
              <w:rPr>
                <w:sz w:val="17"/>
                <w:szCs w:val="17"/>
                <w:lang w:eastAsia="sk-SK"/>
              </w:rPr>
              <w:tab/>
            </w:r>
            <w:r w:rsidR="00FA7A4F" w:rsidRPr="00D37D01">
              <w:rPr>
                <w:rStyle w:val="Hypertextovprepojenie"/>
                <w:sz w:val="17"/>
                <w:szCs w:val="17"/>
              </w:rPr>
              <w:t>Vydávanie rozhodnutia a zverejňovanie</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_Toc458515689 \h </w:instrText>
            </w:r>
            <w:r w:rsidR="00FA7A4F" w:rsidRPr="00D37D01">
              <w:rPr>
                <w:webHidden/>
                <w:sz w:val="17"/>
                <w:szCs w:val="17"/>
              </w:rPr>
            </w:r>
            <w:r w:rsidR="00FA7A4F" w:rsidRPr="00D37D01">
              <w:rPr>
                <w:webHidden/>
                <w:sz w:val="17"/>
                <w:szCs w:val="17"/>
              </w:rPr>
              <w:fldChar w:fldCharType="separate"/>
            </w:r>
            <w:r w:rsidR="004C16B0">
              <w:rPr>
                <w:webHidden/>
                <w:sz w:val="17"/>
                <w:szCs w:val="17"/>
              </w:rPr>
              <w:t>73</w:t>
            </w:r>
            <w:r w:rsidR="00FA7A4F" w:rsidRPr="00D37D01">
              <w:rPr>
                <w:webHidden/>
                <w:sz w:val="17"/>
                <w:szCs w:val="17"/>
              </w:rPr>
              <w:fldChar w:fldCharType="end"/>
            </w:r>
          </w:hyperlink>
        </w:p>
        <w:p w14:paraId="5CC6E4B5" w14:textId="231F0B65" w:rsidR="00FA7A4F" w:rsidRPr="00D37D01" w:rsidRDefault="00622E28" w:rsidP="003E1DAA">
          <w:pPr>
            <w:pStyle w:val="Obsah2"/>
            <w:rPr>
              <w:sz w:val="17"/>
              <w:szCs w:val="17"/>
              <w:lang w:eastAsia="sk-SK"/>
            </w:rPr>
          </w:pPr>
          <w:hyperlink w:anchor="_Toc458515690" w:history="1">
            <w:r w:rsidR="00FA7A4F" w:rsidRPr="00D37D01">
              <w:rPr>
                <w:rStyle w:val="Hypertextovprepojenie"/>
                <w:sz w:val="17"/>
                <w:szCs w:val="17"/>
              </w:rPr>
              <w:t>4.4</w:t>
            </w:r>
            <w:r w:rsidR="00FA7A4F" w:rsidRPr="00D37D01">
              <w:rPr>
                <w:sz w:val="17"/>
                <w:szCs w:val="17"/>
                <w:lang w:eastAsia="sk-SK"/>
              </w:rPr>
              <w:tab/>
            </w:r>
            <w:r w:rsidR="00FA7A4F" w:rsidRPr="00D37D01">
              <w:rPr>
                <w:rStyle w:val="Hypertextovprepojenie"/>
                <w:sz w:val="17"/>
                <w:szCs w:val="17"/>
              </w:rPr>
              <w:t>Opravné prostriedky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_Toc458515690 \h </w:instrText>
            </w:r>
            <w:r w:rsidR="00FA7A4F" w:rsidRPr="00D37D01">
              <w:rPr>
                <w:webHidden/>
                <w:sz w:val="17"/>
                <w:szCs w:val="17"/>
              </w:rPr>
            </w:r>
            <w:r w:rsidR="00FA7A4F" w:rsidRPr="00D37D01">
              <w:rPr>
                <w:webHidden/>
                <w:sz w:val="17"/>
                <w:szCs w:val="17"/>
              </w:rPr>
              <w:fldChar w:fldCharType="separate"/>
            </w:r>
            <w:r w:rsidR="004C16B0">
              <w:rPr>
                <w:webHidden/>
                <w:sz w:val="17"/>
                <w:szCs w:val="17"/>
              </w:rPr>
              <w:t>74</w:t>
            </w:r>
            <w:r w:rsidR="00FA7A4F" w:rsidRPr="00D37D01">
              <w:rPr>
                <w:webHidden/>
                <w:sz w:val="17"/>
                <w:szCs w:val="17"/>
              </w:rPr>
              <w:fldChar w:fldCharType="end"/>
            </w:r>
          </w:hyperlink>
        </w:p>
        <w:p w14:paraId="5540D622" w14:textId="7904D3D1" w:rsidR="00FA7A4F" w:rsidRPr="00D37D01" w:rsidRDefault="00622E28" w:rsidP="003E1DAA">
          <w:pPr>
            <w:pStyle w:val="Obsah3"/>
            <w:rPr>
              <w:noProof/>
              <w:sz w:val="17"/>
              <w:szCs w:val="17"/>
              <w:lang w:val="sk-SK" w:eastAsia="sk-SK"/>
            </w:rPr>
          </w:pPr>
          <w:hyperlink w:anchor="_Toc458515691" w:history="1">
            <w:r w:rsidR="00FA7A4F" w:rsidRPr="00D37D01">
              <w:rPr>
                <w:rStyle w:val="Hypertextovprepojenie"/>
                <w:noProof/>
                <w:sz w:val="17"/>
                <w:szCs w:val="17"/>
                <w:lang w:val="sk-SK"/>
              </w:rPr>
              <w:t>4.4.1</w:t>
            </w:r>
            <w:r w:rsidR="00FA7A4F" w:rsidRPr="00D37D01">
              <w:rPr>
                <w:noProof/>
                <w:sz w:val="17"/>
                <w:szCs w:val="17"/>
                <w:lang w:val="sk-SK" w:eastAsia="sk-SK"/>
              </w:rPr>
              <w:tab/>
            </w:r>
            <w:r w:rsidR="00FA7A4F" w:rsidRPr="00D37D01">
              <w:rPr>
                <w:rStyle w:val="Hypertextovprepojenie"/>
                <w:noProof/>
                <w:sz w:val="17"/>
                <w:szCs w:val="17"/>
                <w:lang w:val="sk-SK"/>
              </w:rPr>
              <w:t>Odvolanie a odvolacie konanie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75</w:t>
            </w:r>
            <w:r w:rsidR="00FA7A4F" w:rsidRPr="00D37D01">
              <w:rPr>
                <w:noProof/>
                <w:webHidden/>
                <w:sz w:val="17"/>
                <w:szCs w:val="17"/>
              </w:rPr>
              <w:fldChar w:fldCharType="end"/>
            </w:r>
          </w:hyperlink>
        </w:p>
        <w:p w14:paraId="3363C326" w14:textId="493EE69F" w:rsidR="00FA7A4F" w:rsidRPr="00D37D01" w:rsidRDefault="00622E28" w:rsidP="003E1DAA">
          <w:pPr>
            <w:pStyle w:val="Obsah3"/>
            <w:rPr>
              <w:noProof/>
              <w:sz w:val="17"/>
              <w:szCs w:val="17"/>
              <w:lang w:val="sk-SK" w:eastAsia="sk-SK"/>
            </w:rPr>
          </w:pPr>
          <w:hyperlink w:anchor="_Toc458515692" w:history="1">
            <w:r w:rsidR="00FA7A4F" w:rsidRPr="00D37D01">
              <w:rPr>
                <w:rStyle w:val="Hypertextovprepojenie"/>
                <w:noProof/>
                <w:sz w:val="17"/>
                <w:szCs w:val="17"/>
                <w:lang w:val="sk-SK"/>
              </w:rPr>
              <w:t>4.4.2</w:t>
            </w:r>
            <w:r w:rsidR="00FA7A4F" w:rsidRPr="00D37D01">
              <w:rPr>
                <w:noProof/>
                <w:sz w:val="17"/>
                <w:szCs w:val="17"/>
                <w:lang w:val="sk-SK" w:eastAsia="sk-SK"/>
              </w:rPr>
              <w:tab/>
            </w:r>
            <w:r w:rsidR="00FA7A4F" w:rsidRPr="00D37D01">
              <w:rPr>
                <w:rStyle w:val="Hypertextovprepojenie"/>
                <w:noProof/>
                <w:sz w:val="17"/>
                <w:szCs w:val="17"/>
                <w:lang w:val="sk-SK"/>
              </w:rPr>
              <w:t>Preskúmanie rozhodnutia mimo odvolacieho konania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75</w:t>
            </w:r>
            <w:r w:rsidR="00FA7A4F" w:rsidRPr="00D37D01">
              <w:rPr>
                <w:noProof/>
                <w:webHidden/>
                <w:sz w:val="17"/>
                <w:szCs w:val="17"/>
              </w:rPr>
              <w:fldChar w:fldCharType="end"/>
            </w:r>
          </w:hyperlink>
        </w:p>
        <w:p w14:paraId="154258C2" w14:textId="0D22389B" w:rsidR="00FA7A4F" w:rsidRPr="00D37D01" w:rsidRDefault="00622E28" w:rsidP="003E1DAA">
          <w:pPr>
            <w:pStyle w:val="Obsah3"/>
            <w:rPr>
              <w:noProof/>
              <w:sz w:val="17"/>
              <w:szCs w:val="17"/>
              <w:lang w:val="sk-SK" w:eastAsia="sk-SK"/>
            </w:rPr>
          </w:pPr>
          <w:hyperlink w:anchor="_Toc458515693" w:history="1">
            <w:r w:rsidR="00FA7A4F" w:rsidRPr="00D37D01">
              <w:rPr>
                <w:rStyle w:val="Hypertextovprepojenie"/>
                <w:noProof/>
                <w:sz w:val="17"/>
                <w:szCs w:val="17"/>
                <w:lang w:val="sk-SK"/>
              </w:rPr>
              <w:t>4.4.3</w:t>
            </w:r>
            <w:r w:rsidR="00FA7A4F" w:rsidRPr="00D37D01">
              <w:rPr>
                <w:noProof/>
                <w:sz w:val="17"/>
                <w:szCs w:val="17"/>
                <w:lang w:val="sk-SK" w:eastAsia="sk-SK"/>
              </w:rPr>
              <w:tab/>
            </w:r>
            <w:r w:rsidR="00FA7A4F" w:rsidRPr="00D37D01">
              <w:rPr>
                <w:rStyle w:val="Hypertextovprepojenie"/>
                <w:noProof/>
                <w:sz w:val="17"/>
                <w:szCs w:val="17"/>
                <w:lang w:val="sk-SK"/>
              </w:rPr>
              <w:t>Oprava rozhodnutia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_Toc458515693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76</w:t>
            </w:r>
            <w:r w:rsidR="00FA7A4F" w:rsidRPr="00D37D01">
              <w:rPr>
                <w:noProof/>
                <w:webHidden/>
                <w:sz w:val="17"/>
                <w:szCs w:val="17"/>
              </w:rPr>
              <w:fldChar w:fldCharType="end"/>
            </w:r>
          </w:hyperlink>
        </w:p>
        <w:p w14:paraId="2D53B6B0" w14:textId="74E259CA" w:rsidR="00FA7A4F" w:rsidRPr="00D37D01" w:rsidRDefault="00622E28">
          <w:pPr>
            <w:pStyle w:val="Obsah1"/>
            <w:rPr>
              <w:b w:val="0"/>
              <w:noProof/>
              <w:sz w:val="17"/>
              <w:szCs w:val="17"/>
              <w:lang w:val="sk-SK" w:eastAsia="sk-SK"/>
            </w:rPr>
          </w:pPr>
          <w:hyperlink w:anchor="_Toc458515694" w:history="1">
            <w:r w:rsidR="00FA7A4F" w:rsidRPr="00D37D01">
              <w:rPr>
                <w:rStyle w:val="Hypertextovprepojenie"/>
                <w:b w:val="0"/>
                <w:noProof/>
                <w:sz w:val="17"/>
                <w:szCs w:val="17"/>
                <w:lang w:val="sk-SK"/>
              </w:rPr>
              <w:t>5.</w:t>
            </w:r>
            <w:r w:rsidR="00FA7A4F" w:rsidRPr="00D37D01">
              <w:rPr>
                <w:b w:val="0"/>
                <w:noProof/>
                <w:sz w:val="17"/>
                <w:szCs w:val="17"/>
                <w:lang w:val="sk-SK" w:eastAsia="sk-SK"/>
              </w:rPr>
              <w:tab/>
            </w:r>
            <w:r w:rsidR="00FA7A4F" w:rsidRPr="00D37D01">
              <w:rPr>
                <w:rStyle w:val="Hypertextovprepojenie"/>
                <w:b w:val="0"/>
                <w:noProof/>
                <w:sz w:val="17"/>
                <w:szCs w:val="17"/>
                <w:lang w:val="sk-SK"/>
              </w:rPr>
              <w:t>Informácia o horizontálnych princípoch</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_Toc458515694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77</w:t>
            </w:r>
            <w:r w:rsidR="00FA7A4F" w:rsidRPr="00D37D01">
              <w:rPr>
                <w:b w:val="0"/>
                <w:noProof/>
                <w:webHidden/>
                <w:sz w:val="17"/>
                <w:szCs w:val="17"/>
              </w:rPr>
              <w:fldChar w:fldCharType="end"/>
            </w:r>
          </w:hyperlink>
        </w:p>
        <w:p w14:paraId="7F9437DB" w14:textId="2A9B7F2A" w:rsidR="00FA7A4F" w:rsidRPr="00D37D01" w:rsidRDefault="00622E28">
          <w:pPr>
            <w:pStyle w:val="Obsah1"/>
            <w:rPr>
              <w:b w:val="0"/>
              <w:noProof/>
              <w:sz w:val="17"/>
              <w:szCs w:val="17"/>
              <w:lang w:val="sk-SK" w:eastAsia="sk-SK"/>
            </w:rPr>
          </w:pPr>
          <w:hyperlink w:anchor="_Toc458515695" w:history="1">
            <w:r w:rsidR="00FA7A4F" w:rsidRPr="00D37D01">
              <w:rPr>
                <w:rStyle w:val="Hypertextovprepojenie"/>
                <w:b w:val="0"/>
                <w:noProof/>
                <w:sz w:val="17"/>
                <w:szCs w:val="17"/>
                <w:lang w:val="sk-SK"/>
              </w:rPr>
              <w:t>6.</w:t>
            </w:r>
            <w:r w:rsidR="00FA7A4F" w:rsidRPr="00D37D01">
              <w:rPr>
                <w:b w:val="0"/>
                <w:noProof/>
                <w:sz w:val="17"/>
                <w:szCs w:val="17"/>
                <w:lang w:val="sk-SK" w:eastAsia="sk-SK"/>
              </w:rPr>
              <w:tab/>
            </w:r>
            <w:r w:rsidR="00FA7A4F" w:rsidRPr="00D37D01">
              <w:rPr>
                <w:rStyle w:val="Hypertextovprepojenie"/>
                <w:b w:val="0"/>
                <w:noProof/>
                <w:sz w:val="17"/>
                <w:szCs w:val="17"/>
                <w:lang w:val="sk-SK"/>
              </w:rPr>
              <w:t>Uzavretie zmluvy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_Toc458515695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80</w:t>
            </w:r>
            <w:r w:rsidR="00FA7A4F" w:rsidRPr="00D37D01">
              <w:rPr>
                <w:b w:val="0"/>
                <w:noProof/>
                <w:webHidden/>
                <w:sz w:val="17"/>
                <w:szCs w:val="17"/>
              </w:rPr>
              <w:fldChar w:fldCharType="end"/>
            </w:r>
          </w:hyperlink>
        </w:p>
        <w:p w14:paraId="742FB60E" w14:textId="2A6A2D93" w:rsidR="00FA7A4F" w:rsidRPr="00D37D01" w:rsidRDefault="00622E28">
          <w:pPr>
            <w:pStyle w:val="Obsah1"/>
            <w:rPr>
              <w:b w:val="0"/>
              <w:noProof/>
              <w:sz w:val="17"/>
              <w:szCs w:val="17"/>
              <w:lang w:val="sk-SK" w:eastAsia="sk-SK"/>
            </w:rPr>
          </w:pPr>
          <w:hyperlink w:anchor="_Toc458515696" w:history="1">
            <w:r w:rsidR="00FA7A4F" w:rsidRPr="00D37D01">
              <w:rPr>
                <w:rStyle w:val="Hypertextovprepojenie"/>
                <w:b w:val="0"/>
                <w:noProof/>
                <w:sz w:val="17"/>
                <w:szCs w:val="17"/>
                <w:lang w:val="sk-SK"/>
              </w:rPr>
              <w:t>7.</w:t>
            </w:r>
            <w:r w:rsidR="00FA7A4F" w:rsidRPr="00D37D01">
              <w:rPr>
                <w:b w:val="0"/>
                <w:noProof/>
                <w:sz w:val="17"/>
                <w:szCs w:val="17"/>
                <w:lang w:val="sk-SK" w:eastAsia="sk-SK"/>
              </w:rPr>
              <w:tab/>
            </w:r>
            <w:r w:rsidR="00FA7A4F" w:rsidRPr="00D37D01">
              <w:rPr>
                <w:rStyle w:val="Hypertextovprepojenie"/>
                <w:b w:val="0"/>
                <w:noProof/>
                <w:sz w:val="17"/>
                <w:szCs w:val="17"/>
                <w:lang w:val="sk-SK"/>
              </w:rPr>
              <w:t>Komunikácia medzi žiadateľmi a RO pre OP EVS</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_Toc458515696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82</w:t>
            </w:r>
            <w:r w:rsidR="00FA7A4F" w:rsidRPr="00D37D01">
              <w:rPr>
                <w:b w:val="0"/>
                <w:noProof/>
                <w:webHidden/>
                <w:sz w:val="17"/>
                <w:szCs w:val="17"/>
              </w:rPr>
              <w:fldChar w:fldCharType="end"/>
            </w:r>
          </w:hyperlink>
        </w:p>
        <w:p w14:paraId="65682DB2" w14:textId="46632689" w:rsidR="00FA7A4F" w:rsidRPr="00D37D01" w:rsidRDefault="00622E28" w:rsidP="003E1DAA">
          <w:pPr>
            <w:pStyle w:val="Obsah2"/>
            <w:rPr>
              <w:sz w:val="17"/>
              <w:szCs w:val="17"/>
              <w:lang w:eastAsia="sk-SK"/>
            </w:rPr>
          </w:pPr>
          <w:hyperlink w:anchor="_Toc458515697" w:history="1">
            <w:r w:rsidR="00FA7A4F" w:rsidRPr="00D37D01">
              <w:rPr>
                <w:rStyle w:val="Hypertextovprepojenie"/>
                <w:rFonts w:cs="Arial"/>
                <w:sz w:val="17"/>
                <w:szCs w:val="17"/>
              </w:rPr>
              <w:t>7.1 Žiadateľ (potenciálny prijímateľ)</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_Toc458515697 \h </w:instrText>
            </w:r>
            <w:r w:rsidR="00FA7A4F" w:rsidRPr="00D37D01">
              <w:rPr>
                <w:webHidden/>
                <w:sz w:val="17"/>
                <w:szCs w:val="17"/>
              </w:rPr>
            </w:r>
            <w:r w:rsidR="00FA7A4F" w:rsidRPr="00D37D01">
              <w:rPr>
                <w:webHidden/>
                <w:sz w:val="17"/>
                <w:szCs w:val="17"/>
              </w:rPr>
              <w:fldChar w:fldCharType="separate"/>
            </w:r>
            <w:r w:rsidR="004C16B0">
              <w:rPr>
                <w:webHidden/>
                <w:sz w:val="17"/>
                <w:szCs w:val="17"/>
              </w:rPr>
              <w:t>82</w:t>
            </w:r>
            <w:r w:rsidR="00FA7A4F" w:rsidRPr="00D37D01">
              <w:rPr>
                <w:webHidden/>
                <w:sz w:val="17"/>
                <w:szCs w:val="17"/>
              </w:rPr>
              <w:fldChar w:fldCharType="end"/>
            </w:r>
          </w:hyperlink>
        </w:p>
        <w:p w14:paraId="68ADF42E" w14:textId="64CA3035" w:rsidR="00FA7A4F" w:rsidRPr="00D37D01" w:rsidRDefault="00622E28" w:rsidP="003E1DAA">
          <w:pPr>
            <w:pStyle w:val="Obsah2"/>
            <w:rPr>
              <w:sz w:val="17"/>
              <w:szCs w:val="17"/>
              <w:lang w:eastAsia="sk-SK"/>
            </w:rPr>
          </w:pPr>
          <w:hyperlink w:anchor="_Toc458515698" w:history="1">
            <w:r w:rsidR="00FA7A4F" w:rsidRPr="00D37D01">
              <w:rPr>
                <w:rStyle w:val="Hypertextovprepojenie"/>
                <w:sz w:val="17"/>
                <w:szCs w:val="17"/>
              </w:rPr>
              <w:t>7.2 Na úrovni CKO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_Toc458515698 \h </w:instrText>
            </w:r>
            <w:r w:rsidR="00FA7A4F" w:rsidRPr="00D37D01">
              <w:rPr>
                <w:webHidden/>
                <w:sz w:val="17"/>
                <w:szCs w:val="17"/>
              </w:rPr>
            </w:r>
            <w:r w:rsidR="00FA7A4F" w:rsidRPr="00D37D01">
              <w:rPr>
                <w:webHidden/>
                <w:sz w:val="17"/>
                <w:szCs w:val="17"/>
              </w:rPr>
              <w:fldChar w:fldCharType="separate"/>
            </w:r>
            <w:r w:rsidR="004C16B0">
              <w:rPr>
                <w:webHidden/>
                <w:sz w:val="17"/>
                <w:szCs w:val="17"/>
              </w:rPr>
              <w:t>82</w:t>
            </w:r>
            <w:r w:rsidR="00FA7A4F" w:rsidRPr="00D37D01">
              <w:rPr>
                <w:webHidden/>
                <w:sz w:val="17"/>
                <w:szCs w:val="17"/>
              </w:rPr>
              <w:fldChar w:fldCharType="end"/>
            </w:r>
          </w:hyperlink>
        </w:p>
        <w:p w14:paraId="747D85D7" w14:textId="3BA8444F" w:rsidR="00FA7A4F" w:rsidRPr="00D37D01" w:rsidRDefault="00622E28" w:rsidP="003E1DAA">
          <w:pPr>
            <w:pStyle w:val="Obsah2"/>
            <w:rPr>
              <w:sz w:val="17"/>
              <w:szCs w:val="17"/>
              <w:lang w:eastAsia="sk-SK"/>
            </w:rPr>
          </w:pPr>
          <w:hyperlink w:anchor="_Toc458515699" w:history="1">
            <w:r w:rsidR="00FA7A4F" w:rsidRPr="00D37D01">
              <w:rPr>
                <w:rStyle w:val="Hypertextovprepojenie"/>
                <w:sz w:val="17"/>
                <w:szCs w:val="17"/>
              </w:rPr>
              <w:t>7.3</w:t>
            </w:r>
            <w:r w:rsidR="00FA7A4F" w:rsidRPr="00D37D01">
              <w:rPr>
                <w:sz w:val="17"/>
                <w:szCs w:val="17"/>
                <w:lang w:eastAsia="sk-SK"/>
              </w:rPr>
              <w:tab/>
            </w:r>
            <w:r w:rsidR="00FA7A4F" w:rsidRPr="00D37D01">
              <w:rPr>
                <w:rStyle w:val="Hypertextovprepojenie"/>
                <w:sz w:val="17"/>
                <w:szCs w:val="17"/>
              </w:rPr>
              <w:t>Na úrovni RO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_Toc458515699 \h </w:instrText>
            </w:r>
            <w:r w:rsidR="00FA7A4F" w:rsidRPr="00D37D01">
              <w:rPr>
                <w:webHidden/>
                <w:sz w:val="17"/>
                <w:szCs w:val="17"/>
              </w:rPr>
            </w:r>
            <w:r w:rsidR="00FA7A4F" w:rsidRPr="00D37D01">
              <w:rPr>
                <w:webHidden/>
                <w:sz w:val="17"/>
                <w:szCs w:val="17"/>
              </w:rPr>
              <w:fldChar w:fldCharType="separate"/>
            </w:r>
            <w:r w:rsidR="004C16B0">
              <w:rPr>
                <w:webHidden/>
                <w:sz w:val="17"/>
                <w:szCs w:val="17"/>
              </w:rPr>
              <w:t>83</w:t>
            </w:r>
            <w:r w:rsidR="00FA7A4F" w:rsidRPr="00D37D01">
              <w:rPr>
                <w:webHidden/>
                <w:sz w:val="17"/>
                <w:szCs w:val="17"/>
              </w:rPr>
              <w:fldChar w:fldCharType="end"/>
            </w:r>
          </w:hyperlink>
        </w:p>
        <w:p w14:paraId="0E846FFC" w14:textId="4151697C" w:rsidR="00FA7A4F" w:rsidRPr="00D37D01" w:rsidRDefault="00622E28">
          <w:pPr>
            <w:pStyle w:val="Obsah1"/>
            <w:rPr>
              <w:b w:val="0"/>
              <w:noProof/>
              <w:sz w:val="17"/>
              <w:szCs w:val="17"/>
              <w:lang w:val="sk-SK" w:eastAsia="sk-SK"/>
            </w:rPr>
          </w:pPr>
          <w:hyperlink w:anchor="_Toc458515700" w:history="1">
            <w:r w:rsidR="00FA7A4F" w:rsidRPr="00D37D01">
              <w:rPr>
                <w:rStyle w:val="Hypertextovprepojenie"/>
                <w:rFonts w:cs="Arial"/>
                <w:b w:val="0"/>
                <w:noProof/>
                <w:sz w:val="17"/>
                <w:szCs w:val="17"/>
                <w:lang w:val="sk-SK"/>
              </w:rPr>
              <w:t>8.</w:t>
            </w:r>
            <w:r w:rsidR="00FA7A4F" w:rsidRPr="00D37D01">
              <w:rPr>
                <w:b w:val="0"/>
                <w:noProof/>
                <w:sz w:val="17"/>
                <w:szCs w:val="17"/>
                <w:lang w:val="sk-SK" w:eastAsia="sk-SK"/>
              </w:rPr>
              <w:tab/>
            </w:r>
            <w:r w:rsidR="00FA7A4F" w:rsidRPr="00D37D01">
              <w:rPr>
                <w:rStyle w:val="Hypertextovprepojenie"/>
                <w:rFonts w:cs="Arial"/>
                <w:b w:val="0"/>
                <w:noProof/>
                <w:sz w:val="17"/>
                <w:szCs w:val="17"/>
                <w:lang w:val="sk-SK"/>
              </w:rPr>
              <w:t>Prechodné a záverečné ustanovenia</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_Toc458515700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86</w:t>
            </w:r>
            <w:r w:rsidR="00FA7A4F" w:rsidRPr="00D37D01">
              <w:rPr>
                <w:b w:val="0"/>
                <w:noProof/>
                <w:webHidden/>
                <w:sz w:val="17"/>
                <w:szCs w:val="17"/>
              </w:rPr>
              <w:fldChar w:fldCharType="end"/>
            </w:r>
          </w:hyperlink>
        </w:p>
        <w:p w14:paraId="09C8D929" w14:textId="6B488B44" w:rsidR="00FA7A4F" w:rsidRPr="00D37D01" w:rsidRDefault="00622E28">
          <w:pPr>
            <w:pStyle w:val="Obsah1"/>
            <w:rPr>
              <w:b w:val="0"/>
              <w:noProof/>
              <w:sz w:val="17"/>
              <w:szCs w:val="17"/>
              <w:lang w:val="sk-SK" w:eastAsia="sk-SK"/>
            </w:rPr>
          </w:pPr>
          <w:hyperlink w:anchor="_Toc458515701" w:history="1">
            <w:r w:rsidR="00FA7A4F" w:rsidRPr="00D37D01">
              <w:rPr>
                <w:rStyle w:val="Hypertextovprepojenie"/>
                <w:b w:val="0"/>
                <w:noProof/>
                <w:sz w:val="17"/>
                <w:szCs w:val="17"/>
                <w:lang w:val="sk-SK"/>
              </w:rPr>
              <w:t>9.</w:t>
            </w:r>
            <w:r w:rsidR="00FA7A4F" w:rsidRPr="00D37D01">
              <w:rPr>
                <w:b w:val="0"/>
                <w:noProof/>
                <w:sz w:val="17"/>
                <w:szCs w:val="17"/>
                <w:lang w:val="sk-SK" w:eastAsia="sk-SK"/>
              </w:rPr>
              <w:tab/>
            </w:r>
            <w:r w:rsidR="00FA7A4F" w:rsidRPr="00D37D01">
              <w:rPr>
                <w:rStyle w:val="Hypertextovprepojenie"/>
                <w:b w:val="0"/>
                <w:noProof/>
                <w:sz w:val="17"/>
                <w:szCs w:val="17"/>
                <w:lang w:val="sk-SK"/>
              </w:rPr>
              <w:t>Prílohy</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_Toc458515701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87</w:t>
            </w:r>
            <w:r w:rsidR="00FA7A4F" w:rsidRPr="00D37D01">
              <w:rPr>
                <w:b w:val="0"/>
                <w:noProof/>
                <w:webHidden/>
                <w:sz w:val="17"/>
                <w:szCs w:val="17"/>
              </w:rPr>
              <w:fldChar w:fldCharType="end"/>
            </w:r>
          </w:hyperlink>
        </w:p>
        <w:p w14:paraId="759036C6" w14:textId="41EB66EC" w:rsidR="00551D65" w:rsidRPr="00D37D01" w:rsidRDefault="00551D65">
          <w:pPr>
            <w:rPr>
              <w:sz w:val="17"/>
              <w:szCs w:val="17"/>
            </w:rPr>
          </w:pPr>
          <w:r w:rsidRPr="00D37D01">
            <w:rPr>
              <w:b/>
              <w:bCs/>
              <w:sz w:val="17"/>
              <w:szCs w:val="17"/>
            </w:rPr>
            <w:fldChar w:fldCharType="end"/>
          </w:r>
        </w:p>
      </w:sdtContent>
    </w:sdt>
    <w:p w14:paraId="15B0CB48" w14:textId="77777777" w:rsidR="000E1749" w:rsidRPr="00D37D01" w:rsidRDefault="000E1749" w:rsidP="007F7349">
      <w:pPr>
        <w:spacing w:line="288" w:lineRule="auto"/>
        <w:rPr>
          <w:rFonts w:cs="Arial"/>
          <w:b/>
          <w:i/>
          <w:iCs/>
          <w:sz w:val="17"/>
          <w:szCs w:val="17"/>
          <w:lang w:val="sk-SK"/>
        </w:rPr>
      </w:pPr>
    </w:p>
    <w:p w14:paraId="0DD20911" w14:textId="038FDB57" w:rsidR="000F423E" w:rsidRDefault="000F423E" w:rsidP="000F423E">
      <w:pPr>
        <w:pStyle w:val="Nadpis1"/>
        <w:spacing w:line="480" w:lineRule="auto"/>
        <w:rPr>
          <w:lang w:val="sk-SK"/>
        </w:rPr>
      </w:pPr>
      <w:bookmarkStart w:id="1" w:name="_Toc458515635"/>
      <w:bookmarkStart w:id="2" w:name="_Toc417648874"/>
      <w:bookmarkStart w:id="3" w:name="_Toc440354963"/>
      <w:bookmarkStart w:id="4" w:name="_Toc440375294"/>
      <w:r>
        <w:rPr>
          <w:lang w:val="sk-SK"/>
        </w:rPr>
        <w:lastRenderedPageBreak/>
        <w:t>1.</w:t>
      </w:r>
      <w:r>
        <w:rPr>
          <w:lang w:val="sk-SK"/>
        </w:rPr>
        <w:tab/>
        <w:t>Všeobecné informácie</w:t>
      </w:r>
      <w:bookmarkEnd w:id="1"/>
    </w:p>
    <w:p w14:paraId="58484455" w14:textId="2680354A" w:rsidR="00551D65" w:rsidRPr="00095609" w:rsidRDefault="00551D65" w:rsidP="00551D65">
      <w:pPr>
        <w:pStyle w:val="Nadpis2"/>
        <w:spacing w:line="480" w:lineRule="auto"/>
        <w:rPr>
          <w:b/>
          <w:lang w:val="sk-SK"/>
        </w:rPr>
      </w:pPr>
      <w:bookmarkStart w:id="5" w:name="_Toc458515636"/>
      <w:r w:rsidRPr="00095609">
        <w:rPr>
          <w:b/>
          <w:lang w:val="sk-SK"/>
        </w:rPr>
        <w:t>1.1</w:t>
      </w:r>
      <w:r w:rsidRPr="00095609">
        <w:rPr>
          <w:b/>
          <w:lang w:val="sk-SK"/>
        </w:rPr>
        <w:tab/>
        <w:t>Cieľ príručky</w:t>
      </w:r>
      <w:bookmarkEnd w:id="5"/>
    </w:p>
    <w:p w14:paraId="2A81CD13" w14:textId="60406A13" w:rsidR="000867AE" w:rsidRPr="00D608D6" w:rsidRDefault="000867AE" w:rsidP="008C2173">
      <w:pPr>
        <w:pStyle w:val="BodyText1"/>
        <w:jc w:val="both"/>
        <w:rPr>
          <w:lang w:val="sk-SK"/>
        </w:rPr>
      </w:pPr>
      <w:bookmarkStart w:id="6" w:name="_Toc417132717"/>
      <w:bookmarkEnd w:id="2"/>
      <w:bookmarkEnd w:id="3"/>
      <w:bookmarkEnd w:id="4"/>
      <w:bookmarkEnd w:id="6"/>
      <w:r w:rsidRPr="00D608D6">
        <w:rPr>
          <w:lang w:val="sk-SK"/>
        </w:rPr>
        <w:t xml:space="preserve">Príručka pre žiadateľa (ďalej len „príručka“) je vypracovaná v súlade s Nariadením Ministerstva vnútra Slovenskej republiky č. </w:t>
      </w:r>
      <w:r w:rsidR="00DE3397" w:rsidRPr="00D608D6">
        <w:rPr>
          <w:lang w:val="sk-SK"/>
        </w:rPr>
        <w:t>5</w:t>
      </w:r>
      <w:r w:rsidR="00B2173D">
        <w:rPr>
          <w:lang w:val="sk-SK"/>
        </w:rPr>
        <w:t>9</w:t>
      </w:r>
      <w:r w:rsidRPr="00D608D6">
        <w:rPr>
          <w:lang w:val="sk-SK"/>
        </w:rPr>
        <w:t>/201</w:t>
      </w:r>
      <w:r w:rsidR="00B2173D">
        <w:rPr>
          <w:lang w:val="sk-SK"/>
        </w:rPr>
        <w:t>6</w:t>
      </w:r>
      <w:r w:rsidR="00DE3397" w:rsidRPr="00D608D6">
        <w:rPr>
          <w:lang w:val="sk-SK"/>
        </w:rPr>
        <w:t xml:space="preserve"> zo dňa </w:t>
      </w:r>
      <w:r w:rsidR="00B2173D">
        <w:rPr>
          <w:lang w:val="sk-SK"/>
        </w:rPr>
        <w:t>17</w:t>
      </w:r>
      <w:r w:rsidR="00DE3397" w:rsidRPr="00D608D6">
        <w:rPr>
          <w:lang w:val="sk-SK"/>
        </w:rPr>
        <w:t>. 0</w:t>
      </w:r>
      <w:r w:rsidR="00B2173D">
        <w:rPr>
          <w:lang w:val="sk-SK"/>
        </w:rPr>
        <w:t>6</w:t>
      </w:r>
      <w:r w:rsidR="00DE3397" w:rsidRPr="00D608D6">
        <w:rPr>
          <w:lang w:val="sk-SK"/>
        </w:rPr>
        <w:t>. 201</w:t>
      </w:r>
      <w:r w:rsidR="00B2173D">
        <w:rPr>
          <w:lang w:val="sk-SK"/>
        </w:rPr>
        <w:t>6</w:t>
      </w:r>
      <w:r w:rsidRPr="00D608D6">
        <w:rPr>
          <w:lang w:val="sk-SK"/>
        </w:rPr>
        <w:t xml:space="preserve"> o postavení riadiaceho orgánu, sprostredkovateľských orgánov, platobnej jednotky a úlohách v rámci niektorých operačných programov. </w:t>
      </w:r>
    </w:p>
    <w:p w14:paraId="15B0CB80" w14:textId="424C51D1" w:rsidR="00496FE2" w:rsidRPr="00D608D6" w:rsidRDefault="000867AE" w:rsidP="008C2173">
      <w:pPr>
        <w:pStyle w:val="BodyText1"/>
        <w:jc w:val="both"/>
        <w:rPr>
          <w:lang w:val="sk-SK"/>
        </w:rPr>
      </w:pPr>
      <w:r w:rsidRPr="00D608D6">
        <w:rPr>
          <w:lang w:val="sk-SK"/>
        </w:rPr>
        <w:t>Príručka</w:t>
      </w:r>
      <w:r w:rsidR="00C85E20" w:rsidRPr="00D608D6">
        <w:rPr>
          <w:lang w:val="sk-SK"/>
        </w:rPr>
        <w:t xml:space="preserve"> </w:t>
      </w:r>
      <w:r w:rsidR="00496FE2" w:rsidRPr="00D608D6">
        <w:rPr>
          <w:lang w:val="sk-SK"/>
        </w:rPr>
        <w:t xml:space="preserve">je záväzným riadiacim dokumentom </w:t>
      </w:r>
      <w:r w:rsidR="0050335B" w:rsidRPr="00D608D6">
        <w:rPr>
          <w:lang w:val="sk-SK"/>
        </w:rPr>
        <w:t>riadiaceho orgánu pre Operačný program Efektívna verejná správa (ďalej len „</w:t>
      </w:r>
      <w:r w:rsidR="00496FE2" w:rsidRPr="00D608D6">
        <w:rPr>
          <w:lang w:val="sk-SK"/>
        </w:rPr>
        <w:t>RO pre OP EVS</w:t>
      </w:r>
      <w:r w:rsidR="0050335B" w:rsidRPr="00D608D6">
        <w:rPr>
          <w:lang w:val="sk-SK"/>
        </w:rPr>
        <w:t>“)</w:t>
      </w:r>
      <w:r w:rsidR="00496FE2" w:rsidRPr="00D608D6">
        <w:rPr>
          <w:lang w:val="sk-SK"/>
        </w:rPr>
        <w:t xml:space="preserve">, ktorý predstavuje komplexný metodický návod pre žiadateľa pri vypracovávaní </w:t>
      </w:r>
      <w:r w:rsidR="0050335B" w:rsidRPr="00D608D6">
        <w:rPr>
          <w:lang w:val="sk-SK"/>
        </w:rPr>
        <w:t>žiadosti o nenávratný finančný príspevok (ďalej len „</w:t>
      </w:r>
      <w:r w:rsidR="00496FE2" w:rsidRPr="00D608D6">
        <w:rPr>
          <w:lang w:val="sk-SK"/>
        </w:rPr>
        <w:t>ŽoNFP</w:t>
      </w:r>
      <w:r w:rsidR="0050335B" w:rsidRPr="00D608D6">
        <w:rPr>
          <w:lang w:val="sk-SK"/>
        </w:rPr>
        <w:t>“)</w:t>
      </w:r>
      <w:r w:rsidR="00496FE2" w:rsidRPr="00D608D6">
        <w:rPr>
          <w:lang w:val="sk-SK"/>
        </w:rPr>
        <w:t xml:space="preserve"> v rámci OP EVS. Príručku vypracováva a aktualizuje Ministerstvo vnútra</w:t>
      </w:r>
      <w:r w:rsidR="00CC2563" w:rsidRPr="00D608D6">
        <w:rPr>
          <w:lang w:val="sk-SK"/>
        </w:rPr>
        <w:t xml:space="preserve"> SR</w:t>
      </w:r>
      <w:r w:rsidR="0050335B" w:rsidRPr="00D608D6">
        <w:rPr>
          <w:lang w:val="sk-SK"/>
        </w:rPr>
        <w:t xml:space="preserve"> (ďalej len „MV SR“)</w:t>
      </w:r>
      <w:r w:rsidR="00496FE2" w:rsidRPr="00D608D6">
        <w:rPr>
          <w:lang w:val="sk-SK"/>
        </w:rPr>
        <w:t xml:space="preserve"> ako RO pre OP EVS, ktorý je poskytovateľom </w:t>
      </w:r>
      <w:r w:rsidR="001918B9" w:rsidRPr="00D608D6">
        <w:rPr>
          <w:lang w:val="sk-SK"/>
        </w:rPr>
        <w:t>príspevku</w:t>
      </w:r>
      <w:r w:rsidR="00496FE2" w:rsidRPr="00D608D6">
        <w:rPr>
          <w:lang w:val="sk-SK"/>
        </w:rPr>
        <w:t>.</w:t>
      </w:r>
    </w:p>
    <w:p w14:paraId="15B0CB81" w14:textId="77777777" w:rsidR="00057C0A" w:rsidRPr="00D608D6" w:rsidRDefault="00427C26" w:rsidP="008C2173">
      <w:pPr>
        <w:pStyle w:val="BodyText1"/>
        <w:jc w:val="both"/>
        <w:rPr>
          <w:lang w:val="sk-SK"/>
        </w:rPr>
      </w:pPr>
      <w:r w:rsidRPr="00D608D6">
        <w:rPr>
          <w:lang w:val="sk-SK"/>
        </w:rPr>
        <w:t>Príručka vychádza zo Systému riadenia európskych štrukturálnych a investičných fondov na programové obdobie 2014 - 2020</w:t>
      </w:r>
      <w:r w:rsidR="008277FD" w:rsidRPr="00D608D6">
        <w:rPr>
          <w:lang w:val="sk-SK"/>
        </w:rPr>
        <w:t xml:space="preserve"> (ďalej len </w:t>
      </w:r>
      <w:r w:rsidR="0050335B" w:rsidRPr="00D608D6">
        <w:rPr>
          <w:lang w:val="sk-SK"/>
        </w:rPr>
        <w:t>„</w:t>
      </w:r>
      <w:r w:rsidR="008277FD" w:rsidRPr="00D608D6">
        <w:rPr>
          <w:lang w:val="sk-SK"/>
        </w:rPr>
        <w:t>SR EŠIF</w:t>
      </w:r>
      <w:r w:rsidR="0050335B" w:rsidRPr="00D608D6">
        <w:rPr>
          <w:lang w:val="sk-SK"/>
        </w:rPr>
        <w:t>“</w:t>
      </w:r>
      <w:r w:rsidR="008277FD" w:rsidRPr="00D608D6">
        <w:rPr>
          <w:lang w:val="sk-SK"/>
        </w:rPr>
        <w:t>)</w:t>
      </w:r>
      <w:r w:rsidRPr="00D608D6">
        <w:rPr>
          <w:lang w:val="sk-SK"/>
        </w:rPr>
        <w:t>, Systému finančného riadenia štrukturálnych fondov, Kohézneho fondu a Európskeho námorného a rybárskeho fondu na programové obdobie 2014 - 2020</w:t>
      </w:r>
      <w:r w:rsidR="008277FD" w:rsidRPr="00D608D6">
        <w:rPr>
          <w:lang w:val="sk-SK"/>
        </w:rPr>
        <w:t xml:space="preserve"> (ďalej len SFR)</w:t>
      </w:r>
      <w:r w:rsidRPr="00D608D6">
        <w:rPr>
          <w:lang w:val="sk-SK"/>
        </w:rPr>
        <w:t>, právnych predpisov EÚ a všeobecne záväzných právnych predpisov SR.</w:t>
      </w:r>
      <w:r w:rsidR="00057C0A" w:rsidRPr="00D608D6">
        <w:rPr>
          <w:lang w:val="sk-SK"/>
        </w:rPr>
        <w:t xml:space="preserve"> </w:t>
      </w:r>
    </w:p>
    <w:p w14:paraId="15B0CB82" w14:textId="5B904162" w:rsidR="00427C26" w:rsidRPr="00D608D6" w:rsidRDefault="00427C26" w:rsidP="008C2173">
      <w:pPr>
        <w:pStyle w:val="BodyText1"/>
        <w:jc w:val="both"/>
        <w:rPr>
          <w:lang w:val="sk-SK"/>
        </w:rPr>
      </w:pPr>
      <w:r w:rsidRPr="00D608D6">
        <w:rPr>
          <w:lang w:val="sk-SK"/>
        </w:rPr>
        <w:t>Príručka sa na projekty technickej pomoci</w:t>
      </w:r>
      <w:r w:rsidR="00057C0A" w:rsidRPr="00D608D6">
        <w:rPr>
          <w:lang w:val="sk-SK"/>
        </w:rPr>
        <w:t xml:space="preserve"> vzťahuje primerane</w:t>
      </w:r>
      <w:r w:rsidR="00F20E40" w:rsidRPr="00D608D6">
        <w:rPr>
          <w:lang w:val="sk-SK"/>
        </w:rPr>
        <w:t>.</w:t>
      </w:r>
      <w:r w:rsidRPr="00D608D6">
        <w:rPr>
          <w:lang w:val="sk-SK"/>
        </w:rPr>
        <w:t xml:space="preserve"> </w:t>
      </w:r>
      <w:r w:rsidR="00FF5CA0" w:rsidRPr="00D608D6">
        <w:rPr>
          <w:lang w:val="sk-SK"/>
        </w:rPr>
        <w:t>Osobitné náležitosti projektov technickej pomoci sú upravené v </w:t>
      </w:r>
      <w:r w:rsidR="006674CA" w:rsidRPr="00D608D6">
        <w:rPr>
          <w:lang w:val="sk-SK"/>
        </w:rPr>
        <w:t>P</w:t>
      </w:r>
      <w:r w:rsidR="00FF5CA0" w:rsidRPr="00D608D6">
        <w:rPr>
          <w:lang w:val="sk-SK"/>
        </w:rPr>
        <w:t>ríručke pre prijímateľa technickej pomoci.</w:t>
      </w:r>
    </w:p>
    <w:p w14:paraId="15B0CB83" w14:textId="08BA0E17" w:rsidR="00427C26" w:rsidRPr="00D608D6" w:rsidRDefault="00427C26" w:rsidP="008C2173">
      <w:pPr>
        <w:pStyle w:val="BodyText1"/>
        <w:jc w:val="both"/>
        <w:rPr>
          <w:lang w:val="sk-SK"/>
        </w:rPr>
      </w:pPr>
      <w:r w:rsidRPr="00D608D6">
        <w:rPr>
          <w:lang w:val="sk-SK"/>
        </w:rPr>
        <w:t>Ustanovenia tejto príručky</w:t>
      </w:r>
      <w:r w:rsidR="005B570E">
        <w:rPr>
          <w:lang w:val="sk-SK"/>
        </w:rPr>
        <w:t xml:space="preserve"> </w:t>
      </w:r>
      <w:r w:rsidR="005B570E" w:rsidRPr="00D608D6">
        <w:rPr>
          <w:lang w:val="sk-SK"/>
        </w:rPr>
        <w:t xml:space="preserve">sú </w:t>
      </w:r>
      <w:r w:rsidR="00D12A65">
        <w:rPr>
          <w:lang w:val="sk-SK"/>
        </w:rPr>
        <w:t>k príprave ŽoNFP</w:t>
      </w:r>
      <w:r w:rsidR="00D12A65" w:rsidRPr="00D608D6">
        <w:rPr>
          <w:lang w:val="sk-SK"/>
        </w:rPr>
        <w:t xml:space="preserve"> </w:t>
      </w:r>
      <w:r w:rsidR="005B570E" w:rsidRPr="00D608D6">
        <w:rPr>
          <w:lang w:val="sk-SK"/>
        </w:rPr>
        <w:t xml:space="preserve">pre žiadateľa </w:t>
      </w:r>
      <w:r w:rsidRPr="00D608D6">
        <w:rPr>
          <w:lang w:val="sk-SK"/>
        </w:rPr>
        <w:t>záväzné</w:t>
      </w:r>
      <w:r w:rsidR="005B570E">
        <w:rPr>
          <w:lang w:val="sk-SK"/>
        </w:rPr>
        <w:t>.</w:t>
      </w:r>
      <w:r w:rsidR="00D12A65">
        <w:rPr>
          <w:lang w:val="sk-SK"/>
        </w:rPr>
        <w:t xml:space="preserve"> </w:t>
      </w:r>
    </w:p>
    <w:p w14:paraId="15B0CB84" w14:textId="77777777" w:rsidR="0062392A" w:rsidRPr="00D608D6" w:rsidRDefault="0062392A" w:rsidP="008C2173">
      <w:pPr>
        <w:pStyle w:val="BodyText1"/>
        <w:jc w:val="both"/>
        <w:rPr>
          <w:lang w:val="sk-SK"/>
        </w:rPr>
      </w:pPr>
      <w:r w:rsidRPr="00D608D6">
        <w:rPr>
          <w:lang w:val="sk-SK"/>
        </w:rPr>
        <w:t>Cieľom príručky je poskytnúť relevantné informácie a pokyny potenciálnym žiadateľom o </w:t>
      </w:r>
      <w:r w:rsidR="00057C0A" w:rsidRPr="00D608D6">
        <w:rPr>
          <w:lang w:val="sk-SK"/>
        </w:rPr>
        <w:t>NFP</w:t>
      </w:r>
      <w:r w:rsidRPr="00D608D6">
        <w:rPr>
          <w:lang w:val="sk-SK"/>
        </w:rPr>
        <w:t xml:space="preserve"> v rámci </w:t>
      </w:r>
      <w:r w:rsidR="00496FE2" w:rsidRPr="00D608D6">
        <w:rPr>
          <w:lang w:val="sk-SK"/>
        </w:rPr>
        <w:t xml:space="preserve">národných a </w:t>
      </w:r>
      <w:r w:rsidRPr="00D608D6">
        <w:rPr>
          <w:lang w:val="sk-SK"/>
        </w:rPr>
        <w:t xml:space="preserve">dopytovo orientovaných projektov za účelom správneho vyplnenia formulára </w:t>
      </w:r>
      <w:r w:rsidR="0050335B" w:rsidRPr="00D608D6">
        <w:rPr>
          <w:lang w:val="sk-SK"/>
        </w:rPr>
        <w:t>Žo</w:t>
      </w:r>
      <w:r w:rsidRPr="00D608D6">
        <w:rPr>
          <w:lang w:val="sk-SK"/>
        </w:rPr>
        <w:t xml:space="preserve">NFP a jeho príloh. Príručka zároveň oboznamuje potenciálneho žiadateľa o NFP s organizačnými a vecnými aspektmi nevyhnutnými na vypracovanie projektu. </w:t>
      </w:r>
    </w:p>
    <w:p w14:paraId="15B0CB85" w14:textId="495FC605" w:rsidR="0062392A" w:rsidRPr="00D608D6" w:rsidRDefault="0062392A" w:rsidP="008C2173">
      <w:pPr>
        <w:pStyle w:val="BodyText1"/>
        <w:jc w:val="both"/>
        <w:rPr>
          <w:lang w:val="sk-SK"/>
        </w:rPr>
      </w:pPr>
      <w:r w:rsidRPr="00D608D6">
        <w:rPr>
          <w:lang w:val="sk-SK"/>
        </w:rPr>
        <w:t>Táto príručka je vypracovaná ako dokument, v ktorom sú uvedené štandardné, všeobecné a spoločné informácie pre žiadateľa o</w:t>
      </w:r>
      <w:r w:rsidR="00496FE2" w:rsidRPr="00D608D6">
        <w:rPr>
          <w:lang w:val="sk-SK"/>
        </w:rPr>
        <w:t> </w:t>
      </w:r>
      <w:r w:rsidRPr="00D608D6">
        <w:rPr>
          <w:lang w:val="sk-SK"/>
        </w:rPr>
        <w:t>NFP</w:t>
      </w:r>
      <w:r w:rsidR="00496FE2" w:rsidRPr="00D608D6">
        <w:rPr>
          <w:lang w:val="sk-SK"/>
        </w:rPr>
        <w:t>.</w:t>
      </w:r>
      <w:r w:rsidRPr="00D608D6">
        <w:rPr>
          <w:lang w:val="sk-SK"/>
        </w:rPr>
        <w:t xml:space="preserve"> V nej uvedené informácie sa spravidla </w:t>
      </w:r>
      <w:r w:rsidR="00F55A4B" w:rsidRPr="00D608D6">
        <w:rPr>
          <w:lang w:val="sk-SK"/>
        </w:rPr>
        <w:t>vyzvaním</w:t>
      </w:r>
      <w:r w:rsidR="00496FE2" w:rsidRPr="00D608D6">
        <w:rPr>
          <w:lang w:val="sk-SK"/>
        </w:rPr>
        <w:t>/vyhlásením výzvy</w:t>
      </w:r>
      <w:r w:rsidRPr="00D608D6">
        <w:rPr>
          <w:lang w:val="sk-SK"/>
        </w:rPr>
        <w:t xml:space="preserve"> nemenia, pričom všetky potrebné informácie pre žiadat</w:t>
      </w:r>
      <w:r w:rsidR="00496FE2" w:rsidRPr="00D608D6">
        <w:rPr>
          <w:lang w:val="sk-SK"/>
        </w:rPr>
        <w:t>eľa o NFP týkajúce sa konkrétneho vyzvania/</w:t>
      </w:r>
      <w:r w:rsidRPr="00D608D6">
        <w:rPr>
          <w:lang w:val="sk-SK"/>
        </w:rPr>
        <w:t xml:space="preserve">výzvy sa uvádzajú </w:t>
      </w:r>
      <w:r w:rsidR="008F458C">
        <w:rPr>
          <w:lang w:val="sk-SK"/>
        </w:rPr>
        <w:t>vo vyzvaní</w:t>
      </w:r>
      <w:r w:rsidR="008F458C" w:rsidRPr="00D608D6">
        <w:rPr>
          <w:lang w:val="sk-SK"/>
        </w:rPr>
        <w:t>/výzv</w:t>
      </w:r>
      <w:r w:rsidR="008F458C">
        <w:rPr>
          <w:lang w:val="sk-SK"/>
        </w:rPr>
        <w:t>e a </w:t>
      </w:r>
      <w:r w:rsidRPr="00D608D6">
        <w:rPr>
          <w:lang w:val="sk-SK"/>
        </w:rPr>
        <w:t xml:space="preserve">v </w:t>
      </w:r>
      <w:r w:rsidR="008F458C">
        <w:rPr>
          <w:lang w:val="sk-SK"/>
        </w:rPr>
        <w:t>jej</w:t>
      </w:r>
      <w:r w:rsidRPr="00D608D6">
        <w:rPr>
          <w:lang w:val="sk-SK"/>
        </w:rPr>
        <w:t xml:space="preserve"> príloh</w:t>
      </w:r>
      <w:r w:rsidR="008F458C">
        <w:rPr>
          <w:lang w:val="sk-SK"/>
        </w:rPr>
        <w:t xml:space="preserve">ách. </w:t>
      </w:r>
      <w:r w:rsidR="00496FE2" w:rsidRPr="00D608D6">
        <w:rPr>
          <w:lang w:val="sk-SK"/>
        </w:rPr>
        <w:t xml:space="preserve"> </w:t>
      </w:r>
    </w:p>
    <w:p w14:paraId="7F804D93" w14:textId="31A01778" w:rsidR="007708E2" w:rsidRPr="00D608D6" w:rsidRDefault="00496FE2" w:rsidP="008C2173">
      <w:pPr>
        <w:pStyle w:val="BodyText1"/>
        <w:jc w:val="both"/>
        <w:rPr>
          <w:lang w:val="sk-SK"/>
        </w:rPr>
      </w:pPr>
      <w:r w:rsidRPr="00D608D6">
        <w:rPr>
          <w:lang w:val="sk-SK"/>
        </w:rPr>
        <w:t xml:space="preserve">Príručka je zverejnená na webovom sídle RO pre OP EVS </w:t>
      </w:r>
      <w:hyperlink r:id="rId12" w:history="1">
        <w:r w:rsidRPr="00D608D6">
          <w:rPr>
            <w:rStyle w:val="Hypertextovprepojenie"/>
            <w:rFonts w:cs="Arial"/>
            <w:szCs w:val="19"/>
            <w:lang w:val="sk-SK"/>
          </w:rPr>
          <w:t>www.opevs.eu</w:t>
        </w:r>
      </w:hyperlink>
      <w:r w:rsidRPr="00D608D6">
        <w:rPr>
          <w:lang w:val="sk-SK"/>
        </w:rPr>
        <w:t>, vrátane v</w:t>
      </w:r>
      <w:r w:rsidR="0062392A" w:rsidRPr="00D608D6">
        <w:rPr>
          <w:lang w:val="sk-SK"/>
        </w:rPr>
        <w:t>šetk</w:t>
      </w:r>
      <w:r w:rsidRPr="00D608D6">
        <w:rPr>
          <w:lang w:val="sk-SK"/>
        </w:rPr>
        <w:t xml:space="preserve">ých </w:t>
      </w:r>
      <w:r w:rsidR="0062392A" w:rsidRPr="00D608D6">
        <w:rPr>
          <w:lang w:val="sk-SK"/>
        </w:rPr>
        <w:t>relevantn</w:t>
      </w:r>
      <w:r w:rsidRPr="00D608D6">
        <w:rPr>
          <w:lang w:val="sk-SK"/>
        </w:rPr>
        <w:t>ých</w:t>
      </w:r>
      <w:r w:rsidR="0062392A" w:rsidRPr="00D608D6">
        <w:rPr>
          <w:lang w:val="sk-SK"/>
        </w:rPr>
        <w:t xml:space="preserve"> </w:t>
      </w:r>
      <w:r w:rsidRPr="00D608D6">
        <w:rPr>
          <w:lang w:val="sk-SK"/>
        </w:rPr>
        <w:t>dokumentov</w:t>
      </w:r>
      <w:r w:rsidR="001918B9" w:rsidRPr="00D608D6">
        <w:rPr>
          <w:lang w:val="sk-SK"/>
        </w:rPr>
        <w:t xml:space="preserve"> resp. usmernení </w:t>
      </w:r>
      <w:r w:rsidR="0062392A" w:rsidRPr="00D608D6">
        <w:rPr>
          <w:lang w:val="sk-SK"/>
        </w:rPr>
        <w:t>pre žiadateľov o</w:t>
      </w:r>
      <w:r w:rsidR="000B7845" w:rsidRPr="00D608D6">
        <w:rPr>
          <w:lang w:val="sk-SK"/>
        </w:rPr>
        <w:t> </w:t>
      </w:r>
      <w:r w:rsidR="0062392A" w:rsidRPr="00D608D6">
        <w:rPr>
          <w:lang w:val="sk-SK"/>
        </w:rPr>
        <w:t>NFP</w:t>
      </w:r>
      <w:r w:rsidR="000B7845" w:rsidRPr="00D608D6">
        <w:rPr>
          <w:lang w:val="sk-SK"/>
        </w:rPr>
        <w:t xml:space="preserve"> vydaných RO pre OP EVS</w:t>
      </w:r>
      <w:r w:rsidR="001918B9" w:rsidRPr="00D608D6">
        <w:rPr>
          <w:lang w:val="sk-SK"/>
        </w:rPr>
        <w:t>, na ktoré sa príručka odvoláva</w:t>
      </w:r>
      <w:r w:rsidR="00057C0A" w:rsidRPr="00D608D6">
        <w:rPr>
          <w:lang w:val="sk-SK"/>
        </w:rPr>
        <w:t>.</w:t>
      </w:r>
    </w:p>
    <w:p w14:paraId="75F762A1" w14:textId="027D7CD8" w:rsidR="007708E2" w:rsidRPr="000F423E" w:rsidRDefault="000F423E" w:rsidP="000F423E">
      <w:pPr>
        <w:pStyle w:val="Nadpis2"/>
        <w:spacing w:line="480" w:lineRule="auto"/>
        <w:rPr>
          <w:b/>
          <w:lang w:val="sk-SK"/>
        </w:rPr>
      </w:pPr>
      <w:bookmarkStart w:id="7" w:name="_Toc417132480"/>
      <w:bookmarkStart w:id="8" w:name="_Toc417648877"/>
      <w:bookmarkStart w:id="9" w:name="_Toc440354966"/>
      <w:bookmarkStart w:id="10" w:name="_Toc440375297"/>
      <w:bookmarkStart w:id="11" w:name="_Toc458432885"/>
      <w:bookmarkStart w:id="12" w:name="_Toc458515637"/>
      <w:r w:rsidRPr="000F423E">
        <w:rPr>
          <w:b/>
          <w:lang w:val="sk-SK"/>
        </w:rPr>
        <w:t>1.2</w:t>
      </w:r>
      <w:r w:rsidRPr="000F423E">
        <w:rPr>
          <w:b/>
          <w:lang w:val="sk-SK"/>
        </w:rPr>
        <w:tab/>
      </w:r>
      <w:r w:rsidR="001918B9" w:rsidRPr="000F423E">
        <w:rPr>
          <w:b/>
          <w:lang w:val="sk-SK"/>
        </w:rPr>
        <w:t>Platnosť príručky</w:t>
      </w:r>
      <w:bookmarkEnd w:id="7"/>
      <w:bookmarkEnd w:id="8"/>
      <w:bookmarkEnd w:id="9"/>
      <w:bookmarkEnd w:id="10"/>
      <w:bookmarkEnd w:id="11"/>
      <w:bookmarkEnd w:id="12"/>
    </w:p>
    <w:p w14:paraId="15B0CB89" w14:textId="278B3064"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Žiadateľ sa príručkou</w:t>
      </w:r>
      <w:r w:rsidR="00C85E20" w:rsidRPr="007708E2">
        <w:rPr>
          <w:rFonts w:ascii="Arial" w:hAnsi="Arial" w:cs="Arial"/>
          <w:sz w:val="19"/>
          <w:szCs w:val="19"/>
          <w:lang w:val="sk-SK"/>
        </w:rPr>
        <w:t xml:space="preserve"> </w:t>
      </w:r>
      <w:r w:rsidRPr="007708E2">
        <w:rPr>
          <w:rFonts w:ascii="Arial" w:hAnsi="Arial" w:cs="Arial"/>
          <w:sz w:val="19"/>
          <w:szCs w:val="19"/>
          <w:lang w:val="sk-SK"/>
        </w:rPr>
        <w:t>riadi v procese prípravy ŽoNFP až do momentu uzavretia zmluvy o NFP, kedy sa žiadateľ stáva prijímateľom a riadi sa</w:t>
      </w:r>
      <w:r w:rsidR="00D71BDD">
        <w:rPr>
          <w:rFonts w:ascii="Arial" w:hAnsi="Arial" w:cs="Arial"/>
          <w:sz w:val="19"/>
          <w:szCs w:val="19"/>
          <w:lang w:val="sk-SK"/>
        </w:rPr>
        <w:t xml:space="preserve"> zásadne</w:t>
      </w:r>
      <w:r w:rsidRPr="007708E2">
        <w:rPr>
          <w:rFonts w:ascii="Arial" w:hAnsi="Arial" w:cs="Arial"/>
          <w:sz w:val="19"/>
          <w:szCs w:val="19"/>
          <w:lang w:val="sk-SK"/>
        </w:rPr>
        <w:t xml:space="preserve"> Príručkou pre prijímateľa. Ustanovenia príručky pre žiadateľa</w:t>
      </w:r>
      <w:r w:rsidR="00D71BDD">
        <w:rPr>
          <w:rFonts w:ascii="Arial" w:hAnsi="Arial" w:cs="Arial"/>
          <w:sz w:val="19"/>
          <w:szCs w:val="19"/>
          <w:lang w:val="sk-SK"/>
        </w:rPr>
        <w:t xml:space="preserve">, na ktoré </w:t>
      </w:r>
      <w:r w:rsidRPr="007708E2">
        <w:rPr>
          <w:rFonts w:ascii="Arial" w:hAnsi="Arial" w:cs="Arial"/>
          <w:sz w:val="19"/>
          <w:szCs w:val="19"/>
          <w:lang w:val="sk-SK"/>
        </w:rPr>
        <w:t xml:space="preserve"> </w:t>
      </w:r>
      <w:r w:rsidR="00D71BDD">
        <w:rPr>
          <w:rFonts w:ascii="Arial" w:hAnsi="Arial" w:cs="Arial"/>
          <w:sz w:val="19"/>
          <w:szCs w:val="19"/>
          <w:lang w:val="sk-SK"/>
        </w:rPr>
        <w:t xml:space="preserve">sa odvolávala výzva/ vyzvanie </w:t>
      </w:r>
      <w:r w:rsidRPr="007708E2">
        <w:rPr>
          <w:rFonts w:ascii="Arial" w:hAnsi="Arial" w:cs="Arial"/>
          <w:sz w:val="19"/>
          <w:szCs w:val="19"/>
          <w:lang w:val="sk-SK"/>
        </w:rPr>
        <w:t xml:space="preserve">však ostávajú pre prijímateľa (po podpise zmluvy o NFP) aj naďalej </w:t>
      </w:r>
      <w:r w:rsidR="00D71BDD">
        <w:rPr>
          <w:rFonts w:ascii="Arial" w:hAnsi="Arial" w:cs="Arial"/>
          <w:sz w:val="19"/>
          <w:szCs w:val="19"/>
          <w:lang w:val="sk-SK"/>
        </w:rPr>
        <w:t>relevantné</w:t>
      </w:r>
      <w:r w:rsidR="005B570E">
        <w:rPr>
          <w:rFonts w:ascii="Arial" w:hAnsi="Arial" w:cs="Arial"/>
          <w:sz w:val="19"/>
          <w:szCs w:val="19"/>
          <w:lang w:val="sk-SK"/>
        </w:rPr>
        <w:t xml:space="preserve"> a preto zostávajú v platnosti aj</w:t>
      </w:r>
      <w:r w:rsidR="00FA3FEF">
        <w:rPr>
          <w:rFonts w:ascii="Arial" w:hAnsi="Arial" w:cs="Arial"/>
          <w:sz w:val="19"/>
          <w:szCs w:val="19"/>
          <w:lang w:val="sk-SK"/>
        </w:rPr>
        <w:t xml:space="preserve"> po</w:t>
      </w:r>
      <w:r w:rsidR="005B570E">
        <w:rPr>
          <w:rFonts w:ascii="Arial" w:hAnsi="Arial" w:cs="Arial"/>
          <w:sz w:val="19"/>
          <w:szCs w:val="19"/>
          <w:lang w:val="sk-SK"/>
        </w:rPr>
        <w:t xml:space="preserve"> schválení ŽoNFP</w:t>
      </w:r>
      <w:r w:rsidRPr="007708E2">
        <w:rPr>
          <w:rFonts w:ascii="Arial" w:hAnsi="Arial" w:cs="Arial"/>
          <w:sz w:val="19"/>
          <w:szCs w:val="19"/>
          <w:lang w:val="sk-SK"/>
        </w:rPr>
        <w:t xml:space="preserve">. </w:t>
      </w:r>
      <w:r w:rsidRPr="007708E2" w:rsidDel="001918B9">
        <w:rPr>
          <w:rFonts w:ascii="Arial" w:hAnsi="Arial" w:cs="Arial"/>
          <w:sz w:val="19"/>
          <w:szCs w:val="19"/>
          <w:lang w:val="sk-SK"/>
        </w:rPr>
        <w:t xml:space="preserve"> </w:t>
      </w:r>
    </w:p>
    <w:p w14:paraId="15B0CB8A"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7708E2">
        <w:rPr>
          <w:rFonts w:ascii="Arial" w:hAnsi="Arial" w:cs="Arial"/>
          <w:sz w:val="19"/>
          <w:szCs w:val="19"/>
          <w:lang w:val="sk-SK"/>
        </w:rPr>
        <w:t>SR</w:t>
      </w:r>
      <w:r w:rsidRPr="007708E2">
        <w:rPr>
          <w:rFonts w:ascii="Arial" w:hAnsi="Arial" w:cs="Arial"/>
          <w:sz w:val="19"/>
          <w:szCs w:val="19"/>
          <w:lang w:val="sk-SK"/>
        </w:rPr>
        <w:t xml:space="preserve"> EŠIF, v </w:t>
      </w:r>
      <w:r w:rsidR="008277FD" w:rsidRPr="007708E2">
        <w:rPr>
          <w:rFonts w:ascii="Arial" w:hAnsi="Arial" w:cs="Arial"/>
          <w:sz w:val="19"/>
          <w:szCs w:val="19"/>
          <w:lang w:val="sk-SK"/>
        </w:rPr>
        <w:t>SFR</w:t>
      </w:r>
      <w:r w:rsidRPr="007708E2">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7708E2" w:rsidRDefault="001918B9" w:rsidP="00F344DC">
      <w:pPr>
        <w:pStyle w:val="Default"/>
        <w:jc w:val="both"/>
        <w:rPr>
          <w:rFonts w:ascii="Arial" w:hAnsi="Arial" w:cs="Arial"/>
          <w:sz w:val="19"/>
          <w:szCs w:val="19"/>
          <w:lang w:val="sk-SK"/>
        </w:rPr>
      </w:pPr>
      <w:r w:rsidRPr="007708E2">
        <w:rPr>
          <w:rFonts w:ascii="Arial" w:hAnsi="Arial" w:cs="Arial"/>
          <w:sz w:val="19"/>
          <w:szCs w:val="19"/>
          <w:lang w:val="sk-SK"/>
        </w:rPr>
        <w:t xml:space="preserve">V prípade rozporu tejto príručky so všeobecne záväznými právnymi predpismi, </w:t>
      </w:r>
      <w:r w:rsidR="00C85E20" w:rsidRPr="007708E2">
        <w:rPr>
          <w:rFonts w:ascii="Arial" w:hAnsi="Arial" w:cs="Arial"/>
          <w:sz w:val="19"/>
          <w:szCs w:val="19"/>
          <w:lang w:val="sk-SK"/>
        </w:rPr>
        <w:t>SR</w:t>
      </w:r>
      <w:r w:rsidRPr="007708E2">
        <w:rPr>
          <w:rFonts w:ascii="Arial" w:hAnsi="Arial" w:cs="Arial"/>
          <w:sz w:val="19"/>
          <w:szCs w:val="19"/>
          <w:lang w:val="sk-SK"/>
        </w:rPr>
        <w:t xml:space="preserve"> EŠIF, </w:t>
      </w:r>
      <w:r w:rsidR="00C85E20" w:rsidRPr="007708E2">
        <w:rPr>
          <w:rFonts w:ascii="Arial" w:hAnsi="Arial" w:cs="Arial"/>
          <w:sz w:val="19"/>
          <w:szCs w:val="19"/>
          <w:lang w:val="sk-SK"/>
        </w:rPr>
        <w:t>SFR</w:t>
      </w:r>
      <w:r w:rsidRPr="007708E2">
        <w:rPr>
          <w:rFonts w:ascii="Arial" w:hAnsi="Arial" w:cs="Arial"/>
          <w:sz w:val="19"/>
          <w:szCs w:val="19"/>
          <w:lang w:val="sk-SK"/>
        </w:rPr>
        <w:t xml:space="preserve">, metodickými pokynmi a usmerneniami CKO, CO a MF SR, tieto sú vo vzťahu k príručke nadradené. RO pre OP EVS </w:t>
      </w:r>
      <w:r w:rsidR="00C85E20" w:rsidRPr="007708E2">
        <w:rPr>
          <w:rFonts w:ascii="Arial" w:hAnsi="Arial" w:cs="Arial"/>
          <w:sz w:val="19"/>
          <w:szCs w:val="19"/>
          <w:lang w:val="sk-SK"/>
        </w:rPr>
        <w:t xml:space="preserve">však </w:t>
      </w:r>
      <w:r w:rsidR="00C85E20" w:rsidRPr="007708E2">
        <w:rPr>
          <w:rFonts w:ascii="Arial" w:hAnsi="Arial" w:cs="Arial"/>
          <w:sz w:val="19"/>
          <w:szCs w:val="19"/>
          <w:lang w:val="sk-SK"/>
        </w:rPr>
        <w:lastRenderedPageBreak/>
        <w:t xml:space="preserve">môže </w:t>
      </w:r>
      <w:r w:rsidRPr="007708E2">
        <w:rPr>
          <w:rFonts w:ascii="Arial" w:hAnsi="Arial" w:cs="Arial"/>
          <w:sz w:val="19"/>
          <w:szCs w:val="19"/>
          <w:lang w:val="sk-SK"/>
        </w:rPr>
        <w:t xml:space="preserve">sprísniť pravidlá a podmienky pre účely dosiahnutia cieľov OP EVS. </w:t>
      </w:r>
      <w:r w:rsidR="00C85E20" w:rsidRPr="007708E2">
        <w:rPr>
          <w:rFonts w:ascii="Arial" w:hAnsi="Arial" w:cs="Arial"/>
          <w:sz w:val="19"/>
          <w:szCs w:val="19"/>
          <w:lang w:val="sk-SK"/>
        </w:rPr>
        <w:t>SR EŠIF, SFR</w:t>
      </w:r>
      <w:r w:rsidRPr="007708E2">
        <w:rPr>
          <w:rFonts w:ascii="Arial" w:hAnsi="Arial" w:cs="Arial"/>
          <w:sz w:val="19"/>
          <w:szCs w:val="19"/>
          <w:lang w:val="sk-SK"/>
        </w:rPr>
        <w:t xml:space="preserve"> a metodické pokyny a usmernenia CKO sú zverejnené na stránke </w:t>
      </w:r>
      <w:hyperlink r:id="rId13" w:history="1">
        <w:r w:rsidRPr="007708E2">
          <w:rPr>
            <w:rStyle w:val="Hypertextovprepojenie"/>
            <w:rFonts w:cs="Arial"/>
            <w:szCs w:val="19"/>
            <w:lang w:val="sk-SK"/>
          </w:rPr>
          <w:t>www.finance.gov.sk</w:t>
        </w:r>
      </w:hyperlink>
      <w:r w:rsidRPr="007708E2">
        <w:rPr>
          <w:rFonts w:ascii="Arial" w:hAnsi="Arial" w:cs="Arial"/>
          <w:sz w:val="19"/>
          <w:szCs w:val="19"/>
          <w:lang w:val="sk-SK"/>
        </w:rPr>
        <w:t xml:space="preserve"> resp. </w:t>
      </w:r>
      <w:hyperlink r:id="rId14" w:history="1">
        <w:r w:rsidRPr="007708E2">
          <w:rPr>
            <w:rStyle w:val="Hypertextovprepojenie"/>
            <w:rFonts w:cs="Arial"/>
            <w:szCs w:val="19"/>
            <w:lang w:val="sk-SK"/>
          </w:rPr>
          <w:t>www.partnerskadohoda.gov.sk</w:t>
        </w:r>
      </w:hyperlink>
      <w:r w:rsidRPr="007708E2">
        <w:rPr>
          <w:rFonts w:ascii="Arial" w:hAnsi="Arial" w:cs="Arial"/>
          <w:sz w:val="19"/>
          <w:szCs w:val="19"/>
          <w:lang w:val="sk-SK"/>
        </w:rPr>
        <w:t>.</w:t>
      </w:r>
    </w:p>
    <w:p w14:paraId="15B0CB8C" w14:textId="77777777" w:rsidR="001918B9" w:rsidRPr="007708E2" w:rsidRDefault="001918B9" w:rsidP="00F344DC">
      <w:pPr>
        <w:pStyle w:val="Default"/>
        <w:jc w:val="both"/>
        <w:rPr>
          <w:rFonts w:ascii="Arial" w:hAnsi="Arial" w:cs="Arial"/>
          <w:sz w:val="19"/>
          <w:szCs w:val="19"/>
          <w:lang w:val="sk-SK"/>
        </w:rPr>
      </w:pPr>
    </w:p>
    <w:p w14:paraId="21EA5BCC" w14:textId="1EE4F8E3" w:rsidR="007708E2" w:rsidRPr="000F423E" w:rsidRDefault="000F423E" w:rsidP="00F344DC">
      <w:pPr>
        <w:pStyle w:val="Nadpis2"/>
        <w:spacing w:before="0" w:after="160" w:line="300" w:lineRule="auto"/>
        <w:rPr>
          <w:b/>
          <w:lang w:val="sk-SK"/>
        </w:rPr>
      </w:pPr>
      <w:bookmarkStart w:id="13" w:name="_Toc417132481"/>
      <w:bookmarkStart w:id="14" w:name="_Toc417648878"/>
      <w:bookmarkStart w:id="15" w:name="_Toc440354967"/>
      <w:bookmarkStart w:id="16" w:name="_Toc440375298"/>
      <w:bookmarkStart w:id="17" w:name="_Toc458432886"/>
      <w:bookmarkStart w:id="18" w:name="_Toc458515638"/>
      <w:r w:rsidRPr="000F423E">
        <w:rPr>
          <w:b/>
          <w:lang w:val="sk-SK"/>
        </w:rPr>
        <w:t>1.3</w:t>
      </w:r>
      <w:r w:rsidRPr="000F423E">
        <w:rPr>
          <w:b/>
          <w:lang w:val="sk-SK"/>
        </w:rPr>
        <w:tab/>
      </w:r>
      <w:r w:rsidR="00496FE2" w:rsidRPr="000F423E">
        <w:rPr>
          <w:b/>
          <w:lang w:val="sk-SK"/>
        </w:rPr>
        <w:t>Definícia pojmov</w:t>
      </w:r>
      <w:bookmarkEnd w:id="13"/>
      <w:bookmarkEnd w:id="14"/>
      <w:bookmarkEnd w:id="15"/>
      <w:bookmarkEnd w:id="16"/>
      <w:bookmarkEnd w:id="17"/>
      <w:bookmarkEnd w:id="18"/>
    </w:p>
    <w:p w14:paraId="15B0CB8E" w14:textId="2E43688F" w:rsidR="00D86ED1" w:rsidRPr="007708E2" w:rsidRDefault="00D86ED1" w:rsidP="00724D9F">
      <w:pPr>
        <w:pStyle w:val="Bulletslevel1"/>
        <w:spacing w:before="0"/>
        <w:ind w:left="709" w:hanging="425"/>
        <w:jc w:val="both"/>
        <w:rPr>
          <w:rFonts w:ascii="Arial" w:hAnsi="Arial" w:cs="Arial"/>
          <w:sz w:val="19"/>
          <w:szCs w:val="19"/>
          <w:lang w:val="sk-SK"/>
        </w:rPr>
      </w:pPr>
      <w:r w:rsidRPr="007708E2">
        <w:rPr>
          <w:rFonts w:ascii="Arial" w:hAnsi="Arial" w:cs="Arial"/>
          <w:b/>
          <w:sz w:val="19"/>
          <w:szCs w:val="19"/>
          <w:lang w:val="sk-SK"/>
        </w:rPr>
        <w:t xml:space="preserve">Aktivita </w:t>
      </w:r>
      <w:r w:rsidRPr="007708E2">
        <w:rPr>
          <w:rFonts w:ascii="Arial" w:hAnsi="Arial" w:cs="Arial"/>
          <w:sz w:val="19"/>
          <w:szCs w:val="19"/>
          <w:lang w:val="sk-SK"/>
        </w:rPr>
        <w:t xml:space="preserve">- súhrn činností realizovaných </w:t>
      </w:r>
      <w:r w:rsidR="00FC39B6" w:rsidRPr="007708E2">
        <w:rPr>
          <w:rFonts w:ascii="Arial" w:hAnsi="Arial" w:cs="Arial"/>
          <w:sz w:val="19"/>
          <w:szCs w:val="19"/>
          <w:lang w:val="sk-SK"/>
        </w:rPr>
        <w:t>p</w:t>
      </w:r>
      <w:r w:rsidRPr="007708E2">
        <w:rPr>
          <w:rFonts w:ascii="Arial" w:hAnsi="Arial" w:cs="Arial"/>
          <w:sz w:val="19"/>
          <w:szCs w:val="19"/>
          <w:lang w:val="sk-SK"/>
        </w:rPr>
        <w:t xml:space="preserve">rijímateľom v rámci </w:t>
      </w:r>
      <w:r w:rsidR="00FC39B6" w:rsidRPr="007708E2">
        <w:rPr>
          <w:rFonts w:ascii="Arial" w:hAnsi="Arial" w:cs="Arial"/>
          <w:sz w:val="19"/>
          <w:szCs w:val="19"/>
          <w:lang w:val="sk-SK"/>
        </w:rPr>
        <w:t>p</w:t>
      </w:r>
      <w:r w:rsidRPr="007708E2">
        <w:rPr>
          <w:rFonts w:ascii="Arial" w:hAnsi="Arial" w:cs="Arial"/>
          <w:sz w:val="19"/>
          <w:szCs w:val="19"/>
          <w:lang w:val="sk-SK"/>
        </w:rPr>
        <w:t xml:space="preserve">rojektu na to vyčlenenými finančnými zdrojmi počas oprávneného obdobia stanoveného vo </w:t>
      </w:r>
      <w:r w:rsidR="00FC39B6" w:rsidRPr="007708E2">
        <w:rPr>
          <w:rFonts w:ascii="Arial" w:hAnsi="Arial" w:cs="Arial"/>
          <w:sz w:val="19"/>
          <w:szCs w:val="19"/>
          <w:lang w:val="sk-SK"/>
        </w:rPr>
        <w:t>v</w:t>
      </w:r>
      <w:r w:rsidRPr="007708E2">
        <w:rPr>
          <w:rFonts w:ascii="Arial" w:hAnsi="Arial" w:cs="Arial"/>
          <w:sz w:val="19"/>
          <w:szCs w:val="19"/>
          <w:lang w:val="sk-SK"/>
        </w:rPr>
        <w:t>ýzve</w:t>
      </w:r>
      <w:r w:rsidR="002D5811" w:rsidRPr="007708E2">
        <w:rPr>
          <w:rFonts w:ascii="Arial" w:hAnsi="Arial" w:cs="Arial"/>
          <w:sz w:val="19"/>
          <w:szCs w:val="19"/>
          <w:lang w:val="sk-SK"/>
        </w:rPr>
        <w:t>/vyzvaní</w:t>
      </w:r>
      <w:r w:rsidRPr="007708E2">
        <w:rPr>
          <w:rFonts w:ascii="Arial" w:hAnsi="Arial" w:cs="Arial"/>
          <w:sz w:val="19"/>
          <w:szCs w:val="19"/>
          <w:lang w:val="sk-SK"/>
        </w:rPr>
        <w:t xml:space="preserve">. Aktivity sa členia na hlavné aktivity a podporné aktivity. </w:t>
      </w:r>
      <w:r w:rsidR="00591C6C" w:rsidRPr="007708E2">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7708E2">
        <w:rPr>
          <w:rFonts w:ascii="Arial" w:hAnsi="Arial" w:cs="Arial"/>
          <w:sz w:val="19"/>
          <w:szCs w:val="19"/>
          <w:lang w:val="sk-SK"/>
        </w:rPr>
        <w:t>Hlavná aktivita je vymedzená časom, t.</w:t>
      </w:r>
      <w:r w:rsidR="00996E57" w:rsidRPr="007708E2">
        <w:rPr>
          <w:rFonts w:ascii="Arial" w:hAnsi="Arial" w:cs="Arial"/>
          <w:sz w:val="19"/>
          <w:szCs w:val="19"/>
          <w:lang w:val="sk-SK"/>
        </w:rPr>
        <w:t xml:space="preserve"> </w:t>
      </w:r>
      <w:r w:rsidRPr="007708E2">
        <w:rPr>
          <w:rFonts w:ascii="Arial" w:hAnsi="Arial" w:cs="Arial"/>
          <w:sz w:val="19"/>
          <w:szCs w:val="19"/>
          <w:lang w:val="sk-SK"/>
        </w:rPr>
        <w:t xml:space="preserve">j. musí byť realizovaná v rámci doby </w:t>
      </w:r>
      <w:r w:rsidR="00FC39B6" w:rsidRPr="007708E2">
        <w:rPr>
          <w:rFonts w:ascii="Arial" w:hAnsi="Arial" w:cs="Arial"/>
          <w:sz w:val="19"/>
          <w:szCs w:val="19"/>
          <w:lang w:val="sk-SK"/>
        </w:rPr>
        <w:t>r</w:t>
      </w:r>
      <w:r w:rsidRPr="007708E2">
        <w:rPr>
          <w:rFonts w:ascii="Arial" w:hAnsi="Arial" w:cs="Arial"/>
          <w:sz w:val="19"/>
          <w:szCs w:val="19"/>
          <w:lang w:val="sk-SK"/>
        </w:rPr>
        <w:t xml:space="preserve">ealizácie hlavných aktivít </w:t>
      </w:r>
      <w:r w:rsidR="00FC39B6" w:rsidRPr="007708E2">
        <w:rPr>
          <w:rFonts w:ascii="Arial" w:hAnsi="Arial" w:cs="Arial"/>
          <w:sz w:val="19"/>
          <w:szCs w:val="19"/>
          <w:lang w:val="sk-SK"/>
        </w:rPr>
        <w:t>p</w:t>
      </w:r>
      <w:r w:rsidRPr="007708E2">
        <w:rPr>
          <w:rFonts w:ascii="Arial" w:hAnsi="Arial" w:cs="Arial"/>
          <w:sz w:val="19"/>
          <w:szCs w:val="19"/>
          <w:lang w:val="sk-SK"/>
        </w:rPr>
        <w:t xml:space="preserve">rojektu, je vymedzená vecne a finančne. </w:t>
      </w:r>
      <w:r w:rsidR="00591C6C" w:rsidRPr="007708E2">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7708E2">
        <w:rPr>
          <w:rFonts w:ascii="Arial" w:hAnsi="Arial" w:cs="Arial"/>
          <w:sz w:val="19"/>
          <w:szCs w:val="19"/>
          <w:lang w:val="sk-SK"/>
        </w:rPr>
        <w:t>;</w:t>
      </w:r>
    </w:p>
    <w:p w14:paraId="15B0CB8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D3274E">
        <w:rPr>
          <w:rFonts w:ascii="Arial" w:hAnsi="Arial" w:cs="Arial"/>
          <w:b/>
          <w:sz w:val="19"/>
          <w:szCs w:val="19"/>
          <w:lang w:val="sk-SK"/>
        </w:rPr>
        <w:t>Analýza</w:t>
      </w:r>
      <w:r w:rsidRPr="007708E2">
        <w:rPr>
          <w:rFonts w:ascii="Arial" w:hAnsi="Arial" w:cs="Arial"/>
          <w:b/>
          <w:sz w:val="19"/>
          <w:szCs w:val="19"/>
          <w:lang w:val="sk-SK"/>
        </w:rPr>
        <w:t xml:space="preserve"> nákladov a prínosov (cost benefit analysis)</w:t>
      </w:r>
      <w:r w:rsidRPr="007708E2">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7708E2">
        <w:rPr>
          <w:rFonts w:ascii="Arial" w:hAnsi="Arial" w:cs="Arial"/>
          <w:sz w:val="19"/>
          <w:szCs w:val="19"/>
          <w:lang w:val="sk-SK"/>
        </w:rPr>
        <w:t xml:space="preserve">monetarizovaných </w:t>
      </w:r>
      <w:r w:rsidRPr="007708E2">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Celková cena práce </w:t>
      </w:r>
      <w:r w:rsidRPr="007708E2">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708E2">
        <w:rPr>
          <w:rFonts w:ascii="Arial" w:hAnsi="Arial" w:cs="Arial"/>
          <w:sz w:val="19"/>
          <w:szCs w:val="19"/>
          <w:lang w:val="sk-SK"/>
        </w:rPr>
        <w:t xml:space="preserve">zdravotných </w:t>
      </w:r>
      <w:r w:rsidRPr="007708E2">
        <w:rPr>
          <w:rFonts w:ascii="Arial" w:hAnsi="Arial" w:cs="Arial"/>
          <w:sz w:val="19"/>
          <w:szCs w:val="19"/>
          <w:lang w:val="sk-SK"/>
        </w:rPr>
        <w:t>poisťovn</w:t>
      </w:r>
      <w:r w:rsidR="00FE2FED" w:rsidRPr="007708E2">
        <w:rPr>
          <w:rFonts w:ascii="Arial" w:hAnsi="Arial" w:cs="Arial"/>
          <w:sz w:val="19"/>
          <w:szCs w:val="19"/>
          <w:lang w:val="sk-SK"/>
        </w:rPr>
        <w:t>í</w:t>
      </w:r>
      <w:r w:rsidRPr="007708E2">
        <w:rPr>
          <w:rFonts w:ascii="Arial" w:hAnsi="Arial" w:cs="Arial"/>
          <w:sz w:val="19"/>
          <w:szCs w:val="19"/>
          <w:lang w:val="sk-SK"/>
        </w:rPr>
        <w:t xml:space="preserve"> a Sociálnej poisťovn</w:t>
      </w:r>
      <w:r w:rsidR="00FE2FED" w:rsidRPr="007708E2">
        <w:rPr>
          <w:rFonts w:ascii="Arial" w:hAnsi="Arial" w:cs="Arial"/>
          <w:sz w:val="19"/>
          <w:szCs w:val="19"/>
          <w:lang w:val="sk-SK"/>
        </w:rPr>
        <w:t>e</w:t>
      </w:r>
      <w:r w:rsidRPr="007708E2">
        <w:rPr>
          <w:rFonts w:ascii="Arial" w:hAnsi="Arial" w:cs="Arial"/>
          <w:sz w:val="19"/>
          <w:szCs w:val="19"/>
          <w:lang w:val="sk-SK"/>
        </w:rPr>
        <w:t>);</w:t>
      </w:r>
    </w:p>
    <w:p w14:paraId="5B7A8E7B" w14:textId="77777777" w:rsidR="00D608D6"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 xml:space="preserve">Centrálny koordinačný orgán (ďalej </w:t>
      </w:r>
      <w:r w:rsidR="00D50C1B" w:rsidRPr="00D608D6">
        <w:rPr>
          <w:rFonts w:ascii="Arial" w:hAnsi="Arial" w:cs="Arial"/>
          <w:b/>
          <w:sz w:val="19"/>
          <w:szCs w:val="19"/>
          <w:lang w:val="sk-SK"/>
        </w:rPr>
        <w:t xml:space="preserve">len </w:t>
      </w:r>
      <w:r w:rsidRPr="00D608D6">
        <w:rPr>
          <w:rFonts w:ascii="Arial" w:hAnsi="Arial" w:cs="Arial"/>
          <w:b/>
          <w:sz w:val="19"/>
          <w:szCs w:val="19"/>
          <w:lang w:val="sk-SK"/>
        </w:rPr>
        <w:t>„CKO“)</w:t>
      </w:r>
      <w:r w:rsidRPr="00D608D6">
        <w:rPr>
          <w:rFonts w:ascii="Arial" w:hAnsi="Arial" w:cs="Arial"/>
          <w:sz w:val="19"/>
          <w:szCs w:val="19"/>
          <w:lang w:val="sk-SK"/>
        </w:rPr>
        <w:t xml:space="preserve"> – </w:t>
      </w:r>
      <w:r w:rsidR="00D608D6" w:rsidRPr="007708E2">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r w:rsidR="00D608D6" w:rsidRPr="00B06378">
        <w:rPr>
          <w:rFonts w:ascii="Arial" w:hAnsi="Arial" w:cs="Arial"/>
          <w:sz w:val="19"/>
          <w:szCs w:val="19"/>
          <w:lang w:val="sk-SK"/>
        </w:rPr>
        <w:t>;</w:t>
      </w:r>
    </w:p>
    <w:p w14:paraId="15B0CB93" w14:textId="21CC2F77" w:rsidR="00D86ED1"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Certifikačný orgán (ďalej</w:t>
      </w:r>
      <w:r w:rsidR="00D50C1B" w:rsidRPr="00D608D6">
        <w:rPr>
          <w:rFonts w:ascii="Arial" w:hAnsi="Arial" w:cs="Arial"/>
          <w:b/>
          <w:sz w:val="19"/>
          <w:szCs w:val="19"/>
          <w:lang w:val="sk-SK"/>
        </w:rPr>
        <w:t xml:space="preserve"> len</w:t>
      </w:r>
      <w:r w:rsidRPr="00D608D6">
        <w:rPr>
          <w:rFonts w:ascii="Arial" w:hAnsi="Arial" w:cs="Arial"/>
          <w:b/>
          <w:sz w:val="19"/>
          <w:szCs w:val="19"/>
          <w:lang w:val="sk-SK"/>
        </w:rPr>
        <w:t xml:space="preserve"> „CO“) </w:t>
      </w:r>
      <w:r w:rsidRPr="00D608D6">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D608D6">
        <w:rPr>
          <w:rFonts w:ascii="Arial" w:hAnsi="Arial" w:cs="Arial"/>
          <w:sz w:val="19"/>
          <w:szCs w:val="19"/>
          <w:lang w:val="sk-SK"/>
        </w:rPr>
        <w:t xml:space="preserve"> </w:t>
      </w:r>
      <w:r w:rsidRPr="00D608D6">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D608D6">
        <w:rPr>
          <w:rFonts w:ascii="Arial" w:hAnsi="Arial" w:cs="Arial"/>
          <w:sz w:val="19"/>
          <w:szCs w:val="19"/>
          <w:lang w:val="sk-SK"/>
        </w:rPr>
        <w:t>plní úlohy certifikačného orgánu Ministerstvo financií SR</w:t>
      </w:r>
      <w:r w:rsidR="00BE12B6" w:rsidRPr="00D608D6">
        <w:rPr>
          <w:rFonts w:ascii="Arial" w:hAnsi="Arial" w:cs="Arial"/>
          <w:sz w:val="19"/>
          <w:szCs w:val="19"/>
          <w:lang w:val="sk-SK"/>
        </w:rPr>
        <w:t>;</w:t>
      </w:r>
    </w:p>
    <w:p w14:paraId="15B0CB94" w14:textId="77777777" w:rsidR="006774CB"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Cieľová skupina</w:t>
      </w:r>
      <w:r w:rsidRPr="007708E2">
        <w:rPr>
          <w:rFonts w:ascii="Arial" w:hAnsi="Arial" w:cs="Arial"/>
          <w:sz w:val="19"/>
          <w:szCs w:val="19"/>
          <w:lang w:val="sk-SK"/>
        </w:rPr>
        <w:t xml:space="preserve"> – osoby, v prospech ktorých sa realizuje projekt</w:t>
      </w:r>
      <w:r w:rsidR="00BE12B6" w:rsidRPr="007708E2">
        <w:rPr>
          <w:rFonts w:ascii="Arial" w:hAnsi="Arial" w:cs="Arial"/>
          <w:sz w:val="19"/>
          <w:szCs w:val="19"/>
          <w:lang w:val="sk-SK"/>
        </w:rPr>
        <w:t>;</w:t>
      </w:r>
    </w:p>
    <w:p w14:paraId="15B0CB95" w14:textId="22E27A37" w:rsidR="006774CB" w:rsidRPr="007708E2" w:rsidRDefault="003C386D"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Deň doručenia </w:t>
      </w:r>
      <w:r w:rsidR="00C43FB4"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w:t>
      </w:r>
      <w:r w:rsidRPr="007708E2">
        <w:rPr>
          <w:rFonts w:ascii="Arial" w:hAnsi="Arial" w:cs="Arial"/>
          <w:sz w:val="19"/>
          <w:szCs w:val="19"/>
          <w:lang w:val="sk-SK"/>
        </w:rPr>
        <w:lastRenderedPageBreak/>
        <w:t>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708E2"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Dokumentácia</w:t>
      </w:r>
      <w:r w:rsidRPr="007708E2">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7708E2">
        <w:rPr>
          <w:rFonts w:ascii="Arial" w:hAnsi="Arial" w:cs="Arial"/>
          <w:sz w:val="19"/>
          <w:szCs w:val="19"/>
          <w:lang w:val="sk-SK"/>
        </w:rPr>
        <w:t> </w:t>
      </w:r>
      <w:r w:rsidRPr="007708E2">
        <w:rPr>
          <w:rFonts w:ascii="Arial" w:hAnsi="Arial" w:cs="Arial"/>
          <w:sz w:val="19"/>
          <w:szCs w:val="19"/>
          <w:lang w:val="sk-SK"/>
        </w:rPr>
        <w:t>Projektom</w:t>
      </w:r>
      <w:r w:rsidR="00BE12B6" w:rsidRPr="007708E2">
        <w:rPr>
          <w:rFonts w:ascii="Arial" w:hAnsi="Arial" w:cs="Arial"/>
          <w:sz w:val="19"/>
          <w:szCs w:val="19"/>
          <w:lang w:val="sk-SK"/>
        </w:rPr>
        <w:t>;</w:t>
      </w:r>
    </w:p>
    <w:p w14:paraId="15B0CB97" w14:textId="0BA2AA16" w:rsidR="000F52CA" w:rsidRPr="007708E2" w:rsidRDefault="00BB15B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Dopytovo-orientovaný projekt</w:t>
      </w:r>
      <w:r w:rsidRPr="007708E2">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7708E2">
        <w:rPr>
          <w:rFonts w:ascii="Arial" w:hAnsi="Arial" w:cs="Arial"/>
          <w:sz w:val="19"/>
          <w:szCs w:val="19"/>
          <w:lang w:val="sk-SK"/>
        </w:rPr>
        <w:t>;</w:t>
      </w:r>
    </w:p>
    <w:p w14:paraId="15B0CB9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Európsky sociálny fond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„ESF“)</w:t>
      </w:r>
      <w:r w:rsidRPr="007708E2">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708E2">
        <w:rPr>
          <w:rFonts w:ascii="Arial" w:hAnsi="Arial" w:cs="Arial"/>
          <w:sz w:val="19"/>
          <w:szCs w:val="19"/>
          <w:lang w:val="sk-SK"/>
        </w:rPr>
        <w:t>;</w:t>
      </w:r>
    </w:p>
    <w:p w14:paraId="15B0CB99" w14:textId="793DF3A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Európske štrukturálne a investičné fondy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„EŠIF“)</w:t>
      </w:r>
      <w:r w:rsidRPr="007708E2">
        <w:rPr>
          <w:rFonts w:ascii="Arial" w:hAnsi="Arial" w:cs="Arial"/>
          <w:sz w:val="19"/>
          <w:szCs w:val="19"/>
          <w:lang w:val="sk-SK"/>
        </w:rPr>
        <w:t xml:space="preserve"> – </w:t>
      </w:r>
      <w:r w:rsidR="00356F32" w:rsidRPr="007708E2">
        <w:rPr>
          <w:rFonts w:ascii="Arial" w:hAnsi="Arial" w:cs="Arial"/>
          <w:sz w:val="19"/>
          <w:szCs w:val="19"/>
          <w:bdr w:val="none" w:sz="0" w:space="0" w:color="auto" w:frame="1"/>
          <w:lang w:val="sk-SK"/>
        </w:rPr>
        <w:t>spoločné označenie pre</w:t>
      </w:r>
      <w:r w:rsidRPr="007708E2">
        <w:rPr>
          <w:rFonts w:ascii="Arial" w:hAnsi="Arial" w:cs="Arial"/>
          <w:sz w:val="19"/>
          <w:szCs w:val="19"/>
          <w:bdr w:val="none" w:sz="0" w:space="0" w:color="auto" w:frame="1"/>
          <w:lang w:val="sk-SK"/>
        </w:rPr>
        <w:t xml:space="preserve"> Európsky fond regionálneho rozvoja</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(EFRR), </w:t>
      </w:r>
      <w:r w:rsidRPr="007708E2">
        <w:rPr>
          <w:rFonts w:ascii="Arial" w:hAnsi="Arial" w:cs="Arial"/>
          <w:sz w:val="19"/>
          <w:szCs w:val="19"/>
          <w:bdr w:val="none" w:sz="0" w:space="0" w:color="auto" w:frame="1"/>
          <w:lang w:val="sk-SK"/>
        </w:rPr>
        <w:t>Európsky sociálny fond</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(ESF), </w:t>
      </w:r>
      <w:r w:rsidRPr="007708E2">
        <w:rPr>
          <w:rFonts w:ascii="Arial" w:hAnsi="Arial" w:cs="Arial"/>
          <w:sz w:val="19"/>
          <w:szCs w:val="19"/>
          <w:bdr w:val="none" w:sz="0" w:space="0" w:color="auto" w:frame="1"/>
          <w:lang w:val="sk-SK"/>
        </w:rPr>
        <w:t>Kohézny fond</w:t>
      </w:r>
      <w:r w:rsidRPr="007708E2">
        <w:rPr>
          <w:rStyle w:val="apple-converted-space"/>
          <w:rFonts w:ascii="Arial" w:hAnsi="Arial" w:cs="Arial"/>
          <w:color w:val="074B8C"/>
          <w:sz w:val="19"/>
          <w:szCs w:val="19"/>
          <w:bdr w:val="none" w:sz="0" w:space="0" w:color="auto" w:frame="1"/>
          <w:lang w:val="sk-SK"/>
        </w:rPr>
        <w:t> </w:t>
      </w:r>
      <w:r w:rsidRPr="007708E2">
        <w:rPr>
          <w:rFonts w:ascii="Arial" w:hAnsi="Arial" w:cs="Arial"/>
          <w:sz w:val="19"/>
          <w:szCs w:val="19"/>
          <w:lang w:val="sk-SK"/>
        </w:rPr>
        <w:t xml:space="preserve">(KF), </w:t>
      </w:r>
      <w:r w:rsidRPr="007708E2">
        <w:rPr>
          <w:rFonts w:ascii="Arial" w:hAnsi="Arial" w:cs="Arial"/>
          <w:sz w:val="19"/>
          <w:szCs w:val="19"/>
          <w:bdr w:val="none" w:sz="0" w:space="0" w:color="auto" w:frame="1"/>
          <w:lang w:val="sk-SK"/>
        </w:rPr>
        <w:t>Európsky poľnohospodársky fond pre rozvoj vidieka</w:t>
      </w:r>
      <w:r w:rsidRPr="007708E2">
        <w:rPr>
          <w:rStyle w:val="apple-converted-space"/>
          <w:rFonts w:ascii="Arial" w:hAnsi="Arial" w:cs="Arial"/>
          <w:sz w:val="19"/>
          <w:szCs w:val="19"/>
          <w:lang w:val="sk-SK"/>
        </w:rPr>
        <w:t> </w:t>
      </w:r>
      <w:r w:rsidRPr="007708E2">
        <w:rPr>
          <w:rFonts w:ascii="Arial" w:hAnsi="Arial" w:cs="Arial"/>
          <w:sz w:val="19"/>
          <w:szCs w:val="19"/>
          <w:lang w:val="sk-SK"/>
        </w:rPr>
        <w:t xml:space="preserve">(EPFRV), </w:t>
      </w:r>
      <w:r w:rsidRPr="007708E2">
        <w:rPr>
          <w:rFonts w:ascii="Arial" w:hAnsi="Arial" w:cs="Arial"/>
          <w:sz w:val="19"/>
          <w:szCs w:val="19"/>
          <w:bdr w:val="none" w:sz="0" w:space="0" w:color="auto" w:frame="1"/>
          <w:lang w:val="sk-SK"/>
        </w:rPr>
        <w:t>Európsky námorný a rybársky fond</w:t>
      </w:r>
      <w:r w:rsidRPr="007708E2">
        <w:rPr>
          <w:rStyle w:val="apple-converted-space"/>
          <w:rFonts w:ascii="Arial" w:hAnsi="Arial" w:cs="Arial"/>
          <w:sz w:val="19"/>
          <w:szCs w:val="19"/>
          <w:lang w:val="sk-SK"/>
        </w:rPr>
        <w:t> </w:t>
      </w:r>
      <w:r w:rsidRPr="007708E2">
        <w:rPr>
          <w:rFonts w:ascii="Arial" w:hAnsi="Arial" w:cs="Arial"/>
          <w:sz w:val="19"/>
          <w:szCs w:val="19"/>
          <w:lang w:val="sk-SK"/>
        </w:rPr>
        <w:t>(ENRF);</w:t>
      </w:r>
    </w:p>
    <w:p w14:paraId="15B0CB9A" w14:textId="5C58B49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Efektívnosť (efficiency)</w:t>
      </w:r>
      <w:r w:rsidRPr="007708E2">
        <w:rPr>
          <w:rFonts w:ascii="Arial" w:hAnsi="Arial" w:cs="Arial"/>
          <w:sz w:val="19"/>
          <w:szCs w:val="19"/>
          <w:lang w:val="sk-SK"/>
        </w:rPr>
        <w:t xml:space="preserve"> –</w:t>
      </w:r>
      <w:r w:rsidR="00972D96" w:rsidRPr="007708E2">
        <w:rPr>
          <w:rFonts w:ascii="Arial" w:hAnsi="Arial" w:cs="Arial"/>
          <w:sz w:val="19"/>
          <w:szCs w:val="19"/>
          <w:lang w:val="sk-SK"/>
        </w:rPr>
        <w:t xml:space="preserve"> najvýhodnejší vzájomný pomer medzi použitými verejnými financiami a dosiahnutými výsledkami.</w:t>
      </w:r>
      <w:r w:rsidR="00D83B3B" w:rsidRPr="007708E2">
        <w:rPr>
          <w:rFonts w:ascii="Arial" w:hAnsi="Arial" w:cs="Arial"/>
          <w:sz w:val="19"/>
          <w:szCs w:val="19"/>
          <w:lang w:val="sk-SK"/>
        </w:rPr>
        <w:t xml:space="preserve"> Na úrovni projektu sa efektívnosťou rozumie maximálne dosahovanie cieľov vo vzťahu k poskytnutým finančným prostriedkom</w:t>
      </w:r>
      <w:r w:rsidR="005207C7" w:rsidRPr="007708E2">
        <w:rPr>
          <w:rFonts w:ascii="Arial" w:hAnsi="Arial" w:cs="Arial"/>
          <w:sz w:val="19"/>
          <w:szCs w:val="19"/>
          <w:lang w:val="sk-SK"/>
        </w:rPr>
        <w:t xml:space="preserve">; </w:t>
      </w:r>
      <w:r w:rsidRPr="007708E2">
        <w:rPr>
          <w:rFonts w:ascii="Arial" w:hAnsi="Arial" w:cs="Arial"/>
          <w:sz w:val="19"/>
          <w:szCs w:val="19"/>
          <w:lang w:val="sk-SK"/>
        </w:rPr>
        <w:t xml:space="preserve"> </w:t>
      </w:r>
    </w:p>
    <w:p w14:paraId="15B0CB9B" w14:textId="77777777" w:rsidR="00FF5CA0"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Finančná analýza projektu</w:t>
      </w:r>
      <w:r w:rsidRPr="007708E2">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Hodnotenie </w:t>
      </w:r>
      <w:r w:rsidRPr="007708E2">
        <w:rPr>
          <w:rFonts w:ascii="Arial" w:hAnsi="Arial" w:cs="Arial"/>
          <w:sz w:val="19"/>
          <w:szCs w:val="19"/>
          <w:lang w:val="sk-SK"/>
        </w:rPr>
        <w:t>–</w:t>
      </w:r>
      <w:r w:rsidRPr="007708E2">
        <w:rPr>
          <w:rFonts w:ascii="Arial" w:hAnsi="Arial" w:cs="Arial"/>
          <w:b/>
          <w:sz w:val="19"/>
          <w:szCs w:val="19"/>
          <w:lang w:val="sk-SK"/>
        </w:rPr>
        <w:t xml:space="preserve"> </w:t>
      </w:r>
      <w:r w:rsidR="00FE2FED" w:rsidRPr="007708E2">
        <w:rPr>
          <w:rFonts w:ascii="Arial" w:hAnsi="Arial" w:cs="Arial"/>
          <w:sz w:val="19"/>
          <w:szCs w:val="19"/>
          <w:lang w:val="sk-SK"/>
        </w:rPr>
        <w:t>h</w:t>
      </w:r>
      <w:r w:rsidRPr="007708E2">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Hospodárnosť</w:t>
      </w:r>
      <w:r w:rsidRPr="007708E2">
        <w:rPr>
          <w:rFonts w:ascii="Arial" w:hAnsi="Arial" w:cs="Arial"/>
          <w:sz w:val="19"/>
          <w:szCs w:val="19"/>
          <w:lang w:val="sk-SK"/>
        </w:rPr>
        <w:t xml:space="preserve"> – </w:t>
      </w:r>
      <w:r w:rsidR="00972D96" w:rsidRPr="007708E2">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7708E2">
        <w:rPr>
          <w:rFonts w:ascii="Arial" w:hAnsi="Arial" w:cs="Arial"/>
          <w:sz w:val="19"/>
          <w:szCs w:val="19"/>
          <w:lang w:val="sk-SK"/>
        </w:rPr>
        <w:t xml:space="preserve"> </w:t>
      </w:r>
      <w:r w:rsidR="00D83B3B" w:rsidRPr="007708E2">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7708E2">
        <w:rPr>
          <w:rFonts w:ascii="Arial" w:hAnsi="Arial" w:cs="Arial"/>
          <w:sz w:val="19"/>
          <w:szCs w:val="19"/>
          <w:lang w:val="sk-SK"/>
        </w:rPr>
        <w:t>;</w:t>
      </w:r>
      <w:r w:rsidR="00D83B3B" w:rsidRPr="007708E2">
        <w:rPr>
          <w:rFonts w:ascii="Arial" w:hAnsi="Arial" w:cs="Arial"/>
          <w:sz w:val="19"/>
          <w:szCs w:val="19"/>
          <w:lang w:val="sk-SK"/>
        </w:rPr>
        <w:t xml:space="preserve"> </w:t>
      </w:r>
    </w:p>
    <w:p w14:paraId="15B0CB9E"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Harmonogram realizácie aktivít projektu</w:t>
      </w:r>
      <w:r w:rsidRPr="007708E2">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Individuálny projekt</w:t>
      </w:r>
      <w:r w:rsidRPr="007708E2">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15B0CBA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IT monitorovací systém 2014+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„ITMS2014+“)</w:t>
      </w:r>
      <w:r w:rsidRPr="007708E2">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7708E2">
        <w:rPr>
          <w:rFonts w:ascii="Arial" w:hAnsi="Arial" w:cs="Arial"/>
          <w:sz w:val="19"/>
          <w:szCs w:val="19"/>
          <w:lang w:val="sk-SK"/>
        </w:rPr>
        <w:t>RO</w:t>
      </w:r>
      <w:r w:rsidRPr="007708E2">
        <w:rPr>
          <w:rFonts w:ascii="Arial" w:hAnsi="Arial" w:cs="Arial"/>
          <w:sz w:val="19"/>
          <w:szCs w:val="19"/>
          <w:lang w:val="sk-SK"/>
        </w:rPr>
        <w:t xml:space="preserve"> a ďalšími orgánmi zapojenými do implementácie EŠIF. ITMS2014+ je tvorený verejnou (public) a neverejnou (private) časťou. Obe </w:t>
      </w:r>
      <w:r w:rsidRPr="007708E2">
        <w:rPr>
          <w:rFonts w:ascii="Arial" w:hAnsi="Arial" w:cs="Arial"/>
          <w:sz w:val="19"/>
          <w:szCs w:val="19"/>
          <w:lang w:val="sk-SK"/>
        </w:rPr>
        <w:lastRenderedPageBreak/>
        <w:t>časti pracujú nad jednou spoločnou databázou. Subjekt zodpovedný za prevádzku ITMS2014+ je DataCentrum (ďalej aj „prevádzkovateľ ITMS2014+“);</w:t>
      </w:r>
    </w:p>
    <w:p w14:paraId="15B0CBA1"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Kód (ITMS</w:t>
      </w:r>
      <w:r w:rsidR="00FE2FED" w:rsidRPr="007708E2">
        <w:rPr>
          <w:rFonts w:ascii="Arial" w:hAnsi="Arial" w:cs="Arial"/>
          <w:b/>
          <w:sz w:val="19"/>
          <w:szCs w:val="19"/>
          <w:lang w:val="sk-SK"/>
        </w:rPr>
        <w:t>2014+</w:t>
      </w:r>
      <w:r w:rsidRPr="007708E2">
        <w:rPr>
          <w:rFonts w:ascii="Arial" w:hAnsi="Arial" w:cs="Arial"/>
          <w:b/>
          <w:sz w:val="19"/>
          <w:szCs w:val="19"/>
          <w:lang w:val="sk-SK"/>
        </w:rPr>
        <w:t>) projektu</w:t>
      </w:r>
      <w:r w:rsidRPr="007708E2">
        <w:rPr>
          <w:rFonts w:ascii="Arial" w:hAnsi="Arial" w:cs="Arial"/>
          <w:sz w:val="19"/>
          <w:szCs w:val="19"/>
          <w:lang w:val="sk-SK"/>
        </w:rPr>
        <w:t xml:space="preserve"> – 11 miestny kód projektu, ktorý je ITMS</w:t>
      </w:r>
      <w:r w:rsidR="00FE2FED" w:rsidRPr="007708E2">
        <w:rPr>
          <w:rFonts w:ascii="Arial" w:hAnsi="Arial" w:cs="Arial"/>
          <w:sz w:val="19"/>
          <w:szCs w:val="19"/>
          <w:lang w:val="sk-SK"/>
        </w:rPr>
        <w:t>2014+</w:t>
      </w:r>
      <w:r w:rsidRPr="007708E2">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7708E2">
        <w:rPr>
          <w:rFonts w:ascii="Arial" w:hAnsi="Arial" w:cs="Arial"/>
          <w:sz w:val="19"/>
          <w:szCs w:val="19"/>
          <w:lang w:val="sk-SK"/>
        </w:rPr>
        <w:t>2014+</w:t>
      </w:r>
      <w:r w:rsidRPr="007708E2">
        <w:rPr>
          <w:rFonts w:ascii="Arial" w:hAnsi="Arial" w:cs="Arial"/>
          <w:sz w:val="19"/>
          <w:szCs w:val="19"/>
          <w:lang w:val="sk-SK"/>
        </w:rPr>
        <w:t xml:space="preserve"> pre projekty. Projekt je možné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 xml:space="preserve"> vytvoriť po zaevidovaní Zmluvy o poskytnutí NFP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w:t>
      </w:r>
    </w:p>
    <w:p w14:paraId="15B0CBA2"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Krížové financovanie</w:t>
      </w:r>
      <w:r w:rsidRPr="007708E2">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Lehota</w:t>
      </w:r>
      <w:r w:rsidRPr="007708E2">
        <w:rPr>
          <w:rFonts w:ascii="Arial" w:hAnsi="Arial" w:cs="Arial"/>
          <w:sz w:val="19"/>
          <w:szCs w:val="19"/>
          <w:lang w:val="sk-SK"/>
        </w:rPr>
        <w:t xml:space="preserve"> – ak nie je v tomto dokumente uvedené inak, za dni sa považujú pracovné dni. </w:t>
      </w:r>
      <w:r w:rsidR="009D06FE" w:rsidRPr="007708E2">
        <w:rPr>
          <w:rFonts w:ascii="Arial" w:hAnsi="Arial" w:cs="Arial"/>
          <w:sz w:val="19"/>
          <w:szCs w:val="19"/>
          <w:lang w:val="sk-SK"/>
        </w:rPr>
        <w:t>Z</w:t>
      </w:r>
      <w:r w:rsidRPr="007708E2">
        <w:rPr>
          <w:rFonts w:ascii="Arial" w:hAnsi="Arial" w:cs="Arial"/>
          <w:sz w:val="19"/>
          <w:szCs w:val="19"/>
          <w:lang w:val="sk-SK"/>
        </w:rPr>
        <w:t xml:space="preserve">a moment, od ktorého začína plynúť lehota, </w:t>
      </w:r>
      <w:r w:rsidR="009D06FE" w:rsidRPr="007708E2">
        <w:rPr>
          <w:rFonts w:ascii="Arial" w:hAnsi="Arial" w:cs="Arial"/>
          <w:sz w:val="19"/>
          <w:szCs w:val="19"/>
          <w:lang w:val="sk-SK"/>
        </w:rPr>
        <w:t xml:space="preserve">sa </w:t>
      </w:r>
      <w:r w:rsidRPr="007708E2">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708E2">
        <w:rPr>
          <w:rFonts w:ascii="Arial" w:hAnsi="Arial" w:cs="Arial"/>
          <w:sz w:val="19"/>
          <w:szCs w:val="19"/>
          <w:lang w:val="sk-SK"/>
        </w:rPr>
        <w:t>;</w:t>
      </w:r>
    </w:p>
    <w:p w14:paraId="15B0CBA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Majetok</w:t>
      </w:r>
      <w:r w:rsidRPr="007708E2">
        <w:rPr>
          <w:rFonts w:ascii="Arial" w:hAnsi="Arial" w:cs="Arial"/>
          <w:sz w:val="19"/>
          <w:szCs w:val="19"/>
          <w:lang w:val="sk-SK"/>
        </w:rPr>
        <w:t xml:space="preserve"> – majetok definovaný zákonom </w:t>
      </w:r>
      <w:r w:rsidR="0005604C" w:rsidRPr="007708E2">
        <w:rPr>
          <w:rFonts w:ascii="Arial" w:hAnsi="Arial" w:cs="Arial"/>
          <w:sz w:val="19"/>
          <w:szCs w:val="19"/>
          <w:lang w:val="sk-SK"/>
        </w:rPr>
        <w:t xml:space="preserve">č. 431/2002 Z. z. </w:t>
      </w:r>
      <w:r w:rsidRPr="007708E2">
        <w:rPr>
          <w:rFonts w:ascii="Arial" w:hAnsi="Arial" w:cs="Arial"/>
          <w:sz w:val="19"/>
          <w:szCs w:val="19"/>
          <w:lang w:val="sk-SK"/>
        </w:rPr>
        <w:t xml:space="preserve">o účtovníctve </w:t>
      </w:r>
      <w:r w:rsidR="0005604C" w:rsidRPr="007708E2">
        <w:rPr>
          <w:rFonts w:ascii="Arial" w:hAnsi="Arial" w:cs="Arial"/>
          <w:sz w:val="19"/>
          <w:szCs w:val="19"/>
          <w:lang w:val="sk-SK"/>
        </w:rPr>
        <w:t xml:space="preserve">(ďalej len „zákon o účtovníctve) </w:t>
      </w:r>
      <w:r w:rsidRPr="007708E2">
        <w:rPr>
          <w:rFonts w:ascii="Arial" w:hAnsi="Arial" w:cs="Arial"/>
          <w:sz w:val="19"/>
          <w:szCs w:val="19"/>
          <w:lang w:val="sk-SK"/>
        </w:rPr>
        <w:t>a</w:t>
      </w:r>
      <w:r w:rsidR="0005604C" w:rsidRPr="007708E2">
        <w:rPr>
          <w:rFonts w:ascii="Arial" w:hAnsi="Arial" w:cs="Arial"/>
          <w:sz w:val="19"/>
          <w:szCs w:val="19"/>
          <w:lang w:val="sk-SK"/>
        </w:rPr>
        <w:t> </w:t>
      </w:r>
      <w:r w:rsidRPr="007708E2">
        <w:rPr>
          <w:rFonts w:ascii="Arial" w:hAnsi="Arial" w:cs="Arial"/>
          <w:sz w:val="19"/>
          <w:szCs w:val="19"/>
          <w:lang w:val="sk-SK"/>
        </w:rPr>
        <w:t>zákonom</w:t>
      </w:r>
      <w:r w:rsidR="0005604C" w:rsidRPr="007708E2">
        <w:rPr>
          <w:rFonts w:ascii="Arial" w:hAnsi="Arial" w:cs="Arial"/>
          <w:sz w:val="19"/>
          <w:szCs w:val="19"/>
          <w:lang w:val="sk-SK"/>
        </w:rPr>
        <w:t xml:space="preserve"> č. 595/2003 Z. z. </w:t>
      </w:r>
      <w:r w:rsidRPr="007708E2">
        <w:rPr>
          <w:rFonts w:ascii="Arial" w:hAnsi="Arial" w:cs="Arial"/>
          <w:sz w:val="19"/>
          <w:szCs w:val="19"/>
          <w:lang w:val="sk-SK"/>
        </w:rPr>
        <w:t>o dani z</w:t>
      </w:r>
      <w:r w:rsidR="0005604C" w:rsidRPr="007708E2">
        <w:rPr>
          <w:rFonts w:ascii="Arial" w:hAnsi="Arial" w:cs="Arial"/>
          <w:sz w:val="19"/>
          <w:szCs w:val="19"/>
          <w:lang w:val="sk-SK"/>
        </w:rPr>
        <w:t> </w:t>
      </w:r>
      <w:r w:rsidRPr="007708E2">
        <w:rPr>
          <w:rFonts w:ascii="Arial" w:hAnsi="Arial" w:cs="Arial"/>
          <w:sz w:val="19"/>
          <w:szCs w:val="19"/>
          <w:lang w:val="sk-SK"/>
        </w:rPr>
        <w:t>príjmov</w:t>
      </w:r>
      <w:r w:rsidR="0005604C" w:rsidRPr="007708E2">
        <w:rPr>
          <w:rFonts w:ascii="Arial" w:hAnsi="Arial" w:cs="Arial"/>
          <w:sz w:val="19"/>
          <w:szCs w:val="19"/>
          <w:lang w:val="sk-SK"/>
        </w:rPr>
        <w:t xml:space="preserve"> (ďalej len „zákon o dani z príjmov)</w:t>
      </w:r>
      <w:r w:rsidRPr="007708E2">
        <w:rPr>
          <w:rFonts w:ascii="Arial" w:hAnsi="Arial" w:cs="Arial"/>
          <w:sz w:val="19"/>
          <w:szCs w:val="19"/>
          <w:lang w:val="sk-SK"/>
        </w:rPr>
        <w:t>;</w:t>
      </w:r>
    </w:p>
    <w:p w14:paraId="15B0CBA5" w14:textId="11777F70"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EA2635">
        <w:rPr>
          <w:rFonts w:ascii="Arial" w:hAnsi="Arial" w:cs="Arial"/>
          <w:b/>
          <w:sz w:val="19"/>
          <w:szCs w:val="19"/>
          <w:lang w:val="sk-SK"/>
        </w:rPr>
        <w:t>Merateľný ukazovateľ projektu</w:t>
      </w:r>
      <w:r w:rsidRPr="007708E2">
        <w:rPr>
          <w:rFonts w:ascii="Arial" w:hAnsi="Arial" w:cs="Arial"/>
          <w:b/>
          <w:sz w:val="19"/>
          <w:szCs w:val="19"/>
          <w:lang w:val="sk-SK"/>
        </w:rPr>
        <w:t xml:space="preserve">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záväzná kvantifikácia výstupov a cieľov, ktoré majú byť dosiahnuté </w:t>
      </w:r>
      <w:r w:rsidR="006A00E4" w:rsidRPr="007708E2">
        <w:rPr>
          <w:rFonts w:ascii="Arial" w:hAnsi="Arial" w:cs="Arial"/>
          <w:sz w:val="19"/>
          <w:szCs w:val="19"/>
          <w:lang w:val="sk-SK"/>
        </w:rPr>
        <w:t>r</w:t>
      </w:r>
      <w:r w:rsidRPr="007708E2">
        <w:rPr>
          <w:rFonts w:ascii="Arial" w:hAnsi="Arial" w:cs="Arial"/>
          <w:sz w:val="19"/>
          <w:szCs w:val="19"/>
          <w:lang w:val="sk-SK"/>
        </w:rPr>
        <w:t xml:space="preserve">ealizáciou hlavných aktivít </w:t>
      </w:r>
      <w:r w:rsidR="006A00E4" w:rsidRPr="007708E2">
        <w:rPr>
          <w:rFonts w:ascii="Arial" w:hAnsi="Arial" w:cs="Arial"/>
          <w:sz w:val="19"/>
          <w:szCs w:val="19"/>
          <w:lang w:val="sk-SK"/>
        </w:rPr>
        <w:t>p</w:t>
      </w:r>
      <w:r w:rsidRPr="007708E2">
        <w:rPr>
          <w:rFonts w:ascii="Arial" w:hAnsi="Arial" w:cs="Arial"/>
          <w:sz w:val="19"/>
          <w:szCs w:val="19"/>
          <w:lang w:val="sk-SK"/>
        </w:rPr>
        <w:t xml:space="preserve">rojektu, ich sledovanie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je dôležité z pohľadu riadenia </w:t>
      </w:r>
      <w:r w:rsidR="006A00E4" w:rsidRPr="007708E2">
        <w:rPr>
          <w:rFonts w:ascii="Arial" w:hAnsi="Arial" w:cs="Arial"/>
          <w:sz w:val="19"/>
          <w:szCs w:val="19"/>
          <w:lang w:val="sk-SK"/>
        </w:rPr>
        <w:t>p</w:t>
      </w:r>
      <w:r w:rsidRPr="007708E2">
        <w:rPr>
          <w:rFonts w:ascii="Arial" w:hAnsi="Arial" w:cs="Arial"/>
          <w:sz w:val="19"/>
          <w:szCs w:val="19"/>
          <w:lang w:val="sk-SK"/>
        </w:rPr>
        <w:t>rojektu a sledovania jeho výkonnosti a ktorými sa zabezpečí dosahovanie cieľov na úrovni OP</w:t>
      </w:r>
      <w:r w:rsidRPr="006207E9">
        <w:rPr>
          <w:rFonts w:ascii="Arial" w:hAnsi="Arial" w:cs="Arial"/>
          <w:sz w:val="19"/>
          <w:szCs w:val="19"/>
          <w:lang w:val="sk-SK"/>
        </w:rPr>
        <w:t xml:space="preserve">. </w:t>
      </w:r>
      <w:r w:rsidR="002D4BAB" w:rsidRPr="006207E9">
        <w:rPr>
          <w:rFonts w:ascii="Arial" w:hAnsi="Arial" w:cs="Arial"/>
          <w:sz w:val="19"/>
          <w:szCs w:val="19"/>
          <w:lang w:val="sk-SK"/>
        </w:rPr>
        <w:t xml:space="preserve">RO </w:t>
      </w:r>
      <w:r w:rsidRPr="006207E9">
        <w:rPr>
          <w:rFonts w:ascii="Arial" w:hAnsi="Arial" w:cs="Arial"/>
          <w:sz w:val="19"/>
          <w:szCs w:val="19"/>
          <w:lang w:val="sk-SK"/>
        </w:rPr>
        <w:t xml:space="preserve">zahrnie do </w:t>
      </w:r>
      <w:r w:rsidR="002D4BAB" w:rsidRPr="006207E9">
        <w:rPr>
          <w:rFonts w:ascii="Arial" w:hAnsi="Arial" w:cs="Arial"/>
          <w:sz w:val="19"/>
          <w:szCs w:val="19"/>
          <w:lang w:val="sk-SK"/>
        </w:rPr>
        <w:t>vyzvania/v</w:t>
      </w:r>
      <w:r w:rsidRPr="006207E9">
        <w:rPr>
          <w:rFonts w:ascii="Arial" w:hAnsi="Arial" w:cs="Arial"/>
          <w:sz w:val="19"/>
          <w:szCs w:val="19"/>
          <w:lang w:val="sk-SK"/>
        </w:rPr>
        <w:t xml:space="preserve">ýzvy návrh merateľných ukazovateľov, z ktorých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zahrnie do Žiadosti o NFP všetky alebo niektoré merateľné ukazovatele, za ktorých plnenie a vyhodnotenie následne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zodpovedá v rámci </w:t>
      </w:r>
      <w:r w:rsidR="006A00E4" w:rsidRPr="006207E9">
        <w:rPr>
          <w:rFonts w:ascii="Arial" w:hAnsi="Arial" w:cs="Arial"/>
          <w:sz w:val="19"/>
          <w:szCs w:val="19"/>
          <w:lang w:val="sk-SK"/>
        </w:rPr>
        <w:t>r</w:t>
      </w:r>
      <w:r w:rsidRPr="006207E9">
        <w:rPr>
          <w:rFonts w:ascii="Arial" w:hAnsi="Arial" w:cs="Arial"/>
          <w:sz w:val="19"/>
          <w:szCs w:val="19"/>
          <w:lang w:val="sk-SK"/>
        </w:rPr>
        <w:t xml:space="preserve">ealizácie hlavných aktivít </w:t>
      </w:r>
      <w:r w:rsidR="006A00E4" w:rsidRPr="006207E9">
        <w:rPr>
          <w:rFonts w:ascii="Arial" w:hAnsi="Arial" w:cs="Arial"/>
          <w:sz w:val="19"/>
          <w:szCs w:val="19"/>
          <w:lang w:val="sk-SK"/>
        </w:rPr>
        <w:t>p</w:t>
      </w:r>
      <w:r w:rsidRPr="006207E9">
        <w:rPr>
          <w:rFonts w:ascii="Arial" w:hAnsi="Arial" w:cs="Arial"/>
          <w:sz w:val="19"/>
          <w:szCs w:val="19"/>
          <w:lang w:val="sk-SK"/>
        </w:rPr>
        <w:t xml:space="preserve">rojektu a súčasne zodpovedá za ich udržanie v rámci </w:t>
      </w:r>
      <w:r w:rsidR="006A00E4" w:rsidRPr="006207E9">
        <w:rPr>
          <w:rFonts w:ascii="Arial" w:hAnsi="Arial" w:cs="Arial"/>
          <w:sz w:val="19"/>
          <w:szCs w:val="19"/>
          <w:lang w:val="sk-SK"/>
        </w:rPr>
        <w:t>u</w:t>
      </w:r>
      <w:r w:rsidRPr="006207E9">
        <w:rPr>
          <w:rFonts w:ascii="Arial" w:hAnsi="Arial" w:cs="Arial"/>
          <w:sz w:val="19"/>
          <w:szCs w:val="19"/>
          <w:lang w:val="sk-SK"/>
        </w:rPr>
        <w:t xml:space="preserve">držateľnosti </w:t>
      </w:r>
      <w:r w:rsidR="006A00E4" w:rsidRPr="006207E9">
        <w:rPr>
          <w:rFonts w:ascii="Arial" w:hAnsi="Arial" w:cs="Arial"/>
          <w:sz w:val="19"/>
          <w:szCs w:val="19"/>
          <w:lang w:val="sk-SK"/>
        </w:rPr>
        <w:t>p</w:t>
      </w:r>
      <w:r w:rsidRPr="006207E9">
        <w:rPr>
          <w:rFonts w:ascii="Arial" w:hAnsi="Arial" w:cs="Arial"/>
          <w:sz w:val="19"/>
          <w:szCs w:val="19"/>
          <w:lang w:val="sk-SK"/>
        </w:rPr>
        <w:t>rojektu</w:t>
      </w:r>
      <w:r w:rsidR="009A0854" w:rsidRPr="006207E9">
        <w:rPr>
          <w:rFonts w:ascii="Arial" w:hAnsi="Arial" w:cs="Arial"/>
          <w:sz w:val="19"/>
          <w:szCs w:val="19"/>
          <w:lang w:val="sk-SK"/>
        </w:rPr>
        <w:t>, resp. následného monitorovania projektu</w:t>
      </w:r>
      <w:r w:rsidRPr="006207E9">
        <w:rPr>
          <w:rFonts w:ascii="Arial" w:hAnsi="Arial" w:cs="Arial"/>
          <w:sz w:val="19"/>
          <w:szCs w:val="19"/>
          <w:lang w:val="sk-SK"/>
        </w:rPr>
        <w:t>. Merateľné ukazovatele</w:t>
      </w:r>
      <w:r w:rsidRPr="007708E2">
        <w:rPr>
          <w:rFonts w:ascii="Arial" w:hAnsi="Arial" w:cs="Arial"/>
          <w:sz w:val="19"/>
          <w:szCs w:val="19"/>
          <w:lang w:val="sk-SK"/>
        </w:rPr>
        <w:t xml:space="preserve"> odzrkadľujú skutočné dosahovanie pokroku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priradzujú sa k hlavným </w:t>
      </w:r>
      <w:r w:rsidR="006A00E4" w:rsidRPr="007708E2">
        <w:rPr>
          <w:rFonts w:ascii="Arial" w:hAnsi="Arial" w:cs="Arial"/>
          <w:sz w:val="19"/>
          <w:szCs w:val="19"/>
          <w:lang w:val="sk-SK"/>
        </w:rPr>
        <w:t>a</w:t>
      </w:r>
      <w:r w:rsidRPr="007708E2">
        <w:rPr>
          <w:rFonts w:ascii="Arial" w:hAnsi="Arial" w:cs="Arial"/>
          <w:sz w:val="19"/>
          <w:szCs w:val="19"/>
          <w:lang w:val="sk-SK"/>
        </w:rPr>
        <w:t xml:space="preserve">ktivitám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v zásade zodpovedajú výstupu </w:t>
      </w:r>
      <w:r w:rsidR="006A00E4" w:rsidRPr="007708E2">
        <w:rPr>
          <w:rFonts w:ascii="Arial" w:hAnsi="Arial" w:cs="Arial"/>
          <w:sz w:val="19"/>
          <w:szCs w:val="19"/>
          <w:lang w:val="sk-SK"/>
        </w:rPr>
        <w:t>p</w:t>
      </w:r>
      <w:r w:rsidRPr="007708E2">
        <w:rPr>
          <w:rFonts w:ascii="Arial" w:hAnsi="Arial" w:cs="Arial"/>
          <w:sz w:val="19"/>
          <w:szCs w:val="19"/>
          <w:lang w:val="sk-SK"/>
        </w:rPr>
        <w:t xml:space="preserve">rojektu. Merateľné ukazovatele </w:t>
      </w:r>
      <w:r w:rsidR="006A00E4" w:rsidRPr="007708E2">
        <w:rPr>
          <w:rFonts w:ascii="Arial" w:hAnsi="Arial" w:cs="Arial"/>
          <w:sz w:val="19"/>
          <w:szCs w:val="19"/>
          <w:lang w:val="sk-SK"/>
        </w:rPr>
        <w:t>p</w:t>
      </w:r>
      <w:r w:rsidRPr="007708E2">
        <w:rPr>
          <w:rFonts w:ascii="Arial" w:hAnsi="Arial" w:cs="Arial"/>
          <w:sz w:val="19"/>
          <w:szCs w:val="19"/>
          <w:lang w:val="sk-SK"/>
        </w:rPr>
        <w:t xml:space="preserve">rojektu sú uvedené v Prílohe č. 2 </w:t>
      </w:r>
      <w:r w:rsidR="00A529AF" w:rsidRPr="007708E2">
        <w:rPr>
          <w:rFonts w:ascii="Arial" w:hAnsi="Arial" w:cs="Arial"/>
          <w:sz w:val="19"/>
          <w:szCs w:val="19"/>
          <w:lang w:val="sk-SK"/>
        </w:rPr>
        <w:t xml:space="preserve">zmluvy </w:t>
      </w:r>
      <w:r w:rsidR="00143B91" w:rsidRPr="007708E2">
        <w:rPr>
          <w:rFonts w:ascii="Arial" w:hAnsi="Arial" w:cs="Arial"/>
          <w:sz w:val="19"/>
          <w:szCs w:val="19"/>
          <w:lang w:val="sk-SK"/>
        </w:rPr>
        <w:t xml:space="preserve">o </w:t>
      </w:r>
      <w:r w:rsidRPr="007708E2">
        <w:rPr>
          <w:rFonts w:ascii="Arial" w:hAnsi="Arial" w:cs="Arial"/>
          <w:sz w:val="19"/>
          <w:szCs w:val="19"/>
          <w:lang w:val="sk-SK"/>
        </w:rPr>
        <w:t xml:space="preserve">NFP v rozsahu, v akom boli súčasťou schválenej </w:t>
      </w:r>
      <w:r w:rsidR="0072334C" w:rsidRPr="007708E2">
        <w:rPr>
          <w:rFonts w:ascii="Arial" w:hAnsi="Arial" w:cs="Arial"/>
          <w:sz w:val="19"/>
          <w:szCs w:val="19"/>
          <w:lang w:val="sk-SK"/>
        </w:rPr>
        <w:t>Žo</w:t>
      </w:r>
      <w:r w:rsidRPr="007708E2">
        <w:rPr>
          <w:rFonts w:ascii="Arial" w:hAnsi="Arial" w:cs="Arial"/>
          <w:sz w:val="19"/>
          <w:szCs w:val="19"/>
          <w:lang w:val="sk-SK"/>
        </w:rPr>
        <w:t>NFP</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A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Miesto realizácie projektu</w:t>
      </w:r>
      <w:r w:rsidRPr="007708E2">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Monitorovacia správa projektu (</w:t>
      </w:r>
      <w:r w:rsidRPr="007708E2">
        <w:rPr>
          <w:rFonts w:ascii="Arial" w:hAnsi="Arial" w:cs="Arial"/>
          <w:sz w:val="19"/>
          <w:szCs w:val="19"/>
          <w:lang w:val="sk-SK"/>
        </w:rPr>
        <w:t>ďalej len</w:t>
      </w:r>
      <w:r w:rsidRPr="007708E2">
        <w:rPr>
          <w:rFonts w:ascii="Arial" w:hAnsi="Arial" w:cs="Arial"/>
          <w:b/>
          <w:sz w:val="19"/>
          <w:szCs w:val="19"/>
          <w:lang w:val="sk-SK"/>
        </w:rPr>
        <w:t xml:space="preserve"> „Monitorovacia správa“)</w:t>
      </w:r>
      <w:r w:rsidRPr="007708E2">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Monitorovanie</w:t>
      </w:r>
      <w:r w:rsidRPr="007708E2">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7708E2">
        <w:rPr>
          <w:rFonts w:ascii="Arial" w:hAnsi="Arial" w:cs="Arial"/>
          <w:sz w:val="19"/>
          <w:szCs w:val="19"/>
          <w:lang w:val="sk-SK"/>
        </w:rPr>
        <w:t xml:space="preserve">o </w:t>
      </w:r>
      <w:r w:rsidRPr="007708E2">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Národný projekt</w:t>
      </w:r>
      <w:r w:rsidRPr="007708E2">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7708E2">
        <w:rPr>
          <w:rFonts w:ascii="Arial" w:hAnsi="Arial" w:cs="Arial"/>
          <w:sz w:val="19"/>
          <w:szCs w:val="19"/>
          <w:lang w:val="sk-SK"/>
        </w:rPr>
        <w:t xml:space="preserve"> (napr. zákona o orgánoch štátnej správy, kompetenčného zákona, zákona o inšpekcii práce)</w:t>
      </w:r>
      <w:r w:rsidRPr="007708E2">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516D9" w:rsidRDefault="001516D9" w:rsidP="00313210">
      <w:pPr>
        <w:pStyle w:val="AODefPara"/>
        <w:numPr>
          <w:ilvl w:val="0"/>
          <w:numId w:val="44"/>
        </w:numPr>
        <w:spacing w:before="120" w:after="120" w:line="264" w:lineRule="auto"/>
        <w:ind w:left="709" w:hanging="425"/>
        <w:rPr>
          <w:rFonts w:ascii="Arial" w:hAnsi="Arial" w:cs="Arial"/>
          <w:sz w:val="19"/>
          <w:szCs w:val="19"/>
        </w:rPr>
      </w:pPr>
      <w:r w:rsidRPr="007708E2">
        <w:rPr>
          <w:rFonts w:ascii="Arial" w:hAnsi="Arial" w:cs="Arial"/>
          <w:b/>
          <w:sz w:val="19"/>
          <w:szCs w:val="19"/>
        </w:rPr>
        <w:t xml:space="preserve">Následné monitorovanie projektu </w:t>
      </w:r>
      <w:r w:rsidRPr="007708E2">
        <w:rPr>
          <w:rFonts w:ascii="Arial" w:hAnsi="Arial" w:cs="Arial"/>
          <w:sz w:val="19"/>
          <w:szCs w:val="19"/>
        </w:rPr>
        <w:t>– doba, počas ktorej je prijímateľ povinný predkladať RO pre OP EVS následné monitorovacie</w:t>
      </w:r>
      <w:r w:rsidRPr="001516D9">
        <w:rPr>
          <w:rFonts w:ascii="Arial" w:hAnsi="Arial" w:cs="Arial"/>
          <w:sz w:val="19"/>
          <w:szCs w:val="19"/>
        </w:rPr>
        <w:t xml:space="preserve"> </w:t>
      </w:r>
      <w:r w:rsidRPr="007708E2">
        <w:rPr>
          <w:rFonts w:ascii="Arial" w:hAnsi="Arial" w:cs="Arial"/>
          <w:sz w:val="19"/>
          <w:szCs w:val="19"/>
        </w:rPr>
        <w:t>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w:t>
      </w:r>
      <w:r>
        <w:rPr>
          <w:rFonts w:ascii="Arial" w:hAnsi="Arial" w:cs="Arial"/>
          <w:sz w:val="19"/>
          <w:szCs w:val="19"/>
        </w:rPr>
        <w:t xml:space="preserve"> </w:t>
      </w:r>
      <w:r w:rsidRPr="001516D9">
        <w:rPr>
          <w:rFonts w:ascii="Arial" w:hAnsi="Arial" w:cs="Arial"/>
          <w:sz w:val="19"/>
          <w:szCs w:val="19"/>
        </w:rPr>
        <w:t>a musia byť zachované výsledky projektu v dobe následného monitorovania projektu určené vo vyzvaní;</w:t>
      </w:r>
    </w:p>
    <w:p w14:paraId="789AEE4B" w14:textId="0EEB41A3" w:rsidR="009969AA" w:rsidRPr="007708E2" w:rsidRDefault="00D86ED1" w:rsidP="009969AA">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Nenávratný finančný príspevok (</w:t>
      </w:r>
      <w:r w:rsidR="00143B91" w:rsidRPr="007708E2">
        <w:rPr>
          <w:rFonts w:ascii="Arial" w:hAnsi="Arial" w:cs="Arial"/>
          <w:b/>
          <w:sz w:val="19"/>
          <w:szCs w:val="19"/>
          <w:lang w:val="sk-SK"/>
        </w:rPr>
        <w:t>ďalej</w:t>
      </w:r>
      <w:r w:rsidRPr="007708E2">
        <w:rPr>
          <w:rFonts w:ascii="Arial" w:hAnsi="Arial" w:cs="Arial"/>
          <w:b/>
          <w:sz w:val="19"/>
          <w:szCs w:val="19"/>
          <w:lang w:val="sk-SK"/>
        </w:rPr>
        <w:t xml:space="preserve"> </w:t>
      </w:r>
      <w:r w:rsidR="00D50C1B" w:rsidRPr="007708E2">
        <w:rPr>
          <w:rFonts w:ascii="Arial" w:hAnsi="Arial" w:cs="Arial"/>
          <w:b/>
          <w:sz w:val="19"/>
          <w:szCs w:val="19"/>
          <w:lang w:val="sk-SK"/>
        </w:rPr>
        <w:t xml:space="preserve">len </w:t>
      </w:r>
      <w:r w:rsidRPr="007708E2">
        <w:rPr>
          <w:rFonts w:ascii="Arial" w:hAnsi="Arial" w:cs="Arial"/>
          <w:b/>
          <w:sz w:val="19"/>
          <w:szCs w:val="19"/>
          <w:lang w:val="sk-SK"/>
        </w:rPr>
        <w:t>„NFP“)</w:t>
      </w:r>
      <w:r w:rsidRPr="007708E2">
        <w:rPr>
          <w:rFonts w:ascii="Arial" w:hAnsi="Arial" w:cs="Arial"/>
          <w:sz w:val="19"/>
          <w:szCs w:val="19"/>
          <w:lang w:val="sk-SK"/>
        </w:rPr>
        <w:t xml:space="preserve"> - suma finančných prostriedkov poskytnutá prijímateľovi na </w:t>
      </w:r>
      <w:r w:rsidR="00EE2F66" w:rsidRPr="007708E2">
        <w:rPr>
          <w:rFonts w:ascii="Arial" w:hAnsi="Arial" w:cs="Arial"/>
          <w:sz w:val="19"/>
          <w:szCs w:val="19"/>
          <w:lang w:val="sk-SK"/>
        </w:rPr>
        <w:t>r</w:t>
      </w:r>
      <w:r w:rsidRPr="007708E2">
        <w:rPr>
          <w:rFonts w:ascii="Arial" w:hAnsi="Arial" w:cs="Arial"/>
          <w:sz w:val="19"/>
          <w:szCs w:val="19"/>
          <w:lang w:val="sk-SK"/>
        </w:rPr>
        <w:t xml:space="preserve">ealizáciu aktivít </w:t>
      </w:r>
      <w:r w:rsidR="00EE2F66" w:rsidRPr="007708E2">
        <w:rPr>
          <w:rFonts w:ascii="Arial" w:hAnsi="Arial" w:cs="Arial"/>
          <w:sz w:val="19"/>
          <w:szCs w:val="19"/>
          <w:lang w:val="sk-SK"/>
        </w:rPr>
        <w:t>p</w:t>
      </w:r>
      <w:r w:rsidRPr="007708E2">
        <w:rPr>
          <w:rFonts w:ascii="Arial" w:hAnsi="Arial" w:cs="Arial"/>
          <w:sz w:val="19"/>
          <w:szCs w:val="19"/>
          <w:lang w:val="sk-SK"/>
        </w:rPr>
        <w:t>rojektu, vychádzajúc</w:t>
      </w:r>
      <w:r w:rsidR="005549BC" w:rsidRPr="007708E2">
        <w:rPr>
          <w:rFonts w:ascii="Arial" w:hAnsi="Arial" w:cs="Arial"/>
          <w:sz w:val="19"/>
          <w:szCs w:val="19"/>
          <w:lang w:val="sk-SK"/>
        </w:rPr>
        <w:t>a</w:t>
      </w:r>
      <w:r w:rsidRPr="007708E2">
        <w:rPr>
          <w:rFonts w:ascii="Arial" w:hAnsi="Arial" w:cs="Arial"/>
          <w:sz w:val="19"/>
          <w:szCs w:val="19"/>
          <w:lang w:val="sk-SK"/>
        </w:rPr>
        <w:t xml:space="preserve"> zo </w:t>
      </w:r>
      <w:r w:rsidR="00143B91" w:rsidRPr="007708E2">
        <w:rPr>
          <w:rFonts w:ascii="Arial" w:hAnsi="Arial" w:cs="Arial"/>
          <w:sz w:val="19"/>
          <w:szCs w:val="19"/>
          <w:lang w:val="sk-SK"/>
        </w:rPr>
        <w:t xml:space="preserve">schválenej </w:t>
      </w:r>
      <w:r w:rsidR="00BE6851" w:rsidRPr="007708E2">
        <w:rPr>
          <w:rFonts w:ascii="Arial" w:hAnsi="Arial" w:cs="Arial"/>
          <w:sz w:val="19"/>
          <w:szCs w:val="19"/>
          <w:lang w:val="sk-SK"/>
        </w:rPr>
        <w:t>Žo</w:t>
      </w:r>
      <w:r w:rsidRPr="007708E2">
        <w:rPr>
          <w:rFonts w:ascii="Arial" w:hAnsi="Arial" w:cs="Arial"/>
          <w:sz w:val="19"/>
          <w:szCs w:val="19"/>
          <w:lang w:val="sk-SK"/>
        </w:rPr>
        <w:t xml:space="preserve">NFP, podľa podmienok </w:t>
      </w:r>
      <w:r w:rsidR="00143B91" w:rsidRPr="007708E2">
        <w:rPr>
          <w:rFonts w:ascii="Arial" w:hAnsi="Arial" w:cs="Arial"/>
          <w:sz w:val="19"/>
          <w:szCs w:val="19"/>
          <w:lang w:val="sk-SK"/>
        </w:rPr>
        <w:t>zmluvy o</w:t>
      </w:r>
      <w:r w:rsidR="005549BC" w:rsidRPr="007708E2">
        <w:rPr>
          <w:rFonts w:ascii="Arial" w:hAnsi="Arial" w:cs="Arial"/>
          <w:sz w:val="19"/>
          <w:szCs w:val="19"/>
          <w:lang w:val="sk-SK"/>
        </w:rPr>
        <w:t> </w:t>
      </w:r>
      <w:r w:rsidRPr="007708E2">
        <w:rPr>
          <w:rFonts w:ascii="Arial" w:hAnsi="Arial" w:cs="Arial"/>
          <w:sz w:val="19"/>
          <w:szCs w:val="19"/>
          <w:lang w:val="sk-SK"/>
        </w:rPr>
        <w:t>NFP</w:t>
      </w:r>
      <w:r w:rsidR="005549BC" w:rsidRPr="007708E2">
        <w:rPr>
          <w:rFonts w:ascii="Arial" w:hAnsi="Arial" w:cs="Arial"/>
          <w:sz w:val="19"/>
          <w:szCs w:val="19"/>
          <w:lang w:val="sk-SK"/>
        </w:rPr>
        <w:t>,</w:t>
      </w:r>
      <w:r w:rsidRPr="007708E2">
        <w:rPr>
          <w:rFonts w:ascii="Arial" w:hAnsi="Arial" w:cs="Arial"/>
          <w:sz w:val="19"/>
          <w:szCs w:val="19"/>
          <w:lang w:val="sk-SK"/>
        </w:rPr>
        <w:t xml:space="preserve"> z verejných prostriedkov v súlade s platnou právnou úpravou (najmä zákonom</w:t>
      </w:r>
      <w:r w:rsidR="0005604C" w:rsidRPr="007708E2">
        <w:rPr>
          <w:rFonts w:ascii="Arial" w:hAnsi="Arial" w:cs="Arial"/>
          <w:sz w:val="19"/>
          <w:szCs w:val="19"/>
          <w:lang w:val="sk-SK"/>
        </w:rPr>
        <w:t xml:space="preserve"> č. 292/2014</w:t>
      </w:r>
      <w:r w:rsidRPr="007708E2">
        <w:rPr>
          <w:rFonts w:ascii="Arial" w:hAnsi="Arial" w:cs="Arial"/>
          <w:sz w:val="19"/>
          <w:szCs w:val="19"/>
          <w:lang w:val="sk-SK"/>
        </w:rPr>
        <w:t xml:space="preserve">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 xml:space="preserve">o príspevku </w:t>
      </w:r>
      <w:r w:rsidR="0005604C" w:rsidRPr="007708E2">
        <w:rPr>
          <w:rFonts w:ascii="Arial" w:hAnsi="Arial" w:cs="Arial"/>
          <w:sz w:val="19"/>
          <w:szCs w:val="19"/>
          <w:lang w:val="sk-SK"/>
        </w:rPr>
        <w:t xml:space="preserve">poskytovanom </w:t>
      </w:r>
      <w:r w:rsidRPr="007708E2">
        <w:rPr>
          <w:rFonts w:ascii="Arial" w:hAnsi="Arial" w:cs="Arial"/>
          <w:sz w:val="19"/>
          <w:szCs w:val="19"/>
          <w:lang w:val="sk-SK"/>
        </w:rPr>
        <w:t>z</w:t>
      </w:r>
      <w:r w:rsidR="0005604C" w:rsidRPr="007708E2">
        <w:rPr>
          <w:rFonts w:ascii="Arial" w:hAnsi="Arial" w:cs="Arial"/>
          <w:sz w:val="19"/>
          <w:szCs w:val="19"/>
          <w:lang w:val="sk-SK"/>
        </w:rPr>
        <w:t> </w:t>
      </w:r>
      <w:r w:rsidRPr="007708E2">
        <w:rPr>
          <w:rFonts w:ascii="Arial" w:hAnsi="Arial" w:cs="Arial"/>
          <w:sz w:val="19"/>
          <w:szCs w:val="19"/>
          <w:lang w:val="sk-SK"/>
        </w:rPr>
        <w:t>EŠIF</w:t>
      </w:r>
      <w:r w:rsidR="0005604C" w:rsidRPr="007708E2">
        <w:rPr>
          <w:rFonts w:ascii="Arial" w:hAnsi="Arial" w:cs="Arial"/>
          <w:sz w:val="19"/>
          <w:szCs w:val="19"/>
          <w:lang w:val="sk-SK"/>
        </w:rPr>
        <w:t xml:space="preserve"> (ďalej len „zákon o príspevku z</w:t>
      </w:r>
      <w:r w:rsidR="005870CD" w:rsidRPr="007708E2">
        <w:rPr>
          <w:rFonts w:ascii="Arial" w:hAnsi="Arial" w:cs="Arial"/>
          <w:sz w:val="19"/>
          <w:szCs w:val="19"/>
          <w:lang w:val="sk-SK"/>
        </w:rPr>
        <w:t> </w:t>
      </w:r>
      <w:r w:rsidR="0005604C" w:rsidRPr="007708E2">
        <w:rPr>
          <w:rFonts w:ascii="Arial" w:hAnsi="Arial" w:cs="Arial"/>
          <w:sz w:val="19"/>
          <w:szCs w:val="19"/>
          <w:lang w:val="sk-SK"/>
        </w:rPr>
        <w:t>EŠIF</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zákonom </w:t>
      </w:r>
      <w:r w:rsidR="0005604C" w:rsidRPr="007708E2">
        <w:rPr>
          <w:rFonts w:ascii="Arial" w:hAnsi="Arial" w:cs="Arial"/>
          <w:sz w:val="19"/>
          <w:szCs w:val="19"/>
          <w:lang w:val="sk-SK"/>
        </w:rPr>
        <w:t xml:space="preserve">č. </w:t>
      </w:r>
      <w:r w:rsidR="005262BF" w:rsidRPr="007708E2">
        <w:rPr>
          <w:rFonts w:ascii="Arial" w:hAnsi="Arial" w:cs="Arial"/>
          <w:sz w:val="19"/>
          <w:szCs w:val="19"/>
          <w:lang w:val="sk-SK"/>
        </w:rPr>
        <w:t xml:space="preserve">  </w:t>
      </w:r>
      <w:r w:rsidR="00932977" w:rsidRPr="007708E2">
        <w:rPr>
          <w:rFonts w:ascii="Arial" w:hAnsi="Arial" w:cs="Arial"/>
          <w:sz w:val="19"/>
          <w:szCs w:val="19"/>
          <w:lang w:val="sk-SK"/>
        </w:rPr>
        <w:t>357</w:t>
      </w:r>
      <w:r w:rsidR="0005604C" w:rsidRPr="007708E2">
        <w:rPr>
          <w:rFonts w:ascii="Arial" w:hAnsi="Arial" w:cs="Arial"/>
          <w:sz w:val="19"/>
          <w:szCs w:val="19"/>
          <w:lang w:val="sk-SK"/>
        </w:rPr>
        <w:t>/20</w:t>
      </w:r>
      <w:r w:rsidR="00932977" w:rsidRPr="007708E2">
        <w:rPr>
          <w:rFonts w:ascii="Arial" w:hAnsi="Arial" w:cs="Arial"/>
          <w:sz w:val="19"/>
          <w:szCs w:val="19"/>
          <w:lang w:val="sk-SK"/>
        </w:rPr>
        <w:t>15</w:t>
      </w:r>
      <w:r w:rsidR="0005604C" w:rsidRPr="007708E2">
        <w:rPr>
          <w:rFonts w:ascii="Arial" w:hAnsi="Arial" w:cs="Arial"/>
          <w:sz w:val="19"/>
          <w:szCs w:val="19"/>
          <w:lang w:val="sk-SK"/>
        </w:rPr>
        <w:t xml:space="preserve"> Z.</w:t>
      </w:r>
      <w:r w:rsidR="00430B49" w:rsidRPr="007708E2">
        <w:rPr>
          <w:rFonts w:ascii="Arial" w:hAnsi="Arial" w:cs="Arial"/>
          <w:sz w:val="19"/>
          <w:szCs w:val="19"/>
          <w:lang w:val="sk-SK"/>
        </w:rPr>
        <w:t xml:space="preserve"> </w:t>
      </w:r>
      <w:r w:rsidR="0005604C" w:rsidRPr="007708E2">
        <w:rPr>
          <w:rFonts w:ascii="Arial" w:hAnsi="Arial" w:cs="Arial"/>
          <w:sz w:val="19"/>
          <w:szCs w:val="19"/>
          <w:lang w:val="sk-SK"/>
        </w:rPr>
        <w:t xml:space="preserve">z. </w:t>
      </w:r>
      <w:r w:rsidRPr="007708E2">
        <w:rPr>
          <w:rFonts w:ascii="Arial" w:hAnsi="Arial" w:cs="Arial"/>
          <w:sz w:val="19"/>
          <w:szCs w:val="19"/>
          <w:lang w:val="sk-SK"/>
        </w:rPr>
        <w:t xml:space="preserve">o finančnej kontrole a audite </w:t>
      </w:r>
      <w:r w:rsidR="0005604C" w:rsidRPr="007708E2">
        <w:rPr>
          <w:rFonts w:ascii="Arial" w:hAnsi="Arial" w:cs="Arial"/>
          <w:sz w:val="19"/>
          <w:szCs w:val="19"/>
          <w:lang w:val="sk-SK"/>
        </w:rPr>
        <w:t>a o zmene a doplnení niektorých zákonov (ďalej len „zákon o finančnej kontrole a  audite</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a zákonom </w:t>
      </w:r>
      <w:r w:rsidR="0005604C" w:rsidRPr="007708E2">
        <w:rPr>
          <w:rFonts w:ascii="Arial" w:hAnsi="Arial" w:cs="Arial"/>
          <w:sz w:val="19"/>
          <w:szCs w:val="19"/>
          <w:lang w:val="sk-SK"/>
        </w:rPr>
        <w:t xml:space="preserve">č. 523/2004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o rozpočtových pravidlách</w:t>
      </w:r>
      <w:r w:rsidR="0005604C" w:rsidRPr="007708E2">
        <w:rPr>
          <w:rFonts w:ascii="Arial" w:hAnsi="Arial" w:cs="Arial"/>
          <w:sz w:val="19"/>
          <w:szCs w:val="19"/>
          <w:lang w:val="sk-SK"/>
        </w:rPr>
        <w:t xml:space="preserve"> verejnej správy a o zmene a doplnení niektorých zákonov (ďalej len „zákon o rozpočtových pravidlách</w:t>
      </w:r>
      <w:r w:rsidR="00EE2F66"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Maximálna výška NFP vyplýva z rozhodnutia o schválení </w:t>
      </w:r>
      <w:r w:rsidR="00BE6851" w:rsidRPr="007708E2">
        <w:rPr>
          <w:rFonts w:ascii="Arial" w:hAnsi="Arial" w:cs="Arial"/>
          <w:sz w:val="19"/>
          <w:szCs w:val="19"/>
          <w:lang w:val="sk-SK"/>
        </w:rPr>
        <w:t>Žo</w:t>
      </w:r>
      <w:r w:rsidRPr="007708E2">
        <w:rPr>
          <w:rFonts w:ascii="Arial" w:hAnsi="Arial" w:cs="Arial"/>
          <w:sz w:val="19"/>
          <w:szCs w:val="19"/>
          <w:lang w:val="sk-SK"/>
        </w:rPr>
        <w:t>NFP a predstavuje určité % z </w:t>
      </w:r>
      <w:r w:rsidR="006665D0" w:rsidRPr="007708E2">
        <w:rPr>
          <w:rFonts w:ascii="Arial" w:hAnsi="Arial" w:cs="Arial"/>
          <w:sz w:val="19"/>
          <w:szCs w:val="19"/>
          <w:lang w:val="sk-SK"/>
        </w:rPr>
        <w:t>c</w:t>
      </w:r>
      <w:r w:rsidRPr="007708E2">
        <w:rPr>
          <w:rFonts w:ascii="Arial" w:hAnsi="Arial" w:cs="Arial"/>
          <w:sz w:val="19"/>
          <w:szCs w:val="19"/>
          <w:lang w:val="sk-SK"/>
        </w:rPr>
        <w:t xml:space="preserve">elkových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Skutočne vyplatený NFP predstavuje určité % zo </w:t>
      </w:r>
      <w:r w:rsidR="00EE2F66" w:rsidRPr="007708E2">
        <w:rPr>
          <w:rFonts w:ascii="Arial" w:hAnsi="Arial" w:cs="Arial"/>
          <w:sz w:val="19"/>
          <w:szCs w:val="19"/>
          <w:lang w:val="sk-SK"/>
        </w:rPr>
        <w:t>s</w:t>
      </w:r>
      <w:r w:rsidRPr="007708E2">
        <w:rPr>
          <w:rFonts w:ascii="Arial" w:hAnsi="Arial" w:cs="Arial"/>
          <w:sz w:val="19"/>
          <w:szCs w:val="19"/>
          <w:lang w:val="sk-SK"/>
        </w:rPr>
        <w:t xml:space="preserve">chválených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a po zohľadnení ďalších skutočností vyplývajúcich zo </w:t>
      </w:r>
      <w:r w:rsidR="00143B91" w:rsidRPr="007708E2">
        <w:rPr>
          <w:rFonts w:ascii="Arial" w:hAnsi="Arial" w:cs="Arial"/>
          <w:sz w:val="19"/>
          <w:szCs w:val="19"/>
          <w:lang w:val="sk-SK"/>
        </w:rPr>
        <w:t xml:space="preserve">zmluvy </w:t>
      </w:r>
      <w:r w:rsidRPr="007708E2">
        <w:rPr>
          <w:rFonts w:ascii="Arial" w:hAnsi="Arial" w:cs="Arial"/>
          <w:sz w:val="19"/>
          <w:szCs w:val="19"/>
          <w:lang w:val="sk-SK"/>
        </w:rPr>
        <w:t>o NFP; výška skutočne vyplateného NFP môže byť rovná alebo nižšia ako výška maximálnej výšky NFP;</w:t>
      </w:r>
      <w:r w:rsidR="009969AA" w:rsidRPr="007708E2">
        <w:rPr>
          <w:rFonts w:ascii="Arial" w:hAnsi="Arial" w:cs="Arial"/>
          <w:b/>
          <w:sz w:val="19"/>
          <w:szCs w:val="19"/>
          <w:lang w:val="sk-SK"/>
        </w:rPr>
        <w:t xml:space="preserve"> </w:t>
      </w:r>
    </w:p>
    <w:p w14:paraId="15B0CBAB" w14:textId="70B30861" w:rsidR="00D86ED1" w:rsidRPr="007708E2" w:rsidRDefault="009969AA"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Neoprávnené výdavky</w:t>
      </w:r>
      <w:r w:rsidRPr="007708E2">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7708E2">
        <w:rPr>
          <w:rFonts w:ascii="Arial" w:hAnsi="Arial" w:cs="Arial"/>
          <w:sz w:val="19"/>
          <w:szCs w:val="19"/>
          <w:lang w:val="sk-SK"/>
        </w:rPr>
        <w:t>)</w:t>
      </w:r>
      <w:r w:rsidRPr="007708E2">
        <w:rPr>
          <w:rFonts w:ascii="Arial" w:hAnsi="Arial" w:cs="Arial"/>
          <w:sz w:val="19"/>
          <w:szCs w:val="19"/>
          <w:lang w:val="sk-SK"/>
        </w:rPr>
        <w:t>, sú v rozpore s podmienkami príslušnej Výzvy</w:t>
      </w:r>
      <w:r w:rsidR="006D6353" w:rsidRPr="007708E2">
        <w:rPr>
          <w:rFonts w:ascii="Arial" w:hAnsi="Arial" w:cs="Arial"/>
          <w:sz w:val="19"/>
          <w:szCs w:val="19"/>
          <w:lang w:val="sk-SK"/>
        </w:rPr>
        <w:t xml:space="preserve"> alebo sú v rozpore s právnymi predpismi SR a právnymi aktmi EÚ</w:t>
      </w:r>
      <w:r w:rsidRPr="007708E2">
        <w:rPr>
          <w:rFonts w:ascii="Arial" w:hAnsi="Arial" w:cs="Arial"/>
          <w:sz w:val="19"/>
          <w:szCs w:val="19"/>
          <w:lang w:val="sk-SK"/>
        </w:rPr>
        <w:t>;</w:t>
      </w:r>
    </w:p>
    <w:p w14:paraId="15B0CBAC" w14:textId="0C5C671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Nezrovnalosť (Iregularita)</w:t>
      </w:r>
      <w:r w:rsidRPr="007708E2">
        <w:rPr>
          <w:rFonts w:ascii="Arial" w:hAnsi="Arial" w:cs="Arial"/>
          <w:sz w:val="19"/>
          <w:szCs w:val="19"/>
          <w:lang w:val="sk-SK"/>
        </w:rPr>
        <w:t xml:space="preserve"> – akékoľvek porušenie práva </w:t>
      </w:r>
      <w:r w:rsidR="008D7ED2" w:rsidRPr="007708E2">
        <w:rPr>
          <w:rFonts w:ascii="Arial" w:hAnsi="Arial" w:cs="Arial"/>
          <w:sz w:val="19"/>
          <w:szCs w:val="19"/>
          <w:lang w:val="sk-SK"/>
        </w:rPr>
        <w:t>Európskej ú</w:t>
      </w:r>
      <w:r w:rsidRPr="007708E2">
        <w:rPr>
          <w:rFonts w:ascii="Arial" w:hAnsi="Arial" w:cs="Arial"/>
          <w:sz w:val="19"/>
          <w:szCs w:val="19"/>
          <w:lang w:val="sk-SK"/>
        </w:rPr>
        <w:t xml:space="preserve">nie alebo vnútroštátneho práva týkajúceho sa jeho uplatňovania, vyplývajúce z konania alebo opomenutia hospodárskeho subjektu </w:t>
      </w:r>
      <w:r w:rsidR="008D7ED2" w:rsidRPr="007708E2">
        <w:rPr>
          <w:rFonts w:ascii="Arial" w:hAnsi="Arial" w:cs="Arial"/>
          <w:sz w:val="19"/>
          <w:szCs w:val="19"/>
          <w:lang w:val="sk-SK"/>
        </w:rPr>
        <w:t>zúčastňujúceho sa</w:t>
      </w:r>
      <w:r w:rsidRPr="007708E2">
        <w:rPr>
          <w:rFonts w:ascii="Arial" w:hAnsi="Arial" w:cs="Arial"/>
          <w:sz w:val="19"/>
          <w:szCs w:val="19"/>
          <w:lang w:val="sk-SK"/>
        </w:rPr>
        <w:t xml:space="preserve"> na vykonávaní európskych štrukturálnych a investičných fondov, dôsledkom čoho je alebo </w:t>
      </w:r>
      <w:r w:rsidR="008D7ED2" w:rsidRPr="007708E2">
        <w:rPr>
          <w:rFonts w:ascii="Arial" w:hAnsi="Arial" w:cs="Arial"/>
          <w:sz w:val="19"/>
          <w:szCs w:val="19"/>
          <w:lang w:val="sk-SK"/>
        </w:rPr>
        <w:t>môže byť</w:t>
      </w:r>
      <w:r w:rsidRPr="007708E2">
        <w:rPr>
          <w:rFonts w:ascii="Arial" w:hAnsi="Arial" w:cs="Arial"/>
          <w:sz w:val="19"/>
          <w:szCs w:val="19"/>
          <w:lang w:val="sk-SK"/>
        </w:rPr>
        <w:t xml:space="preserve"> negatívny dopad na rozpočet </w:t>
      </w:r>
      <w:r w:rsidR="008D7ED2" w:rsidRPr="007708E2">
        <w:rPr>
          <w:rFonts w:ascii="Arial" w:hAnsi="Arial" w:cs="Arial"/>
          <w:sz w:val="19"/>
          <w:szCs w:val="19"/>
          <w:lang w:val="sk-SK"/>
        </w:rPr>
        <w:t>Európskej ú</w:t>
      </w:r>
      <w:r w:rsidRPr="007708E2">
        <w:rPr>
          <w:rFonts w:ascii="Arial" w:hAnsi="Arial" w:cs="Arial"/>
          <w:sz w:val="19"/>
          <w:szCs w:val="19"/>
          <w:lang w:val="sk-SK"/>
        </w:rPr>
        <w:t>nie zaťažením všeobecného rozpočtu neoprávneným výdavkom;</w:t>
      </w:r>
    </w:p>
    <w:p w14:paraId="15B0CBAD"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Operácia</w:t>
      </w:r>
      <w:r w:rsidRPr="007708E2">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Operačný program</w:t>
      </w:r>
      <w:r w:rsidRPr="007708E2">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7708E2">
        <w:rPr>
          <w:rFonts w:ascii="Arial" w:hAnsi="Arial" w:cs="Arial"/>
          <w:sz w:val="19"/>
          <w:szCs w:val="19"/>
          <w:lang w:val="sk-SK"/>
        </w:rPr>
        <w:t xml:space="preserve">niektorého štrukturálneho a investičného </w:t>
      </w:r>
      <w:r w:rsidRPr="007708E2">
        <w:rPr>
          <w:rFonts w:ascii="Arial" w:hAnsi="Arial" w:cs="Arial"/>
          <w:sz w:val="19"/>
          <w:szCs w:val="19"/>
          <w:lang w:val="sk-SK"/>
        </w:rPr>
        <w:t>fondu;</w:t>
      </w:r>
    </w:p>
    <w:p w14:paraId="15B0CBA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Oprávnené výdavky</w:t>
      </w:r>
      <w:r w:rsidRPr="007708E2">
        <w:rPr>
          <w:rFonts w:ascii="Arial" w:hAnsi="Arial" w:cs="Arial"/>
          <w:sz w:val="19"/>
          <w:szCs w:val="19"/>
          <w:lang w:val="sk-SK"/>
        </w:rPr>
        <w:t xml:space="preserve"> - výdavky, ktoré boli skutočne vynaložené počas obdobia stanoveného v zmluve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v zmluve o financovaní alebo v rozhodnutí o schválení žiadosti o </w:t>
      </w:r>
      <w:r w:rsidR="00143B91" w:rsidRPr="007708E2">
        <w:rPr>
          <w:rFonts w:ascii="Arial" w:hAnsi="Arial" w:cs="Arial"/>
          <w:sz w:val="19"/>
          <w:szCs w:val="19"/>
          <w:lang w:val="sk-SK"/>
        </w:rPr>
        <w:t>NFP</w:t>
      </w:r>
      <w:r w:rsidRPr="007708E2">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w:t>
      </w:r>
      <w:r w:rsidRPr="007708E2">
        <w:rPr>
          <w:rFonts w:ascii="Arial" w:hAnsi="Arial" w:cs="Arial"/>
          <w:sz w:val="19"/>
          <w:szCs w:val="19"/>
          <w:lang w:val="sk-SK"/>
        </w:rPr>
        <w:lastRenderedPageBreak/>
        <w:t xml:space="preserve">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708E2">
        <w:rPr>
          <w:rFonts w:ascii="Arial" w:hAnsi="Arial" w:cs="Arial"/>
          <w:sz w:val="19"/>
          <w:szCs w:val="19"/>
          <w:lang w:val="sk-SK"/>
        </w:rPr>
        <w:t>CKO</w:t>
      </w:r>
      <w:r w:rsidR="00BE12B6" w:rsidRPr="007708E2">
        <w:rPr>
          <w:rFonts w:ascii="Arial" w:hAnsi="Arial" w:cs="Arial"/>
          <w:sz w:val="19"/>
          <w:szCs w:val="19"/>
          <w:lang w:val="sk-SK"/>
        </w:rPr>
        <w:t>;</w:t>
      </w:r>
    </w:p>
    <w:p w14:paraId="15B0CBB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Oprávnenosť </w:t>
      </w:r>
      <w:r w:rsidRPr="007708E2">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Orgán auditu </w:t>
      </w:r>
      <w:r w:rsidRPr="007708E2">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7708E2">
        <w:rPr>
          <w:rFonts w:ascii="Arial" w:hAnsi="Arial" w:cs="Arial"/>
          <w:sz w:val="19"/>
          <w:szCs w:val="19"/>
          <w:lang w:val="sk-SK"/>
        </w:rPr>
        <w:t>okrem orgánu auditu určeného vládou SR</w:t>
      </w:r>
      <w:r w:rsidRPr="007708E2">
        <w:rPr>
          <w:rFonts w:ascii="Arial" w:hAnsi="Arial" w:cs="Arial"/>
          <w:sz w:val="19"/>
          <w:szCs w:val="19"/>
          <w:lang w:val="sk-SK"/>
        </w:rPr>
        <w:t>;</w:t>
      </w:r>
    </w:p>
    <w:p w14:paraId="15B0CBB3" w14:textId="27E3028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Partner </w:t>
      </w:r>
      <w:r w:rsidRPr="007708E2">
        <w:rPr>
          <w:rFonts w:ascii="Arial" w:hAnsi="Arial" w:cs="Arial"/>
          <w:sz w:val="19"/>
          <w:szCs w:val="19"/>
          <w:lang w:val="sk-SK"/>
        </w:rPr>
        <w:t>- osoba, ktorá sa spolupodieľa na príprave projektu so žiadateľom a na realizácii projektu s prijímateľom podľa zmluvy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708E2">
        <w:rPr>
          <w:rFonts w:ascii="Arial" w:hAnsi="Arial" w:cs="Arial"/>
          <w:sz w:val="19"/>
          <w:szCs w:val="19"/>
          <w:lang w:val="sk-SK"/>
        </w:rPr>
        <w:t>z EŠIF</w:t>
      </w:r>
      <w:r w:rsidRPr="007708E2">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B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Plán financovania (finančný plán projektu)</w:t>
      </w:r>
      <w:r w:rsidRPr="007708E2">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Platobná jednotka</w:t>
      </w:r>
      <w:r w:rsidRPr="007708E2">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7708E2">
        <w:rPr>
          <w:rFonts w:ascii="Arial" w:hAnsi="Arial" w:cs="Arial"/>
          <w:sz w:val="19"/>
          <w:szCs w:val="19"/>
          <w:lang w:val="sk-SK"/>
        </w:rPr>
        <w:t>žiadosti o platbu</w:t>
      </w:r>
      <w:r w:rsidRPr="007708E2">
        <w:rPr>
          <w:rFonts w:ascii="Arial" w:hAnsi="Arial" w:cs="Arial"/>
          <w:sz w:val="19"/>
          <w:szCs w:val="19"/>
          <w:lang w:val="sk-SK"/>
        </w:rPr>
        <w:t xml:space="preserve"> v zmysle zákona </w:t>
      </w:r>
      <w:r w:rsidR="00C931D2" w:rsidRPr="007708E2">
        <w:rPr>
          <w:rFonts w:ascii="Arial" w:hAnsi="Arial" w:cs="Arial"/>
          <w:sz w:val="19"/>
          <w:szCs w:val="19"/>
          <w:lang w:val="sk-SK"/>
        </w:rPr>
        <w:t>č.</w:t>
      </w:r>
      <w:r w:rsidR="005262BF" w:rsidRPr="007708E2">
        <w:rPr>
          <w:rFonts w:ascii="Arial" w:hAnsi="Arial" w:cs="Arial"/>
          <w:sz w:val="19"/>
          <w:szCs w:val="19"/>
          <w:lang w:val="sk-SK"/>
        </w:rPr>
        <w:t xml:space="preserve"> </w:t>
      </w:r>
      <w:r w:rsidR="00C931D2" w:rsidRPr="007708E2">
        <w:rPr>
          <w:rFonts w:ascii="Arial" w:hAnsi="Arial" w:cs="Arial"/>
          <w:sz w:val="19"/>
          <w:szCs w:val="19"/>
          <w:lang w:val="sk-SK"/>
        </w:rPr>
        <w:t>357/2015 Z.</w:t>
      </w:r>
      <w:r w:rsidR="009C22C1" w:rsidRPr="007708E2">
        <w:rPr>
          <w:rFonts w:ascii="Arial" w:hAnsi="Arial" w:cs="Arial"/>
          <w:sz w:val="19"/>
          <w:szCs w:val="19"/>
          <w:lang w:val="sk-SK"/>
        </w:rPr>
        <w:t xml:space="preserve"> </w:t>
      </w:r>
      <w:r w:rsidR="00C931D2" w:rsidRPr="007708E2">
        <w:rPr>
          <w:rFonts w:ascii="Arial" w:hAnsi="Arial" w:cs="Arial"/>
          <w:sz w:val="19"/>
          <w:szCs w:val="19"/>
          <w:lang w:val="sk-SK"/>
        </w:rPr>
        <w:t xml:space="preserve">z. </w:t>
      </w:r>
      <w:r w:rsidR="0005604C" w:rsidRPr="007708E2">
        <w:rPr>
          <w:rFonts w:ascii="Arial" w:hAnsi="Arial" w:cs="Arial"/>
          <w:sz w:val="19"/>
          <w:szCs w:val="19"/>
          <w:lang w:val="sk-SK"/>
        </w:rPr>
        <w:t>o finančnej kontrole</w:t>
      </w:r>
      <w:r w:rsidR="00C931D2" w:rsidRPr="007708E2">
        <w:rPr>
          <w:rFonts w:ascii="Arial" w:hAnsi="Arial" w:cs="Arial"/>
          <w:sz w:val="19"/>
          <w:szCs w:val="19"/>
          <w:lang w:val="sk-SK"/>
        </w:rPr>
        <w:t xml:space="preserve"> a audite o zmene a doplnení niektorých zákonov</w:t>
      </w:r>
      <w:r w:rsidR="005262BF" w:rsidRPr="007708E2">
        <w:rPr>
          <w:rFonts w:ascii="Arial" w:hAnsi="Arial" w:cs="Arial"/>
          <w:sz w:val="19"/>
          <w:szCs w:val="19"/>
          <w:lang w:val="sk-SK"/>
        </w:rPr>
        <w:t>.</w:t>
      </w:r>
      <w:r w:rsidR="0005604C" w:rsidRPr="007708E2">
        <w:rPr>
          <w:rFonts w:ascii="Arial" w:hAnsi="Arial" w:cs="Arial"/>
          <w:sz w:val="19"/>
          <w:szCs w:val="19"/>
          <w:lang w:val="sk-SK"/>
        </w:rPr>
        <w:t xml:space="preserve"> </w:t>
      </w:r>
      <w:r w:rsidRPr="007708E2">
        <w:rPr>
          <w:rFonts w:ascii="Arial" w:hAnsi="Arial" w:cs="Arial"/>
          <w:sz w:val="19"/>
          <w:szCs w:val="19"/>
          <w:lang w:val="sk-SK"/>
        </w:rPr>
        <w:t>Platobnú jednotku určuje vláda SR v súlade s osobitným predpisom. Vo vzťahu k</w:t>
      </w:r>
      <w:r w:rsidR="005262BF" w:rsidRPr="007708E2">
        <w:rPr>
          <w:rFonts w:ascii="Arial" w:hAnsi="Arial" w:cs="Arial"/>
          <w:sz w:val="19"/>
          <w:szCs w:val="19"/>
          <w:lang w:val="sk-SK"/>
        </w:rPr>
        <w:t xml:space="preserve"> </w:t>
      </w:r>
      <w:r w:rsidRPr="007708E2">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Pomoc "de minimis"</w:t>
      </w:r>
      <w:r w:rsidRPr="007708E2">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Poskytovateľ</w:t>
      </w:r>
      <w:r w:rsidRPr="007708E2">
        <w:rPr>
          <w:rStyle w:val="Odkaznapoznmkupodiarou"/>
          <w:rFonts w:cs="Arial"/>
          <w:b/>
          <w:sz w:val="19"/>
          <w:szCs w:val="19"/>
          <w:lang w:val="sk-SK"/>
        </w:rPr>
        <w:footnoteReference w:id="2"/>
      </w:r>
      <w:r w:rsidRPr="007708E2">
        <w:rPr>
          <w:rFonts w:ascii="Arial" w:hAnsi="Arial" w:cs="Arial"/>
          <w:b/>
          <w:sz w:val="19"/>
          <w:szCs w:val="19"/>
          <w:lang w:val="sk-SK"/>
        </w:rPr>
        <w:t>, Poskytovateľ pomoci</w:t>
      </w:r>
      <w:r w:rsidRPr="007708E2">
        <w:rPr>
          <w:rStyle w:val="Odkaznapoznmkupodiarou"/>
          <w:rFonts w:cs="Arial"/>
          <w:sz w:val="19"/>
          <w:szCs w:val="19"/>
          <w:lang w:val="sk-SK"/>
        </w:rPr>
        <w:footnoteReference w:id="3"/>
      </w:r>
      <w:r w:rsidRPr="007708E2">
        <w:rPr>
          <w:rFonts w:ascii="Arial" w:hAnsi="Arial" w:cs="Arial"/>
          <w:sz w:val="19"/>
          <w:szCs w:val="19"/>
          <w:lang w:val="sk-SK"/>
        </w:rPr>
        <w:t>- orgán, ktorý je zodpovedný za pridelenie NFP;</w:t>
      </w:r>
    </w:p>
    <w:p w14:paraId="15B0CBB9" w14:textId="2F20048A"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Prijímateľ</w:t>
      </w:r>
      <w:r w:rsidRPr="007708E2">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minimis" je prijímateľom podnik podľa čl</w:t>
      </w:r>
      <w:r w:rsidR="00C931D2" w:rsidRPr="007708E2">
        <w:rPr>
          <w:rFonts w:ascii="Arial" w:hAnsi="Arial" w:cs="Arial"/>
          <w:sz w:val="19"/>
          <w:szCs w:val="19"/>
          <w:lang w:val="sk-SK"/>
        </w:rPr>
        <w:t>.</w:t>
      </w:r>
      <w:r w:rsidR="002C2E09" w:rsidRPr="007708E2">
        <w:rPr>
          <w:rFonts w:ascii="Arial" w:hAnsi="Arial" w:cs="Arial"/>
          <w:sz w:val="19"/>
          <w:szCs w:val="19"/>
          <w:lang w:val="sk-SK"/>
        </w:rPr>
        <w:t xml:space="preserve"> 107 ods. 1</w:t>
      </w:r>
      <w:r w:rsidRPr="007708E2">
        <w:rPr>
          <w:rFonts w:ascii="Arial" w:hAnsi="Arial" w:cs="Arial"/>
          <w:sz w:val="19"/>
          <w:szCs w:val="19"/>
          <w:lang w:val="sk-SK"/>
        </w:rPr>
        <w:t xml:space="preserve"> Zmluvy o</w:t>
      </w:r>
      <w:r w:rsidR="009C22C1" w:rsidRPr="007708E2">
        <w:rPr>
          <w:rFonts w:ascii="Arial" w:hAnsi="Arial" w:cs="Arial"/>
          <w:sz w:val="19"/>
          <w:szCs w:val="19"/>
          <w:lang w:val="sk-SK"/>
        </w:rPr>
        <w:t> fungova</w:t>
      </w:r>
      <w:r w:rsidRPr="007708E2">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alebo právoplatnosti rozhodnutia o schválení žiadosti podľa § 16 ods. 2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p>
    <w:p w14:paraId="15B0CBB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Prínos</w:t>
      </w:r>
      <w:r w:rsidRPr="007708E2">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708E2" w:rsidRDefault="00A33333"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Prioritná os</w:t>
      </w:r>
      <w:r w:rsidRPr="007708E2">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Príručka pre Prijímateľa </w:t>
      </w:r>
      <w:r w:rsidRPr="007708E2">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Projekt</w:t>
      </w:r>
      <w:r w:rsidRPr="007708E2">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obdobie od </w:t>
      </w:r>
      <w:r w:rsidR="00FA015E" w:rsidRPr="007708E2">
        <w:rPr>
          <w:rFonts w:ascii="Arial" w:hAnsi="Arial" w:cs="Arial"/>
          <w:sz w:val="19"/>
          <w:szCs w:val="19"/>
          <w:lang w:val="sk-SK"/>
        </w:rPr>
        <w:t>z</w:t>
      </w:r>
      <w:r w:rsidRPr="007708E2">
        <w:rPr>
          <w:rFonts w:ascii="Arial" w:hAnsi="Arial" w:cs="Arial"/>
          <w:sz w:val="19"/>
          <w:szCs w:val="19"/>
          <w:lang w:val="sk-SK"/>
        </w:rPr>
        <w:t xml:space="preserve">ačatia realizácie hlavných aktivít </w:t>
      </w:r>
      <w:r w:rsidR="00FA015E" w:rsidRPr="007708E2">
        <w:rPr>
          <w:rFonts w:ascii="Arial" w:hAnsi="Arial" w:cs="Arial"/>
          <w:sz w:val="19"/>
          <w:szCs w:val="19"/>
          <w:lang w:val="sk-SK"/>
        </w:rPr>
        <w:t>p</w:t>
      </w:r>
      <w:r w:rsidRPr="007708E2">
        <w:rPr>
          <w:rFonts w:ascii="Arial" w:hAnsi="Arial" w:cs="Arial"/>
          <w:sz w:val="19"/>
          <w:szCs w:val="19"/>
          <w:lang w:val="sk-SK"/>
        </w:rPr>
        <w:t xml:space="preserve">rojektu až po </w:t>
      </w:r>
      <w:r w:rsidR="00FA015E" w:rsidRPr="007708E2">
        <w:rPr>
          <w:rFonts w:ascii="Arial" w:hAnsi="Arial" w:cs="Arial"/>
          <w:sz w:val="19"/>
          <w:szCs w:val="19"/>
          <w:lang w:val="sk-SK"/>
        </w:rPr>
        <w:t>f</w:t>
      </w:r>
      <w:r w:rsidRPr="007708E2">
        <w:rPr>
          <w:rFonts w:ascii="Arial" w:hAnsi="Arial" w:cs="Arial"/>
          <w:sz w:val="19"/>
          <w:szCs w:val="19"/>
          <w:lang w:val="sk-SK"/>
        </w:rPr>
        <w:t xml:space="preserve">inančné ukončenie </w:t>
      </w:r>
      <w:r w:rsidR="00FA015E" w:rsidRPr="007708E2">
        <w:rPr>
          <w:rFonts w:ascii="Arial" w:hAnsi="Arial" w:cs="Arial"/>
          <w:sz w:val="19"/>
          <w:szCs w:val="19"/>
          <w:lang w:val="sk-SK"/>
        </w:rPr>
        <w:t>p</w:t>
      </w:r>
      <w:r w:rsidRPr="007708E2">
        <w:rPr>
          <w:rFonts w:ascii="Arial" w:hAnsi="Arial" w:cs="Arial"/>
          <w:sz w:val="19"/>
          <w:szCs w:val="19"/>
          <w:lang w:val="sk-SK"/>
        </w:rPr>
        <w:t>rojektu;</w:t>
      </w:r>
    </w:p>
    <w:p w14:paraId="15B0CBBF" w14:textId="3FF59EF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aktivít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realizácia všetkých hlavných ako aj podporných </w:t>
      </w:r>
      <w:r w:rsidR="008645AB" w:rsidRPr="007708E2">
        <w:rPr>
          <w:rFonts w:ascii="Arial" w:hAnsi="Arial" w:cs="Arial"/>
          <w:sz w:val="19"/>
          <w:szCs w:val="19"/>
          <w:lang w:val="sk-SK"/>
        </w:rPr>
        <w:t>a</w:t>
      </w:r>
      <w:r w:rsidRPr="007708E2">
        <w:rPr>
          <w:rFonts w:ascii="Arial" w:hAnsi="Arial" w:cs="Arial"/>
          <w:sz w:val="19"/>
          <w:szCs w:val="19"/>
          <w:lang w:val="sk-SK"/>
        </w:rPr>
        <w:t>ktivít projektu v súlade so Zmluvou o  NFP, uvedená definícia sa v </w:t>
      </w:r>
      <w:r w:rsidR="003C386D" w:rsidRPr="007708E2">
        <w:rPr>
          <w:rFonts w:ascii="Arial" w:hAnsi="Arial" w:cs="Arial"/>
          <w:sz w:val="19"/>
          <w:szCs w:val="19"/>
          <w:lang w:val="sk-SK"/>
        </w:rPr>
        <w:t xml:space="preserve">zmluve </w:t>
      </w:r>
      <w:r w:rsidRPr="007708E2">
        <w:rPr>
          <w:rFonts w:ascii="Arial" w:hAnsi="Arial" w:cs="Arial"/>
          <w:sz w:val="19"/>
          <w:szCs w:val="19"/>
          <w:lang w:val="sk-SK"/>
        </w:rPr>
        <w:t xml:space="preserve">o  NFP používa vtedy, ak je potrebné vyjadriť vecnú stránku </w:t>
      </w:r>
      <w:r w:rsidR="008645AB" w:rsidRPr="007708E2">
        <w:rPr>
          <w:rFonts w:ascii="Arial" w:hAnsi="Arial" w:cs="Arial"/>
          <w:sz w:val="19"/>
          <w:szCs w:val="19"/>
          <w:lang w:val="sk-SK"/>
        </w:rPr>
        <w:t>r</w:t>
      </w:r>
      <w:r w:rsidRPr="007708E2">
        <w:rPr>
          <w:rFonts w:ascii="Arial" w:hAnsi="Arial" w:cs="Arial"/>
          <w:sz w:val="19"/>
          <w:szCs w:val="19"/>
          <w:lang w:val="sk-SK"/>
        </w:rPr>
        <w:t xml:space="preserve">ealizácie aktivít </w:t>
      </w:r>
      <w:r w:rsidR="008645AB" w:rsidRPr="007708E2">
        <w:rPr>
          <w:rFonts w:ascii="Arial" w:hAnsi="Arial" w:cs="Arial"/>
          <w:sz w:val="19"/>
          <w:szCs w:val="19"/>
          <w:lang w:val="sk-SK"/>
        </w:rPr>
        <w:t>p</w:t>
      </w:r>
      <w:r w:rsidRPr="007708E2">
        <w:rPr>
          <w:rFonts w:ascii="Arial" w:hAnsi="Arial" w:cs="Arial"/>
          <w:sz w:val="19"/>
          <w:szCs w:val="19"/>
          <w:lang w:val="sk-SK"/>
        </w:rPr>
        <w:t>rojektu bez ohľadu na časový faktor;</w:t>
      </w:r>
    </w:p>
    <w:p w14:paraId="15B0CBC0" w14:textId="6593FD4B"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bCs/>
          <w:sz w:val="19"/>
          <w:szCs w:val="19"/>
          <w:lang w:val="sk-SK"/>
        </w:rPr>
        <w:t xml:space="preserve">Realizácia hlavných aktivít </w:t>
      </w:r>
      <w:r w:rsidR="005A0A11" w:rsidRPr="007708E2">
        <w:rPr>
          <w:rFonts w:ascii="Arial" w:hAnsi="Arial" w:cs="Arial"/>
          <w:b/>
          <w:bCs/>
          <w:sz w:val="19"/>
          <w:szCs w:val="19"/>
          <w:lang w:val="sk-SK"/>
        </w:rPr>
        <w:t>p</w:t>
      </w:r>
      <w:r w:rsidRPr="007708E2">
        <w:rPr>
          <w:rFonts w:ascii="Arial" w:hAnsi="Arial" w:cs="Arial"/>
          <w:b/>
          <w:bCs/>
          <w:sz w:val="19"/>
          <w:szCs w:val="19"/>
          <w:lang w:val="sk-SK"/>
        </w:rPr>
        <w:t xml:space="preserve">rojektu </w:t>
      </w:r>
      <w:r w:rsidRPr="007708E2">
        <w:rPr>
          <w:rFonts w:ascii="Arial" w:hAnsi="Arial" w:cs="Arial"/>
          <w:sz w:val="19"/>
          <w:szCs w:val="19"/>
          <w:lang w:val="sk-SK"/>
        </w:rPr>
        <w:t xml:space="preserve">– zodpovedá obdobiu tzv. fyzickej realizácie </w:t>
      </w:r>
      <w:r w:rsidR="005A0A11" w:rsidRPr="007708E2">
        <w:rPr>
          <w:rFonts w:ascii="Arial" w:hAnsi="Arial" w:cs="Arial"/>
          <w:sz w:val="19"/>
          <w:szCs w:val="19"/>
          <w:lang w:val="sk-SK"/>
        </w:rPr>
        <w:t>p</w:t>
      </w:r>
      <w:r w:rsidRPr="007708E2">
        <w:rPr>
          <w:rFonts w:ascii="Arial" w:hAnsi="Arial" w:cs="Arial"/>
          <w:sz w:val="19"/>
          <w:szCs w:val="19"/>
          <w:lang w:val="sk-SK"/>
        </w:rPr>
        <w:t xml:space="preserve">rojektu, t. j. obdobiu, v rámci ktorého </w:t>
      </w:r>
      <w:r w:rsidR="005A0A11" w:rsidRPr="007708E2">
        <w:rPr>
          <w:rFonts w:ascii="Arial" w:hAnsi="Arial" w:cs="Arial"/>
          <w:sz w:val="19"/>
          <w:szCs w:val="19"/>
          <w:lang w:val="sk-SK"/>
        </w:rPr>
        <w:t>p</w:t>
      </w:r>
      <w:r w:rsidRPr="007708E2">
        <w:rPr>
          <w:rFonts w:ascii="Arial" w:hAnsi="Arial" w:cs="Arial"/>
          <w:sz w:val="19"/>
          <w:szCs w:val="19"/>
          <w:lang w:val="sk-SK"/>
        </w:rPr>
        <w:t xml:space="preserve">rijímateľ realizuje jednotlivé hlavné </w:t>
      </w:r>
      <w:r w:rsidR="005A0A11" w:rsidRPr="007708E2">
        <w:rPr>
          <w:rFonts w:ascii="Arial" w:hAnsi="Arial" w:cs="Arial"/>
          <w:sz w:val="19"/>
          <w:szCs w:val="19"/>
          <w:lang w:val="sk-SK"/>
        </w:rPr>
        <w:t>a</w:t>
      </w:r>
      <w:r w:rsidRPr="007708E2">
        <w:rPr>
          <w:rFonts w:ascii="Arial" w:hAnsi="Arial" w:cs="Arial"/>
          <w:sz w:val="19"/>
          <w:szCs w:val="19"/>
          <w:lang w:val="sk-SK"/>
        </w:rPr>
        <w:t xml:space="preserve">ktivity </w:t>
      </w:r>
      <w:r w:rsidR="005A0A11" w:rsidRPr="007708E2">
        <w:rPr>
          <w:rFonts w:ascii="Arial" w:hAnsi="Arial" w:cs="Arial"/>
          <w:sz w:val="19"/>
          <w:szCs w:val="19"/>
          <w:lang w:val="sk-SK"/>
        </w:rPr>
        <w:t>projektu</w:t>
      </w:r>
      <w:r w:rsidRPr="007708E2">
        <w:rPr>
          <w:rFonts w:ascii="Arial" w:hAnsi="Arial" w:cs="Arial"/>
          <w:sz w:val="19"/>
          <w:szCs w:val="19"/>
          <w:lang w:val="sk-SK"/>
        </w:rPr>
        <w:t xml:space="preserve"> od </w:t>
      </w:r>
      <w:r w:rsidR="005A0A11" w:rsidRPr="007708E2">
        <w:rPr>
          <w:rFonts w:ascii="Arial" w:hAnsi="Arial" w:cs="Arial"/>
          <w:sz w:val="19"/>
          <w:szCs w:val="19"/>
          <w:lang w:val="sk-SK"/>
        </w:rPr>
        <w:t xml:space="preserve">začatia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00E43A58" w:rsidRPr="007708E2">
        <w:rPr>
          <w:rFonts w:ascii="Arial" w:hAnsi="Arial" w:cs="Arial"/>
          <w:sz w:val="19"/>
          <w:szCs w:val="19"/>
          <w:lang w:val="sk-SK"/>
        </w:rPr>
        <w:t>, najskôr však od 1.1.2014,</w:t>
      </w:r>
      <w:r w:rsidR="005A0A11" w:rsidRPr="007708E2">
        <w:rPr>
          <w:rFonts w:ascii="Arial" w:hAnsi="Arial" w:cs="Arial"/>
          <w:sz w:val="19"/>
          <w:szCs w:val="19"/>
          <w:lang w:val="sk-SK"/>
        </w:rPr>
        <w:t xml:space="preserve"> </w:t>
      </w:r>
      <w:r w:rsidRPr="007708E2">
        <w:rPr>
          <w:rFonts w:ascii="Arial" w:hAnsi="Arial" w:cs="Arial"/>
          <w:sz w:val="19"/>
          <w:szCs w:val="19"/>
          <w:lang w:val="sk-SK"/>
        </w:rPr>
        <w:t xml:space="preserve">do </w:t>
      </w:r>
      <w:r w:rsidR="005A0A11" w:rsidRPr="007708E2">
        <w:rPr>
          <w:rFonts w:ascii="Arial" w:hAnsi="Arial" w:cs="Arial"/>
          <w:sz w:val="19"/>
          <w:szCs w:val="19"/>
          <w:lang w:val="sk-SK"/>
        </w:rPr>
        <w:t xml:space="preserve">ukončenia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Pr="007708E2">
        <w:rPr>
          <w:rFonts w:ascii="Arial" w:hAnsi="Arial" w:cs="Arial"/>
          <w:sz w:val="19"/>
          <w:szCs w:val="19"/>
          <w:lang w:val="sk-SK"/>
        </w:rPr>
        <w:t xml:space="preserve">. Maximálna doba </w:t>
      </w:r>
      <w:r w:rsidR="005A0A11" w:rsidRPr="007708E2">
        <w:rPr>
          <w:rFonts w:ascii="Arial" w:hAnsi="Arial" w:cs="Arial"/>
          <w:sz w:val="19"/>
          <w:szCs w:val="19"/>
          <w:lang w:val="sk-SK"/>
        </w:rPr>
        <w:t xml:space="preserve">realizácie </w:t>
      </w:r>
      <w:r w:rsidRPr="007708E2">
        <w:rPr>
          <w:rFonts w:ascii="Arial" w:hAnsi="Arial" w:cs="Arial"/>
          <w:sz w:val="19"/>
          <w:szCs w:val="19"/>
          <w:lang w:val="sk-SK"/>
        </w:rPr>
        <w:t xml:space="preserve">hlavných aktivít </w:t>
      </w:r>
      <w:r w:rsidR="005A0A11" w:rsidRPr="007708E2">
        <w:rPr>
          <w:rFonts w:ascii="Arial" w:hAnsi="Arial" w:cs="Arial"/>
          <w:sz w:val="19"/>
          <w:szCs w:val="19"/>
          <w:lang w:val="sk-SK"/>
        </w:rPr>
        <w:t xml:space="preserve">projektu </w:t>
      </w:r>
      <w:r w:rsidRPr="007708E2">
        <w:rPr>
          <w:rFonts w:ascii="Arial" w:hAnsi="Arial" w:cs="Arial"/>
          <w:bCs/>
          <w:sz w:val="19"/>
          <w:szCs w:val="19"/>
          <w:lang w:val="sk-SK"/>
        </w:rPr>
        <w:t xml:space="preserve">zodpovedá </w:t>
      </w:r>
      <w:r w:rsidRPr="007708E2">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7708E2">
        <w:rPr>
          <w:rFonts w:ascii="Arial" w:hAnsi="Arial" w:cs="Arial"/>
          <w:sz w:val="19"/>
          <w:szCs w:val="19"/>
          <w:lang w:val="sk-SK"/>
        </w:rPr>
        <w:t xml:space="preserve"> </w:t>
      </w:r>
      <w:r w:rsidRPr="007708E2">
        <w:rPr>
          <w:rFonts w:ascii="Arial" w:hAnsi="Arial" w:cs="Arial"/>
          <w:sz w:val="19"/>
          <w:szCs w:val="19"/>
          <w:lang w:val="sk-SK"/>
        </w:rPr>
        <w:t>j. 31.12.202</w:t>
      </w:r>
      <w:r w:rsidR="00D50C1B" w:rsidRPr="007708E2">
        <w:rPr>
          <w:rFonts w:ascii="Arial" w:hAnsi="Arial" w:cs="Arial"/>
          <w:sz w:val="19"/>
          <w:szCs w:val="19"/>
          <w:lang w:val="sk-SK"/>
        </w:rPr>
        <w:t>3</w:t>
      </w:r>
      <w:r w:rsidR="00BE12B6" w:rsidRPr="007708E2">
        <w:rPr>
          <w:rFonts w:ascii="Arial" w:hAnsi="Arial" w:cs="Arial"/>
          <w:sz w:val="19"/>
          <w:szCs w:val="19"/>
          <w:lang w:val="sk-SK"/>
        </w:rPr>
        <w:t>;</w:t>
      </w:r>
    </w:p>
    <w:p w14:paraId="15B0CBC1" w14:textId="467CEA4D" w:rsidR="007A7F97" w:rsidRPr="007708E2" w:rsidRDefault="00D86ED1"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Riadiaci orgán (ďalej aj „RO pre OP EVS“)</w:t>
      </w:r>
      <w:r w:rsidRPr="007708E2">
        <w:rPr>
          <w:rFonts w:ascii="Arial" w:hAnsi="Arial" w:cs="Arial"/>
          <w:sz w:val="19"/>
          <w:szCs w:val="19"/>
          <w:lang w:val="sk-SK"/>
        </w:rPr>
        <w:t xml:space="preserve"> – </w:t>
      </w:r>
      <w:r w:rsidR="00E43A58" w:rsidRPr="007708E2">
        <w:rPr>
          <w:rFonts w:ascii="Arial" w:hAnsi="Arial" w:cs="Arial"/>
          <w:sz w:val="19"/>
          <w:szCs w:val="19"/>
          <w:lang w:val="sk-SK"/>
        </w:rPr>
        <w:t xml:space="preserve">orgán štátnej správy alebo územnej samosprávy poverený Slovenskou republikou, ktorý je určený na realizáciu programu a zodpovedá za riadenie </w:t>
      </w:r>
      <w:r w:rsidR="00E43A58" w:rsidRPr="007708E2">
        <w:rPr>
          <w:rFonts w:ascii="Arial" w:hAnsi="Arial" w:cs="Arial"/>
          <w:sz w:val="19"/>
          <w:szCs w:val="19"/>
          <w:lang w:val="sk-SK"/>
        </w:rPr>
        <w:lastRenderedPageBreak/>
        <w:t>programu v súlade so zásadou riadneho finančného hospodárenia</w:t>
      </w:r>
      <w:r w:rsidR="00E43A58" w:rsidRPr="007708E2" w:rsidDel="004C569F">
        <w:rPr>
          <w:rFonts w:ascii="Arial" w:hAnsi="Arial" w:cs="Arial"/>
          <w:sz w:val="19"/>
          <w:szCs w:val="19"/>
          <w:lang w:val="sk-SK"/>
        </w:rPr>
        <w:t xml:space="preserve"> </w:t>
      </w:r>
      <w:r w:rsidR="00E43A58" w:rsidRPr="007708E2">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iadiace orgány vláda SR, ak v tomto ustanovení nie je uvedené inak. Ak je to účelné,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iadiaci orgán môže konať aj prostredníctvom </w:t>
      </w:r>
      <w:r w:rsidR="00200A86" w:rsidRPr="007708E2">
        <w:rPr>
          <w:rFonts w:ascii="Arial" w:hAnsi="Arial" w:cs="Arial"/>
          <w:sz w:val="19"/>
          <w:szCs w:val="19"/>
          <w:lang w:val="sk-SK"/>
        </w:rPr>
        <w:t>s</w:t>
      </w:r>
      <w:r w:rsidR="00E43A58" w:rsidRPr="007708E2">
        <w:rPr>
          <w:rFonts w:ascii="Arial" w:hAnsi="Arial" w:cs="Arial"/>
          <w:sz w:val="19"/>
          <w:szCs w:val="19"/>
          <w:lang w:val="sk-SK"/>
        </w:rPr>
        <w:t>prostredkovateľského orgánu</w:t>
      </w:r>
      <w:r w:rsidRPr="007708E2">
        <w:rPr>
          <w:rFonts w:ascii="Arial" w:hAnsi="Arial" w:cs="Arial"/>
          <w:sz w:val="19"/>
          <w:szCs w:val="19"/>
          <w:lang w:val="sk-SK"/>
        </w:rPr>
        <w:t>;</w:t>
      </w:r>
    </w:p>
    <w:p w14:paraId="41595812" w14:textId="509B9426" w:rsidR="007A7F97" w:rsidRPr="007708E2" w:rsidRDefault="007A7F97"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Rozhodnutie o schválení žiadosti o nenávratný finančný príspevok</w:t>
      </w:r>
      <w:r w:rsidRPr="007708E2">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o zistenej nezrovnalosti</w:t>
      </w:r>
      <w:r w:rsidRPr="007708E2">
        <w:rPr>
          <w:rFonts w:ascii="Arial" w:hAnsi="Arial" w:cs="Arial"/>
          <w:sz w:val="19"/>
          <w:szCs w:val="19"/>
          <w:lang w:val="sk-SK"/>
        </w:rPr>
        <w:t xml:space="preserve"> – dokument vyplnený </w:t>
      </w:r>
      <w:r w:rsidR="00DB4CA1" w:rsidRPr="007708E2">
        <w:rPr>
          <w:rFonts w:ascii="Arial" w:hAnsi="Arial" w:cs="Arial"/>
          <w:sz w:val="19"/>
          <w:szCs w:val="19"/>
          <w:lang w:val="sk-SK"/>
        </w:rPr>
        <w:t>r</w:t>
      </w:r>
      <w:r w:rsidR="008F0ED5" w:rsidRPr="007708E2">
        <w:rPr>
          <w:rFonts w:ascii="Arial" w:hAnsi="Arial" w:cs="Arial"/>
          <w:sz w:val="19"/>
          <w:szCs w:val="19"/>
          <w:lang w:val="sk-SK"/>
        </w:rPr>
        <w:t>iadiacim</w:t>
      </w:r>
      <w:r w:rsidR="00AE6200" w:rsidRPr="007708E2">
        <w:rPr>
          <w:rFonts w:ascii="Arial" w:hAnsi="Arial" w:cs="Arial"/>
          <w:sz w:val="19"/>
          <w:szCs w:val="19"/>
          <w:lang w:val="sk-SK"/>
        </w:rPr>
        <w:t xml:space="preserve"> orgánom, </w:t>
      </w:r>
      <w:r w:rsidR="008F0ED5" w:rsidRPr="007708E2">
        <w:rPr>
          <w:rFonts w:ascii="Arial" w:hAnsi="Arial" w:cs="Arial"/>
          <w:sz w:val="19"/>
          <w:szCs w:val="19"/>
          <w:lang w:val="sk-SK"/>
        </w:rPr>
        <w:t>s</w:t>
      </w:r>
      <w:r w:rsidR="00AE6200" w:rsidRPr="007708E2">
        <w:rPr>
          <w:rFonts w:ascii="Arial" w:hAnsi="Arial" w:cs="Arial"/>
          <w:sz w:val="19"/>
          <w:szCs w:val="19"/>
          <w:lang w:val="sk-SK"/>
        </w:rPr>
        <w:t xml:space="preserve">prostredkovateľským orgánom, platobnou jednotkou, </w:t>
      </w:r>
      <w:r w:rsidR="00DB4CA1" w:rsidRPr="007708E2">
        <w:rPr>
          <w:rFonts w:ascii="Arial" w:hAnsi="Arial" w:cs="Arial"/>
          <w:sz w:val="19"/>
          <w:szCs w:val="19"/>
          <w:lang w:val="sk-SK"/>
        </w:rPr>
        <w:t>c</w:t>
      </w:r>
      <w:r w:rsidR="00AE6200" w:rsidRPr="007708E2">
        <w:rPr>
          <w:rFonts w:ascii="Arial" w:hAnsi="Arial" w:cs="Arial"/>
          <w:sz w:val="19"/>
          <w:szCs w:val="19"/>
          <w:lang w:val="sk-SK"/>
        </w:rPr>
        <w:t xml:space="preserve">ertifikačným orgánom, </w:t>
      </w:r>
      <w:r w:rsidR="00DB4CA1" w:rsidRPr="007708E2">
        <w:rPr>
          <w:rFonts w:ascii="Arial" w:hAnsi="Arial" w:cs="Arial"/>
          <w:sz w:val="19"/>
          <w:szCs w:val="19"/>
          <w:lang w:val="sk-SK"/>
        </w:rPr>
        <w:t>o</w:t>
      </w:r>
      <w:r w:rsidR="00AE6200" w:rsidRPr="007708E2">
        <w:rPr>
          <w:rFonts w:ascii="Arial" w:hAnsi="Arial" w:cs="Arial"/>
          <w:sz w:val="19"/>
          <w:szCs w:val="19"/>
          <w:lang w:val="sk-SK"/>
        </w:rPr>
        <w:t>rgánom auditu a jeho spolupracujúcim orgánom, na ktorého základe je oficiálne zdokumentované podozrenie z nezrovnalosti alebo zistenie nezrovnalosti</w:t>
      </w:r>
      <w:r w:rsidRPr="007708E2">
        <w:rPr>
          <w:rFonts w:ascii="Arial" w:hAnsi="Arial" w:cs="Arial"/>
          <w:sz w:val="19"/>
          <w:szCs w:val="19"/>
          <w:lang w:val="sk-SK"/>
        </w:rPr>
        <w:t>;</w:t>
      </w:r>
    </w:p>
    <w:p w14:paraId="15B0CBC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z kontroly</w:t>
      </w:r>
      <w:r w:rsidRPr="007708E2">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708E2">
        <w:rPr>
          <w:rFonts w:ascii="Arial" w:hAnsi="Arial" w:cs="Arial"/>
          <w:sz w:val="19"/>
          <w:szCs w:val="19"/>
          <w:lang w:val="sk-SK"/>
        </w:rPr>
        <w:t xml:space="preserve"> EŠIF</w:t>
      </w:r>
      <w:r w:rsidRPr="007708E2">
        <w:rPr>
          <w:rFonts w:ascii="Arial" w:hAnsi="Arial" w:cs="Arial"/>
          <w:sz w:val="19"/>
          <w:szCs w:val="19"/>
          <w:lang w:val="sk-SK"/>
        </w:rPr>
        <w:t>) na programové obdobie 2014 – 2020</w:t>
      </w:r>
      <w:r w:rsidR="00BE12B6" w:rsidRPr="007708E2">
        <w:rPr>
          <w:rFonts w:ascii="Arial" w:hAnsi="Arial" w:cs="Arial"/>
          <w:sz w:val="19"/>
          <w:szCs w:val="19"/>
          <w:lang w:val="sk-SK"/>
        </w:rPr>
        <w:t>;</w:t>
      </w:r>
    </w:p>
    <w:p w14:paraId="15B0CBC4" w14:textId="33D281E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7708E2">
        <w:rPr>
          <w:rFonts w:ascii="Arial" w:hAnsi="Arial" w:cs="Arial"/>
          <w:sz w:val="19"/>
          <w:szCs w:val="19"/>
          <w:lang w:val="sk-SK"/>
        </w:rPr>
        <w:t xml:space="preserve"> - </w:t>
      </w:r>
      <w:r w:rsidR="005A576E" w:rsidRPr="007708E2">
        <w:rPr>
          <w:rFonts w:ascii="Arial" w:hAnsi="Arial" w:cs="Arial"/>
          <w:sz w:val="19"/>
          <w:szCs w:val="19"/>
          <w:lang w:val="sk-SK"/>
        </w:rPr>
        <w:t xml:space="preserve">dokument vydaný </w:t>
      </w:r>
      <w:r w:rsidR="008F0ED5" w:rsidRPr="007708E2">
        <w:rPr>
          <w:rFonts w:ascii="Arial" w:hAnsi="Arial" w:cs="Arial"/>
          <w:sz w:val="19"/>
          <w:szCs w:val="19"/>
          <w:lang w:val="sk-SK"/>
        </w:rPr>
        <w:t>c</w:t>
      </w:r>
      <w:r w:rsidR="005A576E" w:rsidRPr="007708E2">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7708E2">
        <w:rPr>
          <w:rFonts w:ascii="Arial" w:hAnsi="Arial" w:cs="Arial"/>
          <w:sz w:val="19"/>
          <w:szCs w:val="19"/>
          <w:lang w:val="sk-SK"/>
        </w:rPr>
        <w:t>.</w:t>
      </w:r>
      <w:r w:rsidRPr="007708E2">
        <w:rPr>
          <w:rFonts w:ascii="Arial" w:hAnsi="Arial" w:cs="Arial"/>
          <w:sz w:val="19"/>
          <w:szCs w:val="19"/>
          <w:lang w:val="sk-SK"/>
        </w:rPr>
        <w:t xml:space="preserve"> Aktuálna verzia SFR je zverejnená na webovom </w:t>
      </w:r>
      <w:r w:rsidR="00EF163F" w:rsidRPr="007708E2">
        <w:rPr>
          <w:rFonts w:ascii="Arial" w:hAnsi="Arial" w:cs="Arial"/>
          <w:sz w:val="19"/>
          <w:szCs w:val="19"/>
          <w:lang w:val="sk-SK"/>
        </w:rPr>
        <w:t>sídle</w:t>
      </w:r>
      <w:r w:rsidRPr="007708E2">
        <w:rPr>
          <w:rFonts w:ascii="Arial" w:hAnsi="Arial" w:cs="Arial"/>
          <w:sz w:val="19"/>
          <w:szCs w:val="19"/>
          <w:lang w:val="sk-SK"/>
        </w:rPr>
        <w:t xml:space="preserve"> </w:t>
      </w:r>
      <w:r w:rsidR="005A576E" w:rsidRPr="007708E2">
        <w:rPr>
          <w:rFonts w:ascii="Arial" w:hAnsi="Arial" w:cs="Arial"/>
          <w:sz w:val="19"/>
          <w:szCs w:val="19"/>
          <w:lang w:val="sk-SK"/>
        </w:rPr>
        <w:t>Ministerstva financií SR,</w:t>
      </w:r>
      <w:r w:rsidRPr="007708E2">
        <w:rPr>
          <w:rFonts w:ascii="Arial" w:hAnsi="Arial" w:cs="Arial"/>
          <w:sz w:val="19"/>
          <w:szCs w:val="19"/>
          <w:lang w:val="sk-SK"/>
        </w:rPr>
        <w:t xml:space="preserve"> </w:t>
      </w:r>
      <w:hyperlink r:id="rId15" w:history="1">
        <w:r w:rsidRPr="007708E2">
          <w:rPr>
            <w:rStyle w:val="Hypertextovprepojenie"/>
            <w:rFonts w:cs="Arial"/>
            <w:szCs w:val="19"/>
            <w:lang w:val="sk-SK"/>
          </w:rPr>
          <w:t>www.finance.gov.sk</w:t>
        </w:r>
      </w:hyperlink>
      <w:r w:rsidRPr="007708E2">
        <w:rPr>
          <w:rFonts w:ascii="Arial" w:hAnsi="Arial" w:cs="Arial"/>
          <w:sz w:val="19"/>
          <w:szCs w:val="19"/>
          <w:lang w:val="sk-SK"/>
        </w:rPr>
        <w:t>;</w:t>
      </w:r>
    </w:p>
    <w:p w14:paraId="15B0CBC5" w14:textId="06AE3A8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riadenia Európskych štrukturálnych a investičných fondov na programové obdobie 2014 – 2020 (ďalej len „SR EŠIF“)</w:t>
      </w:r>
      <w:r w:rsidR="0078429E" w:rsidRPr="007708E2">
        <w:rPr>
          <w:rFonts w:ascii="Arial" w:hAnsi="Arial" w:cs="Arial"/>
          <w:b/>
          <w:sz w:val="19"/>
          <w:szCs w:val="19"/>
          <w:lang w:val="sk-SK"/>
        </w:rPr>
        <w:t xml:space="preserve"> </w:t>
      </w:r>
      <w:r w:rsidRPr="007708E2">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7708E2">
        <w:rPr>
          <w:rFonts w:ascii="Arial" w:hAnsi="Arial" w:cs="Arial"/>
          <w:sz w:val="19"/>
          <w:szCs w:val="19"/>
          <w:lang w:val="sk-SK"/>
        </w:rPr>
        <w:t xml:space="preserve">zmluvy </w:t>
      </w:r>
      <w:r w:rsidRPr="007708E2">
        <w:rPr>
          <w:rFonts w:ascii="Arial" w:hAnsi="Arial" w:cs="Arial"/>
          <w:sz w:val="19"/>
          <w:szCs w:val="19"/>
          <w:lang w:val="sk-SK"/>
        </w:rPr>
        <w:t>o</w:t>
      </w:r>
      <w:r w:rsidR="005A576E" w:rsidRPr="007708E2">
        <w:rPr>
          <w:rFonts w:ascii="Arial" w:hAnsi="Arial" w:cs="Arial"/>
          <w:sz w:val="19"/>
          <w:szCs w:val="19"/>
          <w:lang w:val="sk-SK"/>
        </w:rPr>
        <w:t xml:space="preserve"> poskytnutí </w:t>
      </w:r>
      <w:r w:rsidRPr="007708E2">
        <w:rPr>
          <w:rFonts w:ascii="Arial" w:hAnsi="Arial" w:cs="Arial"/>
          <w:sz w:val="19"/>
          <w:szCs w:val="19"/>
          <w:lang w:val="sk-SK"/>
        </w:rPr>
        <w:t xml:space="preserve">NFP je záväzná vždy aktuálna </w:t>
      </w:r>
      <w:r w:rsidR="0078429E" w:rsidRPr="007708E2">
        <w:rPr>
          <w:rFonts w:ascii="Arial" w:hAnsi="Arial" w:cs="Arial"/>
          <w:sz w:val="19"/>
          <w:szCs w:val="19"/>
          <w:lang w:val="sk-SK"/>
        </w:rPr>
        <w:t>z</w:t>
      </w:r>
      <w:r w:rsidRPr="007708E2">
        <w:rPr>
          <w:rFonts w:ascii="Arial" w:hAnsi="Arial" w:cs="Arial"/>
          <w:sz w:val="19"/>
          <w:szCs w:val="19"/>
          <w:lang w:val="sk-SK"/>
        </w:rPr>
        <w:t xml:space="preserve">verejnená verzia uvedeného dokumentu na webovom sídle CKO </w:t>
      </w:r>
      <w:hyperlink r:id="rId16" w:history="1">
        <w:r w:rsidR="005A576E" w:rsidRPr="007708E2">
          <w:rPr>
            <w:rFonts w:ascii="Arial" w:hAnsi="Arial" w:cs="Arial"/>
            <w:sz w:val="19"/>
            <w:szCs w:val="19"/>
            <w:lang w:val="sk-SK"/>
          </w:rPr>
          <w:t>www.partnerskadohoda.gov.sk</w:t>
        </w:r>
      </w:hyperlink>
      <w:r w:rsidR="005A576E" w:rsidRPr="007708E2">
        <w:rPr>
          <w:rFonts w:ascii="Arial" w:hAnsi="Arial" w:cs="Arial"/>
          <w:sz w:val="19"/>
          <w:szCs w:val="19"/>
          <w:lang w:val="sk-SK"/>
        </w:rPr>
        <w:t>,</w:t>
      </w:r>
      <w:r w:rsidR="005A576E" w:rsidRPr="007708E2">
        <w:rPr>
          <w:rStyle w:val="Hypertextovprepojenie"/>
          <w:rFonts w:cs="Arial"/>
          <w:szCs w:val="19"/>
          <w:lang w:val="sk-SK"/>
        </w:rPr>
        <w:t xml:space="preserve"> </w:t>
      </w:r>
      <w:r w:rsidRPr="007708E2">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pokladnica</w:t>
      </w:r>
      <w:r w:rsidRPr="007708E2">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7708E2">
        <w:rPr>
          <w:rFonts w:ascii="Arial" w:hAnsi="Arial" w:cs="Arial"/>
          <w:sz w:val="19"/>
          <w:szCs w:val="19"/>
          <w:lang w:val="sk-SK"/>
        </w:rPr>
        <w:t>orších</w:t>
      </w:r>
      <w:r w:rsidRPr="007708E2">
        <w:rPr>
          <w:rFonts w:ascii="Arial" w:hAnsi="Arial" w:cs="Arial"/>
          <w:sz w:val="19"/>
          <w:szCs w:val="19"/>
          <w:lang w:val="sk-SK"/>
        </w:rPr>
        <w:t xml:space="preserve"> predpisov </w:t>
      </w:r>
      <w:r w:rsidR="0005604C" w:rsidRPr="007708E2">
        <w:rPr>
          <w:rFonts w:ascii="Arial" w:hAnsi="Arial" w:cs="Arial"/>
          <w:sz w:val="19"/>
          <w:szCs w:val="19"/>
          <w:lang w:val="sk-SK"/>
        </w:rPr>
        <w:t xml:space="preserve">(ďalej len zákon o štátnej pokladnici) </w:t>
      </w:r>
      <w:r w:rsidRPr="007708E2">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pomoc</w:t>
      </w:r>
      <w:r w:rsidRPr="007708E2">
        <w:rPr>
          <w:rFonts w:ascii="Arial" w:hAnsi="Arial" w:cs="Arial"/>
          <w:sz w:val="19"/>
          <w:szCs w:val="19"/>
          <w:lang w:val="sk-SK"/>
        </w:rPr>
        <w:t xml:space="preserve"> - akákoľvek pomoc poskytovaná z prostriedkov štátneho rozpočtu alebo akoukoľvek formou z verejných zdrojov podniku podľa čl</w:t>
      </w:r>
      <w:r w:rsidR="00C931D2" w:rsidRPr="007708E2">
        <w:rPr>
          <w:rFonts w:ascii="Arial" w:hAnsi="Arial" w:cs="Arial"/>
          <w:sz w:val="19"/>
          <w:szCs w:val="19"/>
          <w:lang w:val="sk-SK"/>
        </w:rPr>
        <w:t>.</w:t>
      </w:r>
      <w:r w:rsidRPr="007708E2">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7708E2">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7708E2">
        <w:rPr>
          <w:rFonts w:ascii="Arial" w:hAnsi="Arial" w:cs="Arial"/>
          <w:sz w:val="19"/>
          <w:szCs w:val="19"/>
          <w:lang w:val="sk-SK"/>
        </w:rPr>
        <w:t>projektu p</w:t>
      </w:r>
      <w:r w:rsidR="007D64B8" w:rsidRPr="007708E2">
        <w:rPr>
          <w:rFonts w:ascii="Arial" w:hAnsi="Arial" w:cs="Arial"/>
          <w:sz w:val="19"/>
          <w:szCs w:val="19"/>
          <w:lang w:val="sk-SK"/>
        </w:rPr>
        <w:t xml:space="preserve">rijímateľa, zahŕňajúcom poskytnutie </w:t>
      </w:r>
      <w:r w:rsidR="007D64B8" w:rsidRPr="007708E2">
        <w:rPr>
          <w:rFonts w:ascii="Arial" w:hAnsi="Arial" w:cs="Arial"/>
          <w:sz w:val="19"/>
          <w:szCs w:val="19"/>
          <w:lang w:val="sk-SK"/>
        </w:rPr>
        <w:lastRenderedPageBreak/>
        <w:t xml:space="preserve">pomoci, ako aj bez ohľadu na to, či sa </w:t>
      </w:r>
      <w:r w:rsidR="00CD3A6A" w:rsidRPr="007708E2">
        <w:rPr>
          <w:rFonts w:ascii="Arial" w:hAnsi="Arial" w:cs="Arial"/>
          <w:sz w:val="19"/>
          <w:szCs w:val="19"/>
          <w:lang w:val="sk-SK"/>
        </w:rPr>
        <w:t>p</w:t>
      </w:r>
      <w:r w:rsidR="007D64B8" w:rsidRPr="007708E2">
        <w:rPr>
          <w:rFonts w:ascii="Arial" w:hAnsi="Arial" w:cs="Arial"/>
          <w:sz w:val="19"/>
          <w:szCs w:val="19"/>
          <w:lang w:val="sk-SK"/>
        </w:rPr>
        <w:t>rijímateľ považuje podľa právnych predpisov Slovenskej republiky za verejnoprávny subjekt alebo subjekt súkromného práva</w:t>
      </w:r>
      <w:r w:rsidRPr="007708E2">
        <w:rPr>
          <w:rFonts w:ascii="Arial" w:hAnsi="Arial" w:cs="Arial"/>
          <w:sz w:val="19"/>
          <w:szCs w:val="19"/>
          <w:lang w:val="sk-SK"/>
        </w:rPr>
        <w:t>;</w:t>
      </w:r>
    </w:p>
    <w:p w14:paraId="15B0CBC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Štrukturálne fondy</w:t>
      </w:r>
      <w:r w:rsidRPr="007708E2">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Účastníci projektu</w:t>
      </w:r>
      <w:r w:rsidRPr="007708E2">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Účelnosť</w:t>
      </w:r>
      <w:r w:rsidRPr="007708E2">
        <w:rPr>
          <w:rFonts w:ascii="Arial" w:hAnsi="Arial" w:cs="Arial"/>
          <w:sz w:val="19"/>
          <w:szCs w:val="19"/>
          <w:lang w:val="sk-SK"/>
        </w:rPr>
        <w:t xml:space="preserve"> - vzťah medzi určeným účelom </w:t>
      </w:r>
      <w:r w:rsidR="00D83B3B" w:rsidRPr="007708E2">
        <w:rPr>
          <w:rFonts w:ascii="Arial" w:hAnsi="Arial" w:cs="Arial"/>
          <w:sz w:val="19"/>
          <w:szCs w:val="19"/>
          <w:lang w:val="sk-SK"/>
        </w:rPr>
        <w:t xml:space="preserve">použitia verejných financií </w:t>
      </w:r>
      <w:r w:rsidRPr="007708E2">
        <w:rPr>
          <w:rFonts w:ascii="Arial" w:hAnsi="Arial" w:cs="Arial"/>
          <w:sz w:val="19"/>
          <w:szCs w:val="19"/>
          <w:lang w:val="sk-SK"/>
        </w:rPr>
        <w:t xml:space="preserve"> a skutočným účelom ich </w:t>
      </w:r>
      <w:r w:rsidR="00D83B3B" w:rsidRPr="007708E2">
        <w:rPr>
          <w:rFonts w:ascii="Arial" w:hAnsi="Arial" w:cs="Arial"/>
          <w:sz w:val="19"/>
          <w:szCs w:val="19"/>
          <w:lang w:val="sk-SK"/>
        </w:rPr>
        <w:t>použitia.  Na úrovni projektu sa účelnosťou rozumie priam</w:t>
      </w:r>
      <w:r w:rsidR="00411E6C" w:rsidRPr="007708E2">
        <w:rPr>
          <w:rFonts w:ascii="Arial" w:hAnsi="Arial" w:cs="Arial"/>
          <w:sz w:val="19"/>
          <w:szCs w:val="19"/>
          <w:lang w:val="sk-SK"/>
        </w:rPr>
        <w:t>a</w:t>
      </w:r>
      <w:r w:rsidR="00D83B3B" w:rsidRPr="007708E2">
        <w:rPr>
          <w:rFonts w:ascii="Arial" w:hAnsi="Arial" w:cs="Arial"/>
          <w:sz w:val="19"/>
          <w:szCs w:val="19"/>
          <w:lang w:val="sk-SK"/>
        </w:rPr>
        <w:t xml:space="preserve"> väzba na projekt a nevyhnutnosť pre realizáciu projektu</w:t>
      </w:r>
      <w:r w:rsidR="005207C7" w:rsidRPr="007708E2">
        <w:rPr>
          <w:rFonts w:ascii="Arial" w:hAnsi="Arial" w:cs="Arial"/>
          <w:sz w:val="19"/>
          <w:szCs w:val="19"/>
          <w:lang w:val="sk-SK"/>
        </w:rPr>
        <w:t>;</w:t>
      </w:r>
    </w:p>
    <w:p w14:paraId="5108295C" w14:textId="77777777" w:rsidR="007D64B8" w:rsidRPr="007708E2"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Účinnosť</w:t>
      </w:r>
      <w:r w:rsidRPr="007708E2">
        <w:rPr>
          <w:rFonts w:ascii="Arial" w:hAnsi="Arial" w:cs="Arial"/>
          <w:sz w:val="19"/>
          <w:szCs w:val="19"/>
          <w:lang w:val="sk-SK"/>
        </w:rPr>
        <w:t xml:space="preserve"> -</w:t>
      </w:r>
      <w:r w:rsidR="00D40EFE" w:rsidRPr="007708E2">
        <w:rPr>
          <w:rFonts w:ascii="Arial" w:hAnsi="Arial" w:cs="Arial"/>
          <w:sz w:val="19"/>
          <w:szCs w:val="19"/>
          <w:lang w:val="sk-SK"/>
        </w:rPr>
        <w:t xml:space="preserve"> </w:t>
      </w:r>
      <w:r w:rsidR="00972D96" w:rsidRPr="007708E2">
        <w:rPr>
          <w:rFonts w:ascii="Arial" w:hAnsi="Arial" w:cs="Arial"/>
          <w:sz w:val="19"/>
          <w:szCs w:val="19"/>
          <w:lang w:val="sk-SK"/>
        </w:rPr>
        <w:t xml:space="preserve">plnenie určených cieľov a dosahovanie plánovaných výsledkov vzhľadom na použité verejné financie. </w:t>
      </w:r>
      <w:r w:rsidRPr="007708E2">
        <w:rPr>
          <w:rFonts w:ascii="Arial" w:hAnsi="Arial" w:cs="Arial"/>
          <w:sz w:val="19"/>
          <w:szCs w:val="19"/>
          <w:lang w:val="sk-SK"/>
        </w:rPr>
        <w:t>Na úrovni projektu sa účinnosťou rozumie vzťah medzi plánovanými výstupmi projektu a skutočnými výstupmi projektu;</w:t>
      </w:r>
      <w:r w:rsidR="007D64B8" w:rsidRPr="007708E2">
        <w:rPr>
          <w:rFonts w:ascii="Arial" w:hAnsi="Arial" w:cs="Arial"/>
          <w:b/>
          <w:sz w:val="19"/>
          <w:szCs w:val="19"/>
          <w:lang w:val="sk-SK"/>
        </w:rPr>
        <w:t xml:space="preserve"> </w:t>
      </w:r>
    </w:p>
    <w:p w14:paraId="15B0CBCC" w14:textId="4940F19F" w:rsidR="000F52CA" w:rsidRPr="007708E2"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Účtovný doklad</w:t>
      </w:r>
      <w:r w:rsidRPr="007708E2">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7708E2" w:rsidRDefault="00D86ED1" w:rsidP="007D64B8">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Udržateľnosť projektu</w:t>
      </w:r>
      <w:r w:rsidRPr="007708E2">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Úhrada účtovného dokladu</w:t>
      </w:r>
      <w:r w:rsidRPr="007708E2">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708E2">
        <w:rPr>
          <w:rFonts w:ascii="Arial" w:hAnsi="Arial" w:cs="Arial"/>
          <w:sz w:val="19"/>
          <w:szCs w:val="19"/>
          <w:lang w:val="sk-SK"/>
        </w:rPr>
        <w:t>NFP</w:t>
      </w:r>
      <w:r w:rsidRPr="007708E2">
        <w:rPr>
          <w:rFonts w:ascii="Arial" w:hAnsi="Arial" w:cs="Arial"/>
          <w:sz w:val="19"/>
          <w:szCs w:val="19"/>
          <w:lang w:val="sk-SK"/>
        </w:rPr>
        <w:t xml:space="preserve"> v súhrnnej žiadosti o platbu;</w:t>
      </w:r>
    </w:p>
    <w:p w14:paraId="15B0CBD1" w14:textId="03CDD57B" w:rsidR="00D86ED1" w:rsidRPr="007708E2" w:rsidRDefault="00D86ED1" w:rsidP="00BE3540">
      <w:pPr>
        <w:pStyle w:val="Bulletslevel1"/>
        <w:spacing w:after="120" w:line="288" w:lineRule="auto"/>
        <w:ind w:left="709" w:hanging="425"/>
        <w:jc w:val="both"/>
        <w:rPr>
          <w:rFonts w:ascii="Arial" w:hAnsi="Arial" w:cs="Arial"/>
          <w:color w:val="231F20"/>
          <w:sz w:val="19"/>
          <w:szCs w:val="19"/>
          <w:lang w:val="sk-SK"/>
        </w:rPr>
      </w:pPr>
      <w:r w:rsidRPr="007708E2">
        <w:rPr>
          <w:rFonts w:ascii="Arial" w:hAnsi="Arial" w:cs="Arial"/>
          <w:b/>
          <w:sz w:val="19"/>
          <w:szCs w:val="19"/>
          <w:lang w:val="sk-SK"/>
        </w:rPr>
        <w:t xml:space="preserve">Užívateľ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708E2">
        <w:rPr>
          <w:rFonts w:ascii="Arial" w:hAnsi="Arial" w:cs="Arial"/>
          <w:sz w:val="19"/>
          <w:szCs w:val="19"/>
          <w:lang w:val="sk-SK"/>
        </w:rPr>
        <w:t xml:space="preserve">RO </w:t>
      </w:r>
      <w:r w:rsidRPr="007708E2">
        <w:rPr>
          <w:rFonts w:ascii="Arial" w:hAnsi="Arial" w:cs="Arial"/>
          <w:sz w:val="19"/>
          <w:szCs w:val="19"/>
          <w:lang w:val="sk-SK"/>
        </w:rPr>
        <w:t>a v súlade so zmluvou uzavretou medzi prijímateľom a užívateľom alebo partnerom a užívateľom;</w:t>
      </w:r>
    </w:p>
    <w:p w14:paraId="15B0CBD2" w14:textId="2F39EA2B"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Verejné obstarávanie alebo VO</w:t>
      </w:r>
      <w:r w:rsidRPr="007708E2">
        <w:rPr>
          <w:rFonts w:ascii="Arial" w:hAnsi="Arial" w:cs="Arial"/>
          <w:sz w:val="19"/>
          <w:szCs w:val="19"/>
          <w:lang w:val="sk-SK"/>
        </w:rPr>
        <w:t xml:space="preserve"> – postupy obstarávania služieb, tovarov a stavebných prác v zmysle zákona č. 25/2006 Z.</w:t>
      </w:r>
      <w:r w:rsidR="00EA0C25" w:rsidRPr="007708E2">
        <w:rPr>
          <w:rFonts w:ascii="Arial" w:hAnsi="Arial" w:cs="Arial"/>
          <w:sz w:val="19"/>
          <w:szCs w:val="19"/>
          <w:lang w:val="sk-SK"/>
        </w:rPr>
        <w:t xml:space="preserve"> </w:t>
      </w:r>
      <w:r w:rsidRPr="007708E2">
        <w:rPr>
          <w:rFonts w:ascii="Arial" w:hAnsi="Arial" w:cs="Arial"/>
          <w:sz w:val="19"/>
          <w:szCs w:val="19"/>
          <w:lang w:val="sk-SK"/>
        </w:rPr>
        <w:t>z. o verejnom obstarávaní a o zmene a doplnení niektorých zákonov v znení neskorších predpisov</w:t>
      </w:r>
      <w:r w:rsidR="000A6F0D" w:rsidRPr="007708E2">
        <w:rPr>
          <w:rFonts w:ascii="Arial" w:hAnsi="Arial" w:cs="Arial"/>
          <w:sz w:val="19"/>
          <w:szCs w:val="19"/>
          <w:lang w:val="sk-SK"/>
        </w:rPr>
        <w:t>, resp. zákona č.343/2015 Z. z. o verejnom obstarávaní a o zmene a doplnení niektorých zákonov</w:t>
      </w:r>
      <w:r w:rsidRPr="007708E2">
        <w:rPr>
          <w:rFonts w:ascii="Arial" w:hAnsi="Arial" w:cs="Arial"/>
          <w:sz w:val="19"/>
          <w:szCs w:val="19"/>
          <w:lang w:val="sk-SK"/>
        </w:rPr>
        <w:t xml:space="preserve">(ďalej aj „zákon o VO“) v súvislosti s výberom </w:t>
      </w:r>
      <w:r w:rsidR="00B144C2" w:rsidRPr="007708E2">
        <w:rPr>
          <w:rFonts w:ascii="Arial" w:hAnsi="Arial" w:cs="Arial"/>
          <w:sz w:val="19"/>
          <w:szCs w:val="19"/>
          <w:lang w:val="sk-SK"/>
        </w:rPr>
        <w:t>d</w:t>
      </w:r>
      <w:r w:rsidRPr="007708E2">
        <w:rPr>
          <w:rFonts w:ascii="Arial" w:hAnsi="Arial" w:cs="Arial"/>
          <w:sz w:val="19"/>
          <w:szCs w:val="19"/>
          <w:lang w:val="sk-SK"/>
        </w:rPr>
        <w:t xml:space="preserve">odávateľa; ak sa v </w:t>
      </w:r>
      <w:r w:rsidR="00EF163F" w:rsidRPr="007708E2">
        <w:rPr>
          <w:rFonts w:ascii="Arial" w:hAnsi="Arial" w:cs="Arial"/>
          <w:sz w:val="19"/>
          <w:szCs w:val="19"/>
          <w:lang w:val="sk-SK"/>
        </w:rPr>
        <w:t xml:space="preserve">zmluve </w:t>
      </w:r>
      <w:r w:rsidRPr="007708E2">
        <w:rPr>
          <w:rFonts w:ascii="Arial" w:hAnsi="Arial" w:cs="Arial"/>
          <w:sz w:val="19"/>
          <w:szCs w:val="19"/>
          <w:lang w:val="sk-SK"/>
        </w:rPr>
        <w:t>o NFP uvádza pojem Verejné obstarávanie vo všeobecnom význame obstarávania služieb, tovarov a stavebných prác, t.</w:t>
      </w:r>
      <w:r w:rsidR="007C664D" w:rsidRPr="007708E2">
        <w:rPr>
          <w:rFonts w:ascii="Arial" w:hAnsi="Arial" w:cs="Arial"/>
          <w:sz w:val="19"/>
          <w:szCs w:val="19"/>
          <w:lang w:val="sk-SK"/>
        </w:rPr>
        <w:t xml:space="preserve"> </w:t>
      </w:r>
      <w:r w:rsidRPr="007708E2">
        <w:rPr>
          <w:rFonts w:ascii="Arial" w:hAnsi="Arial" w:cs="Arial"/>
          <w:sz w:val="19"/>
          <w:szCs w:val="19"/>
          <w:lang w:val="sk-SK"/>
        </w:rPr>
        <w:t xml:space="preserve">j. bez ohľadu na konkrétne postupy obstarávania, zahŕňa </w:t>
      </w:r>
      <w:r w:rsidRPr="007708E2">
        <w:rPr>
          <w:rFonts w:ascii="Arial" w:hAnsi="Arial" w:cs="Arial"/>
          <w:b/>
          <w:sz w:val="19"/>
          <w:szCs w:val="19"/>
          <w:lang w:val="sk-SK"/>
        </w:rPr>
        <w:t xml:space="preserve">aj iné druhy </w:t>
      </w:r>
      <w:r w:rsidRPr="007708E2">
        <w:rPr>
          <w:rFonts w:ascii="Arial" w:hAnsi="Arial" w:cs="Arial"/>
          <w:b/>
          <w:sz w:val="19"/>
          <w:szCs w:val="19"/>
          <w:lang w:val="sk-SK"/>
        </w:rPr>
        <w:lastRenderedPageBreak/>
        <w:t>obstarávania nespadajúce pod zákon o VO</w:t>
      </w:r>
      <w:r w:rsidRPr="007708E2">
        <w:rPr>
          <w:rFonts w:ascii="Arial" w:hAnsi="Arial" w:cs="Arial"/>
          <w:sz w:val="19"/>
          <w:szCs w:val="19"/>
          <w:lang w:val="sk-SK"/>
        </w:rPr>
        <w:t>, ak ich právny poriadok SR pre konkrétny prípad pripúšťa</w:t>
      </w:r>
      <w:r w:rsidR="00BE12B6" w:rsidRPr="007708E2">
        <w:rPr>
          <w:rFonts w:ascii="Arial" w:hAnsi="Arial" w:cs="Arial"/>
          <w:sz w:val="19"/>
          <w:szCs w:val="19"/>
          <w:lang w:val="sk-SK"/>
        </w:rPr>
        <w:t>;</w:t>
      </w:r>
    </w:p>
    <w:p w14:paraId="15B0CBD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Verejné výdavky </w:t>
      </w:r>
      <w:r w:rsidRPr="007708E2">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Vlastné zdroje prijímateľa </w:t>
      </w:r>
      <w:r w:rsidRPr="007708E2">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Vyzvanie</w:t>
      </w:r>
      <w:r w:rsidRPr="007708E2">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Výzva na prekladanie žiadosti</w:t>
      </w:r>
      <w:r w:rsidRPr="007708E2">
        <w:rPr>
          <w:rFonts w:ascii="Arial" w:hAnsi="Arial" w:cs="Arial"/>
          <w:sz w:val="19"/>
          <w:szCs w:val="19"/>
          <w:lang w:val="sk-SK"/>
        </w:rPr>
        <w:t xml:space="preserve"> alebo </w:t>
      </w:r>
      <w:r w:rsidRPr="007708E2">
        <w:rPr>
          <w:rFonts w:ascii="Arial" w:hAnsi="Arial" w:cs="Arial"/>
          <w:b/>
          <w:sz w:val="19"/>
          <w:szCs w:val="19"/>
          <w:lang w:val="sk-SK"/>
        </w:rPr>
        <w:t>Výzva</w:t>
      </w:r>
      <w:r w:rsidRPr="007708E2">
        <w:rPr>
          <w:rFonts w:ascii="Arial" w:hAnsi="Arial" w:cs="Arial"/>
          <w:sz w:val="19"/>
          <w:szCs w:val="19"/>
          <w:lang w:val="sk-SK"/>
        </w:rPr>
        <w:t xml:space="preserve"> - východiskový metodický a odborný podklad zo strany RO, na základe ktorého žiadateľ vypracuje a predloží žiadosť o NFP RO. </w:t>
      </w:r>
      <w:r w:rsidR="00AA74E9" w:rsidRPr="007708E2">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7708E2">
        <w:rPr>
          <w:rFonts w:ascii="Arial" w:hAnsi="Arial" w:cs="Arial"/>
          <w:sz w:val="19"/>
          <w:szCs w:val="19"/>
          <w:lang w:val="sk-SK"/>
        </w:rPr>
        <w:t>;</w:t>
      </w:r>
    </w:p>
    <w:p w14:paraId="15B0CBD6" w14:textId="20A1E6B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Zmluva o poskytnutí nenávratného finančného príspevku (ďalej aj </w:t>
      </w:r>
      <w:r w:rsidR="00F75B12" w:rsidRPr="007708E2">
        <w:rPr>
          <w:rFonts w:ascii="Arial" w:hAnsi="Arial" w:cs="Arial"/>
          <w:b/>
          <w:sz w:val="19"/>
          <w:szCs w:val="19"/>
          <w:lang w:val="sk-SK"/>
        </w:rPr>
        <w:t>„</w:t>
      </w:r>
      <w:r w:rsidR="005A437C" w:rsidRPr="007708E2">
        <w:rPr>
          <w:rFonts w:ascii="Arial" w:hAnsi="Arial" w:cs="Arial"/>
          <w:b/>
          <w:sz w:val="19"/>
          <w:szCs w:val="19"/>
          <w:lang w:val="sk-SK"/>
        </w:rPr>
        <w:t xml:space="preserve">zmluva </w:t>
      </w:r>
      <w:r w:rsidRPr="007708E2">
        <w:rPr>
          <w:rFonts w:ascii="Arial" w:hAnsi="Arial" w:cs="Arial"/>
          <w:b/>
          <w:sz w:val="19"/>
          <w:szCs w:val="19"/>
          <w:lang w:val="sk-SK"/>
        </w:rPr>
        <w:t>o</w:t>
      </w:r>
      <w:r w:rsidR="00F75B12" w:rsidRPr="007708E2">
        <w:rPr>
          <w:rFonts w:ascii="Arial" w:hAnsi="Arial" w:cs="Arial"/>
          <w:b/>
          <w:sz w:val="19"/>
          <w:szCs w:val="19"/>
          <w:lang w:val="sk-SK"/>
        </w:rPr>
        <w:t> </w:t>
      </w:r>
      <w:r w:rsidRPr="007708E2">
        <w:rPr>
          <w:rFonts w:ascii="Arial" w:hAnsi="Arial" w:cs="Arial"/>
          <w:b/>
          <w:sz w:val="19"/>
          <w:szCs w:val="19"/>
          <w:lang w:val="sk-SK"/>
        </w:rPr>
        <w:t>NFP</w:t>
      </w:r>
      <w:r w:rsidR="00F75B12"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podrobná zmluva o podpore projektu financovaného zo štrukturálnych a investičných fondov</w:t>
      </w:r>
      <w:r w:rsidR="00B144C2" w:rsidRPr="007708E2">
        <w:rPr>
          <w:rFonts w:ascii="Arial" w:hAnsi="Arial" w:cs="Arial"/>
          <w:sz w:val="19"/>
          <w:szCs w:val="19"/>
          <w:lang w:val="sk-SK"/>
        </w:rPr>
        <w:t>,</w:t>
      </w:r>
      <w:r w:rsidRPr="007708E2">
        <w:rPr>
          <w:rFonts w:ascii="Arial" w:hAnsi="Arial" w:cs="Arial"/>
          <w:sz w:val="19"/>
          <w:szCs w:val="19"/>
          <w:lang w:val="sk-SK"/>
        </w:rPr>
        <w:t xml:space="preserve"> Kohézneho fondu</w:t>
      </w:r>
      <w:r w:rsidR="00B144C2" w:rsidRPr="007708E2">
        <w:rPr>
          <w:rFonts w:ascii="Arial" w:hAnsi="Arial" w:cs="Arial"/>
          <w:sz w:val="19"/>
          <w:szCs w:val="19"/>
          <w:lang w:val="sk-SK"/>
        </w:rPr>
        <w:t xml:space="preserve"> alebo Európskeho, námorného a rybárskeho fondu</w:t>
      </w:r>
      <w:r w:rsidRPr="007708E2">
        <w:rPr>
          <w:rFonts w:ascii="Arial" w:hAnsi="Arial" w:cs="Arial"/>
          <w:sz w:val="19"/>
          <w:szCs w:val="19"/>
          <w:lang w:val="sk-SK"/>
        </w:rPr>
        <w:t xml:space="preserve"> a štátneho rozpočtu uzatvorená medzi </w:t>
      </w:r>
      <w:r w:rsidR="00430B49" w:rsidRPr="007708E2">
        <w:rPr>
          <w:rFonts w:ascii="Arial" w:hAnsi="Arial" w:cs="Arial"/>
          <w:sz w:val="19"/>
          <w:szCs w:val="19"/>
          <w:lang w:val="sk-SK"/>
        </w:rPr>
        <w:t xml:space="preserve">riadiacim orgánom </w:t>
      </w:r>
      <w:r w:rsidRPr="007708E2">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708E2">
        <w:rPr>
          <w:rFonts w:ascii="Arial" w:hAnsi="Arial" w:cs="Arial"/>
          <w:sz w:val="19"/>
          <w:szCs w:val="19"/>
          <w:lang w:val="sk-SK"/>
        </w:rPr>
        <w:t xml:space="preserve"> o rozpočtových pravidlách, podľa § 269 ods. 2 zákona č. 513/1991 Zb. </w:t>
      </w:r>
      <w:r w:rsidR="000C24E5" w:rsidRPr="007708E2">
        <w:rPr>
          <w:rFonts w:ascii="Arial" w:hAnsi="Arial" w:cs="Arial"/>
          <w:sz w:val="19"/>
          <w:szCs w:val="19"/>
          <w:lang w:val="sk-SK"/>
        </w:rPr>
        <w:t>O</w:t>
      </w:r>
      <w:r w:rsidR="00FF5CA0" w:rsidRPr="007708E2">
        <w:rPr>
          <w:rFonts w:ascii="Arial" w:hAnsi="Arial" w:cs="Arial"/>
          <w:sz w:val="19"/>
          <w:szCs w:val="19"/>
          <w:lang w:val="sk-SK"/>
        </w:rPr>
        <w:t>bchodný zákonník v znení neskorších predpisov</w:t>
      </w:r>
      <w:r w:rsidR="0005604C" w:rsidRPr="007708E2">
        <w:rPr>
          <w:rFonts w:ascii="Arial" w:hAnsi="Arial" w:cs="Arial"/>
          <w:sz w:val="19"/>
          <w:szCs w:val="19"/>
          <w:lang w:val="sk-SK"/>
        </w:rPr>
        <w:t xml:space="preserve"> (ďalej len „obchodný zákonník</w:t>
      </w:r>
      <w:r w:rsidR="000C24E5" w:rsidRPr="007708E2">
        <w:rPr>
          <w:rFonts w:ascii="Arial" w:hAnsi="Arial" w:cs="Arial"/>
          <w:sz w:val="19"/>
          <w:szCs w:val="19"/>
          <w:lang w:val="sk-SK"/>
        </w:rPr>
        <w:t>“</w:t>
      </w:r>
      <w:r w:rsidR="0005604C" w:rsidRPr="007708E2">
        <w:rPr>
          <w:rFonts w:ascii="Arial" w:hAnsi="Arial" w:cs="Arial"/>
          <w:sz w:val="19"/>
          <w:szCs w:val="19"/>
          <w:lang w:val="sk-SK"/>
        </w:rPr>
        <w:t>)</w:t>
      </w:r>
      <w:r w:rsidR="00FF5CA0" w:rsidRPr="007708E2">
        <w:rPr>
          <w:rFonts w:ascii="Arial" w:hAnsi="Arial" w:cs="Arial"/>
          <w:sz w:val="19"/>
          <w:szCs w:val="19"/>
          <w:lang w:val="sk-SK"/>
        </w:rPr>
        <w:t>, podľa §</w:t>
      </w:r>
      <w:r w:rsidR="00ED4B68" w:rsidRPr="007708E2">
        <w:rPr>
          <w:rFonts w:ascii="Arial" w:hAnsi="Arial" w:cs="Arial"/>
          <w:sz w:val="19"/>
          <w:szCs w:val="19"/>
          <w:lang w:val="sk-SK"/>
        </w:rPr>
        <w:t xml:space="preserve"> </w:t>
      </w:r>
      <w:r w:rsidR="00FF5CA0" w:rsidRPr="007708E2">
        <w:rPr>
          <w:rFonts w:ascii="Arial" w:hAnsi="Arial" w:cs="Arial"/>
          <w:sz w:val="19"/>
          <w:szCs w:val="19"/>
          <w:lang w:val="sk-SK"/>
        </w:rPr>
        <w:t xml:space="preserve">25 zákona o príspevku </w:t>
      </w:r>
      <w:r w:rsidR="0005604C" w:rsidRPr="007708E2">
        <w:rPr>
          <w:rFonts w:ascii="Arial" w:hAnsi="Arial" w:cs="Arial"/>
          <w:sz w:val="19"/>
          <w:szCs w:val="19"/>
          <w:lang w:val="sk-SK"/>
        </w:rPr>
        <w:t>z</w:t>
      </w:r>
      <w:r w:rsidR="00183EA5" w:rsidRPr="007708E2">
        <w:rPr>
          <w:rFonts w:ascii="Arial" w:hAnsi="Arial" w:cs="Arial"/>
          <w:sz w:val="19"/>
          <w:szCs w:val="19"/>
          <w:lang w:val="sk-SK"/>
        </w:rPr>
        <w:t> </w:t>
      </w:r>
      <w:r w:rsidR="0005604C" w:rsidRPr="007708E2">
        <w:rPr>
          <w:rFonts w:ascii="Arial" w:hAnsi="Arial" w:cs="Arial"/>
          <w:sz w:val="19"/>
          <w:szCs w:val="19"/>
          <w:lang w:val="sk-SK"/>
        </w:rPr>
        <w:t>EŠIF</w:t>
      </w:r>
      <w:r w:rsidR="00183EA5" w:rsidRPr="007708E2">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Žiadosť o platbu (ďalej aj „ŽoP“)</w:t>
      </w:r>
      <w:r w:rsidR="00EF163F" w:rsidRPr="007708E2">
        <w:rPr>
          <w:rFonts w:ascii="Arial" w:hAnsi="Arial" w:cs="Arial"/>
          <w:b/>
          <w:sz w:val="19"/>
          <w:szCs w:val="19"/>
          <w:lang w:val="sk-SK"/>
        </w:rPr>
        <w:t xml:space="preserve"> </w:t>
      </w:r>
      <w:r w:rsidRPr="007708E2">
        <w:rPr>
          <w:rFonts w:ascii="Arial" w:hAnsi="Arial" w:cs="Arial"/>
          <w:sz w:val="19"/>
          <w:szCs w:val="19"/>
          <w:lang w:val="sk-SK"/>
        </w:rPr>
        <w:t>- dokument, ktorý pozostáva z formuláru žiadosti a povinných príloh, na základe ktorého je Prijímateľovi uhrádzaný príspevok, t.</w:t>
      </w:r>
      <w:r w:rsidR="00172B65" w:rsidRPr="007708E2">
        <w:rPr>
          <w:rFonts w:ascii="Arial" w:hAnsi="Arial" w:cs="Arial"/>
          <w:sz w:val="19"/>
          <w:szCs w:val="19"/>
          <w:lang w:val="sk-SK"/>
        </w:rPr>
        <w:t xml:space="preserve"> </w:t>
      </w:r>
      <w:r w:rsidRPr="007708E2">
        <w:rPr>
          <w:rFonts w:ascii="Arial" w:hAnsi="Arial" w:cs="Arial"/>
          <w:sz w:val="19"/>
          <w:szCs w:val="19"/>
          <w:lang w:val="sk-SK"/>
        </w:rPr>
        <w:t xml:space="preserve">j. prostriedky EÚ a štátneho rozpočtu na spolufinancovanie v príslušnom pomere. </w:t>
      </w:r>
      <w:r w:rsidR="00702F0E" w:rsidRPr="007708E2">
        <w:rPr>
          <w:rFonts w:ascii="Arial" w:hAnsi="Arial" w:cs="Arial"/>
          <w:sz w:val="19"/>
          <w:szCs w:val="19"/>
          <w:lang w:val="sk-SK"/>
        </w:rPr>
        <w:t>ŽoP</w:t>
      </w:r>
      <w:r w:rsidRPr="007708E2">
        <w:rPr>
          <w:rFonts w:ascii="Arial" w:hAnsi="Arial" w:cs="Arial"/>
          <w:sz w:val="19"/>
          <w:szCs w:val="19"/>
          <w:lang w:val="sk-SK"/>
        </w:rPr>
        <w:t xml:space="preserve"> prijímateľ eviduje v ITMS2014+</w:t>
      </w:r>
      <w:r w:rsidR="00A529AF" w:rsidRPr="007708E2">
        <w:rPr>
          <w:rFonts w:ascii="Arial" w:hAnsi="Arial" w:cs="Arial"/>
          <w:sz w:val="19"/>
          <w:szCs w:val="19"/>
          <w:lang w:val="sk-SK"/>
        </w:rPr>
        <w:t>.</w:t>
      </w:r>
    </w:p>
    <w:p w14:paraId="6438AB5C" w14:textId="77777777" w:rsidR="007708E2" w:rsidRPr="007708E2"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0F423E" w:rsidRDefault="000F423E" w:rsidP="000F423E">
      <w:pPr>
        <w:pStyle w:val="Nadpis2"/>
        <w:spacing w:line="480" w:lineRule="auto"/>
        <w:rPr>
          <w:b/>
          <w:lang w:val="sk-SK"/>
        </w:rPr>
      </w:pPr>
      <w:bookmarkStart w:id="19" w:name="_Toc415238392"/>
      <w:bookmarkStart w:id="20" w:name="_Toc415238442"/>
      <w:bookmarkStart w:id="21" w:name="_Toc415238393"/>
      <w:bookmarkStart w:id="22" w:name="_Toc415238443"/>
      <w:bookmarkStart w:id="23" w:name="_Toc415238394"/>
      <w:bookmarkStart w:id="24" w:name="_Toc415238444"/>
      <w:bookmarkStart w:id="25" w:name="_Toc415238395"/>
      <w:bookmarkStart w:id="26" w:name="_Toc415238445"/>
      <w:bookmarkStart w:id="27" w:name="_Toc415238396"/>
      <w:bookmarkStart w:id="28" w:name="_Toc415238446"/>
      <w:bookmarkStart w:id="29" w:name="_Toc415238397"/>
      <w:bookmarkStart w:id="30" w:name="_Toc415238447"/>
      <w:bookmarkStart w:id="31" w:name="_Toc410400239"/>
      <w:bookmarkStart w:id="32" w:name="_Toc417132482"/>
      <w:bookmarkStart w:id="33" w:name="_Toc417648879"/>
      <w:bookmarkStart w:id="34" w:name="_Toc440354968"/>
      <w:bookmarkStart w:id="35" w:name="_Toc440375299"/>
      <w:bookmarkStart w:id="36" w:name="_Toc458432887"/>
      <w:bookmarkStart w:id="37" w:name="_Toc458515639"/>
      <w:bookmarkEnd w:id="19"/>
      <w:bookmarkEnd w:id="20"/>
      <w:bookmarkEnd w:id="21"/>
      <w:bookmarkEnd w:id="22"/>
      <w:bookmarkEnd w:id="23"/>
      <w:bookmarkEnd w:id="24"/>
      <w:bookmarkEnd w:id="25"/>
      <w:bookmarkEnd w:id="26"/>
      <w:bookmarkEnd w:id="27"/>
      <w:bookmarkEnd w:id="28"/>
      <w:bookmarkEnd w:id="29"/>
      <w:bookmarkEnd w:id="30"/>
      <w:r w:rsidRPr="000F423E">
        <w:rPr>
          <w:b/>
          <w:lang w:val="sk-SK"/>
        </w:rPr>
        <w:t>1.4</w:t>
      </w:r>
      <w:r w:rsidRPr="000F423E">
        <w:rPr>
          <w:b/>
          <w:lang w:val="sk-SK"/>
        </w:rPr>
        <w:tab/>
      </w:r>
      <w:r w:rsidR="001E7A3C" w:rsidRPr="000F423E">
        <w:rPr>
          <w:b/>
          <w:lang w:val="sk-SK"/>
        </w:rPr>
        <w:t>Použité skratky</w:t>
      </w:r>
      <w:bookmarkEnd w:id="31"/>
      <w:bookmarkEnd w:id="32"/>
      <w:bookmarkEnd w:id="33"/>
      <w:bookmarkEnd w:id="34"/>
      <w:bookmarkEnd w:id="35"/>
      <w:bookmarkEnd w:id="36"/>
      <w:bookmarkEnd w:id="37"/>
    </w:p>
    <w:p w14:paraId="15B0CBD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CKO</w:t>
      </w:r>
      <w:r w:rsidRPr="007A5085">
        <w:rPr>
          <w:rFonts w:cstheme="minorHAnsi"/>
          <w:lang w:val="sk-SK"/>
        </w:rPr>
        <w:tab/>
      </w:r>
      <w:r w:rsidRPr="007A5085">
        <w:rPr>
          <w:rFonts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CO</w:t>
      </w:r>
      <w:r w:rsidRPr="007A5085">
        <w:rPr>
          <w:rFonts w:cstheme="minorHAnsi"/>
          <w:lang w:val="sk-SK"/>
        </w:rPr>
        <w:tab/>
      </w:r>
      <w:r w:rsidRPr="007A5085">
        <w:rPr>
          <w:rFonts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cstheme="minorHAnsi"/>
          <w:lang w:val="sk-SK"/>
        </w:rPr>
      </w:pPr>
      <w:r>
        <w:rPr>
          <w:rFonts w:cstheme="minorHAnsi"/>
          <w:lang w:val="sk-SK"/>
        </w:rPr>
        <w:t>DOP</w:t>
      </w:r>
      <w:r>
        <w:rPr>
          <w:rFonts w:cstheme="minorHAnsi"/>
          <w:lang w:val="sk-SK"/>
        </w:rPr>
        <w:tab/>
      </w:r>
      <w:r>
        <w:rPr>
          <w:rFonts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EK</w:t>
      </w:r>
      <w:r w:rsidRPr="007A5085">
        <w:rPr>
          <w:rFonts w:cstheme="minorHAnsi"/>
          <w:lang w:val="sk-SK"/>
        </w:rPr>
        <w:tab/>
      </w:r>
      <w:r w:rsidRPr="007A5085">
        <w:rPr>
          <w:rFonts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ESF</w:t>
      </w:r>
      <w:r w:rsidRPr="007A5085">
        <w:rPr>
          <w:rFonts w:cstheme="minorHAnsi"/>
          <w:lang w:val="sk-SK"/>
        </w:rPr>
        <w:tab/>
      </w:r>
      <w:r w:rsidRPr="007A5085">
        <w:rPr>
          <w:rFonts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EŠIF </w:t>
      </w:r>
      <w:r w:rsidRPr="007A5085">
        <w:rPr>
          <w:rFonts w:cstheme="minorHAnsi"/>
          <w:lang w:val="sk-SK"/>
        </w:rPr>
        <w:tab/>
      </w:r>
      <w:r w:rsidRPr="007A5085">
        <w:rPr>
          <w:rFonts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EÚ </w:t>
      </w:r>
      <w:r w:rsidRPr="007A5085">
        <w:rPr>
          <w:rFonts w:cstheme="minorHAnsi"/>
          <w:lang w:val="sk-SK"/>
        </w:rPr>
        <w:tab/>
      </w:r>
      <w:r w:rsidRPr="007A5085">
        <w:rPr>
          <w:rFonts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HP</w:t>
      </w:r>
      <w:r w:rsidRPr="007A5085">
        <w:rPr>
          <w:rFonts w:cstheme="minorHAnsi"/>
          <w:lang w:val="sk-SK"/>
        </w:rPr>
        <w:tab/>
      </w:r>
      <w:r w:rsidRPr="007A5085">
        <w:rPr>
          <w:rFonts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lastRenderedPageBreak/>
        <w:t>IPC</w:t>
      </w:r>
      <w:r w:rsidRPr="007A5085">
        <w:rPr>
          <w:rFonts w:cstheme="minorHAnsi"/>
          <w:lang w:val="sk-SK"/>
        </w:rPr>
        <w:tab/>
      </w:r>
      <w:r w:rsidRPr="007A5085">
        <w:rPr>
          <w:rFonts w:cstheme="minorHAnsi"/>
          <w:lang w:val="sk-SK"/>
        </w:rPr>
        <w:tab/>
      </w:r>
      <w:r w:rsidRPr="007A5085">
        <w:rPr>
          <w:rFonts w:cstheme="minorHAnsi"/>
          <w:szCs w:val="19"/>
          <w:lang w:val="sk-SK"/>
        </w:rPr>
        <w:t>informačno-poradensk</w:t>
      </w:r>
      <w:r w:rsidRPr="007A5085">
        <w:rPr>
          <w:rFonts w:cstheme="minorHAnsi"/>
          <w:lang w:val="sk-SK"/>
        </w:rPr>
        <w:t>é</w:t>
      </w:r>
      <w:r w:rsidRPr="007A5085">
        <w:rPr>
          <w:rFonts w:cstheme="minorHAnsi"/>
          <w:szCs w:val="19"/>
          <w:lang w:val="sk-SK"/>
        </w:rPr>
        <w:t xml:space="preserve"> centr</w:t>
      </w:r>
      <w:r w:rsidRPr="007A5085">
        <w:rPr>
          <w:rFonts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ITMS2014+ </w:t>
      </w:r>
      <w:r w:rsidRPr="007A5085">
        <w:rPr>
          <w:rFonts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MF SR</w:t>
      </w:r>
      <w:r w:rsidRPr="007A5085">
        <w:rPr>
          <w:rFonts w:cstheme="minorHAnsi"/>
          <w:lang w:val="sk-SK"/>
        </w:rPr>
        <w:tab/>
      </w:r>
      <w:r w:rsidRPr="007A5085">
        <w:rPr>
          <w:rFonts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MSP</w:t>
      </w:r>
      <w:r w:rsidRPr="007A5085">
        <w:rPr>
          <w:rFonts w:cstheme="minorHAnsi"/>
          <w:lang w:val="sk-SK"/>
        </w:rPr>
        <w:tab/>
      </w:r>
      <w:r w:rsidRPr="007A5085">
        <w:rPr>
          <w:rFonts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MPSVR SR</w:t>
      </w:r>
      <w:r w:rsidRPr="007A5085">
        <w:rPr>
          <w:rFonts w:cstheme="minorHAnsi"/>
          <w:lang w:val="sk-SK"/>
        </w:rPr>
        <w:tab/>
        <w:t>Ministerstvo práce, sociálnych vecí a rodiny SR</w:t>
      </w:r>
    </w:p>
    <w:p w14:paraId="15B0CBE5" w14:textId="2799E491"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MV SR </w:t>
      </w:r>
      <w:r w:rsidRPr="007A5085">
        <w:rPr>
          <w:rFonts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NFP</w:t>
      </w:r>
      <w:r w:rsidRPr="007A5085">
        <w:rPr>
          <w:rFonts w:cstheme="minorHAnsi"/>
          <w:lang w:val="sk-SK"/>
        </w:rPr>
        <w:tab/>
      </w:r>
      <w:r w:rsidRPr="007A5085">
        <w:rPr>
          <w:rFonts w:cstheme="minorHAnsi"/>
          <w:lang w:val="sk-SK"/>
        </w:rPr>
        <w:tab/>
      </w:r>
      <w:r w:rsidR="004A613B" w:rsidRPr="007A5085">
        <w:rPr>
          <w:rFonts w:cstheme="minorHAnsi"/>
          <w:lang w:val="sk-SK"/>
        </w:rPr>
        <w:t xml:space="preserve">nenávratný </w:t>
      </w:r>
      <w:r w:rsidRPr="007A5085">
        <w:rPr>
          <w:rFonts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OCKÚ OLAF</w:t>
      </w:r>
      <w:r w:rsidRPr="007A5085">
        <w:rPr>
          <w:rFonts w:cstheme="minorHAnsi"/>
          <w:lang w:val="sk-SK"/>
        </w:rPr>
        <w:tab/>
      </w:r>
      <w:r w:rsidRPr="007A5085">
        <w:rPr>
          <w:rFonts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OČR</w:t>
      </w:r>
      <w:r w:rsidRPr="007A5085">
        <w:rPr>
          <w:rFonts w:cstheme="minorHAnsi"/>
          <w:lang w:val="sk-SK"/>
        </w:rPr>
        <w:tab/>
      </w:r>
      <w:r w:rsidRPr="007A5085">
        <w:rPr>
          <w:rFonts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EVS </w:t>
      </w:r>
      <w:r w:rsidRPr="007A5085">
        <w:rPr>
          <w:rFonts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w:t>
      </w:r>
      <w:r w:rsidRPr="007A5085">
        <w:rPr>
          <w:rFonts w:cstheme="minorHAnsi"/>
          <w:lang w:val="sk-SK"/>
        </w:rPr>
        <w:tab/>
      </w:r>
      <w:r w:rsidRPr="007A5085">
        <w:rPr>
          <w:rFonts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PD</w:t>
      </w:r>
      <w:r w:rsidRPr="007A5085">
        <w:rPr>
          <w:rFonts w:cstheme="minorHAnsi"/>
          <w:lang w:val="sk-SK"/>
        </w:rPr>
        <w:tab/>
      </w:r>
      <w:r w:rsidRPr="007A5085">
        <w:rPr>
          <w:rFonts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w:t>
      </w:r>
      <w:r w:rsidRPr="007A5085">
        <w:rPr>
          <w:rFonts w:cstheme="minorHAnsi"/>
          <w:lang w:val="sk-SK"/>
        </w:rPr>
        <w:tab/>
      </w:r>
      <w:r w:rsidRPr="007A5085">
        <w:rPr>
          <w:rFonts w:cstheme="minorHAnsi"/>
          <w:lang w:val="sk-SK"/>
        </w:rPr>
        <w:tab/>
      </w:r>
      <w:r w:rsidR="006D1BF9" w:rsidRPr="007A5085">
        <w:rPr>
          <w:rFonts w:cstheme="minorHAnsi"/>
          <w:lang w:val="sk-SK"/>
        </w:rPr>
        <w:t>R</w:t>
      </w:r>
      <w:r w:rsidR="004A613B" w:rsidRPr="007A5085">
        <w:rPr>
          <w:rFonts w:cstheme="minorHAnsi"/>
          <w:lang w:val="sk-SK"/>
        </w:rPr>
        <w:t xml:space="preserve">iadiaci </w:t>
      </w:r>
      <w:r w:rsidRPr="007A5085">
        <w:rPr>
          <w:rFonts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SFR</w:t>
      </w:r>
      <w:r w:rsidRPr="007A5085">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SO</w:t>
      </w:r>
      <w:r w:rsidRPr="007A5085">
        <w:rPr>
          <w:rFonts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cstheme="minorHAnsi"/>
          <w:lang w:val="sk-SK"/>
        </w:rPr>
      </w:pPr>
      <w:r w:rsidRPr="007A5085">
        <w:rPr>
          <w:rFonts w:cstheme="minorHAnsi"/>
          <w:lang w:val="sk-SK"/>
        </w:rPr>
        <w:t xml:space="preserve">SR EŠIF </w:t>
      </w:r>
      <w:r w:rsidRPr="007A5085">
        <w:rPr>
          <w:rFonts w:cstheme="minorHAnsi"/>
          <w:lang w:val="sk-SK"/>
        </w:rPr>
        <w:tab/>
        <w:t xml:space="preserve">Systém riadenia Európskych štrukturálnych a investičných fondov </w:t>
      </w:r>
    </w:p>
    <w:p w14:paraId="15B0CBF1" w14:textId="77777777" w:rsidR="000301D7"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UR</w:t>
      </w:r>
      <w:r w:rsidRPr="007A5085">
        <w:rPr>
          <w:rFonts w:cstheme="minorHAnsi"/>
          <w:lang w:val="sk-SK"/>
        </w:rPr>
        <w:tab/>
      </w:r>
      <w:r w:rsidRPr="007A5085">
        <w:rPr>
          <w:rFonts w:cstheme="minorHAnsi"/>
          <w:lang w:val="sk-SK"/>
        </w:rPr>
        <w:tab/>
      </w:r>
      <w:r w:rsidR="004A613B" w:rsidRPr="007A5085">
        <w:rPr>
          <w:rFonts w:cstheme="minorHAnsi"/>
          <w:lang w:val="sk-SK"/>
        </w:rPr>
        <w:t xml:space="preserve">udržateľný </w:t>
      </w:r>
      <w:r w:rsidRPr="007A5085">
        <w:rPr>
          <w:rFonts w:cstheme="minorHAnsi"/>
          <w:lang w:val="sk-SK"/>
        </w:rPr>
        <w:t>rozvoj</w:t>
      </w:r>
    </w:p>
    <w:p w14:paraId="4D68AA5F" w14:textId="76FB117C" w:rsidR="006579A0" w:rsidRPr="007A5085" w:rsidRDefault="006579A0" w:rsidP="007F7349">
      <w:pPr>
        <w:pStyle w:val="Bulletslevel1"/>
        <w:numPr>
          <w:ilvl w:val="0"/>
          <w:numId w:val="0"/>
        </w:numPr>
        <w:spacing w:before="0" w:after="60" w:line="288" w:lineRule="auto"/>
        <w:jc w:val="both"/>
        <w:rPr>
          <w:rFonts w:cstheme="minorHAnsi"/>
          <w:lang w:val="sk-SK"/>
        </w:rPr>
      </w:pPr>
      <w:r>
        <w:rPr>
          <w:rFonts w:cstheme="minorHAnsi"/>
          <w:lang w:val="sk-SK"/>
        </w:rPr>
        <w:t xml:space="preserve">ÚVA </w:t>
      </w:r>
      <w:r>
        <w:rPr>
          <w:rFonts w:cstheme="minorHAnsi"/>
          <w:lang w:val="sk-SK"/>
        </w:rPr>
        <w:tab/>
      </w:r>
      <w:r>
        <w:rPr>
          <w:rFonts w:cstheme="minorHAnsi"/>
          <w:lang w:val="sk-SK"/>
        </w:rPr>
        <w:tab/>
        <w:t>Úrad vládneho auditu</w:t>
      </w:r>
    </w:p>
    <w:p w14:paraId="15B0CBF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VO</w:t>
      </w:r>
      <w:r w:rsidRPr="007A5085">
        <w:rPr>
          <w:rFonts w:cstheme="minorHAnsi"/>
          <w:lang w:val="sk-SK"/>
        </w:rPr>
        <w:tab/>
      </w:r>
      <w:r w:rsidRPr="007A5085">
        <w:rPr>
          <w:rFonts w:cstheme="minorHAnsi"/>
          <w:lang w:val="sk-SK"/>
        </w:rPr>
        <w:tab/>
      </w:r>
      <w:r w:rsidR="004A613B" w:rsidRPr="007A5085">
        <w:rPr>
          <w:rFonts w:cstheme="minorHAnsi"/>
          <w:lang w:val="sk-SK"/>
        </w:rPr>
        <w:t xml:space="preserve">verejné </w:t>
      </w:r>
      <w:r w:rsidRPr="007A5085">
        <w:rPr>
          <w:rFonts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VS</w:t>
      </w:r>
      <w:r w:rsidRPr="007A5085">
        <w:rPr>
          <w:rFonts w:cstheme="minorHAnsi"/>
          <w:lang w:val="sk-SK"/>
        </w:rPr>
        <w:tab/>
      </w:r>
      <w:r w:rsidRPr="007A5085">
        <w:rPr>
          <w:rFonts w:cstheme="minorHAnsi"/>
          <w:lang w:val="sk-SK"/>
        </w:rPr>
        <w:tab/>
      </w:r>
      <w:r w:rsidR="004A613B" w:rsidRPr="007A5085">
        <w:rPr>
          <w:rFonts w:cstheme="minorHAnsi"/>
          <w:lang w:val="sk-SK"/>
        </w:rPr>
        <w:t xml:space="preserve">verejná </w:t>
      </w:r>
      <w:r w:rsidRPr="007A5085">
        <w:rPr>
          <w:rFonts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VZP</w:t>
      </w:r>
      <w:r w:rsidRPr="007A5085">
        <w:rPr>
          <w:rFonts w:cstheme="minorHAnsi"/>
          <w:lang w:val="sk-SK"/>
        </w:rPr>
        <w:tab/>
      </w:r>
      <w:r w:rsidRPr="007A5085">
        <w:rPr>
          <w:rFonts w:cstheme="minorHAnsi"/>
          <w:lang w:val="sk-SK"/>
        </w:rPr>
        <w:tab/>
      </w:r>
      <w:r w:rsidR="002D4BAB" w:rsidRPr="007A5085">
        <w:rPr>
          <w:rFonts w:cstheme="minorHAnsi"/>
          <w:lang w:val="sk-SK"/>
        </w:rPr>
        <w:t xml:space="preserve">všeobecné </w:t>
      </w:r>
      <w:r w:rsidRPr="007A5085">
        <w:rPr>
          <w:rFonts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ŽoNFP</w:t>
      </w:r>
      <w:r w:rsidRPr="007A5085">
        <w:rPr>
          <w:rFonts w:cstheme="minorHAnsi"/>
          <w:lang w:val="sk-SK"/>
        </w:rPr>
        <w:tab/>
      </w:r>
      <w:r w:rsidRPr="007A5085">
        <w:rPr>
          <w:rFonts w:cstheme="minorHAnsi"/>
          <w:lang w:val="sk-SK"/>
        </w:rPr>
        <w:tab/>
      </w:r>
      <w:r w:rsidR="002D4BAB" w:rsidRPr="007A5085">
        <w:rPr>
          <w:rFonts w:cstheme="minorHAnsi"/>
          <w:lang w:val="sk-SK"/>
        </w:rPr>
        <w:t xml:space="preserve">žiadosť </w:t>
      </w:r>
      <w:r w:rsidRPr="007A5085">
        <w:rPr>
          <w:rFonts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ŽoP</w:t>
      </w:r>
      <w:r w:rsidRPr="007A5085">
        <w:rPr>
          <w:rFonts w:cstheme="minorHAnsi"/>
          <w:lang w:val="sk-SK"/>
        </w:rPr>
        <w:tab/>
      </w:r>
      <w:r w:rsidRPr="007A5085">
        <w:rPr>
          <w:rFonts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0F423E" w:rsidRDefault="000F423E" w:rsidP="00CC68DD">
      <w:pPr>
        <w:pStyle w:val="Nadpis2"/>
        <w:spacing w:after="160" w:line="360" w:lineRule="auto"/>
        <w:rPr>
          <w:b/>
          <w:lang w:val="sk-SK"/>
        </w:rPr>
      </w:pPr>
      <w:bookmarkStart w:id="38" w:name="_Toc440354969"/>
      <w:bookmarkStart w:id="39" w:name="_Toc440375300"/>
      <w:bookmarkStart w:id="40" w:name="_Toc458432888"/>
      <w:bookmarkStart w:id="41" w:name="_Toc458515640"/>
      <w:r w:rsidRPr="000F423E">
        <w:rPr>
          <w:b/>
          <w:lang w:val="sk-SK"/>
        </w:rPr>
        <w:t>1.5</w:t>
      </w:r>
      <w:r w:rsidRPr="000F423E">
        <w:rPr>
          <w:b/>
          <w:lang w:val="sk-SK"/>
        </w:rPr>
        <w:tab/>
      </w:r>
      <w:r w:rsidR="002E7BA3" w:rsidRPr="000F423E">
        <w:rPr>
          <w:b/>
          <w:lang w:val="sk-SK"/>
        </w:rPr>
        <w:t>Čo by mal každý záujemca o NFP vedieť a urobiť</w:t>
      </w:r>
      <w:r w:rsidR="00D660C6" w:rsidRPr="000F423E">
        <w:rPr>
          <w:b/>
          <w:lang w:val="sk-SK"/>
        </w:rPr>
        <w:t xml:space="preserve"> skôr</w:t>
      </w:r>
      <w:r w:rsidR="002308DF" w:rsidRPr="000F423E">
        <w:rPr>
          <w:b/>
          <w:lang w:val="sk-SK"/>
        </w:rPr>
        <w:t>,</w:t>
      </w:r>
      <w:r w:rsidR="00D660C6" w:rsidRPr="000F423E">
        <w:rPr>
          <w:b/>
          <w:lang w:val="sk-SK"/>
        </w:rPr>
        <w:t xml:space="preserve"> než sa rozhodne stať žiadateľom</w:t>
      </w:r>
      <w:bookmarkEnd w:id="38"/>
      <w:bookmarkEnd w:id="39"/>
      <w:bookmarkEnd w:id="40"/>
      <w:bookmarkEnd w:id="41"/>
    </w:p>
    <w:p w14:paraId="5FCBA269" w14:textId="02CA1F6A"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Overiť si</w:t>
      </w:r>
      <w:r w:rsidR="002308DF" w:rsidRPr="007708E2">
        <w:rPr>
          <w:rFonts w:cstheme="minorHAnsi"/>
          <w:sz w:val="19"/>
          <w:szCs w:val="19"/>
          <w:lang w:val="sk-SK"/>
        </w:rPr>
        <w:t>,</w:t>
      </w:r>
      <w:r w:rsidRPr="007708E2">
        <w:rPr>
          <w:rFonts w:cstheme="minorHAnsi"/>
          <w:sz w:val="19"/>
          <w:szCs w:val="19"/>
          <w:lang w:val="sk-SK"/>
        </w:rPr>
        <w:t xml:space="preserve"> či je v zmysle OP EVS oprávneným žiadateľom.</w:t>
      </w:r>
    </w:p>
    <w:p w14:paraId="2222735C" w14:textId="1F23D889"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Zamyslieť sa nad tým, či prioritné osi, ich špecifické ciele a ich vzorové aktivity sú v súlade s jeho zámermi</w:t>
      </w:r>
      <w:r w:rsidR="00BB40D7" w:rsidRPr="007708E2">
        <w:rPr>
          <w:rFonts w:cstheme="minorHAnsi"/>
          <w:sz w:val="19"/>
          <w:szCs w:val="19"/>
          <w:lang w:val="sk-SK"/>
        </w:rPr>
        <w:t>,</w:t>
      </w:r>
      <w:r w:rsidRPr="007708E2">
        <w:rPr>
          <w:rFonts w:cstheme="minorHAnsi"/>
          <w:sz w:val="19"/>
          <w:szCs w:val="19"/>
          <w:lang w:val="sk-SK"/>
        </w:rPr>
        <w:t> potrebami a možnosťami.</w:t>
      </w:r>
    </w:p>
    <w:p w14:paraId="6BABB179" w14:textId="7067288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b/>
          <w:i/>
          <w:szCs w:val="19"/>
          <w:lang w:val="sk-SK"/>
        </w:rPr>
        <w:t>Upozornenie pre žiadateľa:</w:t>
      </w:r>
      <w:r w:rsidRPr="007708E2">
        <w:rPr>
          <w:szCs w:val="19"/>
          <w:lang w:val="sk-SK"/>
        </w:rPr>
        <w:t xml:space="preserve"> Záujemcovi o NFP odporúčame pred rozhodnutím uchádzať sa o NFP dôsledne:</w:t>
      </w:r>
    </w:p>
    <w:p w14:paraId="5CF542C6" w14:textId="3D36CDFF"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szCs w:val="19"/>
          <w:lang w:val="sk-SK"/>
        </w:rPr>
        <w:t xml:space="preserve">- posúdiť </w:t>
      </w:r>
      <w:r w:rsidRPr="007708E2">
        <w:rPr>
          <w:rFonts w:asciiTheme="minorHAnsi" w:hAnsiTheme="minorHAnsi" w:cstheme="minorHAnsi"/>
          <w:szCs w:val="19"/>
          <w:lang w:val="sk-SK"/>
        </w:rPr>
        <w:t>všetky aspekty vypracovania, predkladania a realizácie projektu</w:t>
      </w:r>
    </w:p>
    <w:p w14:paraId="47DC189B" w14:textId="1310ACFB"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personálne kapacity a ich absorpčné </w:t>
      </w:r>
      <w:r w:rsidR="00BB40D7" w:rsidRPr="007708E2">
        <w:rPr>
          <w:rFonts w:asciiTheme="minorHAnsi" w:hAnsiTheme="minorHAnsi" w:cstheme="minorHAnsi"/>
          <w:szCs w:val="19"/>
          <w:lang w:val="sk-SK"/>
        </w:rPr>
        <w:t>schopnosti</w:t>
      </w:r>
    </w:p>
    <w:p w14:paraId="7A69EA80" w14:textId="7A89926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súlad vzorových aktivít s plánmi rozvoja organizácie </w:t>
      </w:r>
    </w:p>
    <w:p w14:paraId="408A563A" w14:textId="5784BC73"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rFonts w:asciiTheme="minorHAnsi" w:hAnsiTheme="minorHAnsi" w:cstheme="minorHAnsi"/>
          <w:szCs w:val="19"/>
          <w:lang w:val="sk-SK"/>
        </w:rPr>
        <w:t xml:space="preserve">- zvážiť možné riziko sankcií </w:t>
      </w:r>
      <w:r w:rsidR="00D660C6" w:rsidRPr="007708E2">
        <w:rPr>
          <w:rFonts w:asciiTheme="minorHAnsi" w:hAnsiTheme="minorHAnsi" w:cstheme="minorHAnsi"/>
          <w:szCs w:val="19"/>
          <w:lang w:val="sk-SK"/>
        </w:rPr>
        <w:t xml:space="preserve">spojené s tým, že projekt nebude zrealizovaný riadne a včas </w:t>
      </w:r>
    </w:p>
    <w:p w14:paraId="565FD6D2" w14:textId="0AC1EF9B"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0F423E" w:rsidRDefault="000F423E" w:rsidP="000F423E">
      <w:pPr>
        <w:pStyle w:val="Nadpis3"/>
        <w:spacing w:line="480" w:lineRule="auto"/>
        <w:ind w:left="720"/>
        <w:rPr>
          <w:b/>
          <w:sz w:val="24"/>
          <w:szCs w:val="24"/>
          <w:lang w:val="sk-SK"/>
        </w:rPr>
      </w:pPr>
      <w:bookmarkStart w:id="42" w:name="_Toc418001210"/>
      <w:bookmarkStart w:id="43" w:name="_Toc418003035"/>
      <w:bookmarkStart w:id="44" w:name="_Toc418001211"/>
      <w:bookmarkStart w:id="45" w:name="_Toc418003036"/>
      <w:bookmarkStart w:id="46" w:name="_Toc440354970"/>
      <w:bookmarkStart w:id="47" w:name="_Toc440375301"/>
      <w:bookmarkStart w:id="48" w:name="_Toc458432889"/>
      <w:bookmarkStart w:id="49" w:name="_Toc458515641"/>
      <w:bookmarkEnd w:id="42"/>
      <w:bookmarkEnd w:id="43"/>
      <w:bookmarkEnd w:id="44"/>
      <w:bookmarkEnd w:id="45"/>
      <w:r w:rsidRPr="000F423E">
        <w:rPr>
          <w:b/>
          <w:color w:val="3C8A2E" w:themeColor="accent5"/>
          <w:sz w:val="24"/>
          <w:szCs w:val="24"/>
          <w:lang w:val="sk-SK"/>
        </w:rPr>
        <w:t>1.5.1</w:t>
      </w:r>
      <w:r w:rsidRPr="000F423E">
        <w:rPr>
          <w:b/>
          <w:color w:val="3C8A2E" w:themeColor="accent5"/>
          <w:sz w:val="24"/>
          <w:szCs w:val="24"/>
          <w:lang w:val="sk-SK"/>
        </w:rPr>
        <w:tab/>
      </w:r>
      <w:r w:rsidR="002E7BA3" w:rsidRPr="000F423E">
        <w:rPr>
          <w:b/>
          <w:color w:val="3C8A2E" w:themeColor="accent5"/>
          <w:sz w:val="24"/>
          <w:szCs w:val="24"/>
          <w:lang w:val="sk-SK"/>
        </w:rPr>
        <w:t>Výzva na dopytovo-orientované projekty</w:t>
      </w:r>
      <w:bookmarkEnd w:id="46"/>
      <w:bookmarkEnd w:id="47"/>
      <w:bookmarkEnd w:id="48"/>
      <w:bookmarkEnd w:id="49"/>
    </w:p>
    <w:p w14:paraId="30B9E10C" w14:textId="65673D04"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V</w:t>
      </w:r>
      <w:r w:rsidR="002308DF" w:rsidRPr="007708E2">
        <w:rPr>
          <w:rFonts w:cstheme="minorHAnsi"/>
          <w:sz w:val="19"/>
          <w:szCs w:val="19"/>
          <w:lang w:val="sk-SK"/>
        </w:rPr>
        <w:t> </w:t>
      </w:r>
      <w:r w:rsidRPr="007708E2">
        <w:rPr>
          <w:rFonts w:cstheme="minorHAnsi"/>
          <w:sz w:val="19"/>
          <w:szCs w:val="19"/>
          <w:lang w:val="sk-SK"/>
        </w:rPr>
        <w:t>prípade</w:t>
      </w:r>
      <w:r w:rsidR="002308DF" w:rsidRPr="007708E2">
        <w:rPr>
          <w:rFonts w:cstheme="minorHAnsi"/>
          <w:sz w:val="19"/>
          <w:szCs w:val="19"/>
          <w:lang w:val="sk-SK"/>
        </w:rPr>
        <w:t xml:space="preserve"> </w:t>
      </w:r>
      <w:r w:rsidRPr="007708E2">
        <w:rPr>
          <w:rFonts w:cstheme="minorHAnsi"/>
          <w:sz w:val="19"/>
          <w:szCs w:val="19"/>
          <w:lang w:val="sk-SK"/>
        </w:rPr>
        <w:t>spolupráce so subjektmi, ktoré ponúkajú pomoc pri vypracovaní projektu na komerčnej báz</w:t>
      </w:r>
      <w:r w:rsidR="00BB40D7" w:rsidRPr="007708E2">
        <w:rPr>
          <w:rFonts w:cstheme="minorHAnsi"/>
          <w:sz w:val="19"/>
          <w:szCs w:val="19"/>
          <w:lang w:val="sk-SK"/>
        </w:rPr>
        <w:t>e, nezabudnúť, že projekt budú ako prijímateľ</w:t>
      </w:r>
      <w:r w:rsidR="002308DF" w:rsidRPr="007708E2">
        <w:rPr>
          <w:rFonts w:cstheme="minorHAnsi"/>
          <w:sz w:val="19"/>
          <w:szCs w:val="19"/>
          <w:lang w:val="sk-SK"/>
        </w:rPr>
        <w:t xml:space="preserve"> </w:t>
      </w:r>
      <w:r w:rsidRPr="007708E2">
        <w:rPr>
          <w:rFonts w:cstheme="minorHAnsi"/>
          <w:sz w:val="19"/>
          <w:szCs w:val="19"/>
          <w:lang w:val="sk-SK"/>
        </w:rPr>
        <w:t>realizovať na vlastnú zodpovednosť, vrátane možných finančných postihov.</w:t>
      </w:r>
    </w:p>
    <w:p w14:paraId="2E70FECB"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0F423E" w:rsidRDefault="000F423E" w:rsidP="000F423E">
      <w:pPr>
        <w:pStyle w:val="Nadpis3"/>
        <w:spacing w:line="480" w:lineRule="auto"/>
        <w:ind w:left="720"/>
        <w:rPr>
          <w:b/>
          <w:color w:val="3C8A2E" w:themeColor="accent5"/>
          <w:sz w:val="24"/>
          <w:szCs w:val="24"/>
          <w:lang w:val="sk-SK"/>
        </w:rPr>
      </w:pPr>
      <w:bookmarkStart w:id="50" w:name="_Toc418001213"/>
      <w:bookmarkStart w:id="51" w:name="_Toc418003038"/>
      <w:bookmarkStart w:id="52" w:name="_Toc440354971"/>
      <w:bookmarkStart w:id="53" w:name="_Toc440375302"/>
      <w:bookmarkStart w:id="54" w:name="_Toc458432890"/>
      <w:bookmarkStart w:id="55" w:name="_Toc458515642"/>
      <w:bookmarkEnd w:id="50"/>
      <w:bookmarkEnd w:id="51"/>
      <w:r w:rsidRPr="000F423E">
        <w:rPr>
          <w:b/>
          <w:color w:val="3C8A2E" w:themeColor="accent5"/>
          <w:sz w:val="24"/>
          <w:szCs w:val="24"/>
          <w:lang w:val="sk-SK"/>
        </w:rPr>
        <w:t>1.5.2</w:t>
      </w:r>
      <w:r w:rsidRPr="000F423E">
        <w:rPr>
          <w:b/>
          <w:color w:val="3C8A2E" w:themeColor="accent5"/>
          <w:sz w:val="24"/>
          <w:szCs w:val="24"/>
          <w:lang w:val="sk-SK"/>
        </w:rPr>
        <w:tab/>
      </w:r>
      <w:r w:rsidR="002E7BA3" w:rsidRPr="000F423E">
        <w:rPr>
          <w:b/>
          <w:color w:val="3C8A2E" w:themeColor="accent5"/>
          <w:sz w:val="24"/>
          <w:szCs w:val="24"/>
          <w:lang w:val="sk-SK"/>
        </w:rPr>
        <w:t>Vyzvanie na národný projekt</w:t>
      </w:r>
      <w:bookmarkEnd w:id="52"/>
      <w:bookmarkEnd w:id="53"/>
      <w:bookmarkEnd w:id="54"/>
      <w:bookmarkEnd w:id="55"/>
    </w:p>
    <w:p w14:paraId="431B6A6F" w14:textId="6B250376"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Samotnému vyzvaniu na predloženie ŽoNFP predchádza </w:t>
      </w:r>
      <w:r w:rsidR="00231D70" w:rsidRPr="007708E2">
        <w:rPr>
          <w:rFonts w:ascii="Arial" w:hAnsi="Arial" w:cs="Arial"/>
          <w:sz w:val="19"/>
          <w:szCs w:val="19"/>
          <w:lang w:val="sk-SK"/>
        </w:rPr>
        <w:t>schválenie Reformného zámeru</w:t>
      </w:r>
      <w:r w:rsidR="00E56F43">
        <w:rPr>
          <w:rFonts w:ascii="Arial" w:hAnsi="Arial" w:cs="Arial"/>
          <w:sz w:val="19"/>
          <w:szCs w:val="19"/>
          <w:lang w:val="sk-SK"/>
        </w:rPr>
        <w:t xml:space="preserve"> Hodnotiacou komisiou pre posudzovanie RZ</w:t>
      </w:r>
      <w:r w:rsidR="00231D70" w:rsidRPr="007708E2">
        <w:rPr>
          <w:rFonts w:ascii="Arial" w:hAnsi="Arial" w:cs="Arial"/>
          <w:sz w:val="19"/>
          <w:szCs w:val="19"/>
          <w:lang w:val="sk-SK"/>
        </w:rPr>
        <w:t xml:space="preserve"> a  </w:t>
      </w:r>
      <w:r w:rsidRPr="007708E2">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3092B399"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Príprava národného projektu môže začať len po schválení zámeru národného projektu Monitorovacím výborom</w:t>
      </w:r>
      <w:r w:rsidR="0021753B" w:rsidRPr="007708E2">
        <w:rPr>
          <w:rFonts w:ascii="Arial" w:hAnsi="Arial" w:cs="Arial"/>
          <w:sz w:val="19"/>
          <w:szCs w:val="19"/>
          <w:lang w:val="sk-SK"/>
        </w:rPr>
        <w:t xml:space="preserve"> </w:t>
      </w:r>
      <w:r w:rsidR="0021753B">
        <w:rPr>
          <w:rFonts w:ascii="Arial" w:hAnsi="Arial" w:cs="Arial"/>
          <w:sz w:val="19"/>
          <w:szCs w:val="19"/>
          <w:lang w:val="sk-SK"/>
        </w:rPr>
        <w:t xml:space="preserve">(Vzor zámeru národného projektu na: </w:t>
      </w:r>
      <w:r w:rsidR="0021753B" w:rsidRPr="00627646">
        <w:rPr>
          <w:rFonts w:ascii="Arial" w:hAnsi="Arial" w:cs="Arial"/>
          <w:sz w:val="19"/>
          <w:szCs w:val="19"/>
          <w:lang w:val="sk-SK"/>
        </w:rPr>
        <w:t>http://www.minv.sk/?projektove-dokumenty</w:t>
      </w:r>
      <w:r w:rsidR="0021753B">
        <w:rPr>
          <w:rFonts w:ascii="Arial" w:hAnsi="Arial" w:cs="Arial"/>
          <w:sz w:val="19"/>
          <w:szCs w:val="19"/>
          <w:lang w:val="sk-SK"/>
        </w:rPr>
        <w:t>)</w:t>
      </w:r>
      <w:r w:rsidRPr="007708E2">
        <w:rPr>
          <w:rFonts w:ascii="Arial" w:hAnsi="Arial" w:cs="Arial"/>
          <w:sz w:val="19"/>
          <w:szCs w:val="19"/>
          <w:lang w:val="sk-SK"/>
        </w:rPr>
        <w:t>.</w:t>
      </w:r>
      <w:r w:rsidR="002530A6">
        <w:rPr>
          <w:rFonts w:ascii="Arial" w:hAnsi="Arial" w:cs="Arial"/>
          <w:sz w:val="19"/>
          <w:szCs w:val="19"/>
          <w:lang w:val="sk-SK"/>
        </w:rPr>
        <w:t xml:space="preserve"> </w:t>
      </w:r>
      <w:r w:rsidR="00B7789D" w:rsidRPr="00B7789D">
        <w:rPr>
          <w:rFonts w:ascii="Arial" w:hAnsi="Arial" w:cs="Arial"/>
          <w:sz w:val="19"/>
          <w:szCs w:val="19"/>
          <w:lang w:val="sk-SK"/>
        </w:rPr>
        <w:t xml:space="preserve">Ak </w:t>
      </w:r>
      <w:r w:rsidR="00E94D80">
        <w:rPr>
          <w:rFonts w:ascii="Arial" w:hAnsi="Arial" w:cs="Arial"/>
          <w:sz w:val="19"/>
          <w:szCs w:val="19"/>
          <w:lang w:val="sk-SK"/>
        </w:rPr>
        <w:t xml:space="preserve">v príprave </w:t>
      </w:r>
      <w:r w:rsidR="00B7789D" w:rsidRPr="00B7789D">
        <w:rPr>
          <w:rFonts w:ascii="Arial" w:hAnsi="Arial" w:cs="Arial"/>
          <w:sz w:val="19"/>
          <w:szCs w:val="19"/>
          <w:lang w:val="sk-SK"/>
        </w:rPr>
        <w:t>schválené</w:t>
      </w:r>
      <w:r w:rsidR="00E94D80">
        <w:rPr>
          <w:rFonts w:ascii="Arial" w:hAnsi="Arial" w:cs="Arial"/>
          <w:sz w:val="19"/>
          <w:szCs w:val="19"/>
          <w:lang w:val="sk-SK"/>
        </w:rPr>
        <w:t>ho</w:t>
      </w:r>
      <w:r w:rsidR="00B7789D" w:rsidRPr="00B7789D">
        <w:rPr>
          <w:rFonts w:ascii="Arial" w:hAnsi="Arial" w:cs="Arial"/>
          <w:sz w:val="19"/>
          <w:szCs w:val="19"/>
          <w:lang w:val="sk-SK"/>
        </w:rPr>
        <w:t xml:space="preserve"> zámeru národného projektu nie je jednoznačne  preukázateľný progres ani </w:t>
      </w:r>
      <w:r w:rsidR="002F325F">
        <w:rPr>
          <w:rFonts w:ascii="Arial" w:hAnsi="Arial" w:cs="Arial"/>
          <w:sz w:val="19"/>
          <w:szCs w:val="19"/>
          <w:lang w:val="sk-SK"/>
        </w:rPr>
        <w:t>do</w:t>
      </w:r>
      <w:r w:rsidR="00B7789D" w:rsidRPr="00B7789D">
        <w:rPr>
          <w:rFonts w:ascii="Arial" w:hAnsi="Arial" w:cs="Arial"/>
          <w:sz w:val="19"/>
          <w:szCs w:val="19"/>
          <w:lang w:val="sk-SK"/>
        </w:rPr>
        <w:t xml:space="preserve"> 12 mesiacov od </w:t>
      </w:r>
      <w:r w:rsidR="00E94D80">
        <w:rPr>
          <w:rFonts w:ascii="Arial" w:hAnsi="Arial" w:cs="Arial"/>
          <w:sz w:val="19"/>
          <w:szCs w:val="19"/>
          <w:lang w:val="sk-SK"/>
        </w:rPr>
        <w:t xml:space="preserve"> jeho </w:t>
      </w:r>
      <w:r w:rsidR="00B7789D" w:rsidRPr="00B7789D">
        <w:rPr>
          <w:rFonts w:ascii="Arial" w:hAnsi="Arial" w:cs="Arial"/>
          <w:sz w:val="19"/>
          <w:szCs w:val="19"/>
          <w:lang w:val="sk-SK"/>
        </w:rPr>
        <w:t xml:space="preserve">schválenia, </w:t>
      </w:r>
      <w:r w:rsidR="00B7789D">
        <w:rPr>
          <w:rFonts w:ascii="Arial" w:hAnsi="Arial" w:cs="Arial"/>
          <w:sz w:val="19"/>
          <w:szCs w:val="19"/>
          <w:lang w:val="sk-SK"/>
        </w:rPr>
        <w:t>RO predloží monitorovaciemu výboru</w:t>
      </w:r>
      <w:r w:rsidR="00B7789D" w:rsidRPr="00B7789D">
        <w:rPr>
          <w:rFonts w:ascii="Arial" w:hAnsi="Arial" w:cs="Arial"/>
          <w:sz w:val="19"/>
          <w:szCs w:val="19"/>
          <w:lang w:val="sk-SK"/>
        </w:rPr>
        <w:t xml:space="preserve"> </w:t>
      </w:r>
      <w:r w:rsidR="00E94D80">
        <w:rPr>
          <w:rFonts w:ascii="Arial" w:hAnsi="Arial" w:cs="Arial"/>
          <w:sz w:val="19"/>
          <w:szCs w:val="19"/>
          <w:lang w:val="sk-SK"/>
        </w:rPr>
        <w:t xml:space="preserve">návrh na </w:t>
      </w:r>
      <w:r w:rsidR="00B7789D" w:rsidRPr="00B7789D">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r w:rsidR="00B7789D">
        <w:rPr>
          <w:rFonts w:ascii="Arial" w:hAnsi="Arial" w:cs="Arial"/>
          <w:sz w:val="19"/>
          <w:szCs w:val="19"/>
          <w:lang w:val="sk-SK"/>
        </w:rPr>
        <w:t>.</w:t>
      </w:r>
    </w:p>
    <w:p w14:paraId="5A833136" w14:textId="4C54BF2B" w:rsidR="002E7BA3" w:rsidRDefault="002E7BA3" w:rsidP="00BE3540">
      <w:pPr>
        <w:spacing w:before="120" w:after="120" w:line="288" w:lineRule="auto"/>
        <w:jc w:val="both"/>
        <w:rPr>
          <w:rFonts w:ascii="Arial" w:eastAsia="Arial" w:hAnsi="Arial" w:cs="Arial"/>
          <w:color w:val="000000"/>
          <w:sz w:val="19"/>
          <w:szCs w:val="19"/>
          <w:lang w:val="sk-SK"/>
        </w:rPr>
      </w:pPr>
      <w:r w:rsidRPr="007708E2">
        <w:rPr>
          <w:rFonts w:ascii="Arial" w:hAnsi="Arial" w:cs="Arial"/>
          <w:sz w:val="19"/>
          <w:szCs w:val="19"/>
          <w:lang w:val="sk-SK"/>
        </w:rPr>
        <w:t xml:space="preserve">Pri príprave projektu </w:t>
      </w:r>
      <w:r w:rsidR="00BB40D7" w:rsidRPr="007708E2">
        <w:rPr>
          <w:rFonts w:ascii="Arial" w:hAnsi="Arial" w:cs="Arial"/>
          <w:sz w:val="19"/>
          <w:szCs w:val="19"/>
          <w:lang w:val="sk-SK"/>
        </w:rPr>
        <w:t xml:space="preserve">vybraný </w:t>
      </w:r>
      <w:r w:rsidRPr="007708E2">
        <w:rPr>
          <w:rFonts w:ascii="Arial" w:hAnsi="Arial" w:cs="Arial"/>
          <w:sz w:val="19"/>
          <w:szCs w:val="19"/>
          <w:lang w:val="sk-SK"/>
        </w:rPr>
        <w:t xml:space="preserve">žiadateľ spolupracuje s RO pre OP EVS a rešpektuje jeho usmernenia, v opačnom prípade má RO pre OP EVS právo nepristúpiť k vyzvaniu </w:t>
      </w:r>
      <w:r w:rsidRPr="007708E2">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095609" w:rsidRDefault="00984047" w:rsidP="00112D17">
      <w:pPr>
        <w:pStyle w:val="Nadpis1"/>
        <w:spacing w:after="480" w:line="288" w:lineRule="auto"/>
        <w:ind w:left="357" w:hanging="357"/>
        <w:jc w:val="left"/>
        <w:rPr>
          <w:i w:val="0"/>
          <w:lang w:val="sk-SK"/>
        </w:rPr>
      </w:pPr>
      <w:bookmarkStart w:id="56" w:name="_Toc418001215"/>
      <w:bookmarkStart w:id="57" w:name="_Toc418003040"/>
      <w:bookmarkStart w:id="58" w:name="_Toc410400240"/>
      <w:bookmarkStart w:id="59" w:name="_Toc417132483"/>
      <w:bookmarkStart w:id="60" w:name="_Toc417648880"/>
      <w:bookmarkStart w:id="61" w:name="_Toc440354972"/>
      <w:bookmarkStart w:id="62" w:name="_Toc440375303"/>
      <w:bookmarkStart w:id="63" w:name="_Toc458432891"/>
      <w:bookmarkStart w:id="64" w:name="_Toc458515643"/>
      <w:bookmarkEnd w:id="56"/>
      <w:bookmarkEnd w:id="57"/>
      <w:r w:rsidRPr="00095609">
        <w:rPr>
          <w:i w:val="0"/>
          <w:lang w:val="sk-SK"/>
        </w:rPr>
        <w:lastRenderedPageBreak/>
        <w:t>2</w:t>
      </w:r>
      <w:r w:rsidR="0009154D" w:rsidRPr="00095609">
        <w:rPr>
          <w:i w:val="0"/>
          <w:lang w:val="sk-SK"/>
        </w:rPr>
        <w:t>.</w:t>
      </w:r>
      <w:r w:rsidR="0081488E" w:rsidRPr="00095609">
        <w:rPr>
          <w:i w:val="0"/>
          <w:lang w:val="sk-SK"/>
        </w:rPr>
        <w:tab/>
      </w:r>
      <w:r w:rsidR="001E7A3C" w:rsidRPr="00095609">
        <w:rPr>
          <w:i w:val="0"/>
          <w:lang w:val="sk-SK"/>
        </w:rPr>
        <w:t xml:space="preserve">Podmienky poskytnutia </w:t>
      </w:r>
      <w:bookmarkEnd w:id="58"/>
      <w:r w:rsidR="002B3DE0" w:rsidRPr="00095609">
        <w:rPr>
          <w:i w:val="0"/>
          <w:lang w:val="sk-SK"/>
        </w:rPr>
        <w:t>príspevku</w:t>
      </w:r>
      <w:bookmarkEnd w:id="59"/>
      <w:bookmarkEnd w:id="60"/>
      <w:bookmarkEnd w:id="61"/>
      <w:bookmarkEnd w:id="62"/>
      <w:bookmarkEnd w:id="63"/>
      <w:bookmarkEnd w:id="64"/>
    </w:p>
    <w:p w14:paraId="16A1ABFE" w14:textId="77777777" w:rsidR="007708E2" w:rsidRPr="007708E2"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7708E2"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w:t>
      </w:r>
      <w:r w:rsidR="004E3237" w:rsidRPr="007708E2">
        <w:rPr>
          <w:rFonts w:ascii="Arial" w:hAnsi="Arial" w:cs="Arial"/>
          <w:color w:val="000000"/>
          <w:sz w:val="19"/>
          <w:szCs w:val="19"/>
          <w:lang w:val="sk-SK"/>
        </w:rPr>
        <w:t xml:space="preserve">oskytovateľom </w:t>
      </w:r>
      <w:r w:rsidR="002B3DE0" w:rsidRPr="007708E2">
        <w:rPr>
          <w:rFonts w:ascii="Arial" w:hAnsi="Arial" w:cs="Arial"/>
          <w:color w:val="000000"/>
          <w:sz w:val="19"/>
          <w:szCs w:val="19"/>
          <w:lang w:val="sk-SK"/>
        </w:rPr>
        <w:t>príspevku</w:t>
      </w:r>
      <w:r w:rsidR="004E3237" w:rsidRPr="007708E2">
        <w:rPr>
          <w:rFonts w:ascii="Arial" w:hAnsi="Arial" w:cs="Arial"/>
          <w:color w:val="000000"/>
          <w:sz w:val="19"/>
          <w:szCs w:val="19"/>
          <w:lang w:val="sk-SK"/>
        </w:rPr>
        <w:t xml:space="preserve"> </w:t>
      </w:r>
      <w:r w:rsidRPr="007708E2">
        <w:rPr>
          <w:rFonts w:ascii="Arial" w:hAnsi="Arial" w:cs="Arial"/>
          <w:color w:val="000000"/>
          <w:sz w:val="19"/>
          <w:szCs w:val="19"/>
          <w:lang w:val="sk-SK"/>
        </w:rPr>
        <w:t xml:space="preserve">je </w:t>
      </w:r>
      <w:r w:rsidR="000D513B" w:rsidRPr="007708E2">
        <w:rPr>
          <w:rFonts w:ascii="Arial" w:hAnsi="Arial" w:cs="Arial"/>
          <w:color w:val="000000"/>
          <w:sz w:val="19"/>
          <w:szCs w:val="19"/>
          <w:lang w:val="sk-SK"/>
        </w:rPr>
        <w:t>MV</w:t>
      </w:r>
      <w:r w:rsidR="004E3237" w:rsidRPr="007708E2">
        <w:rPr>
          <w:rFonts w:ascii="Arial" w:hAnsi="Arial" w:cs="Arial"/>
          <w:color w:val="000000"/>
          <w:sz w:val="19"/>
          <w:szCs w:val="19"/>
          <w:lang w:val="sk-SK"/>
        </w:rPr>
        <w:t xml:space="preserve"> SR ako </w:t>
      </w:r>
      <w:r w:rsidR="000D513B" w:rsidRPr="007708E2">
        <w:rPr>
          <w:rFonts w:ascii="Arial" w:hAnsi="Arial" w:cs="Arial"/>
          <w:color w:val="000000"/>
          <w:sz w:val="19"/>
          <w:szCs w:val="19"/>
          <w:lang w:val="sk-SK"/>
        </w:rPr>
        <w:t>RO</w:t>
      </w:r>
      <w:r w:rsidR="004E3237" w:rsidRPr="007708E2">
        <w:rPr>
          <w:rFonts w:ascii="Arial" w:hAnsi="Arial" w:cs="Arial"/>
          <w:color w:val="000000"/>
          <w:sz w:val="19"/>
          <w:szCs w:val="19"/>
          <w:lang w:val="sk-SK"/>
        </w:rPr>
        <w:t xml:space="preserve"> pre OP </w:t>
      </w:r>
      <w:r w:rsidR="00CA2539" w:rsidRPr="007708E2">
        <w:rPr>
          <w:rFonts w:ascii="Arial" w:hAnsi="Arial" w:cs="Arial"/>
          <w:color w:val="000000"/>
          <w:sz w:val="19"/>
          <w:szCs w:val="19"/>
          <w:lang w:val="sk-SK"/>
        </w:rPr>
        <w:t>EVS</w:t>
      </w:r>
      <w:r w:rsidRPr="007708E2">
        <w:rPr>
          <w:rFonts w:ascii="Arial" w:hAnsi="Arial" w:cs="Arial"/>
          <w:color w:val="000000"/>
          <w:sz w:val="19"/>
          <w:szCs w:val="19"/>
          <w:lang w:val="sk-SK"/>
        </w:rPr>
        <w:t xml:space="preserve">. </w:t>
      </w:r>
      <w:r w:rsidR="00D148B6" w:rsidRPr="007708E2">
        <w:rPr>
          <w:rFonts w:ascii="Arial" w:hAnsi="Arial" w:cs="Arial"/>
          <w:color w:val="000000"/>
          <w:sz w:val="19"/>
          <w:szCs w:val="19"/>
          <w:lang w:val="sk-SK"/>
        </w:rPr>
        <w:t>NFP</w:t>
      </w:r>
      <w:r w:rsidR="001918B9" w:rsidRPr="007708E2">
        <w:rPr>
          <w:rFonts w:ascii="Arial" w:hAnsi="Arial" w:cs="Arial"/>
          <w:color w:val="000000"/>
          <w:sz w:val="19"/>
          <w:szCs w:val="19"/>
          <w:lang w:val="sk-SK"/>
        </w:rPr>
        <w:t xml:space="preserve"> sa poskytuje</w:t>
      </w:r>
      <w:r w:rsidR="004E3237" w:rsidRPr="007708E2">
        <w:rPr>
          <w:rFonts w:ascii="Arial" w:hAnsi="Arial" w:cs="Arial"/>
          <w:color w:val="000000"/>
          <w:sz w:val="19"/>
          <w:szCs w:val="19"/>
          <w:lang w:val="sk-SK"/>
        </w:rPr>
        <w:t xml:space="preserve"> za účelom spolufinancovania preukázateľných oprávnených výdavkov</w:t>
      </w:r>
      <w:r w:rsidR="001918B9" w:rsidRPr="007708E2">
        <w:rPr>
          <w:rFonts w:ascii="Arial" w:hAnsi="Arial" w:cs="Arial"/>
          <w:color w:val="000000"/>
          <w:sz w:val="19"/>
          <w:szCs w:val="19"/>
          <w:lang w:val="sk-SK"/>
        </w:rPr>
        <w:t>, ktoré</w:t>
      </w:r>
      <w:r w:rsidR="004E3237" w:rsidRPr="007708E2">
        <w:rPr>
          <w:rFonts w:ascii="Arial" w:hAnsi="Arial" w:cs="Arial"/>
          <w:color w:val="000000"/>
          <w:sz w:val="19"/>
          <w:szCs w:val="19"/>
          <w:lang w:val="sk-SK"/>
        </w:rPr>
        <w:t xml:space="preserve"> bezprostredne súvisia s</w:t>
      </w:r>
      <w:r w:rsidR="001918B9" w:rsidRPr="007708E2">
        <w:rPr>
          <w:rFonts w:ascii="Arial" w:hAnsi="Arial" w:cs="Arial"/>
          <w:color w:val="000000"/>
          <w:sz w:val="19"/>
          <w:szCs w:val="19"/>
          <w:lang w:val="sk-SK"/>
        </w:rPr>
        <w:t xml:space="preserve"> deklarovanými </w:t>
      </w:r>
      <w:r w:rsidR="00CA2539" w:rsidRPr="007708E2">
        <w:rPr>
          <w:rFonts w:ascii="Arial" w:hAnsi="Arial" w:cs="Arial"/>
          <w:color w:val="000000"/>
          <w:sz w:val="19"/>
          <w:szCs w:val="19"/>
          <w:lang w:val="sk-SK"/>
        </w:rPr>
        <w:t xml:space="preserve">aktivitami v </w:t>
      </w:r>
      <w:r w:rsidR="008A7910"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 xml:space="preserve">oNFP. </w:t>
      </w:r>
    </w:p>
    <w:p w14:paraId="15B0CBFA" w14:textId="6A36BC3F"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Všetky podmienky poskytnutia príspevku sú definované v</w:t>
      </w:r>
      <w:r w:rsidR="00D148B6" w:rsidRPr="007708E2">
        <w:rPr>
          <w:rFonts w:ascii="Arial" w:hAnsi="Arial" w:cs="Arial"/>
          <w:color w:val="000000"/>
          <w:sz w:val="19"/>
          <w:szCs w:val="19"/>
          <w:lang w:val="sk-SK"/>
        </w:rPr>
        <w:t>o</w:t>
      </w:r>
      <w:r w:rsidRPr="007708E2">
        <w:rPr>
          <w:rFonts w:ascii="Arial" w:hAnsi="Arial" w:cs="Arial"/>
          <w:color w:val="000000"/>
          <w:sz w:val="19"/>
          <w:szCs w:val="19"/>
          <w:lang w:val="sk-SK"/>
        </w:rPr>
        <w:t xml:space="preserve"> vyzvaní/výzve na predkladanie </w:t>
      </w:r>
      <w:r w:rsidR="003718E4" w:rsidRPr="007708E2">
        <w:rPr>
          <w:rFonts w:ascii="Arial" w:hAnsi="Arial" w:cs="Arial"/>
          <w:color w:val="000000"/>
          <w:sz w:val="19"/>
          <w:szCs w:val="19"/>
          <w:lang w:val="sk-SK"/>
        </w:rPr>
        <w:t>Žo</w:t>
      </w:r>
      <w:r w:rsidRPr="007708E2">
        <w:rPr>
          <w:rFonts w:ascii="Arial" w:hAnsi="Arial" w:cs="Arial"/>
          <w:color w:val="000000"/>
          <w:sz w:val="19"/>
          <w:szCs w:val="19"/>
          <w:lang w:val="sk-SK"/>
        </w:rPr>
        <w:t xml:space="preserve">NFP a zároveň spolu s vyzvaním/výzvou na predkladanie ŽoNFP sú zverejnené na webovom sídle </w:t>
      </w:r>
      <w:r w:rsidR="0005604C" w:rsidRPr="007708E2">
        <w:rPr>
          <w:rFonts w:ascii="Arial" w:hAnsi="Arial" w:cs="Arial"/>
          <w:color w:val="000000"/>
          <w:sz w:val="19"/>
          <w:szCs w:val="19"/>
          <w:lang w:val="sk-SK"/>
        </w:rPr>
        <w:t xml:space="preserve">RO pre OP EVS </w:t>
      </w:r>
      <w:hyperlink r:id="rId17" w:history="1">
        <w:r w:rsidRPr="007708E2">
          <w:rPr>
            <w:rStyle w:val="Hypertextovprepojenie"/>
            <w:rFonts w:cs="Arial"/>
            <w:szCs w:val="19"/>
            <w:lang w:val="sk-SK"/>
          </w:rPr>
          <w:t>www.opevs.eu</w:t>
        </w:r>
      </w:hyperlink>
      <w:r w:rsidRPr="007708E2">
        <w:rPr>
          <w:rFonts w:ascii="Arial" w:hAnsi="Arial" w:cs="Arial"/>
          <w:color w:val="000000"/>
          <w:sz w:val="19"/>
          <w:szCs w:val="19"/>
          <w:lang w:val="sk-SK"/>
        </w:rPr>
        <w:t>.</w:t>
      </w:r>
      <w:r w:rsidR="004E3237" w:rsidRPr="007708E2">
        <w:rPr>
          <w:rFonts w:ascii="Arial" w:hAnsi="Arial" w:cs="Arial"/>
          <w:color w:val="000000"/>
          <w:sz w:val="19"/>
          <w:szCs w:val="19"/>
          <w:lang w:val="sk-SK"/>
        </w:rPr>
        <w:t xml:space="preserve"> </w:t>
      </w:r>
    </w:p>
    <w:p w14:paraId="15B0CBFB" w14:textId="0878EFCB" w:rsidR="002B3DE0" w:rsidRPr="007708E2"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Dodrž</w:t>
      </w:r>
      <w:r w:rsidR="004E3237" w:rsidRPr="007708E2">
        <w:rPr>
          <w:rFonts w:ascii="Arial" w:hAnsi="Arial" w:cs="Arial"/>
          <w:color w:val="000000"/>
          <w:sz w:val="19"/>
          <w:szCs w:val="19"/>
          <w:lang w:val="sk-SK"/>
        </w:rPr>
        <w:t>anie podmieno</w:t>
      </w:r>
      <w:r w:rsidRPr="007708E2">
        <w:rPr>
          <w:rFonts w:ascii="Arial" w:hAnsi="Arial" w:cs="Arial"/>
          <w:color w:val="000000"/>
          <w:sz w:val="19"/>
          <w:szCs w:val="19"/>
          <w:lang w:val="sk-SK"/>
        </w:rPr>
        <w:t xml:space="preserve">k poskytnutia </w:t>
      </w:r>
      <w:r w:rsidR="002B3DE0" w:rsidRPr="007708E2">
        <w:rPr>
          <w:rFonts w:ascii="Arial" w:hAnsi="Arial" w:cs="Arial"/>
          <w:color w:val="000000"/>
          <w:sz w:val="19"/>
          <w:szCs w:val="19"/>
          <w:lang w:val="sk-SK"/>
        </w:rPr>
        <w:t>príspevku</w:t>
      </w:r>
      <w:r w:rsidRPr="007708E2">
        <w:rPr>
          <w:rFonts w:ascii="Arial" w:hAnsi="Arial" w:cs="Arial"/>
          <w:color w:val="000000"/>
          <w:sz w:val="19"/>
          <w:szCs w:val="19"/>
          <w:lang w:val="sk-SK"/>
        </w:rPr>
        <w:t xml:space="preserve"> zo strany ž</w:t>
      </w:r>
      <w:r w:rsidR="004E3237" w:rsidRPr="007708E2">
        <w:rPr>
          <w:rFonts w:ascii="Arial" w:hAnsi="Arial" w:cs="Arial"/>
          <w:color w:val="000000"/>
          <w:sz w:val="19"/>
          <w:szCs w:val="19"/>
          <w:lang w:val="sk-SK"/>
        </w:rPr>
        <w:t>iadate</w:t>
      </w:r>
      <w:r w:rsidRPr="007708E2">
        <w:rPr>
          <w:rFonts w:ascii="Arial" w:hAnsi="Arial" w:cs="Arial"/>
          <w:color w:val="000000"/>
          <w:sz w:val="19"/>
          <w:szCs w:val="19"/>
          <w:lang w:val="sk-SK"/>
        </w:rPr>
        <w:t xml:space="preserve">ľa o NFP sa overuje na základe </w:t>
      </w:r>
      <w:r w:rsidR="00D148B6"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 a jej príloh</w:t>
      </w:r>
      <w:r w:rsidR="00C85E20" w:rsidRPr="007708E2">
        <w:rPr>
          <w:rFonts w:ascii="Arial" w:hAnsi="Arial" w:cs="Arial"/>
          <w:color w:val="000000"/>
          <w:sz w:val="19"/>
          <w:szCs w:val="19"/>
          <w:lang w:val="sk-SK"/>
        </w:rPr>
        <w:t xml:space="preserve"> (kap. </w:t>
      </w:r>
      <w:r w:rsidR="000B4E55">
        <w:rPr>
          <w:rFonts w:ascii="Arial" w:hAnsi="Arial" w:cs="Arial"/>
          <w:color w:val="000000"/>
          <w:sz w:val="19"/>
          <w:szCs w:val="19"/>
          <w:lang w:val="sk-SK"/>
        </w:rPr>
        <w:t>3</w:t>
      </w:r>
      <w:r w:rsidR="000B4E55" w:rsidRPr="007708E2">
        <w:rPr>
          <w:rFonts w:ascii="Arial" w:hAnsi="Arial" w:cs="Arial"/>
          <w:color w:val="000000"/>
          <w:sz w:val="19"/>
          <w:szCs w:val="19"/>
          <w:lang w:val="sk-SK"/>
        </w:rPr>
        <w:t xml:space="preserve"> </w:t>
      </w:r>
      <w:r w:rsidR="00C85E20" w:rsidRPr="007708E2">
        <w:rPr>
          <w:rFonts w:ascii="Arial" w:hAnsi="Arial" w:cs="Arial"/>
          <w:color w:val="000000"/>
          <w:sz w:val="19"/>
          <w:szCs w:val="19"/>
          <w:lang w:val="sk-SK"/>
        </w:rPr>
        <w:t>Ako požiadať o NFP)</w:t>
      </w:r>
      <w:r w:rsidR="004E3237" w:rsidRPr="007708E2">
        <w:rPr>
          <w:rFonts w:ascii="Arial" w:hAnsi="Arial" w:cs="Arial"/>
          <w:color w:val="000000"/>
          <w:sz w:val="19"/>
          <w:szCs w:val="19"/>
          <w:lang w:val="sk-SK"/>
        </w:rPr>
        <w:t xml:space="preserve">, ktoré je </w:t>
      </w:r>
      <w:r w:rsidRPr="007708E2">
        <w:rPr>
          <w:rFonts w:ascii="Arial" w:hAnsi="Arial" w:cs="Arial"/>
          <w:color w:val="000000"/>
          <w:sz w:val="19"/>
          <w:szCs w:val="19"/>
          <w:lang w:val="sk-SK"/>
        </w:rPr>
        <w:t>žiadateľ o NFP povinný predlož</w:t>
      </w:r>
      <w:r w:rsidR="004E3237" w:rsidRPr="007708E2">
        <w:rPr>
          <w:rFonts w:ascii="Arial" w:hAnsi="Arial" w:cs="Arial"/>
          <w:color w:val="000000"/>
          <w:sz w:val="19"/>
          <w:szCs w:val="19"/>
          <w:lang w:val="sk-SK"/>
        </w:rPr>
        <w:t xml:space="preserve">iť </w:t>
      </w:r>
      <w:r w:rsidR="002B3DE0" w:rsidRPr="007708E2">
        <w:rPr>
          <w:rFonts w:ascii="Arial" w:hAnsi="Arial" w:cs="Arial"/>
          <w:color w:val="000000"/>
          <w:sz w:val="19"/>
          <w:szCs w:val="19"/>
          <w:lang w:val="sk-SK"/>
        </w:rPr>
        <w:t>v</w:t>
      </w:r>
      <w:r w:rsidR="00B922A4" w:rsidRPr="007708E2">
        <w:rPr>
          <w:rFonts w:ascii="Arial" w:hAnsi="Arial" w:cs="Arial"/>
          <w:color w:val="000000"/>
          <w:sz w:val="19"/>
          <w:szCs w:val="19"/>
          <w:lang w:val="sk-SK"/>
        </w:rPr>
        <w:t> rozsahu a</w:t>
      </w:r>
      <w:r w:rsidR="002B3DE0" w:rsidRPr="007708E2">
        <w:rPr>
          <w:rFonts w:ascii="Arial" w:hAnsi="Arial" w:cs="Arial"/>
          <w:color w:val="000000"/>
          <w:sz w:val="19"/>
          <w:szCs w:val="19"/>
          <w:lang w:val="sk-SK"/>
        </w:rPr>
        <w:t> lehote</w:t>
      </w:r>
      <w:r w:rsidR="00B922A4" w:rsidRPr="007708E2">
        <w:rPr>
          <w:rFonts w:ascii="Arial" w:hAnsi="Arial" w:cs="Arial"/>
          <w:color w:val="000000"/>
          <w:sz w:val="19"/>
          <w:szCs w:val="19"/>
          <w:lang w:val="sk-SK"/>
        </w:rPr>
        <w:t xml:space="preserve"> </w:t>
      </w:r>
      <w:r w:rsidR="002B3DE0" w:rsidRPr="007708E2">
        <w:rPr>
          <w:rFonts w:ascii="Arial" w:hAnsi="Arial" w:cs="Arial"/>
          <w:color w:val="000000"/>
          <w:sz w:val="19"/>
          <w:szCs w:val="19"/>
          <w:lang w:val="sk-SK"/>
        </w:rPr>
        <w:t>stanovenej v</w:t>
      </w:r>
      <w:r w:rsidR="00B562CD" w:rsidRPr="007708E2">
        <w:rPr>
          <w:rFonts w:ascii="Arial" w:hAnsi="Arial" w:cs="Arial"/>
          <w:color w:val="000000"/>
          <w:sz w:val="19"/>
          <w:szCs w:val="19"/>
          <w:lang w:val="sk-SK"/>
        </w:rPr>
        <w:t>o</w:t>
      </w:r>
      <w:r w:rsidR="002B3DE0" w:rsidRPr="007708E2">
        <w:rPr>
          <w:rFonts w:ascii="Arial" w:hAnsi="Arial" w:cs="Arial"/>
          <w:color w:val="000000"/>
          <w:sz w:val="19"/>
          <w:szCs w:val="19"/>
          <w:lang w:val="sk-SK"/>
        </w:rPr>
        <w:t> vyzvaní/výzve</w:t>
      </w:r>
      <w:r w:rsidR="00C85E20" w:rsidRPr="007708E2">
        <w:rPr>
          <w:rFonts w:ascii="Arial" w:hAnsi="Arial" w:cs="Arial"/>
          <w:color w:val="000000"/>
          <w:sz w:val="19"/>
          <w:szCs w:val="19"/>
          <w:lang w:val="sk-SK"/>
        </w:rPr>
        <w:t>.</w:t>
      </w:r>
    </w:p>
    <w:p w14:paraId="15B0CBFC" w14:textId="77777777"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Povinné podmienky poskytnutia príspevku sú:</w:t>
      </w:r>
    </w:p>
    <w:p w14:paraId="15B0CBFD"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žiadateľa;</w:t>
      </w:r>
    </w:p>
    <w:p w14:paraId="15B0CBFE"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aktivít realizácie projektu;</w:t>
      </w:r>
    </w:p>
    <w:p w14:paraId="15B0CBFF"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výdavkov realizácie projektu;</w:t>
      </w:r>
    </w:p>
    <w:p w14:paraId="15B0CC00"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miesta realizácie projektu;</w:t>
      </w:r>
    </w:p>
    <w:p w14:paraId="15B0CC01"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kritériá pre výber projektov;</w:t>
      </w:r>
    </w:p>
    <w:p w14:paraId="15B0CC02"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spôsob financovania;</w:t>
      </w:r>
    </w:p>
    <w:p w14:paraId="15B0CC03"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splnenie podmienok ustanovených v osobitných predpisoch</w:t>
      </w:r>
      <w:r w:rsidRPr="007708E2">
        <w:rPr>
          <w:rStyle w:val="Odkaznapoznmkupodiarou"/>
          <w:rFonts w:cs="Arial"/>
          <w:sz w:val="19"/>
          <w:szCs w:val="19"/>
          <w:lang w:val="sk-SK"/>
        </w:rPr>
        <w:footnoteReference w:id="4"/>
      </w:r>
      <w:r w:rsidRPr="007708E2">
        <w:rPr>
          <w:rFonts w:ascii="Arial" w:hAnsi="Arial" w:cs="Arial"/>
          <w:sz w:val="19"/>
          <w:szCs w:val="19"/>
          <w:lang w:val="sk-SK"/>
        </w:rPr>
        <w:t>.</w:t>
      </w:r>
    </w:p>
    <w:p w14:paraId="15B0CC04" w14:textId="77777777" w:rsidR="002B3DE0" w:rsidRPr="007708E2"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7708E2">
        <w:rPr>
          <w:rFonts w:ascii="Arial" w:hAnsi="Arial" w:cs="Arial"/>
          <w:sz w:val="19"/>
          <w:szCs w:val="19"/>
          <w:lang w:val="sk-SK"/>
        </w:rPr>
        <w:t>Fakultatívne podmienky poskytnutia príspevku sú:</w:t>
      </w:r>
    </w:p>
    <w:p w14:paraId="15B0CC05"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cieľovej skupiny, ak sa projekt realizuje v prospech cieľovej skupiny;</w:t>
      </w:r>
    </w:p>
    <w:p w14:paraId="15B0CC07"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užívateľa, ak mu prijímateľ poskytuje finančné prostriedky;</w:t>
      </w:r>
    </w:p>
    <w:p w14:paraId="15B0CC08" w14:textId="77777777" w:rsidR="002B3DE0"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 xml:space="preserve">ďalšie podmienky poskytnutia príspevku. </w:t>
      </w:r>
    </w:p>
    <w:p w14:paraId="61C9DB0D" w14:textId="77777777" w:rsidR="007708E2" w:rsidRPr="007708E2"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3E4A99" w:rsidRDefault="003E4A99" w:rsidP="000F423E">
      <w:pPr>
        <w:pStyle w:val="Nadpis2"/>
        <w:spacing w:line="480" w:lineRule="auto"/>
        <w:rPr>
          <w:b/>
        </w:rPr>
      </w:pPr>
      <w:bookmarkStart w:id="65" w:name="_Toc417132484"/>
      <w:bookmarkStart w:id="66" w:name="_Toc417648881"/>
      <w:bookmarkStart w:id="67" w:name="_Toc440354973"/>
      <w:bookmarkStart w:id="68" w:name="_Toc440375304"/>
      <w:bookmarkStart w:id="69" w:name="_Toc458432892"/>
      <w:bookmarkStart w:id="70" w:name="_Toc458515644"/>
      <w:bookmarkStart w:id="71" w:name="_Toc413652662"/>
      <w:bookmarkStart w:id="72" w:name="_Toc413680802"/>
      <w:bookmarkStart w:id="73" w:name="_Toc413681974"/>
      <w:bookmarkStart w:id="74" w:name="_Toc413682307"/>
      <w:bookmarkStart w:id="75" w:name="_Toc413832223"/>
      <w:r w:rsidRPr="003E4A99">
        <w:rPr>
          <w:b/>
        </w:rPr>
        <w:lastRenderedPageBreak/>
        <w:t>2.1</w:t>
      </w:r>
      <w:r w:rsidR="007708E2">
        <w:rPr>
          <w:b/>
        </w:rPr>
        <w:tab/>
      </w:r>
      <w:r w:rsidR="00C85E20" w:rsidRPr="00201868">
        <w:rPr>
          <w:b/>
          <w:lang w:val="sk-SK"/>
        </w:rPr>
        <w:t>Oprávnenosť žiadateľa</w:t>
      </w:r>
      <w:bookmarkEnd w:id="65"/>
      <w:bookmarkEnd w:id="66"/>
      <w:bookmarkEnd w:id="67"/>
      <w:bookmarkEnd w:id="68"/>
      <w:bookmarkEnd w:id="69"/>
      <w:bookmarkEnd w:id="70"/>
    </w:p>
    <w:p w14:paraId="15B0CC0A" w14:textId="5436C167" w:rsidR="00C85E20" w:rsidRPr="007708E2" w:rsidRDefault="00C85E20" w:rsidP="007F7349">
      <w:pPr>
        <w:spacing w:before="120" w:after="120" w:line="288" w:lineRule="auto"/>
        <w:jc w:val="both"/>
        <w:rPr>
          <w:rFonts w:ascii="Arial" w:hAnsi="Arial" w:cs="Arial"/>
          <w:sz w:val="19"/>
          <w:szCs w:val="19"/>
          <w:lang w:val="sk-SK"/>
        </w:rPr>
      </w:pPr>
      <w:r w:rsidRPr="007708E2">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rPr>
      </w:pPr>
      <w:r w:rsidRPr="007708E2">
        <w:rPr>
          <w:rFonts w:ascii="Arial" w:hAnsi="Arial" w:cs="Arial"/>
          <w:sz w:val="19"/>
          <w:szCs w:val="19"/>
          <w:lang w:val="sk-SK"/>
        </w:rPr>
        <w:t>inštitúcie a subjekty VS;</w:t>
      </w:r>
    </w:p>
    <w:p w14:paraId="15B0CC0C"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rPr>
      </w:pPr>
      <w:r w:rsidRPr="007708E2">
        <w:rPr>
          <w:sz w:val="19"/>
          <w:szCs w:val="19"/>
          <w:lang w:val="sk-SK"/>
        </w:rPr>
        <w:t>združenia právnických osôb reprezentujúce sociálnych a ekonomických partnerov;</w:t>
      </w:r>
    </w:p>
    <w:p w14:paraId="15B0CC0D"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mimovládne a neziskové organizácie;</w:t>
      </w:r>
    </w:p>
    <w:p w14:paraId="15B0CC0E" w14:textId="77777777" w:rsidR="00C85E20"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inštitúcie súdneho systému a subjekty verejnej správy zodpovedné za politiky v oblasti justície, mimovládne a profesijné združenia zamerané na oblasť justície</w:t>
      </w:r>
      <w:r w:rsidR="006546B2" w:rsidRPr="007708E2">
        <w:rPr>
          <w:sz w:val="19"/>
          <w:szCs w:val="19"/>
          <w:lang w:val="sk-SK"/>
        </w:rPr>
        <w:t>.</w:t>
      </w:r>
    </w:p>
    <w:p w14:paraId="78D61897" w14:textId="77777777" w:rsidR="007708E2" w:rsidRPr="007708E2"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095609" w:rsidRDefault="003E4A99" w:rsidP="00112D17">
      <w:pPr>
        <w:pStyle w:val="Nadpis2"/>
        <w:spacing w:line="480" w:lineRule="auto"/>
        <w:rPr>
          <w:b/>
          <w:lang w:val="sk-SK"/>
        </w:rPr>
      </w:pPr>
      <w:bookmarkStart w:id="76" w:name="_Toc458432893"/>
      <w:bookmarkStart w:id="77" w:name="_Toc458515645"/>
      <w:bookmarkEnd w:id="71"/>
      <w:bookmarkEnd w:id="72"/>
      <w:bookmarkEnd w:id="73"/>
      <w:bookmarkEnd w:id="74"/>
      <w:bookmarkEnd w:id="75"/>
      <w:r w:rsidRPr="00095609">
        <w:rPr>
          <w:b/>
          <w:lang w:val="sk-SK"/>
        </w:rPr>
        <w:t>2.2</w:t>
      </w:r>
      <w:r w:rsidR="007708E2" w:rsidRPr="00095609">
        <w:rPr>
          <w:b/>
          <w:lang w:val="sk-SK"/>
        </w:rPr>
        <w:tab/>
      </w:r>
      <w:bookmarkStart w:id="78" w:name="_Toc417132485"/>
      <w:bookmarkStart w:id="79" w:name="_Toc417648882"/>
      <w:bookmarkStart w:id="80" w:name="_Toc440354974"/>
      <w:bookmarkStart w:id="81" w:name="_Toc440375305"/>
      <w:r w:rsidR="002B3DE0" w:rsidRPr="00095609">
        <w:rPr>
          <w:b/>
          <w:lang w:val="sk-SK"/>
        </w:rPr>
        <w:t>Oprávnenosť partnera</w:t>
      </w:r>
      <w:bookmarkEnd w:id="76"/>
      <w:bookmarkEnd w:id="77"/>
      <w:bookmarkEnd w:id="78"/>
      <w:bookmarkEnd w:id="79"/>
      <w:bookmarkEnd w:id="80"/>
      <w:bookmarkEnd w:id="81"/>
    </w:p>
    <w:p w14:paraId="15B0CC10" w14:textId="21B5C4F2" w:rsidR="00C85E20" w:rsidRPr="005E404C" w:rsidRDefault="00C85E20" w:rsidP="007F7349">
      <w:pPr>
        <w:pStyle w:val="BodyText1"/>
        <w:spacing w:before="120" w:after="120" w:line="288" w:lineRule="auto"/>
        <w:jc w:val="both"/>
        <w:rPr>
          <w:rFonts w:cs="Arial"/>
          <w:color w:val="auto"/>
          <w:szCs w:val="19"/>
          <w:lang w:val="sk-SK"/>
        </w:rPr>
      </w:pPr>
      <w:r w:rsidRPr="005E404C">
        <w:rPr>
          <w:rFonts w:cs="Arial"/>
          <w:color w:val="auto"/>
          <w:szCs w:val="19"/>
          <w:lang w:val="sk-SK"/>
        </w:rPr>
        <w:t xml:space="preserve">Partner je osoba, </w:t>
      </w:r>
      <w:r w:rsidR="001169FD" w:rsidRPr="005E404C">
        <w:rPr>
          <w:rFonts w:cs="Arial"/>
          <w:color w:val="auto"/>
          <w:szCs w:val="19"/>
          <w:lang w:val="sk-SK"/>
        </w:rPr>
        <w:t xml:space="preserve">ktorá </w:t>
      </w:r>
      <w:r w:rsidR="00752D77" w:rsidRPr="005E404C">
        <w:rPr>
          <w:rFonts w:cs="Arial"/>
          <w:color w:val="auto"/>
          <w:szCs w:val="19"/>
          <w:lang w:val="sk-SK"/>
        </w:rPr>
        <w:t xml:space="preserve">sa spolupodieľa na </w:t>
      </w:r>
      <w:r w:rsidR="001169FD" w:rsidRPr="005E404C">
        <w:rPr>
          <w:rFonts w:cs="Arial"/>
          <w:color w:val="auto"/>
          <w:szCs w:val="19"/>
          <w:lang w:val="sk-SK"/>
        </w:rPr>
        <w:t xml:space="preserve">príprave projektu so žiadateľom a na </w:t>
      </w:r>
      <w:r w:rsidR="00752D77" w:rsidRPr="005E404C">
        <w:rPr>
          <w:rFonts w:cs="Arial"/>
          <w:color w:val="auto"/>
          <w:szCs w:val="19"/>
          <w:lang w:val="sk-SK"/>
        </w:rPr>
        <w:t>realizácii projektu</w:t>
      </w:r>
      <w:r w:rsidR="001169FD" w:rsidRPr="005E404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5E404C">
        <w:rPr>
          <w:rFonts w:cs="Arial"/>
          <w:color w:val="auto"/>
          <w:szCs w:val="19"/>
          <w:lang w:val="sk-SK"/>
        </w:rPr>
        <w:t xml:space="preserve">. </w:t>
      </w:r>
      <w:r w:rsidR="002B3DE0" w:rsidRPr="005E404C">
        <w:rPr>
          <w:rFonts w:cs="Arial"/>
          <w:color w:val="auto"/>
          <w:szCs w:val="19"/>
          <w:lang w:val="sk-SK"/>
        </w:rPr>
        <w:t xml:space="preserve">Informácia </w:t>
      </w:r>
      <w:r w:rsidRPr="005E404C">
        <w:rPr>
          <w:rFonts w:cs="Arial"/>
          <w:color w:val="auto"/>
          <w:szCs w:val="19"/>
          <w:lang w:val="sk-SK"/>
        </w:rPr>
        <w:t>o oprávnenosti</w:t>
      </w:r>
      <w:r w:rsidR="002B3DE0" w:rsidRPr="005E404C">
        <w:rPr>
          <w:rFonts w:cs="Arial"/>
          <w:color w:val="auto"/>
          <w:szCs w:val="19"/>
          <w:lang w:val="sk-SK"/>
        </w:rPr>
        <w:t xml:space="preserve"> </w:t>
      </w:r>
      <w:r w:rsidRPr="005E404C">
        <w:rPr>
          <w:rFonts w:cs="Arial"/>
          <w:color w:val="auto"/>
          <w:szCs w:val="19"/>
          <w:lang w:val="sk-SK"/>
        </w:rPr>
        <w:t xml:space="preserve">partnera </w:t>
      </w:r>
      <w:r w:rsidR="002B3DE0" w:rsidRPr="005E404C">
        <w:rPr>
          <w:rFonts w:cs="Arial"/>
          <w:color w:val="auto"/>
          <w:szCs w:val="19"/>
          <w:lang w:val="sk-SK"/>
        </w:rPr>
        <w:t>je uvedená priamo v</w:t>
      </w:r>
      <w:r w:rsidR="0050483E" w:rsidRPr="005E404C">
        <w:rPr>
          <w:rFonts w:cs="Arial"/>
          <w:color w:val="auto"/>
          <w:szCs w:val="19"/>
          <w:lang w:val="sk-SK"/>
        </w:rPr>
        <w:t>o</w:t>
      </w:r>
      <w:r w:rsidR="002B3DE0" w:rsidRPr="005E404C">
        <w:rPr>
          <w:rFonts w:cs="Arial"/>
          <w:color w:val="auto"/>
          <w:szCs w:val="19"/>
          <w:lang w:val="sk-SK"/>
        </w:rPr>
        <w:t xml:space="preserve"> vyzvaní/výzve. </w:t>
      </w:r>
      <w:r w:rsidR="0005604C" w:rsidRPr="005E404C">
        <w:rPr>
          <w:rFonts w:cs="Arial"/>
          <w:color w:val="auto"/>
          <w:szCs w:val="19"/>
          <w:lang w:val="sk-SK"/>
        </w:rPr>
        <w:t>RO pre OP EVS</w:t>
      </w:r>
      <w:r w:rsidRPr="005E404C">
        <w:rPr>
          <w:rFonts w:cs="Arial"/>
          <w:color w:val="auto"/>
          <w:szCs w:val="19"/>
          <w:lang w:val="sk-SK"/>
        </w:rPr>
        <w:t xml:space="preserve"> teda môže vo vyzvaní/výzve obmedziť, resp. vylúčiť oprávnenosť výdavkov partnera. Podmienky partnerstva konkrétnej výzvy/vyzvania </w:t>
      </w:r>
      <w:r w:rsidR="0005604C" w:rsidRPr="005E404C">
        <w:rPr>
          <w:rFonts w:cs="Arial"/>
          <w:color w:val="auto"/>
          <w:szCs w:val="19"/>
          <w:lang w:val="sk-SK"/>
        </w:rPr>
        <w:t>RO pre OP EVS</w:t>
      </w:r>
      <w:r w:rsidRPr="005E404C">
        <w:rPr>
          <w:rFonts w:cs="Arial"/>
          <w:color w:val="auto"/>
          <w:szCs w:val="19"/>
          <w:lang w:val="sk-SK"/>
        </w:rPr>
        <w:t xml:space="preserve"> uvádza v „Špecifikách vyzvania/výzvy na predkladanie žiadosti“.</w:t>
      </w:r>
    </w:p>
    <w:p w14:paraId="15B0CC11" w14:textId="66E02311" w:rsidR="002B3DE0" w:rsidRPr="005E404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5E404C">
        <w:rPr>
          <w:b/>
          <w:i/>
          <w:szCs w:val="19"/>
          <w:lang w:val="sk-SK"/>
        </w:rPr>
        <w:t>Upozornenie pre žiadateľa:</w:t>
      </w:r>
      <w:r w:rsidRPr="005E404C">
        <w:rPr>
          <w:szCs w:val="19"/>
          <w:lang w:val="sk-SK"/>
        </w:rPr>
        <w:t xml:space="preserve"> Ak žiadateľ uvedie v ŽoNFP partnera (v prípade jeho oprávnenosti)</w:t>
      </w:r>
      <w:r w:rsidR="002B3DE0" w:rsidRPr="005E404C">
        <w:rPr>
          <w:szCs w:val="19"/>
          <w:lang w:val="sk-SK"/>
        </w:rPr>
        <w:t xml:space="preserve">, tento partner sa nesmie zúčastniť ako uchádzač vo verejnom obstarávaní, ktoré je žiadateľ o NFP povinný vykonať v súlade so zmluvou o NFP/rozhodnutím o schválení </w:t>
      </w:r>
      <w:r w:rsidR="00D007CB" w:rsidRPr="005E404C">
        <w:rPr>
          <w:szCs w:val="19"/>
          <w:lang w:val="sk-SK"/>
        </w:rPr>
        <w:t>Žo</w:t>
      </w:r>
      <w:r w:rsidR="002B3DE0" w:rsidRPr="005E404C">
        <w:rPr>
          <w:szCs w:val="19"/>
          <w:lang w:val="sk-SK"/>
        </w:rPr>
        <w:t xml:space="preserve">NFP. Zároveň musí mať žiadateľ o NFP v zmysle zákona o príspevku z EŠIF s partnerom uzavretú zmluvu podľa § 269 ods. 2 </w:t>
      </w:r>
      <w:r w:rsidR="00FD5D48" w:rsidRPr="005E404C">
        <w:rPr>
          <w:szCs w:val="19"/>
          <w:lang w:val="sk-SK"/>
        </w:rPr>
        <w:t>O</w:t>
      </w:r>
      <w:r w:rsidR="0005604C" w:rsidRPr="005E404C">
        <w:rPr>
          <w:szCs w:val="19"/>
          <w:lang w:val="sk-SK"/>
        </w:rPr>
        <w:t xml:space="preserve">bchodného </w:t>
      </w:r>
      <w:r w:rsidR="002B3DE0" w:rsidRPr="005E404C">
        <w:rPr>
          <w:szCs w:val="19"/>
          <w:lang w:val="sk-SK"/>
        </w:rPr>
        <w:t xml:space="preserve">zákonníka. </w:t>
      </w:r>
    </w:p>
    <w:p w14:paraId="2AE62776" w14:textId="1FAD3996" w:rsidR="00112D17" w:rsidRDefault="00112D17" w:rsidP="000F423E">
      <w:pPr>
        <w:pStyle w:val="Nadpis2"/>
        <w:spacing w:line="480" w:lineRule="auto"/>
        <w:rPr>
          <w:b/>
          <w:lang w:val="sk-SK"/>
        </w:rPr>
      </w:pPr>
      <w:bookmarkStart w:id="82" w:name="_Toc410400241"/>
      <w:bookmarkStart w:id="83" w:name="_Toc417132486"/>
      <w:bookmarkStart w:id="84" w:name="_Toc417648883"/>
      <w:bookmarkStart w:id="85" w:name="_Toc440354975"/>
      <w:bookmarkStart w:id="86" w:name="_Toc440375306"/>
      <w:bookmarkStart w:id="87" w:name="_Toc458432894"/>
      <w:bookmarkStart w:id="88" w:name="_Toc458515646"/>
    </w:p>
    <w:p w14:paraId="15B0CC12" w14:textId="55513C19" w:rsidR="007F474D" w:rsidRPr="00095609" w:rsidRDefault="003E4A99" w:rsidP="000F423E">
      <w:pPr>
        <w:pStyle w:val="Nadpis2"/>
        <w:spacing w:line="480" w:lineRule="auto"/>
        <w:rPr>
          <w:b/>
          <w:lang w:val="sk-SK"/>
        </w:rPr>
      </w:pPr>
      <w:r w:rsidRPr="00095609">
        <w:rPr>
          <w:b/>
          <w:lang w:val="sk-SK"/>
        </w:rPr>
        <w:t>2.3</w:t>
      </w:r>
      <w:r w:rsidR="007708E2" w:rsidRPr="00095609">
        <w:rPr>
          <w:b/>
          <w:lang w:val="sk-SK"/>
        </w:rPr>
        <w:tab/>
      </w:r>
      <w:r w:rsidR="001E7A3C" w:rsidRPr="00095609">
        <w:rPr>
          <w:b/>
          <w:lang w:val="sk-SK"/>
        </w:rPr>
        <w:t>Oprávnen</w:t>
      </w:r>
      <w:r w:rsidR="00D660C6" w:rsidRPr="00095609">
        <w:rPr>
          <w:b/>
          <w:lang w:val="sk-SK"/>
        </w:rPr>
        <w:t xml:space="preserve">osť </w:t>
      </w:r>
      <w:r w:rsidR="006069FC" w:rsidRPr="00095609">
        <w:rPr>
          <w:b/>
          <w:lang w:val="sk-SK"/>
        </w:rPr>
        <w:t>ak</w:t>
      </w:r>
      <w:r w:rsidR="007B26B9" w:rsidRPr="00095609">
        <w:rPr>
          <w:b/>
          <w:lang w:val="sk-SK"/>
        </w:rPr>
        <w:t>tiv</w:t>
      </w:r>
      <w:r w:rsidR="00402875" w:rsidRPr="00095609">
        <w:rPr>
          <w:b/>
          <w:lang w:val="sk-SK"/>
        </w:rPr>
        <w:t>í</w:t>
      </w:r>
      <w:r w:rsidR="007B26B9" w:rsidRPr="00095609">
        <w:rPr>
          <w:b/>
          <w:lang w:val="sk-SK"/>
        </w:rPr>
        <w:t>t</w:t>
      </w:r>
      <w:bookmarkEnd w:id="82"/>
      <w:bookmarkEnd w:id="83"/>
      <w:r w:rsidR="00402875" w:rsidRPr="00095609">
        <w:rPr>
          <w:b/>
          <w:lang w:val="sk-SK"/>
        </w:rPr>
        <w:t xml:space="preserve"> realizácie projektu</w:t>
      </w:r>
      <w:bookmarkEnd w:id="84"/>
      <w:bookmarkEnd w:id="85"/>
      <w:bookmarkEnd w:id="86"/>
      <w:bookmarkEnd w:id="87"/>
      <w:bookmarkEnd w:id="88"/>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r w:rsidR="00441C63" w:rsidRPr="007A5085">
        <w:rPr>
          <w:rFonts w:cs="Arial"/>
          <w:szCs w:val="19"/>
          <w:lang w:val="sk-SK"/>
        </w:rPr>
        <w:t>Žo</w:t>
      </w:r>
      <w:r w:rsidRPr="007A5085">
        <w:rPr>
          <w:szCs w:val="19"/>
          <w:lang w:val="sk-SK"/>
        </w:rPr>
        <w:t xml:space="preserve">NFP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68890D7A" w14:textId="61D72E0A" w:rsidR="00C77663" w:rsidRPr="007A5085" w:rsidRDefault="002B3DE0" w:rsidP="00112D17">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r w:rsidR="00441C63" w:rsidRPr="007A5085">
        <w:rPr>
          <w:rFonts w:cs="Arial"/>
          <w:szCs w:val="19"/>
          <w:lang w:val="sk-SK"/>
        </w:rPr>
        <w:t>Žo</w:t>
      </w:r>
      <w:r w:rsidR="007B26B9" w:rsidRPr="007A5085">
        <w:rPr>
          <w:rFonts w:cs="Arial"/>
          <w:szCs w:val="19"/>
          <w:lang w:val="sk-SK"/>
        </w:rPr>
        <w:t xml:space="preserve">NFP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80B5636" w14:textId="77777777" w:rsidR="00112D17" w:rsidRDefault="00112D17" w:rsidP="00112D17">
      <w:pPr>
        <w:pStyle w:val="BodyText1"/>
        <w:spacing w:before="120" w:after="120" w:line="288" w:lineRule="auto"/>
        <w:jc w:val="both"/>
      </w:pPr>
      <w:bookmarkStart w:id="89" w:name="_Toc417132487"/>
      <w:bookmarkStart w:id="90" w:name="_Toc417648884"/>
      <w:bookmarkStart w:id="91" w:name="_Toc440354976"/>
      <w:bookmarkStart w:id="92" w:name="_Toc440375307"/>
      <w:bookmarkStart w:id="93" w:name="_Toc458432895"/>
      <w:bookmarkStart w:id="94" w:name="_Toc458515647"/>
      <w:bookmarkStart w:id="95" w:name="_Toc410400242"/>
    </w:p>
    <w:p w14:paraId="15B0CC15" w14:textId="287B7029" w:rsidR="00C85E20" w:rsidRPr="00095609" w:rsidRDefault="003E4A99" w:rsidP="00112D17">
      <w:pPr>
        <w:pStyle w:val="Nadpis2"/>
        <w:spacing w:line="480" w:lineRule="auto"/>
        <w:rPr>
          <w:b/>
          <w:lang w:val="sk-SK"/>
        </w:rPr>
      </w:pPr>
      <w:r w:rsidRPr="00095609">
        <w:rPr>
          <w:b/>
          <w:lang w:val="sk-SK"/>
        </w:rPr>
        <w:t>2.4</w:t>
      </w:r>
      <w:r w:rsidR="007708E2" w:rsidRPr="00095609">
        <w:rPr>
          <w:b/>
          <w:lang w:val="sk-SK"/>
        </w:rPr>
        <w:tab/>
      </w:r>
      <w:r w:rsidR="00C85E20" w:rsidRPr="00095609">
        <w:rPr>
          <w:b/>
          <w:lang w:val="sk-SK"/>
        </w:rPr>
        <w:t>Oprávnen</w:t>
      </w:r>
      <w:r w:rsidR="00387FBA" w:rsidRPr="00095609">
        <w:rPr>
          <w:b/>
          <w:lang w:val="sk-SK"/>
        </w:rPr>
        <w:t xml:space="preserve">osť výdavkov realizácie </w:t>
      </w:r>
      <w:bookmarkEnd w:id="89"/>
      <w:r w:rsidR="00387FBA" w:rsidRPr="00095609">
        <w:rPr>
          <w:b/>
          <w:lang w:val="sk-SK"/>
        </w:rPr>
        <w:t>projektu</w:t>
      </w:r>
      <w:bookmarkEnd w:id="90"/>
      <w:bookmarkEnd w:id="91"/>
      <w:bookmarkEnd w:id="92"/>
      <w:bookmarkEnd w:id="93"/>
      <w:bookmarkEnd w:id="94"/>
    </w:p>
    <w:p w14:paraId="15B0CC16" w14:textId="77777777"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je definovaná primárne v:</w:t>
      </w:r>
    </w:p>
    <w:p w14:paraId="15B0CC17" w14:textId="3520B271"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 1303/2013 (všeobecné nariadenie o EŠIF), čl. 61,</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65,</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67,</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68,</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69,</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70,</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71;</w:t>
      </w:r>
    </w:p>
    <w:p w14:paraId="15B0CC18"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č.1304/2013 (ESF), čl. 13, 14;</w:t>
      </w:r>
    </w:p>
    <w:p w14:paraId="15B0CC19"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č.1301/2013 (EFRR), čl. 3;</w:t>
      </w:r>
    </w:p>
    <w:p w14:paraId="15B0CC1A"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lastRenderedPageBreak/>
        <w:t>n</w:t>
      </w:r>
      <w:r w:rsidR="00C85E20" w:rsidRPr="00201868">
        <w:rPr>
          <w:rFonts w:ascii="Arial" w:hAnsi="Arial" w:cs="Arial"/>
          <w:sz w:val="19"/>
          <w:szCs w:val="19"/>
          <w:lang w:val="sk-SK"/>
        </w:rPr>
        <w:t>ariadení EP a Rady (EÚ) č. 966/2012 (o rozpočtových pravidlách), čl. 30.</w:t>
      </w:r>
    </w:p>
    <w:p w14:paraId="15B0CC1B" w14:textId="30B2C66D"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5E404C">
        <w:rPr>
          <w:rFonts w:ascii="Arial" w:hAnsi="Arial" w:cs="Arial"/>
          <w:sz w:val="19"/>
          <w:szCs w:val="19"/>
          <w:lang w:val="sk-SK"/>
        </w:rPr>
        <w:t xml:space="preserve"> a audite</w:t>
      </w:r>
      <w:r w:rsidRPr="005E404C">
        <w:rPr>
          <w:rFonts w:ascii="Arial" w:hAnsi="Arial" w:cs="Arial"/>
          <w:sz w:val="19"/>
          <w:szCs w:val="19"/>
          <w:lang w:val="sk-SK"/>
        </w:rPr>
        <w:t>, zákone o</w:t>
      </w:r>
      <w:r w:rsidR="0005604C" w:rsidRPr="005E404C">
        <w:rPr>
          <w:rFonts w:ascii="Arial" w:hAnsi="Arial" w:cs="Arial"/>
          <w:sz w:val="19"/>
          <w:szCs w:val="19"/>
          <w:lang w:val="sk-SK"/>
        </w:rPr>
        <w:t> </w:t>
      </w:r>
      <w:r w:rsidRPr="005E404C">
        <w:rPr>
          <w:rFonts w:ascii="Arial" w:hAnsi="Arial" w:cs="Arial"/>
          <w:sz w:val="19"/>
          <w:szCs w:val="19"/>
          <w:lang w:val="sk-SK"/>
        </w:rPr>
        <w:t>účtovníctve</w:t>
      </w:r>
      <w:r w:rsidR="0005604C" w:rsidRPr="005E404C">
        <w:rPr>
          <w:rFonts w:ascii="Arial" w:hAnsi="Arial" w:cs="Arial"/>
          <w:sz w:val="19"/>
          <w:szCs w:val="19"/>
          <w:lang w:val="sk-SK"/>
        </w:rPr>
        <w:t xml:space="preserve"> a</w:t>
      </w:r>
      <w:r w:rsidRPr="005E404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DC207D"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usmerňuje okrem legisla</w:t>
      </w:r>
      <w:r w:rsidR="00D007CB" w:rsidRPr="005E404C">
        <w:rPr>
          <w:rFonts w:ascii="Arial" w:hAnsi="Arial" w:cs="Arial"/>
          <w:sz w:val="19"/>
          <w:szCs w:val="19"/>
          <w:lang w:val="sk-SK"/>
        </w:rPr>
        <w:t>tívy SR a EÚ, aj SR EŠIF, SFR, m</w:t>
      </w:r>
      <w:r w:rsidRPr="005E404C">
        <w:rPr>
          <w:rFonts w:ascii="Arial" w:hAnsi="Arial" w:cs="Arial"/>
          <w:sz w:val="19"/>
          <w:szCs w:val="19"/>
          <w:lang w:val="sk-SK"/>
        </w:rPr>
        <w:t>etodický pokyn CKO č. 4 k čí</w:t>
      </w:r>
      <w:r w:rsidR="00D007CB" w:rsidRPr="005E404C">
        <w:rPr>
          <w:rFonts w:ascii="Arial" w:hAnsi="Arial" w:cs="Arial"/>
          <w:sz w:val="19"/>
          <w:szCs w:val="19"/>
          <w:lang w:val="sk-SK"/>
        </w:rPr>
        <w:t>selníku oprávnených výdavkov</w:t>
      </w:r>
      <w:r w:rsidR="00DC0410">
        <w:rPr>
          <w:rFonts w:ascii="Arial" w:hAnsi="Arial" w:cs="Arial"/>
          <w:sz w:val="19"/>
          <w:szCs w:val="19"/>
          <w:lang w:val="sk-SK"/>
        </w:rPr>
        <w:t>,</w:t>
      </w:r>
      <w:r w:rsidR="00D007CB" w:rsidRPr="005E404C">
        <w:rPr>
          <w:rFonts w:ascii="Arial" w:hAnsi="Arial" w:cs="Arial"/>
          <w:sz w:val="19"/>
          <w:szCs w:val="19"/>
          <w:lang w:val="sk-SK"/>
        </w:rPr>
        <w:t> m</w:t>
      </w:r>
      <w:r w:rsidRPr="005E404C">
        <w:rPr>
          <w:rFonts w:ascii="Arial" w:hAnsi="Arial" w:cs="Arial"/>
          <w:sz w:val="19"/>
          <w:szCs w:val="19"/>
          <w:lang w:val="sk-SK"/>
        </w:rPr>
        <w:t>etodický pokyn CKO č. 6 k pravidlám oprávnenosti pre najčastejšie sa vyskytujúce skupiny výdavkov</w:t>
      </w:r>
      <w:r w:rsidR="00DC0410">
        <w:rPr>
          <w:rFonts w:ascii="Arial" w:hAnsi="Arial" w:cs="Arial"/>
          <w:sz w:val="19"/>
          <w:szCs w:val="19"/>
          <w:lang w:val="sk-SK"/>
        </w:rPr>
        <w:t xml:space="preserve"> a metodický pokyn CKO č.18 k overovaniu hospodárnosti výdavkov na programové obdobie 2014-2020</w:t>
      </w:r>
      <w:r w:rsidRPr="005E404C">
        <w:rPr>
          <w:rFonts w:ascii="Arial" w:hAnsi="Arial" w:cs="Arial"/>
          <w:sz w:val="19"/>
          <w:szCs w:val="19"/>
          <w:lang w:val="sk-SK"/>
        </w:rPr>
        <w:t xml:space="preserve">. O oprávnenosti výdavkov za celý OP rozhoduje a zodpovedá RO pre OP EVS - vo výzve/vyzvaní môže </w:t>
      </w:r>
      <w:r w:rsidR="007F7349" w:rsidRPr="005E404C">
        <w:rPr>
          <w:rFonts w:ascii="Arial" w:hAnsi="Arial" w:cs="Arial"/>
          <w:sz w:val="19"/>
          <w:szCs w:val="19"/>
          <w:lang w:val="sk-SK"/>
        </w:rPr>
        <w:t>spresniť</w:t>
      </w:r>
      <w:r w:rsidRPr="005E404C">
        <w:rPr>
          <w:rFonts w:ascii="Arial" w:hAnsi="Arial" w:cs="Arial"/>
          <w:sz w:val="19"/>
          <w:szCs w:val="19"/>
          <w:lang w:val="sk-SK"/>
        </w:rPr>
        <w:t xml:space="preserve">, resp. sprísniť oprávnenosť výdavkov vzhľadom na špecifickosť jej </w:t>
      </w:r>
      <w:r w:rsidRPr="00DC207D">
        <w:rPr>
          <w:rFonts w:ascii="Arial" w:hAnsi="Arial" w:cs="Arial"/>
          <w:sz w:val="19"/>
          <w:szCs w:val="19"/>
          <w:lang w:val="sk-SK"/>
        </w:rPr>
        <w:t>zamerania.</w:t>
      </w:r>
    </w:p>
    <w:p w14:paraId="7DA85FA7" w14:textId="405919AD" w:rsidR="00C77663" w:rsidRPr="00DC207D" w:rsidRDefault="00C77663" w:rsidP="00C77663">
      <w:pPr>
        <w:pStyle w:val="Default"/>
        <w:jc w:val="both"/>
        <w:rPr>
          <w:rFonts w:ascii="Arial" w:hAnsi="Arial" w:cs="Arial"/>
          <w:sz w:val="19"/>
          <w:szCs w:val="19"/>
          <w:lang w:val="sk-SK"/>
        </w:rPr>
      </w:pPr>
      <w:r w:rsidRPr="00DC207D">
        <w:rPr>
          <w:rFonts w:ascii="Arial" w:hAnsi="Arial" w:cs="Arial"/>
          <w:b/>
          <w:bCs/>
          <w:sz w:val="19"/>
          <w:szCs w:val="19"/>
          <w:lang w:val="sk-SK"/>
        </w:rPr>
        <w:t>Prieskum trhu</w:t>
      </w:r>
      <w:r w:rsidRPr="00DC207D">
        <w:rPr>
          <w:rStyle w:val="Odkaznapoznmkupodiarou"/>
          <w:rFonts w:cs="Arial"/>
          <w:sz w:val="19"/>
          <w:szCs w:val="19"/>
          <w:lang w:val="sk-SK"/>
        </w:rPr>
        <w:footnoteReference w:id="5"/>
      </w:r>
      <w:r w:rsidRPr="00DC207D">
        <w:rPr>
          <w:rFonts w:ascii="Arial" w:hAnsi="Arial" w:cs="Arial"/>
          <w:b/>
          <w:bCs/>
          <w:sz w:val="19"/>
          <w:szCs w:val="19"/>
          <w:lang w:val="sk-SK"/>
        </w:rPr>
        <w:t xml:space="preserve"> </w:t>
      </w:r>
    </w:p>
    <w:p w14:paraId="58958195" w14:textId="187BB6EB" w:rsidR="00C77663" w:rsidRPr="00DC207D" w:rsidRDefault="00C77663" w:rsidP="00C77663">
      <w:pPr>
        <w:pStyle w:val="Default"/>
        <w:jc w:val="both"/>
        <w:rPr>
          <w:rFonts w:ascii="Arial" w:hAnsi="Arial" w:cs="Arial"/>
          <w:sz w:val="19"/>
          <w:szCs w:val="19"/>
          <w:lang w:val="sk-SK"/>
        </w:rPr>
      </w:pPr>
      <w:r w:rsidRPr="00DC207D">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081A4501" w:rsidR="00C77663" w:rsidRPr="00DC207D" w:rsidRDefault="00C77663" w:rsidP="00C77663">
      <w:pPr>
        <w:pStyle w:val="Default"/>
        <w:jc w:val="both"/>
        <w:rPr>
          <w:rFonts w:ascii="Arial" w:hAnsi="Arial" w:cs="Arial"/>
          <w:color w:val="FF0000"/>
          <w:sz w:val="19"/>
          <w:szCs w:val="19"/>
          <w:lang w:val="sk-SK"/>
        </w:rPr>
      </w:pPr>
      <w:r w:rsidRPr="00DC207D">
        <w:rPr>
          <w:rFonts w:ascii="Arial" w:hAnsi="Arial" w:cs="Arial"/>
          <w:color w:val="auto"/>
          <w:sz w:val="19"/>
          <w:szCs w:val="19"/>
          <w:lang w:val="sk-SK"/>
        </w:rPr>
        <w:t>Výstupné informácie o vykonanom pries</w:t>
      </w:r>
      <w:r w:rsidR="003937D3" w:rsidRPr="00DC207D">
        <w:rPr>
          <w:rFonts w:ascii="Arial" w:hAnsi="Arial" w:cs="Arial"/>
          <w:color w:val="auto"/>
          <w:sz w:val="19"/>
          <w:szCs w:val="19"/>
          <w:lang w:val="sk-SK"/>
        </w:rPr>
        <w:t>kume trhu žiadateľ zaznamená v Z</w:t>
      </w:r>
      <w:r w:rsidRPr="00DC207D">
        <w:rPr>
          <w:rFonts w:ascii="Arial" w:hAnsi="Arial" w:cs="Arial"/>
          <w:color w:val="auto"/>
          <w:sz w:val="19"/>
          <w:szCs w:val="19"/>
          <w:lang w:val="sk-SK"/>
        </w:rPr>
        <w:t>ázname o vykona</w:t>
      </w:r>
      <w:r w:rsidR="003937D3" w:rsidRPr="00DC207D">
        <w:rPr>
          <w:rFonts w:ascii="Arial" w:hAnsi="Arial" w:cs="Arial"/>
          <w:color w:val="auto"/>
          <w:sz w:val="19"/>
          <w:szCs w:val="19"/>
          <w:lang w:val="sk-SK"/>
        </w:rPr>
        <w:t>ní prieskumu trhu (príloha č. 4</w:t>
      </w:r>
      <w:r w:rsidRPr="00DC207D">
        <w:rPr>
          <w:rFonts w:ascii="Arial" w:hAnsi="Arial" w:cs="Arial"/>
          <w:color w:val="auto"/>
          <w:sz w:val="19"/>
          <w:szCs w:val="19"/>
          <w:lang w:val="sk-SK"/>
        </w:rPr>
        <w:t xml:space="preserve">), v ktorom vyhodnotí výsledky prieskumu trhu z hľadiska </w:t>
      </w:r>
      <w:r w:rsidRPr="00DC207D">
        <w:rPr>
          <w:rFonts w:ascii="Arial" w:hAnsi="Arial" w:cs="Arial"/>
          <w:sz w:val="19"/>
          <w:szCs w:val="19"/>
          <w:lang w:val="sk-SK"/>
        </w:rPr>
        <w:t>najnižšej ceny alebo ekonomicky najvýhodnejšej ponuky.</w:t>
      </w:r>
      <w:r w:rsidRPr="00DC207D">
        <w:rPr>
          <w:rFonts w:ascii="Arial" w:hAnsi="Arial" w:cs="Arial"/>
          <w:color w:val="auto"/>
          <w:sz w:val="19"/>
          <w:szCs w:val="19"/>
          <w:lang w:val="sk-SK"/>
        </w:rPr>
        <w:t xml:space="preserve"> </w:t>
      </w:r>
      <w:r w:rsidR="00024013">
        <w:rPr>
          <w:rFonts w:ascii="Arial" w:hAnsi="Arial" w:cs="Arial"/>
          <w:sz w:val="19"/>
          <w:szCs w:val="19"/>
          <w:lang w:val="sk-SK"/>
        </w:rPr>
        <w:t xml:space="preserve">Takto vykonaný prieskum trhu je platným pre preukázanie hospodárnosti výdavkov len v prípade jeho vykonania </w:t>
      </w:r>
      <w:r w:rsidR="00024013" w:rsidRPr="00DC207D">
        <w:rPr>
          <w:rFonts w:ascii="Arial" w:hAnsi="Arial" w:cs="Arial"/>
          <w:sz w:val="19"/>
          <w:szCs w:val="19"/>
          <w:lang w:val="sk-SK"/>
        </w:rPr>
        <w:t xml:space="preserve">nie skôr ako </w:t>
      </w:r>
      <w:r w:rsidR="00ED1AAD">
        <w:rPr>
          <w:rFonts w:ascii="Arial" w:hAnsi="Arial" w:cs="Arial"/>
          <w:sz w:val="19"/>
          <w:szCs w:val="19"/>
          <w:lang w:val="sk-SK"/>
        </w:rPr>
        <w:t>6</w:t>
      </w:r>
      <w:r w:rsidR="00024013" w:rsidRPr="00DC207D">
        <w:rPr>
          <w:rFonts w:ascii="Arial" w:hAnsi="Arial" w:cs="Arial"/>
          <w:sz w:val="19"/>
          <w:szCs w:val="19"/>
          <w:lang w:val="sk-SK"/>
        </w:rPr>
        <w:t xml:space="preserve"> mesiac</w:t>
      </w:r>
      <w:r w:rsidR="00ED1AAD">
        <w:rPr>
          <w:rFonts w:ascii="Arial" w:hAnsi="Arial" w:cs="Arial"/>
          <w:sz w:val="19"/>
          <w:szCs w:val="19"/>
          <w:lang w:val="sk-SK"/>
        </w:rPr>
        <w:t>ov</w:t>
      </w:r>
      <w:r w:rsidR="00024013" w:rsidRPr="00DC207D">
        <w:rPr>
          <w:rFonts w:ascii="Arial" w:hAnsi="Arial" w:cs="Arial"/>
          <w:sz w:val="19"/>
          <w:szCs w:val="19"/>
          <w:lang w:val="sk-SK"/>
        </w:rPr>
        <w:t xml:space="preserve"> pred dňom vyhlásenia </w:t>
      </w:r>
      <w:r w:rsidR="00986DFC">
        <w:rPr>
          <w:rFonts w:ascii="Arial" w:hAnsi="Arial" w:cs="Arial"/>
          <w:sz w:val="19"/>
          <w:szCs w:val="19"/>
          <w:lang w:val="sk-SK"/>
        </w:rPr>
        <w:t>výzvy/</w:t>
      </w:r>
      <w:r w:rsidR="00024013" w:rsidRPr="00DC207D">
        <w:rPr>
          <w:rFonts w:ascii="Arial" w:hAnsi="Arial" w:cs="Arial"/>
          <w:sz w:val="19"/>
          <w:szCs w:val="19"/>
          <w:lang w:val="sk-SK"/>
        </w:rPr>
        <w:t>vyzvania</w:t>
      </w:r>
      <w:r w:rsidR="0000364A">
        <w:rPr>
          <w:rStyle w:val="Odkaznapoznmkupodiarou"/>
          <w:rFonts w:cs="Arial"/>
          <w:szCs w:val="19"/>
          <w:lang w:val="sk-SK"/>
        </w:rPr>
        <w:footnoteReference w:id="6"/>
      </w:r>
      <w:r w:rsidR="008145AB">
        <w:rPr>
          <w:rFonts w:ascii="Arial" w:hAnsi="Arial" w:cs="Arial"/>
          <w:sz w:val="19"/>
          <w:szCs w:val="19"/>
          <w:lang w:val="sk-SK"/>
        </w:rPr>
        <w:t xml:space="preserve">, ak nie je vo výzve/vyzvaní </w:t>
      </w:r>
      <w:r w:rsidR="00275357">
        <w:rPr>
          <w:rFonts w:ascii="Arial" w:hAnsi="Arial" w:cs="Arial"/>
          <w:sz w:val="19"/>
          <w:szCs w:val="19"/>
          <w:lang w:val="sk-SK"/>
        </w:rPr>
        <w:t>uvedené inak</w:t>
      </w:r>
      <w:r w:rsidR="00024013">
        <w:rPr>
          <w:rFonts w:ascii="Arial" w:hAnsi="Arial" w:cs="Arial"/>
          <w:sz w:val="19"/>
          <w:szCs w:val="19"/>
          <w:lang w:val="sk-SK"/>
        </w:rPr>
        <w:t xml:space="preserve">. </w:t>
      </w:r>
      <w:r w:rsidRPr="00DC207D">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DC207D">
        <w:rPr>
          <w:rFonts w:ascii="Arial" w:hAnsi="Arial" w:cs="Arial"/>
          <w:color w:val="FF0000"/>
          <w:sz w:val="19"/>
          <w:szCs w:val="19"/>
          <w:lang w:val="sk-SK"/>
        </w:rPr>
        <w:t xml:space="preserve"> </w:t>
      </w:r>
      <w:r w:rsidRPr="00DC207D">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DC207D">
        <w:rPr>
          <w:rStyle w:val="Odkaznapoznmkupodiarou"/>
          <w:rFonts w:cs="Arial"/>
          <w:sz w:val="19"/>
          <w:szCs w:val="19"/>
          <w:lang w:val="sk-SK"/>
        </w:rPr>
        <w:footnoteReference w:id="7"/>
      </w:r>
      <w:r w:rsidRPr="00DC207D">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Pr>
          <w:rFonts w:ascii="Arial" w:hAnsi="Arial" w:cs="Arial"/>
          <w:sz w:val="19"/>
          <w:szCs w:val="19"/>
          <w:lang w:val="sk-SK"/>
        </w:rPr>
        <w:t xml:space="preserve">na základe </w:t>
      </w:r>
      <w:r w:rsidRPr="00DC207D">
        <w:rPr>
          <w:rFonts w:ascii="Arial" w:hAnsi="Arial" w:cs="Arial"/>
          <w:sz w:val="19"/>
          <w:szCs w:val="19"/>
          <w:lang w:val="sk-SK"/>
        </w:rPr>
        <w:t xml:space="preserve">identifikovaných nedostatkov </w:t>
      </w:r>
      <w:r w:rsidR="002779D9">
        <w:rPr>
          <w:rFonts w:ascii="Arial" w:hAnsi="Arial" w:cs="Arial"/>
          <w:sz w:val="19"/>
          <w:szCs w:val="19"/>
          <w:lang w:val="sk-SK"/>
        </w:rPr>
        <w:t xml:space="preserve">zníži </w:t>
      </w:r>
      <w:r w:rsidRPr="00DC207D">
        <w:rPr>
          <w:rFonts w:ascii="Arial" w:hAnsi="Arial" w:cs="Arial"/>
          <w:color w:val="auto"/>
          <w:sz w:val="19"/>
          <w:szCs w:val="19"/>
          <w:lang w:val="sk-SK"/>
        </w:rPr>
        <w:t xml:space="preserve">výšku zodpovedajúcich výdavkov, </w:t>
      </w:r>
      <w:r w:rsidR="002779D9">
        <w:rPr>
          <w:rFonts w:ascii="Arial" w:hAnsi="Arial" w:cs="Arial"/>
          <w:color w:val="auto"/>
          <w:sz w:val="19"/>
          <w:szCs w:val="19"/>
          <w:lang w:val="sk-SK"/>
        </w:rPr>
        <w:t xml:space="preserve">môže </w:t>
      </w:r>
      <w:r w:rsidRPr="00DC207D">
        <w:rPr>
          <w:rFonts w:ascii="Arial" w:hAnsi="Arial" w:cs="Arial"/>
          <w:color w:val="auto"/>
          <w:sz w:val="19"/>
          <w:szCs w:val="19"/>
          <w:lang w:val="sk-SK"/>
        </w:rPr>
        <w:t>uzn</w:t>
      </w:r>
      <w:r w:rsidR="002779D9">
        <w:rPr>
          <w:rFonts w:ascii="Arial" w:hAnsi="Arial" w:cs="Arial"/>
          <w:color w:val="auto"/>
          <w:sz w:val="19"/>
          <w:szCs w:val="19"/>
          <w:lang w:val="sk-SK"/>
        </w:rPr>
        <w:t>ať</w:t>
      </w:r>
      <w:r w:rsidRPr="00DC207D">
        <w:rPr>
          <w:rFonts w:ascii="Arial" w:hAnsi="Arial" w:cs="Arial"/>
          <w:color w:val="auto"/>
          <w:sz w:val="19"/>
          <w:szCs w:val="19"/>
          <w:lang w:val="sk-SK"/>
        </w:rPr>
        <w:t xml:space="preserve"> výdavok </w:t>
      </w:r>
      <w:r w:rsidRPr="00DC207D">
        <w:rPr>
          <w:rFonts w:ascii="Arial" w:hAnsi="Arial" w:cs="Arial"/>
          <w:color w:val="auto"/>
          <w:sz w:val="19"/>
          <w:szCs w:val="19"/>
          <w:lang w:val="sk-SK"/>
        </w:rPr>
        <w:lastRenderedPageBreak/>
        <w:t>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DC207D">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DC207D">
        <w:rPr>
          <w:rFonts w:ascii="Arial" w:hAnsi="Arial" w:cs="Arial"/>
          <w:color w:val="FF0000"/>
          <w:sz w:val="19"/>
          <w:szCs w:val="19"/>
          <w:lang w:val="sk-SK"/>
        </w:rPr>
        <w:t xml:space="preserve"> </w:t>
      </w:r>
    </w:p>
    <w:p w14:paraId="62125AAF" w14:textId="3D8F11C5" w:rsidR="00C77663" w:rsidRPr="00DC207D" w:rsidRDefault="00C77663" w:rsidP="0043167F">
      <w:pPr>
        <w:pStyle w:val="Default"/>
        <w:jc w:val="both"/>
        <w:rPr>
          <w:rFonts w:ascii="Arial" w:hAnsi="Arial" w:cs="Arial"/>
          <w:sz w:val="19"/>
          <w:szCs w:val="19"/>
          <w:lang w:val="sk-SK"/>
        </w:rPr>
      </w:pPr>
      <w:r w:rsidRPr="00DC207D">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6E9A02B9" w:rsidR="00CD23D3" w:rsidRPr="005E404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5E404C">
        <w:rPr>
          <w:rFonts w:ascii="Arial" w:hAnsi="Arial" w:cs="Arial"/>
          <w:b/>
          <w:i/>
          <w:iCs/>
          <w:sz w:val="19"/>
          <w:szCs w:val="19"/>
          <w:lang w:val="sk-SK"/>
        </w:rPr>
        <w:t>Upozornenie pre žiadateľa:</w:t>
      </w:r>
      <w:r w:rsidRPr="005E404C">
        <w:rPr>
          <w:rFonts w:ascii="Arial" w:hAnsi="Arial" w:cs="Arial"/>
          <w:i/>
          <w:iCs/>
          <w:sz w:val="19"/>
          <w:szCs w:val="19"/>
          <w:lang w:val="sk-SK"/>
        </w:rPr>
        <w:t xml:space="preserve"> </w:t>
      </w:r>
      <w:r w:rsidR="0062693F" w:rsidRPr="005E404C">
        <w:rPr>
          <w:rFonts w:ascii="Arial" w:hAnsi="Arial" w:cs="Arial"/>
          <w:i/>
          <w:iCs/>
          <w:sz w:val="19"/>
          <w:szCs w:val="19"/>
          <w:lang w:val="sk-SK"/>
        </w:rPr>
        <w:t>Ž</w:t>
      </w:r>
      <w:r w:rsidRPr="005E404C">
        <w:rPr>
          <w:rFonts w:ascii="Arial" w:hAnsi="Arial" w:cs="Arial"/>
          <w:i/>
          <w:iCs/>
          <w:sz w:val="19"/>
          <w:szCs w:val="19"/>
          <w:lang w:val="sk-SK"/>
        </w:rPr>
        <w:t>iadateľ je povinný pri realizácii zákaziek nespadajúcich pod zákon o</w:t>
      </w:r>
      <w:r w:rsidR="00EA7040" w:rsidRPr="005E404C">
        <w:rPr>
          <w:rFonts w:ascii="Arial" w:hAnsi="Arial" w:cs="Arial"/>
          <w:i/>
          <w:iCs/>
          <w:sz w:val="19"/>
          <w:szCs w:val="19"/>
          <w:lang w:val="sk-SK"/>
        </w:rPr>
        <w:t xml:space="preserve"> VO </w:t>
      </w:r>
      <w:r w:rsidRPr="005E404C">
        <w:rPr>
          <w:rFonts w:ascii="Arial" w:hAnsi="Arial" w:cs="Arial"/>
          <w:i/>
          <w:iCs/>
          <w:sz w:val="19"/>
          <w:szCs w:val="19"/>
          <w:lang w:val="sk-SK"/>
        </w:rPr>
        <w:t xml:space="preserve">(MP CKO č. 12 ) a pri zadávaní zákaziek </w:t>
      </w:r>
      <w:r w:rsidR="00CB6929">
        <w:rPr>
          <w:rFonts w:ascii="Arial" w:hAnsi="Arial" w:cs="Arial"/>
          <w:i/>
          <w:iCs/>
          <w:sz w:val="19"/>
          <w:szCs w:val="19"/>
          <w:lang w:val="sk-SK"/>
        </w:rPr>
        <w:t>s nízkymi hodnotami</w:t>
      </w:r>
      <w:r w:rsidRPr="005E404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5E404C">
        <w:rPr>
          <w:rFonts w:ascii="Arial" w:hAnsi="Arial" w:cs="Arial"/>
          <w:i/>
          <w:iCs/>
          <w:sz w:val="19"/>
          <w:szCs w:val="19"/>
          <w:lang w:val="sk-SK"/>
        </w:rPr>
        <w:t>p</w:t>
      </w:r>
      <w:r w:rsidRPr="005E404C">
        <w:rPr>
          <w:rFonts w:ascii="Arial" w:hAnsi="Arial" w:cs="Arial"/>
          <w:i/>
          <w:iCs/>
          <w:sz w:val="19"/>
          <w:szCs w:val="19"/>
          <w:lang w:val="sk-SK"/>
        </w:rPr>
        <w:t>rijímateľ</w:t>
      </w:r>
      <w:r w:rsidR="00EA7040" w:rsidRPr="005E404C">
        <w:rPr>
          <w:rFonts w:ascii="Arial" w:hAnsi="Arial" w:cs="Arial"/>
          <w:i/>
          <w:iCs/>
          <w:sz w:val="19"/>
          <w:szCs w:val="19"/>
          <w:lang w:val="sk-SK"/>
        </w:rPr>
        <w:t xml:space="preserve"> predloží p</w:t>
      </w:r>
      <w:r w:rsidRPr="005E404C">
        <w:rPr>
          <w:rFonts w:ascii="Arial" w:hAnsi="Arial" w:cs="Arial"/>
          <w:i/>
          <w:iCs/>
          <w:sz w:val="19"/>
          <w:szCs w:val="19"/>
          <w:lang w:val="sk-SK"/>
        </w:rPr>
        <w:t xml:space="preserve">oskytovateľovi zákazku, pri realizácii ktorej postupoval v rozpore s </w:t>
      </w:r>
      <w:r w:rsidR="00EA7040" w:rsidRPr="005E404C">
        <w:rPr>
          <w:rFonts w:ascii="Arial" w:hAnsi="Arial" w:cs="Arial"/>
          <w:i/>
          <w:iCs/>
          <w:sz w:val="19"/>
          <w:szCs w:val="19"/>
          <w:lang w:val="sk-SK"/>
        </w:rPr>
        <w:t>pravidlami, p</w:t>
      </w:r>
      <w:r w:rsidRPr="005E404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5E404C" w:rsidRDefault="00943E9B" w:rsidP="008720C6">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a povinnosti pri realizácii verejného obstarávania sú p</w:t>
      </w:r>
      <w:r w:rsidR="006674CA" w:rsidRPr="005E404C">
        <w:rPr>
          <w:rFonts w:ascii="Arial" w:hAnsi="Arial" w:cs="Arial"/>
          <w:sz w:val="19"/>
          <w:szCs w:val="19"/>
          <w:lang w:val="sk-SK"/>
        </w:rPr>
        <w:t>odrobne uvedené v Príručke pre p</w:t>
      </w:r>
      <w:r w:rsidRPr="005E404C">
        <w:rPr>
          <w:rFonts w:ascii="Arial" w:hAnsi="Arial" w:cs="Arial"/>
          <w:sz w:val="19"/>
          <w:szCs w:val="19"/>
          <w:lang w:val="sk-SK"/>
        </w:rPr>
        <w:t>rijímateľa. Žiadatelia/prijímatelia sú povinní postupovať v zmysle týchto pravidiel a povinností.</w:t>
      </w:r>
    </w:p>
    <w:p w14:paraId="15B0CC1D" w14:textId="0594AAA6"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Výdavky projektu sa </w:t>
      </w:r>
      <w:r w:rsidR="00487177" w:rsidRPr="005E404C">
        <w:rPr>
          <w:rFonts w:ascii="Arial" w:hAnsi="Arial" w:cs="Arial"/>
          <w:sz w:val="19"/>
          <w:szCs w:val="19"/>
          <w:lang w:val="sk-SK"/>
        </w:rPr>
        <w:t>vo vzťahu</w:t>
      </w:r>
      <w:r w:rsidRPr="005E404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5E404C" w:rsidRDefault="00C85E20" w:rsidP="007F7349">
      <w:pPr>
        <w:spacing w:before="120" w:after="120" w:line="288" w:lineRule="auto"/>
        <w:jc w:val="both"/>
        <w:rPr>
          <w:rFonts w:ascii="Arial" w:hAnsi="Arial" w:cs="Arial"/>
          <w:color w:val="000000" w:themeColor="text1"/>
          <w:sz w:val="19"/>
          <w:szCs w:val="19"/>
          <w:lang w:val="sk-SK"/>
        </w:rPr>
      </w:pPr>
      <w:r w:rsidRPr="005E404C">
        <w:rPr>
          <w:rFonts w:ascii="Arial" w:hAnsi="Arial" w:cs="Arial"/>
          <w:b/>
          <w:color w:val="000000" w:themeColor="text1"/>
          <w:sz w:val="19"/>
          <w:szCs w:val="19"/>
          <w:lang w:val="sk-SK"/>
        </w:rPr>
        <w:t>Priame výdavky</w:t>
      </w:r>
      <w:r w:rsidRPr="005E404C">
        <w:rPr>
          <w:rFonts w:ascii="Arial" w:hAnsi="Arial" w:cs="Arial"/>
          <w:color w:val="000000" w:themeColor="text1"/>
          <w:sz w:val="19"/>
          <w:szCs w:val="19"/>
          <w:lang w:val="sk-SK"/>
        </w:rPr>
        <w:t xml:space="preserve"> </w:t>
      </w:r>
    </w:p>
    <w:p w14:paraId="15B0CC1F" w14:textId="26AEC92D" w:rsidR="003C386D"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Priame výdavky sú výdavky na uskutočnenie činností preukázateľne priamo súvisiacich s </w:t>
      </w:r>
      <w:r w:rsidR="007A669E" w:rsidRPr="005E404C">
        <w:rPr>
          <w:rFonts w:ascii="Arial" w:hAnsi="Arial" w:cs="Arial"/>
          <w:sz w:val="19"/>
          <w:szCs w:val="19"/>
          <w:lang w:val="sk-SK"/>
        </w:rPr>
        <w:t xml:space="preserve">konkrétnou činnosťou </w:t>
      </w:r>
      <w:r w:rsidRPr="005E404C">
        <w:rPr>
          <w:rFonts w:ascii="Arial" w:hAnsi="Arial" w:cs="Arial"/>
          <w:sz w:val="19"/>
          <w:szCs w:val="19"/>
          <w:lang w:val="sk-SK"/>
        </w:rPr>
        <w:t xml:space="preserve">projektu. Tieto výdavky zahŕňajú </w:t>
      </w:r>
      <w:r w:rsidRPr="005E404C">
        <w:rPr>
          <w:rFonts w:ascii="Arial" w:hAnsi="Arial" w:cs="Arial"/>
          <w:b/>
          <w:sz w:val="19"/>
          <w:szCs w:val="19"/>
          <w:lang w:val="sk-SK"/>
        </w:rPr>
        <w:t>priame</w:t>
      </w:r>
      <w:r w:rsidRPr="005E404C">
        <w:rPr>
          <w:rFonts w:ascii="Arial" w:hAnsi="Arial" w:cs="Arial"/>
          <w:sz w:val="19"/>
          <w:szCs w:val="19"/>
          <w:lang w:val="sk-SK"/>
        </w:rPr>
        <w:t xml:space="preserve"> </w:t>
      </w:r>
      <w:r w:rsidRPr="005E404C">
        <w:rPr>
          <w:rFonts w:ascii="Arial" w:hAnsi="Arial" w:cs="Arial"/>
          <w:b/>
          <w:sz w:val="19"/>
          <w:szCs w:val="19"/>
          <w:lang w:val="sk-SK"/>
        </w:rPr>
        <w:t>bežné výdavky</w:t>
      </w:r>
      <w:r w:rsidRPr="005E404C">
        <w:rPr>
          <w:rFonts w:ascii="Arial" w:hAnsi="Arial" w:cs="Arial"/>
          <w:sz w:val="19"/>
          <w:szCs w:val="19"/>
          <w:lang w:val="sk-SK"/>
        </w:rPr>
        <w:t xml:space="preserve"> (napr. mzdy, cestovné výdavky a režijné výdavky), ktoré sú pri</w:t>
      </w:r>
      <w:r w:rsidR="00FE471B" w:rsidRPr="005E404C">
        <w:rPr>
          <w:rFonts w:ascii="Arial" w:hAnsi="Arial" w:cs="Arial"/>
          <w:sz w:val="19"/>
          <w:szCs w:val="19"/>
          <w:lang w:val="sk-SK"/>
        </w:rPr>
        <w:t>r</w:t>
      </w:r>
      <w:r w:rsidRPr="005E404C">
        <w:rPr>
          <w:rFonts w:ascii="Arial" w:hAnsi="Arial" w:cs="Arial"/>
          <w:sz w:val="19"/>
          <w:szCs w:val="19"/>
          <w:lang w:val="sk-SK"/>
        </w:rPr>
        <w:t>a</w:t>
      </w:r>
      <w:r w:rsidR="00FE471B" w:rsidRPr="005E404C">
        <w:rPr>
          <w:rFonts w:ascii="Arial" w:hAnsi="Arial" w:cs="Arial"/>
          <w:sz w:val="19"/>
          <w:szCs w:val="19"/>
          <w:lang w:val="sk-SK"/>
        </w:rPr>
        <w:t>de</w:t>
      </w:r>
      <w:r w:rsidRPr="005E404C">
        <w:rPr>
          <w:rFonts w:ascii="Arial" w:hAnsi="Arial" w:cs="Arial"/>
          <w:sz w:val="19"/>
          <w:szCs w:val="19"/>
          <w:lang w:val="sk-SK"/>
        </w:rPr>
        <w:t>né iba danému druhu výkonu a ktorých podiel na jednotku rovnakého druhu výkonu sa dá zistiť pomocou jednoduchého delenia a </w:t>
      </w:r>
      <w:r w:rsidRPr="005E404C">
        <w:rPr>
          <w:rFonts w:ascii="Arial" w:hAnsi="Arial" w:cs="Arial"/>
          <w:b/>
          <w:sz w:val="19"/>
          <w:szCs w:val="19"/>
          <w:lang w:val="sk-SK"/>
        </w:rPr>
        <w:t>kapitálové výdavky</w:t>
      </w:r>
      <w:r w:rsidRPr="005E404C">
        <w:rPr>
          <w:rFonts w:ascii="Arial" w:hAnsi="Arial" w:cs="Arial"/>
          <w:sz w:val="19"/>
          <w:szCs w:val="19"/>
          <w:lang w:val="sk-SK"/>
        </w:rPr>
        <w:t>. Priamymi výdavkami sa nefinancujú podporné aktivity projektu.</w:t>
      </w:r>
      <w:bookmarkEnd w:id="95"/>
    </w:p>
    <w:p w14:paraId="15B0CC20" w14:textId="77777777" w:rsidR="00C85E20" w:rsidRPr="005E404C" w:rsidRDefault="00C85E20" w:rsidP="007F7349">
      <w:pPr>
        <w:spacing w:before="120" w:after="120" w:line="288" w:lineRule="auto"/>
        <w:jc w:val="both"/>
        <w:rPr>
          <w:rFonts w:ascii="Arial" w:hAnsi="Arial" w:cs="Arial"/>
          <w:b/>
          <w:color w:val="000000" w:themeColor="text1"/>
          <w:sz w:val="19"/>
          <w:szCs w:val="19"/>
          <w:lang w:val="sk-SK"/>
        </w:rPr>
      </w:pPr>
      <w:r w:rsidRPr="005E404C">
        <w:rPr>
          <w:rFonts w:ascii="Arial" w:hAnsi="Arial" w:cs="Arial"/>
          <w:b/>
          <w:color w:val="000000" w:themeColor="text1"/>
          <w:sz w:val="19"/>
          <w:szCs w:val="19"/>
          <w:lang w:val="sk-SK"/>
        </w:rPr>
        <w:t>Nepriame výdavky</w:t>
      </w:r>
    </w:p>
    <w:p w14:paraId="15B0CC21" w14:textId="2C6F2738" w:rsidR="00261611"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Nepriame výdavky majú charakter bežných výdavkov (prevádzková réžia) a slúžia na financovanie podporných aktivít projektu</w:t>
      </w:r>
      <w:r w:rsidR="00261611" w:rsidRPr="005E404C">
        <w:rPr>
          <w:rFonts w:ascii="Arial" w:hAnsi="Arial" w:cs="Arial"/>
          <w:sz w:val="19"/>
          <w:szCs w:val="19"/>
          <w:lang w:val="sk-SK"/>
        </w:rPr>
        <w:t xml:space="preserve"> (administratívne a technické zabezpečenie realizácie projektu vrátane informovania a komunikácie)</w:t>
      </w:r>
      <w:r w:rsidRPr="005E404C">
        <w:rPr>
          <w:rFonts w:ascii="Arial" w:hAnsi="Arial" w:cs="Arial"/>
          <w:sz w:val="19"/>
          <w:szCs w:val="19"/>
          <w:lang w:val="sk-SK"/>
        </w:rPr>
        <w:t xml:space="preserve">. </w:t>
      </w:r>
      <w:r w:rsidR="001D19FF" w:rsidRPr="005E404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5E404C">
        <w:rPr>
          <w:rFonts w:ascii="Arial" w:hAnsi="Arial" w:cs="Arial"/>
          <w:sz w:val="19"/>
          <w:szCs w:val="19"/>
          <w:lang w:val="sk-SK"/>
        </w:rPr>
        <w:t xml:space="preserve"> Nepriamymi výdavkami sú najmä výdavky, resp. ich relevantná časť na </w:t>
      </w:r>
      <w:r w:rsidR="00261611" w:rsidRPr="005E404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5E404C" w:rsidRDefault="00FB5BA6" w:rsidP="007F7349">
      <w:pPr>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5E404C" w:rsidRDefault="002B3DE0" w:rsidP="007F7349">
      <w:pPr>
        <w:spacing w:before="120" w:after="120" w:line="288" w:lineRule="auto"/>
        <w:jc w:val="both"/>
        <w:rPr>
          <w:rFonts w:ascii="Arial" w:hAnsi="Arial" w:cs="Arial"/>
          <w:b/>
          <w:sz w:val="19"/>
          <w:szCs w:val="19"/>
          <w:lang w:val="sk-SK"/>
        </w:rPr>
      </w:pPr>
      <w:r w:rsidRPr="005E404C">
        <w:rPr>
          <w:rFonts w:ascii="Arial" w:hAnsi="Arial" w:cs="Arial"/>
          <w:b/>
          <w:sz w:val="19"/>
          <w:szCs w:val="19"/>
          <w:lang w:val="sk-SK"/>
        </w:rPr>
        <w:t>Oprávnené výdavky</w:t>
      </w:r>
    </w:p>
    <w:p w14:paraId="15B0CC23" w14:textId="3728736C"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5E404C">
        <w:rPr>
          <w:rFonts w:ascii="Arial" w:hAnsi="Arial" w:cs="Arial"/>
          <w:sz w:val="19"/>
          <w:szCs w:val="19"/>
          <w:lang w:val="sk-SK"/>
        </w:rPr>
        <w:t xml:space="preserve">(v relevantných prípadoch partnera) </w:t>
      </w:r>
      <w:r w:rsidRPr="005E404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5E404C">
        <w:rPr>
          <w:rFonts w:ascii="Arial" w:hAnsi="Arial" w:cs="Arial"/>
          <w:sz w:val="19"/>
          <w:szCs w:val="19"/>
          <w:lang w:val="sk-SK"/>
        </w:rPr>
        <w:t> </w:t>
      </w:r>
      <w:r w:rsidRPr="005E404C">
        <w:rPr>
          <w:rFonts w:ascii="Arial" w:hAnsi="Arial" w:cs="Arial"/>
          <w:sz w:val="19"/>
          <w:szCs w:val="19"/>
          <w:lang w:val="sk-SK"/>
        </w:rPr>
        <w:t>legislatívou</w:t>
      </w:r>
      <w:r w:rsidR="00001A81" w:rsidRPr="005E404C">
        <w:rPr>
          <w:rFonts w:ascii="Arial" w:hAnsi="Arial" w:cs="Arial"/>
          <w:sz w:val="19"/>
          <w:szCs w:val="19"/>
          <w:lang w:val="sk-SK"/>
        </w:rPr>
        <w:t xml:space="preserve"> SR</w:t>
      </w:r>
      <w:r w:rsidRPr="005E404C">
        <w:rPr>
          <w:rFonts w:ascii="Arial" w:hAnsi="Arial" w:cs="Arial"/>
          <w:sz w:val="19"/>
          <w:szCs w:val="19"/>
          <w:lang w:val="sk-SK"/>
        </w:rPr>
        <w:t>.</w:t>
      </w:r>
    </w:p>
    <w:p w14:paraId="15B0CC24"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Výdavok je oprávnený, ak spĺňa všetky nasledujúce podmienky:</w:t>
      </w:r>
    </w:p>
    <w:p w14:paraId="15B0CC25" w14:textId="5A412BA2" w:rsidR="002B3DE0" w:rsidRPr="00F02256"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lastRenderedPageBreak/>
        <w:t>je skutočne vynaložený medzi 1. januárom 2014 a dňom ukončenia realizácie projektu nie však neskôr ako 31. decembra 202</w:t>
      </w:r>
      <w:r w:rsidR="00D50C1B" w:rsidRPr="00F02256">
        <w:rPr>
          <w:sz w:val="19"/>
          <w:szCs w:val="19"/>
          <w:lang w:val="sk-SK"/>
        </w:rPr>
        <w:t>3</w:t>
      </w:r>
      <w:r w:rsidRPr="00F02256">
        <w:rPr>
          <w:sz w:val="19"/>
          <w:szCs w:val="19"/>
          <w:lang w:val="sk-SK"/>
        </w:rPr>
        <w:t xml:space="preserve">; Všeobecne platí, že výdavky musia vzniknúť v priebehu realizácie projektu a projekt nesmie byť ukončený pred 1. januárom 2014. </w:t>
      </w:r>
      <w:r w:rsidR="00261611" w:rsidRPr="00F02256">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F02256">
        <w:rPr>
          <w:sz w:val="19"/>
          <w:szCs w:val="19"/>
          <w:lang w:val="sk-SK"/>
        </w:rPr>
        <w:t xml:space="preserve">Nové výdavky pridané v čase revízie </w:t>
      </w:r>
      <w:r w:rsidR="003718E4" w:rsidRPr="00F02256">
        <w:rPr>
          <w:sz w:val="19"/>
          <w:szCs w:val="19"/>
          <w:lang w:val="sk-SK"/>
        </w:rPr>
        <w:t>OP</w:t>
      </w:r>
      <w:r w:rsidRPr="00F02256">
        <w:rPr>
          <w:sz w:val="19"/>
          <w:szCs w:val="19"/>
          <w:lang w:val="sk-SK"/>
        </w:rPr>
        <w:t xml:space="preserve"> sú oprávnené odo dňa predloženia žiadosti o revíziu operačného programu </w:t>
      </w:r>
      <w:r w:rsidR="003718E4" w:rsidRPr="00F02256">
        <w:rPr>
          <w:sz w:val="19"/>
          <w:szCs w:val="19"/>
          <w:lang w:val="sk-SK"/>
        </w:rPr>
        <w:t>EK</w:t>
      </w:r>
      <w:r w:rsidRPr="00F02256">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F02256"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 xml:space="preserve">je vynaložený na projekt (existencia priameho spojenia s projektom) schválený RO </w:t>
      </w:r>
      <w:r w:rsidR="00040FF6" w:rsidRPr="00F02256">
        <w:rPr>
          <w:sz w:val="19"/>
          <w:szCs w:val="19"/>
          <w:lang w:val="sk-SK"/>
        </w:rPr>
        <w:t xml:space="preserve">pre OP EVS </w:t>
      </w:r>
      <w:r w:rsidRPr="00F02256">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realizovaný na oprávnenom území;</w:t>
      </w:r>
    </w:p>
    <w:p w14:paraId="15B0CC28" w14:textId="77777777" w:rsidR="00C85E20" w:rsidRPr="00251C07"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nevyhnutný pre realizáciu projektu a </w:t>
      </w:r>
      <w:r w:rsidR="00F8539A" w:rsidRPr="00251C07">
        <w:rPr>
          <w:sz w:val="19"/>
          <w:szCs w:val="19"/>
          <w:lang w:val="sk-SK"/>
        </w:rPr>
        <w:t xml:space="preserve">je </w:t>
      </w:r>
      <w:r w:rsidR="00C85E20" w:rsidRPr="00251C07">
        <w:rPr>
          <w:sz w:val="19"/>
          <w:szCs w:val="19"/>
          <w:lang w:val="sk-SK"/>
        </w:rPr>
        <w:t>vynaložen</w:t>
      </w:r>
      <w:r w:rsidR="00F8539A" w:rsidRPr="00251C07">
        <w:rPr>
          <w:sz w:val="19"/>
          <w:szCs w:val="19"/>
          <w:lang w:val="sk-SK"/>
        </w:rPr>
        <w:t>ý</w:t>
      </w:r>
      <w:r w:rsidR="00C85E20" w:rsidRPr="00251C07">
        <w:rPr>
          <w:sz w:val="19"/>
          <w:szCs w:val="19"/>
          <w:lang w:val="sk-SK"/>
        </w:rPr>
        <w:t xml:space="preserve"> v súlade s pravidlami OP na oprávnené aktivity, v súlade s obsahovou stránkou projektu, zodpoved</w:t>
      </w:r>
      <w:r w:rsidR="00B814B2" w:rsidRPr="00251C07">
        <w:rPr>
          <w:sz w:val="19"/>
          <w:szCs w:val="19"/>
          <w:lang w:val="sk-SK"/>
        </w:rPr>
        <w:t>á</w:t>
      </w:r>
      <w:r w:rsidR="00C85E20" w:rsidRPr="00251C07">
        <w:rPr>
          <w:sz w:val="19"/>
          <w:szCs w:val="19"/>
          <w:lang w:val="sk-SK"/>
        </w:rPr>
        <w:t xml:space="preserve"> časovej následnosti aktivít projektu, </w:t>
      </w:r>
      <w:r w:rsidR="00B814B2" w:rsidRPr="00251C07">
        <w:rPr>
          <w:sz w:val="19"/>
          <w:szCs w:val="19"/>
          <w:lang w:val="sk-SK"/>
        </w:rPr>
        <w:t>je</w:t>
      </w:r>
      <w:r w:rsidR="00C85E20" w:rsidRPr="00251C07">
        <w:rPr>
          <w:sz w:val="19"/>
          <w:szCs w:val="19"/>
          <w:lang w:val="sk-SK"/>
        </w:rPr>
        <w:t xml:space="preserve"> plne v súlade s cieľmi projektu a prispieva k dosiahnutiu plánovaných cieľov projektu;</w:t>
      </w:r>
    </w:p>
    <w:p w14:paraId="15B0CC29" w14:textId="4D5B17C1"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preukázaný </w:t>
      </w:r>
      <w:r w:rsidR="00F8539A" w:rsidRPr="00251C07">
        <w:rPr>
          <w:sz w:val="19"/>
          <w:szCs w:val="19"/>
          <w:lang w:val="sk-SK"/>
        </w:rPr>
        <w:t xml:space="preserve">a doložený </w:t>
      </w:r>
      <w:r w:rsidRPr="00251C07">
        <w:rPr>
          <w:sz w:val="19"/>
          <w:szCs w:val="19"/>
          <w:lang w:val="sk-SK"/>
        </w:rPr>
        <w:t>faktúrami alebo účtovnými dokladmi rovnocennej dôkaznej hodnoty, resp. ich kópiami, alebo za určitých podmienok sumarizačným hárkom</w:t>
      </w:r>
      <w:r w:rsidR="00F8539A" w:rsidRPr="00251C07">
        <w:rPr>
          <w:sz w:val="19"/>
          <w:szCs w:val="19"/>
          <w:lang w:val="sk-SK"/>
        </w:rPr>
        <w:t>, ktoré sú riadne evidované u prijímateľa v súlade s platnou legislatívou</w:t>
      </w:r>
      <w:r w:rsidRPr="00251C07">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251C07">
        <w:rPr>
          <w:sz w:val="19"/>
          <w:szCs w:val="19"/>
          <w:lang w:val="sk-SK"/>
        </w:rPr>
        <w:t>.</w:t>
      </w:r>
      <w:r w:rsidR="00F8539A" w:rsidRPr="00251C07">
        <w:rPr>
          <w:sz w:val="19"/>
          <w:szCs w:val="19"/>
          <w:lang w:val="sk-SK"/>
        </w:rPr>
        <w:t xml:space="preserve"> Výdavky musia byť uhradené prijímateľom a ich uhradenie musí byť doložené najneskôr pred ich predložením na RO</w:t>
      </w:r>
      <w:r w:rsidR="00337A23" w:rsidRPr="00251C07">
        <w:rPr>
          <w:sz w:val="19"/>
          <w:szCs w:val="19"/>
          <w:lang w:val="sk-SK"/>
        </w:rPr>
        <w:t xml:space="preserve"> pre OP EVS.</w:t>
      </w:r>
      <w:r w:rsidR="00F8539A" w:rsidRPr="00251C07">
        <w:rPr>
          <w:sz w:val="19"/>
          <w:szCs w:val="19"/>
          <w:vertAlign w:val="superscript"/>
          <w:lang w:val="sk-SK"/>
        </w:rPr>
        <w:footnoteReference w:id="8"/>
      </w:r>
      <w:r w:rsidR="00F8539A" w:rsidRPr="00251C07">
        <w:rPr>
          <w:sz w:val="19"/>
          <w:szCs w:val="19"/>
          <w:vertAlign w:val="superscript"/>
          <w:lang w:val="sk-SK"/>
        </w:rPr>
        <w:t xml:space="preserve"> </w:t>
      </w:r>
      <w:r w:rsidR="00F8539A" w:rsidRPr="00251C07">
        <w:rPr>
          <w:sz w:val="19"/>
          <w:szCs w:val="19"/>
          <w:lang w:val="sk-SK"/>
        </w:rPr>
        <w:t>(s výnimkou odpisov a vecných príspevkov);</w:t>
      </w:r>
    </w:p>
    <w:p w14:paraId="15B0CC2A" w14:textId="1EDE582C"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vynaložený v súlade s platnými všeobecne záväznými právnymi predpismi</w:t>
      </w:r>
      <w:r w:rsidR="00F070B5">
        <w:rPr>
          <w:sz w:val="19"/>
          <w:szCs w:val="19"/>
          <w:lang w:val="sk-SK"/>
        </w:rPr>
        <w:t xml:space="preserve">, </w:t>
      </w:r>
      <w:r w:rsidRPr="00251C07">
        <w:rPr>
          <w:sz w:val="19"/>
          <w:szCs w:val="19"/>
          <w:lang w:val="sk-SK"/>
        </w:rPr>
        <w:t xml:space="preserve">napr. </w:t>
      </w:r>
      <w:r w:rsidR="000A3536" w:rsidRPr="00251C07">
        <w:rPr>
          <w:sz w:val="19"/>
          <w:szCs w:val="19"/>
          <w:lang w:val="sk-SK"/>
        </w:rPr>
        <w:t>zákon</w:t>
      </w:r>
      <w:r w:rsidR="002C0C9F" w:rsidRPr="00251C07">
        <w:rPr>
          <w:sz w:val="19"/>
          <w:szCs w:val="19"/>
          <w:lang w:val="sk-SK"/>
        </w:rPr>
        <w:t xml:space="preserve"> </w:t>
      </w:r>
      <w:r w:rsidR="000A3536" w:rsidRPr="00251C07">
        <w:rPr>
          <w:sz w:val="19"/>
          <w:szCs w:val="19"/>
          <w:lang w:val="sk-SK"/>
        </w:rPr>
        <w:t xml:space="preserve">o rozpočtových pravidlách, </w:t>
      </w:r>
      <w:r w:rsidR="0005604C" w:rsidRPr="00251C07">
        <w:rPr>
          <w:sz w:val="19"/>
          <w:szCs w:val="19"/>
          <w:lang w:val="sk-SK"/>
        </w:rPr>
        <w:t>zákon</w:t>
      </w:r>
      <w:r w:rsidR="001D5486" w:rsidRPr="00251C07">
        <w:rPr>
          <w:sz w:val="19"/>
          <w:szCs w:val="19"/>
          <w:lang w:val="sk-SK"/>
        </w:rPr>
        <w:t xml:space="preserve"> o VO</w:t>
      </w:r>
      <w:r w:rsidR="000A3536" w:rsidRPr="00251C07">
        <w:rPr>
          <w:sz w:val="19"/>
          <w:szCs w:val="19"/>
          <w:lang w:val="sk-SK"/>
        </w:rPr>
        <w:t>, zákon</w:t>
      </w:r>
      <w:r w:rsidR="0005604C" w:rsidRPr="00251C07">
        <w:rPr>
          <w:sz w:val="19"/>
          <w:szCs w:val="19"/>
          <w:lang w:val="sk-SK"/>
        </w:rPr>
        <w:t xml:space="preserve"> č. 231/1999 Z.</w:t>
      </w:r>
      <w:r w:rsidR="00BD4660" w:rsidRPr="00251C07">
        <w:rPr>
          <w:sz w:val="19"/>
          <w:szCs w:val="19"/>
          <w:lang w:val="sk-SK"/>
        </w:rPr>
        <w:t xml:space="preserve"> </w:t>
      </w:r>
      <w:r w:rsidR="0005604C" w:rsidRPr="00251C07">
        <w:rPr>
          <w:sz w:val="19"/>
          <w:szCs w:val="19"/>
          <w:lang w:val="sk-SK"/>
        </w:rPr>
        <w:t>z.</w:t>
      </w:r>
      <w:r w:rsidR="000A3536" w:rsidRPr="00251C07">
        <w:rPr>
          <w:sz w:val="19"/>
          <w:szCs w:val="19"/>
          <w:lang w:val="sk-SK"/>
        </w:rPr>
        <w:t xml:space="preserve"> o štátnej pomoci</w:t>
      </w:r>
      <w:r w:rsidR="00E607C0" w:rsidRPr="00251C07">
        <w:rPr>
          <w:sz w:val="19"/>
          <w:szCs w:val="19"/>
          <w:lang w:val="sk-SK"/>
        </w:rPr>
        <w:t xml:space="preserve"> (ďalej len „zákon o štátnej pomoci“)</w:t>
      </w:r>
      <w:r w:rsidR="000A3536" w:rsidRPr="00251C07">
        <w:rPr>
          <w:sz w:val="19"/>
          <w:szCs w:val="19"/>
          <w:lang w:val="sk-SK"/>
        </w:rPr>
        <w:t xml:space="preserve">, </w:t>
      </w:r>
      <w:r w:rsidRPr="00251C07">
        <w:rPr>
          <w:sz w:val="19"/>
          <w:szCs w:val="19"/>
          <w:lang w:val="sk-SK"/>
        </w:rPr>
        <w:t>zákon č. 18/1996 Z. z. o cenách v znení neskorších predpisov</w:t>
      </w:r>
      <w:r w:rsidR="0005604C" w:rsidRPr="00251C07">
        <w:rPr>
          <w:sz w:val="19"/>
          <w:szCs w:val="19"/>
          <w:lang w:val="sk-SK"/>
        </w:rPr>
        <w:t xml:space="preserve"> (ďalej len „zákon o cenách)</w:t>
      </w:r>
      <w:r w:rsidRPr="00251C07">
        <w:rPr>
          <w:sz w:val="19"/>
          <w:szCs w:val="19"/>
          <w:lang w:val="sk-SK"/>
        </w:rPr>
        <w:t xml:space="preserve">, </w:t>
      </w:r>
      <w:r w:rsidR="0005604C" w:rsidRPr="00251C07">
        <w:rPr>
          <w:sz w:val="19"/>
          <w:szCs w:val="19"/>
          <w:lang w:val="sk-SK"/>
        </w:rPr>
        <w:t>zákon č. 311/2001 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Zákonník práce</w:t>
      </w:r>
      <w:r w:rsidR="0005604C" w:rsidRPr="00251C07">
        <w:rPr>
          <w:sz w:val="19"/>
          <w:szCs w:val="19"/>
          <w:lang w:val="sk-SK"/>
        </w:rPr>
        <w:t xml:space="preserve"> (ďalej len „Zákonník práce“)</w:t>
      </w:r>
      <w:r w:rsidRPr="00251C07">
        <w:rPr>
          <w:sz w:val="19"/>
          <w:szCs w:val="19"/>
          <w:lang w:val="sk-SK"/>
        </w:rPr>
        <w:t xml:space="preserve">, </w:t>
      </w:r>
      <w:r w:rsidR="0005604C" w:rsidRPr="00251C07">
        <w:rPr>
          <w:sz w:val="19"/>
          <w:szCs w:val="19"/>
          <w:lang w:val="sk-SK"/>
        </w:rPr>
        <w:t xml:space="preserve">zákon č. </w:t>
      </w:r>
      <w:r w:rsidR="00E72855" w:rsidRPr="00251C07">
        <w:rPr>
          <w:sz w:val="19"/>
          <w:szCs w:val="19"/>
          <w:lang w:val="sk-SK"/>
        </w:rPr>
        <w:t>40</w:t>
      </w:r>
      <w:r w:rsidR="0005604C" w:rsidRPr="00251C07">
        <w:rPr>
          <w:sz w:val="19"/>
          <w:szCs w:val="19"/>
          <w:lang w:val="sk-SK"/>
        </w:rPr>
        <w:t>/</w:t>
      </w:r>
      <w:r w:rsidR="00E72855" w:rsidRPr="00251C07">
        <w:rPr>
          <w:sz w:val="19"/>
          <w:szCs w:val="19"/>
          <w:lang w:val="sk-SK"/>
        </w:rPr>
        <w:t xml:space="preserve">1964 </w:t>
      </w:r>
      <w:r w:rsidR="0005604C" w:rsidRPr="00251C07">
        <w:rPr>
          <w:sz w:val="19"/>
          <w:szCs w:val="19"/>
          <w:lang w:val="sk-SK"/>
        </w:rPr>
        <w:t>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Občiansky zákonník</w:t>
      </w:r>
      <w:r w:rsidR="0005604C" w:rsidRPr="00251C07">
        <w:rPr>
          <w:sz w:val="19"/>
          <w:szCs w:val="19"/>
          <w:lang w:val="sk-SK"/>
        </w:rPr>
        <w:t xml:space="preserve"> (ďalej len „Občiansky zákonník)</w:t>
      </w:r>
      <w:r w:rsidRPr="00251C07">
        <w:rPr>
          <w:sz w:val="19"/>
          <w:szCs w:val="19"/>
          <w:lang w:val="sk-SK"/>
        </w:rPr>
        <w:t>);</w:t>
      </w:r>
    </w:p>
    <w:p w14:paraId="15B0CC2B" w14:textId="2E31619F"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primeraný, t. j. zodpovedá obvyklým cenám v danom mieste a čase a zodpovedá potrebám projektu. V prípade </w:t>
      </w:r>
      <w:r w:rsidR="003718E4" w:rsidRPr="00251C07">
        <w:rPr>
          <w:sz w:val="19"/>
          <w:szCs w:val="19"/>
          <w:lang w:val="sk-SK"/>
        </w:rPr>
        <w:t>ŽoNFP</w:t>
      </w:r>
      <w:r w:rsidRPr="00251C07">
        <w:rPr>
          <w:sz w:val="19"/>
          <w:szCs w:val="19"/>
          <w:lang w:val="sk-SK"/>
        </w:rPr>
        <w:t xml:space="preserve"> žiadateľ uvádza aktuálne ceny na trhu v čase jej vypracovania na základe vlastných výstupov z prieskumu trhu</w:t>
      </w:r>
      <w:r w:rsidR="000A3536" w:rsidRPr="00251C07">
        <w:rPr>
          <w:sz w:val="19"/>
          <w:szCs w:val="19"/>
          <w:lang w:val="sk-SK"/>
        </w:rPr>
        <w:t>.</w:t>
      </w:r>
      <w:r w:rsidRPr="00251C07">
        <w:rPr>
          <w:sz w:val="19"/>
          <w:szCs w:val="19"/>
          <w:lang w:val="sk-SK"/>
        </w:rPr>
        <w:t xml:space="preserve"> </w:t>
      </w:r>
      <w:r w:rsidR="0005604C" w:rsidRPr="00251C07">
        <w:rPr>
          <w:sz w:val="19"/>
          <w:szCs w:val="19"/>
          <w:lang w:val="sk-SK"/>
        </w:rPr>
        <w:t xml:space="preserve">RO pre OP EVS </w:t>
      </w:r>
      <w:r w:rsidRPr="00251C07">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251C07">
        <w:rPr>
          <w:sz w:val="19"/>
          <w:szCs w:val="19"/>
          <w:lang w:val="sk-SK"/>
        </w:rPr>
        <w:t>;</w:t>
      </w:r>
    </w:p>
    <w:p w14:paraId="012F1BBA" w14:textId="55514348" w:rsidR="004733C4" w:rsidRPr="00251C07"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w:t>
      </w:r>
      <w:r w:rsidRPr="00251C07">
        <w:rPr>
          <w:sz w:val="19"/>
          <w:szCs w:val="19"/>
          <w:lang w:val="sk-SK"/>
        </w:rPr>
        <w:lastRenderedPageBreak/>
        <w:t>výsledkami</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účelnosťou rozumie nevyhnutnosť </w:t>
      </w:r>
      <w:r w:rsidR="0026141E" w:rsidRPr="00251C07">
        <w:rPr>
          <w:sz w:val="19"/>
          <w:szCs w:val="19"/>
          <w:lang w:val="sk-SK"/>
        </w:rPr>
        <w:t>pre realizáciu projektu a priam</w:t>
      </w:r>
      <w:r w:rsidR="00411E6C" w:rsidRPr="00251C07">
        <w:rPr>
          <w:sz w:val="19"/>
          <w:szCs w:val="19"/>
          <w:lang w:val="sk-SK"/>
        </w:rPr>
        <w:t>a</w:t>
      </w:r>
      <w:r w:rsidRPr="00251C07">
        <w:rPr>
          <w:sz w:val="19"/>
          <w:szCs w:val="19"/>
          <w:lang w:val="sk-SK"/>
        </w:rPr>
        <w:t xml:space="preserve"> väzba na projekt) a účinnosti (plnenie určených cieľov a dosahovanie plánovaných výsledkov vzhľadom na použité verejné financie</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w:t>
      </w:r>
      <w:r w:rsidR="000454D8" w:rsidRPr="00251C07">
        <w:rPr>
          <w:sz w:val="19"/>
          <w:szCs w:val="19"/>
          <w:lang w:val="sk-SK"/>
        </w:rPr>
        <w:t>účinnosťou</w:t>
      </w:r>
      <w:r w:rsidRPr="00251C07">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riadne odôvodnený, dostatočne preukázaný a výlučne súvisí s realizáciou aktivít projektu;</w:t>
      </w:r>
    </w:p>
    <w:p w14:paraId="15B0CC2E"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patrí do skupiny výdavkov schváleného rozpočtu projektu;</w:t>
      </w:r>
    </w:p>
    <w:p w14:paraId="15B0CC2F"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je v súlade s pravidlami oprávnenosti výdavkov uvedenými v príslušnej výzve/vyzvaní;</w:t>
      </w:r>
    </w:p>
    <w:p w14:paraId="15B0CC30"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časovo a vecne sa neprekrýva a neprekrýva sa ani s inými prostriedkami z verejných zdrojov, tzn. že nie je uplatnený duplicitne;</w:t>
      </w:r>
    </w:p>
    <w:p w14:paraId="15B0CC31"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 xml:space="preserve">v prípade dodávky stavebných prác, tovarov a služieb od tretích subjektov bol obstaraný v súlade so zákonom o </w:t>
      </w:r>
      <w:r w:rsidR="003718E4" w:rsidRPr="00251C07">
        <w:rPr>
          <w:sz w:val="19"/>
          <w:szCs w:val="19"/>
          <w:lang w:val="sk-SK"/>
        </w:rPr>
        <w:t>VO</w:t>
      </w:r>
      <w:r w:rsidR="004E74EE" w:rsidRPr="00251C07">
        <w:rPr>
          <w:sz w:val="19"/>
          <w:szCs w:val="19"/>
          <w:lang w:val="sk-SK"/>
        </w:rPr>
        <w:t>, s ustanoveniami z</w:t>
      </w:r>
      <w:r w:rsidRPr="00251C07">
        <w:rPr>
          <w:sz w:val="19"/>
          <w:szCs w:val="19"/>
          <w:lang w:val="sk-SK"/>
        </w:rPr>
        <w:t>mluvy o NFP;</w:t>
      </w:r>
    </w:p>
    <w:p w14:paraId="15B0CC32" w14:textId="761150AA"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Neoprávnenými výdavkami v rámci </w:t>
      </w:r>
      <w:r w:rsidR="00255EFD" w:rsidRPr="005E404C">
        <w:rPr>
          <w:rFonts w:ascii="Arial" w:hAnsi="Arial" w:cs="Arial"/>
          <w:sz w:val="19"/>
          <w:szCs w:val="19"/>
          <w:lang w:val="sk-SK"/>
        </w:rPr>
        <w:t>ESF</w:t>
      </w:r>
      <w:r w:rsidRPr="005E404C">
        <w:rPr>
          <w:rFonts w:ascii="Arial" w:hAnsi="Arial" w:cs="Arial"/>
          <w:sz w:val="19"/>
          <w:szCs w:val="19"/>
          <w:lang w:val="sk-SK"/>
        </w:rPr>
        <w:t xml:space="preserve"> sú:</w:t>
      </w:r>
    </w:p>
    <w:p w14:paraId="15B0CC35" w14:textId="5283B74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úroky z</w:t>
      </w:r>
      <w:r w:rsidR="00C472C1" w:rsidRPr="005E404C">
        <w:rPr>
          <w:rFonts w:ascii="Arial" w:hAnsi="Arial" w:cs="Arial"/>
          <w:sz w:val="19"/>
          <w:szCs w:val="19"/>
          <w:lang w:val="sk-SK"/>
        </w:rPr>
        <w:t> dlžných súm</w:t>
      </w:r>
      <w:r w:rsidRPr="005E404C">
        <w:rPr>
          <w:rFonts w:ascii="Arial" w:hAnsi="Arial" w:cs="Arial"/>
          <w:sz w:val="19"/>
          <w:szCs w:val="19"/>
          <w:lang w:val="sk-SK"/>
        </w:rPr>
        <w:t>;</w:t>
      </w:r>
    </w:p>
    <w:p w14:paraId="15B0CC36" w14:textId="2219E46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nákup infraštruktúry</w:t>
      </w:r>
      <w:r w:rsidR="00A37BAC" w:rsidRPr="005E404C">
        <w:rPr>
          <w:rStyle w:val="Odkaznapoznmkupodiarou"/>
          <w:rFonts w:cs="Arial"/>
          <w:sz w:val="19"/>
          <w:szCs w:val="19"/>
          <w:lang w:val="sk-SK"/>
        </w:rPr>
        <w:footnoteReference w:id="9"/>
      </w:r>
      <w:r w:rsidRPr="005E404C">
        <w:rPr>
          <w:rFonts w:ascii="Arial" w:hAnsi="Arial" w:cs="Arial"/>
          <w:sz w:val="19"/>
          <w:szCs w:val="19"/>
          <w:lang w:val="sk-SK"/>
        </w:rPr>
        <w:t>, nehnuteľností a pozemkov.</w:t>
      </w:r>
    </w:p>
    <w:p w14:paraId="15B0CC37" w14:textId="75F2DE94" w:rsidR="00FB0FD0" w:rsidRPr="005E404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5E404C">
        <w:rPr>
          <w:rFonts w:ascii="Arial" w:hAnsi="Arial" w:cs="Arial"/>
          <w:sz w:val="19"/>
          <w:szCs w:val="19"/>
          <w:lang w:val="sk-SK"/>
        </w:rPr>
        <w:t>daň z pridanej hodnoty (DPH)</w:t>
      </w:r>
      <w:r w:rsidR="00FB0FD0" w:rsidRPr="005E404C">
        <w:rPr>
          <w:rFonts w:ascii="Arial" w:hAnsi="Arial" w:cs="Arial"/>
          <w:sz w:val="19"/>
          <w:szCs w:val="19"/>
          <w:lang w:val="sk-SK"/>
        </w:rPr>
        <w:t xml:space="preserve"> v prípade, že prijímateľ má nárok na jej odpočet na vstupe. Nárok na odpočet je vymedzený zákonom </w:t>
      </w:r>
      <w:r w:rsidR="0005604C" w:rsidRPr="005E404C">
        <w:rPr>
          <w:rFonts w:ascii="Arial" w:hAnsi="Arial" w:cs="Arial"/>
          <w:sz w:val="19"/>
          <w:szCs w:val="19"/>
          <w:lang w:val="sk-SK"/>
        </w:rPr>
        <w:t xml:space="preserve">č. 222/2004 Z. z. </w:t>
      </w:r>
      <w:r w:rsidR="00FB0FD0" w:rsidRPr="005E404C">
        <w:rPr>
          <w:rFonts w:ascii="Arial" w:hAnsi="Arial" w:cs="Arial"/>
          <w:sz w:val="19"/>
          <w:szCs w:val="19"/>
          <w:lang w:val="sk-SK"/>
        </w:rPr>
        <w:t>o</w:t>
      </w:r>
      <w:r w:rsidR="0005604C" w:rsidRPr="005E404C">
        <w:rPr>
          <w:rFonts w:ascii="Arial" w:hAnsi="Arial" w:cs="Arial"/>
          <w:sz w:val="19"/>
          <w:szCs w:val="19"/>
          <w:lang w:val="sk-SK"/>
        </w:rPr>
        <w:t> dani z pridanej hodnoty (ďalej len „zákon o DPH“)</w:t>
      </w:r>
      <w:r w:rsidR="00FB0FD0" w:rsidRPr="005E404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5E404C">
        <w:rPr>
          <w:rFonts w:ascii="Arial" w:hAnsi="Arial" w:cs="Arial"/>
          <w:sz w:val="19"/>
          <w:szCs w:val="19"/>
          <w:lang w:val="sk-SK"/>
        </w:rPr>
        <w:t xml:space="preserve"> </w:t>
      </w:r>
      <w:r w:rsidR="00FB0FD0" w:rsidRPr="005E404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5E404C">
        <w:rPr>
          <w:rStyle w:val="Odkaznapoznmkupodiarou"/>
          <w:rFonts w:cs="Arial"/>
          <w:sz w:val="19"/>
          <w:szCs w:val="19"/>
          <w:lang w:val="sk-SK"/>
        </w:rPr>
        <w:footnoteReference w:id="10"/>
      </w:r>
      <w:r w:rsidR="00FB0FD0" w:rsidRPr="005E404C">
        <w:rPr>
          <w:rFonts w:ascii="Arial" w:hAnsi="Arial" w:cs="Arial"/>
          <w:sz w:val="19"/>
          <w:szCs w:val="19"/>
          <w:lang w:val="sk-SK"/>
        </w:rPr>
        <w:t xml:space="preserve">. </w:t>
      </w:r>
    </w:p>
    <w:p w14:paraId="15B0CC38" w14:textId="5BBD76E4" w:rsidR="002B3DE0" w:rsidRPr="005E404C" w:rsidRDefault="002B3DE0" w:rsidP="00717E4A">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Okrem toho neoprávneným</w:t>
      </w:r>
      <w:r w:rsidR="009D2BE7" w:rsidRPr="005E404C">
        <w:rPr>
          <w:rFonts w:ascii="Arial" w:hAnsi="Arial" w:cs="Arial"/>
          <w:sz w:val="19"/>
          <w:szCs w:val="19"/>
          <w:lang w:val="sk-SK"/>
        </w:rPr>
        <w:t>i</w:t>
      </w:r>
      <w:r w:rsidRPr="005E404C">
        <w:rPr>
          <w:rFonts w:ascii="Arial" w:hAnsi="Arial" w:cs="Arial"/>
          <w:sz w:val="19"/>
          <w:szCs w:val="19"/>
          <w:lang w:val="sk-SK"/>
        </w:rPr>
        <w:t xml:space="preserve"> výdavk</w:t>
      </w:r>
      <w:r w:rsidR="001B18AD" w:rsidRPr="005E404C">
        <w:rPr>
          <w:rFonts w:ascii="Arial" w:hAnsi="Arial" w:cs="Arial"/>
          <w:sz w:val="19"/>
          <w:szCs w:val="19"/>
          <w:lang w:val="sk-SK"/>
        </w:rPr>
        <w:t>a</w:t>
      </w:r>
      <w:r w:rsidRPr="005E404C">
        <w:rPr>
          <w:rFonts w:ascii="Arial" w:hAnsi="Arial" w:cs="Arial"/>
          <w:sz w:val="19"/>
          <w:szCs w:val="19"/>
          <w:lang w:val="sk-SK"/>
        </w:rPr>
        <w:t>m</w:t>
      </w:r>
      <w:r w:rsidR="009D2BE7" w:rsidRPr="005E404C">
        <w:rPr>
          <w:rFonts w:ascii="Arial" w:hAnsi="Arial" w:cs="Arial"/>
          <w:sz w:val="19"/>
          <w:szCs w:val="19"/>
          <w:lang w:val="sk-SK"/>
        </w:rPr>
        <w:t>i</w:t>
      </w:r>
      <w:r w:rsidR="00255EFD" w:rsidRPr="005E404C">
        <w:rPr>
          <w:rFonts w:ascii="Arial" w:hAnsi="Arial" w:cs="Arial"/>
          <w:sz w:val="19"/>
          <w:szCs w:val="19"/>
          <w:lang w:val="sk-SK"/>
        </w:rPr>
        <w:t xml:space="preserve"> v rámci OP EVS</w:t>
      </w:r>
      <w:r w:rsidRPr="005E404C">
        <w:rPr>
          <w:rFonts w:ascii="Arial" w:hAnsi="Arial" w:cs="Arial"/>
          <w:sz w:val="19"/>
          <w:szCs w:val="19"/>
          <w:lang w:val="sk-SK"/>
        </w:rPr>
        <w:t xml:space="preserve"> sú najmä:</w:t>
      </w:r>
    </w:p>
    <w:p w14:paraId="15B0CC39"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bez priameho vzťahu k projektu;</w:t>
      </w:r>
    </w:p>
    <w:p w14:paraId="15B0CC3A"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v rozpore so zmluvou o NFP;</w:t>
      </w:r>
    </w:p>
    <w:p w14:paraId="15B0CC3B"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 xml:space="preserve">výdavok v rozpore so záväznými právnymi predpismi </w:t>
      </w:r>
      <w:r w:rsidR="004E74EE" w:rsidRPr="005E404C">
        <w:rPr>
          <w:rFonts w:ascii="Arial" w:hAnsi="Arial" w:cs="Arial"/>
          <w:sz w:val="19"/>
          <w:szCs w:val="19"/>
          <w:lang w:val="sk-SK"/>
        </w:rPr>
        <w:t>EÚ</w:t>
      </w:r>
      <w:r w:rsidR="00A37BAC" w:rsidRPr="005E404C">
        <w:rPr>
          <w:rFonts w:ascii="Arial" w:hAnsi="Arial" w:cs="Arial"/>
          <w:sz w:val="19"/>
          <w:szCs w:val="19"/>
          <w:lang w:val="sk-SK"/>
        </w:rPr>
        <w:t xml:space="preserve"> a </w:t>
      </w:r>
      <w:r w:rsidRPr="005E404C">
        <w:rPr>
          <w:rFonts w:ascii="Arial" w:hAnsi="Arial" w:cs="Arial"/>
          <w:sz w:val="19"/>
          <w:szCs w:val="19"/>
          <w:lang w:val="sk-SK"/>
        </w:rPr>
        <w:t>SR;</w:t>
      </w:r>
    </w:p>
    <w:p w14:paraId="15B0CC3C"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ktorý nie je nevyhnutný k dosiahnutiu cieľov projektu;</w:t>
      </w:r>
    </w:p>
    <w:p w14:paraId="15B0CC3D"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zo strany prijímateľa nedostatočne odôvodnený, alebo preukázaný;</w:t>
      </w:r>
    </w:p>
    <w:p w14:paraId="15B0CC3E" w14:textId="688EF8F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prijímateľ dobrovoľne vynakladá na účely projektu</w:t>
      </w:r>
      <w:r w:rsidR="0080638B" w:rsidRPr="008C5763">
        <w:rPr>
          <w:sz w:val="19"/>
          <w:szCs w:val="19"/>
          <w:lang w:val="sk-SK"/>
        </w:rPr>
        <w:t>,</w:t>
      </w:r>
      <w:r w:rsidRPr="008C5763">
        <w:rPr>
          <w:sz w:val="19"/>
          <w:szCs w:val="19"/>
          <w:lang w:val="sk-SK"/>
        </w:rPr>
        <w:t xml:space="preserve"> t.</w:t>
      </w:r>
      <w:r w:rsidR="00172B65" w:rsidRPr="008C5763">
        <w:rPr>
          <w:sz w:val="19"/>
          <w:szCs w:val="19"/>
          <w:lang w:val="sk-SK"/>
        </w:rPr>
        <w:t xml:space="preserve"> </w:t>
      </w:r>
      <w:r w:rsidRPr="008C5763">
        <w:rPr>
          <w:sz w:val="19"/>
          <w:szCs w:val="19"/>
          <w:lang w:val="sk-SK"/>
        </w:rPr>
        <w:t>j. nad rozsah povinného spolufinancovania, resp. uzatvorenej zmluvy o NFP;</w:t>
      </w:r>
    </w:p>
    <w:p w14:paraId="15B0CC3F"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nie je v súlade so schváleným rozpočtom projektu</w:t>
      </w:r>
      <w:r w:rsidR="00A37BAC" w:rsidRPr="008C5763">
        <w:rPr>
          <w:sz w:val="19"/>
          <w:szCs w:val="19"/>
          <w:lang w:val="sk-SK"/>
        </w:rPr>
        <w:t xml:space="preserve"> a komentárom k rozpočtu</w:t>
      </w:r>
      <w:r w:rsidRPr="008C5763">
        <w:rPr>
          <w:sz w:val="19"/>
          <w:szCs w:val="19"/>
          <w:lang w:val="sk-SK"/>
        </w:rPr>
        <w:t>;</w:t>
      </w:r>
    </w:p>
    <w:p w14:paraId="15B0CC40"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pred počiatočným dátumom oprávnenosti výdavkov;</w:t>
      </w:r>
    </w:p>
    <w:p w14:paraId="15B0CC41" w14:textId="55F26058"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po 31.12.202</w:t>
      </w:r>
      <w:r w:rsidR="0081671A" w:rsidRPr="008C5763">
        <w:rPr>
          <w:sz w:val="19"/>
          <w:szCs w:val="19"/>
          <w:lang w:val="sk-SK"/>
        </w:rPr>
        <w:t>3</w:t>
      </w:r>
      <w:r w:rsidRPr="008C5763">
        <w:rPr>
          <w:sz w:val="19"/>
          <w:szCs w:val="19"/>
          <w:lang w:val="sk-SK"/>
        </w:rPr>
        <w:t>;</w:t>
      </w:r>
    </w:p>
    <w:p w14:paraId="15B0CC42"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projekt s celkovým či prevažujúcim dopadom mimo cieľový región;</w:t>
      </w:r>
    </w:p>
    <w:p w14:paraId="15B0CC43"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sankčného charakteru vrátane súvisiacich výdavkov (pokuty, penále, vrátane zmluvných, výdavky na trovy konania a pod.);</w:t>
      </w:r>
    </w:p>
    <w:p w14:paraId="15B0CC44"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mimoriadny náklad (napr. manká a škody);</w:t>
      </w:r>
    </w:p>
    <w:p w14:paraId="15B0CC45"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w:t>
      </w:r>
      <w:r w:rsidR="00F55A4B" w:rsidRPr="008C5763">
        <w:rPr>
          <w:sz w:val="19"/>
          <w:szCs w:val="19"/>
          <w:lang w:val="sk-SK"/>
        </w:rPr>
        <w:t xml:space="preserve"> alebo bol vo vyhlásenej výzve/</w:t>
      </w:r>
      <w:r w:rsidRPr="008C5763">
        <w:rPr>
          <w:sz w:val="19"/>
          <w:szCs w:val="19"/>
          <w:lang w:val="sk-SK"/>
        </w:rPr>
        <w:t>vyzvaní definovaný ako neoprávnený;</w:t>
      </w:r>
    </w:p>
    <w:p w14:paraId="15B0CC46"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8C5763">
        <w:rPr>
          <w:sz w:val="19"/>
          <w:szCs w:val="19"/>
          <w:lang w:val="sk-SK"/>
        </w:rPr>
        <w:t>o príspevku z EŠIF</w:t>
      </w:r>
      <w:r w:rsidRPr="008C5763">
        <w:rPr>
          <w:sz w:val="19"/>
          <w:szCs w:val="19"/>
          <w:lang w:val="sk-SK"/>
        </w:rPr>
        <w:t>;</w:t>
      </w:r>
    </w:p>
    <w:p w14:paraId="15B0CC47" w14:textId="5F6462B1"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nepriame výdavky, ktoré prekročia výzvou</w:t>
      </w:r>
      <w:r w:rsidR="00A37BAC" w:rsidRPr="008C5763">
        <w:rPr>
          <w:sz w:val="19"/>
          <w:szCs w:val="19"/>
          <w:lang w:val="sk-SK"/>
        </w:rPr>
        <w:t>/vyzvaním</w:t>
      </w:r>
      <w:r w:rsidRPr="008C5763">
        <w:rPr>
          <w:sz w:val="19"/>
          <w:szCs w:val="19"/>
          <w:lang w:val="sk-SK"/>
        </w:rPr>
        <w:t xml:space="preserve"> stanovený percentuálny pomer z celkových oprávnených priamych výdavkov na projekt;</w:t>
      </w:r>
    </w:p>
    <w:p w14:paraId="15B0CC49"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bol uplatnený na základe zmenených prvotných dokumentov (napr. prezenčná listina, pracovné výkazy a pod.);</w:t>
      </w:r>
    </w:p>
    <w:p w14:paraId="15B0CC4A" w14:textId="5564D442"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vynaložený bez vzájomného súladu a potrebnej nadväznosti na ostatné výdavky projektu súvisiace s aktivitami projektu, t.</w:t>
      </w:r>
      <w:r w:rsidR="00172B65" w:rsidRPr="008C5763">
        <w:rPr>
          <w:sz w:val="19"/>
          <w:szCs w:val="19"/>
          <w:lang w:val="sk-SK"/>
        </w:rPr>
        <w:t xml:space="preserve"> </w:t>
      </w:r>
      <w:r w:rsidRPr="008C5763">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nebol prijímateľom preukázaný a uplatnený v žiadosti o platbu (refundáciu/zúčtovanie zálohovej platby/zúčtovanie predfinancovania) najneskôr do </w:t>
      </w:r>
      <w:r w:rsidR="00FF5CA0" w:rsidRPr="008C5763">
        <w:rPr>
          <w:sz w:val="19"/>
          <w:szCs w:val="19"/>
          <w:lang w:val="sk-SK"/>
        </w:rPr>
        <w:t>konca obdobia oprávnenosti výdavkov</w:t>
      </w:r>
      <w:r w:rsidRPr="008C5763">
        <w:rPr>
          <w:sz w:val="19"/>
          <w:szCs w:val="19"/>
          <w:lang w:val="sk-SK"/>
        </w:rPr>
        <w:t>;</w:t>
      </w:r>
    </w:p>
    <w:p w14:paraId="15B0CC4C" w14:textId="5F47B7D3"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kladný rozdiel medzi reálne vzniknutými nákladmi prijímateľa/užívateľa a poskytnutými príspevkami/dotáciami z verejných zdrojov, aj kumulovane;</w:t>
      </w:r>
    </w:p>
    <w:p w14:paraId="15B0CC4D" w14:textId="0B3CFC94" w:rsidR="002B3DE0" w:rsidRPr="008C5763"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priame dane</w:t>
      </w:r>
      <w:r w:rsidR="00CB17BC" w:rsidRPr="008C5763">
        <w:rPr>
          <w:rStyle w:val="Odkaznapoznmkupodiarou"/>
          <w:szCs w:val="19"/>
          <w:lang w:val="sk-SK"/>
        </w:rPr>
        <w:footnoteReference w:id="11"/>
      </w:r>
      <w:r w:rsidRPr="008C5763">
        <w:rPr>
          <w:sz w:val="19"/>
          <w:szCs w:val="19"/>
          <w:lang w:val="sk-SK"/>
        </w:rPr>
        <w:t xml:space="preserve"> (</w:t>
      </w:r>
      <w:r w:rsidR="002D70E8" w:rsidRPr="008C5763">
        <w:rPr>
          <w:sz w:val="19"/>
          <w:szCs w:val="19"/>
          <w:lang w:val="sk-SK"/>
        </w:rPr>
        <w:t xml:space="preserve">napr. </w:t>
      </w:r>
      <w:r w:rsidRPr="008C5763">
        <w:rPr>
          <w:sz w:val="19"/>
          <w:szCs w:val="19"/>
          <w:lang w:val="sk-SK"/>
        </w:rPr>
        <w:t>daň z nehnuteľnosti, daň z motorových vozidiel</w:t>
      </w:r>
      <w:r w:rsidR="002D70E8" w:rsidRPr="008C5763">
        <w:rPr>
          <w:sz w:val="19"/>
          <w:szCs w:val="19"/>
          <w:lang w:val="sk-SK"/>
        </w:rPr>
        <w:t xml:space="preserve"> a pod.)</w:t>
      </w:r>
      <w:r w:rsidR="001C3C0A" w:rsidRPr="008C5763">
        <w:rPr>
          <w:sz w:val="19"/>
          <w:szCs w:val="19"/>
          <w:lang w:val="sk-SK"/>
        </w:rPr>
        <w:t>;</w:t>
      </w:r>
    </w:p>
    <w:p w14:paraId="60A5D7D7" w14:textId="666C8D95" w:rsidR="00D02D84" w:rsidRPr="008C5763"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finančný prenájom a operatívny nájom;</w:t>
      </w:r>
    </w:p>
    <w:p w14:paraId="20B9D8A9" w14:textId="613D24B6" w:rsidR="00DF7AC9" w:rsidRPr="008C5763"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lastRenderedPageBreak/>
        <w:t>výdavky na opravu a</w:t>
      </w:r>
      <w:r w:rsidR="00DF7AC9" w:rsidRPr="008C5763">
        <w:rPr>
          <w:sz w:val="19"/>
          <w:szCs w:val="19"/>
          <w:lang w:val="sk-SK"/>
        </w:rPr>
        <w:t> </w:t>
      </w:r>
      <w:r w:rsidRPr="008C5763">
        <w:rPr>
          <w:sz w:val="19"/>
          <w:szCs w:val="19"/>
          <w:lang w:val="sk-SK"/>
        </w:rPr>
        <w:t>údržbu</w:t>
      </w:r>
      <w:r w:rsidR="00DF7AC9" w:rsidRPr="008C5763">
        <w:rPr>
          <w:sz w:val="19"/>
          <w:szCs w:val="19"/>
          <w:lang w:val="sk-SK"/>
        </w:rPr>
        <w:t>;</w:t>
      </w:r>
    </w:p>
    <w:p w14:paraId="1DB01AEA" w14:textId="77777777" w:rsidR="00FE41CC" w:rsidRPr="00FE41CC" w:rsidRDefault="00DF7AC9" w:rsidP="00062A9E">
      <w:pPr>
        <w:pStyle w:val="Odsekzoznamu"/>
        <w:numPr>
          <w:ilvl w:val="0"/>
          <w:numId w:val="9"/>
        </w:numPr>
        <w:spacing w:before="120" w:after="120" w:line="288" w:lineRule="auto"/>
        <w:ind w:left="709" w:hanging="425"/>
        <w:contextualSpacing w:val="0"/>
        <w:jc w:val="both"/>
        <w:rPr>
          <w:sz w:val="19"/>
          <w:szCs w:val="19"/>
        </w:rPr>
      </w:pPr>
      <w:r w:rsidRPr="008C5763">
        <w:rPr>
          <w:sz w:val="19"/>
          <w:szCs w:val="19"/>
          <w:lang w:val="sk-SK"/>
        </w:rPr>
        <w:t>výdavky na obstaranie motorového vozidla</w:t>
      </w:r>
      <w:r w:rsidR="00FE41CC">
        <w:rPr>
          <w:sz w:val="19"/>
          <w:szCs w:val="19"/>
          <w:lang w:val="sk-SK"/>
        </w:rPr>
        <w:t>;</w:t>
      </w:r>
    </w:p>
    <w:p w14:paraId="4ED7F859" w14:textId="5D63FA75" w:rsidR="001C3C0A" w:rsidRPr="007A5085" w:rsidRDefault="00FE41CC" w:rsidP="00062A9E">
      <w:pPr>
        <w:pStyle w:val="Odsekzoznamu"/>
        <w:numPr>
          <w:ilvl w:val="0"/>
          <w:numId w:val="9"/>
        </w:numPr>
        <w:spacing w:before="120" w:after="120" w:line="288" w:lineRule="auto"/>
        <w:ind w:left="709" w:hanging="425"/>
        <w:contextualSpacing w:val="0"/>
        <w:jc w:val="both"/>
        <w:rPr>
          <w:sz w:val="19"/>
          <w:szCs w:val="19"/>
        </w:rPr>
      </w:pPr>
      <w:r>
        <w:rPr>
          <w:sz w:val="19"/>
          <w:szCs w:val="19"/>
          <w:lang w:val="sk-SK"/>
        </w:rPr>
        <w:t>výdavky na tvorbu sociálneho fondu.</w:t>
      </w:r>
    </w:p>
    <w:p w14:paraId="15B0CC4F" w14:textId="565AED59"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Odporúčanie pre žiadateľa:</w:t>
      </w:r>
      <w:r w:rsidRPr="005E404C">
        <w:rPr>
          <w:rFonts w:ascii="Arial" w:hAnsi="Arial" w:cs="Arial"/>
          <w:sz w:val="19"/>
          <w:szCs w:val="19"/>
          <w:lang w:val="sk-SK"/>
        </w:rPr>
        <w:t xml:space="preserve"> Oprávnené </w:t>
      </w:r>
      <w:r w:rsidR="00113505" w:rsidRPr="005E404C">
        <w:rPr>
          <w:rFonts w:ascii="Arial" w:hAnsi="Arial" w:cs="Arial"/>
          <w:sz w:val="19"/>
          <w:szCs w:val="19"/>
          <w:lang w:val="sk-SK"/>
        </w:rPr>
        <w:t xml:space="preserve">a neoprávnené výdavky sú bližšie definované v príslušnej výzve/vyzvaní. Oprávnené </w:t>
      </w:r>
      <w:r w:rsidRPr="005E404C">
        <w:rPr>
          <w:rFonts w:ascii="Arial" w:hAnsi="Arial" w:cs="Arial"/>
          <w:sz w:val="19"/>
          <w:szCs w:val="19"/>
          <w:lang w:val="sk-SK"/>
        </w:rPr>
        <w:t>výdavky deklarované v ŽoNFP sú predmetom odborného hodnotenia v rámci schvaľovacieho procesu ŽoNF</w:t>
      </w:r>
      <w:r w:rsidR="00BE67E8" w:rsidRPr="005E404C">
        <w:rPr>
          <w:rFonts w:ascii="Arial" w:hAnsi="Arial" w:cs="Arial"/>
          <w:sz w:val="19"/>
          <w:szCs w:val="19"/>
          <w:lang w:val="sk-SK"/>
        </w:rPr>
        <w:t>P</w:t>
      </w:r>
      <w:r w:rsidRPr="005E404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5E404C">
        <w:rPr>
          <w:rFonts w:ascii="Arial" w:hAnsi="Arial" w:cs="Arial"/>
          <w:sz w:val="19"/>
          <w:szCs w:val="19"/>
          <w:lang w:val="sk-SK"/>
        </w:rPr>
        <w:t>vedených v p</w:t>
      </w:r>
      <w:r w:rsidRPr="005E404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12"/>
      </w:r>
      <w:r w:rsidRPr="007A5085">
        <w:rPr>
          <w:rFonts w:ascii="Arial" w:hAnsi="Arial" w:cs="Arial"/>
          <w:color w:val="auto"/>
          <w:sz w:val="19"/>
          <w:szCs w:val="19"/>
          <w:lang w:val="sk-SK" w:eastAsia="cs-CZ"/>
        </w:rPr>
        <w:t xml:space="preserve"> pre účely ich použitia v rámci implementácie projektu sú: </w:t>
      </w:r>
    </w:p>
    <w:p w14:paraId="15B0CC51" w14:textId="34A992A0"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energie - napríklad vodné a stočné, plyn, teplo, elektrina; </w:t>
      </w:r>
    </w:p>
    <w:p w14:paraId="15B0CC53"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pohonné hmoty. </w:t>
      </w:r>
    </w:p>
    <w:p w14:paraId="15B0CC55" w14:textId="5EE81FBC" w:rsidR="00113505" w:rsidRPr="005E404C" w:rsidRDefault="00113505" w:rsidP="007F7349">
      <w:pPr>
        <w:spacing w:before="120" w:after="120" w:line="288" w:lineRule="auto"/>
        <w:jc w:val="both"/>
        <w:rPr>
          <w:rFonts w:cs="Arial"/>
          <w:sz w:val="19"/>
          <w:szCs w:val="19"/>
          <w:lang w:val="sk-SK" w:eastAsia="cs-CZ"/>
        </w:rPr>
      </w:pPr>
      <w:r w:rsidRPr="005E404C">
        <w:rPr>
          <w:rFonts w:cs="Arial"/>
          <w:sz w:val="19"/>
          <w:szCs w:val="19"/>
          <w:lang w:val="sk-SK" w:eastAsia="cs-CZ"/>
        </w:rPr>
        <w:t>V prípade schémy de minimis oprávnené, resp. neoprávnené výdavky sú stanovené v príslušnej schéme de minimis.</w:t>
      </w:r>
    </w:p>
    <w:p w14:paraId="15B0CC56" w14:textId="1CC3828B" w:rsidR="00113505" w:rsidRPr="005E404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5E404C">
        <w:rPr>
          <w:rFonts w:cs="Arial"/>
          <w:b/>
          <w:i/>
          <w:sz w:val="19"/>
          <w:szCs w:val="19"/>
          <w:lang w:val="sk-SK"/>
        </w:rPr>
        <w:t>Upozornenie pre žiadateľa:</w:t>
      </w:r>
      <w:r w:rsidRPr="005E404C">
        <w:rPr>
          <w:rFonts w:cs="Arial"/>
          <w:sz w:val="19"/>
          <w:szCs w:val="19"/>
          <w:lang w:val="sk-SK"/>
        </w:rPr>
        <w:t xml:space="preserve"> RO pre OP EVS </w:t>
      </w:r>
      <w:r w:rsidR="00144E0D" w:rsidRPr="005E404C">
        <w:rPr>
          <w:rFonts w:cs="Arial"/>
          <w:sz w:val="19"/>
          <w:szCs w:val="19"/>
          <w:lang w:val="sk-SK"/>
        </w:rPr>
        <w:t xml:space="preserve">nie je kompetentný </w:t>
      </w:r>
      <w:r w:rsidRPr="005E404C">
        <w:rPr>
          <w:rFonts w:cs="Arial"/>
          <w:sz w:val="19"/>
          <w:szCs w:val="19"/>
          <w:lang w:val="sk-SK"/>
        </w:rPr>
        <w:t xml:space="preserve">poskytovať </w:t>
      </w:r>
      <w:r w:rsidR="00144E0D" w:rsidRPr="005E404C">
        <w:rPr>
          <w:rFonts w:cs="Arial"/>
          <w:sz w:val="19"/>
          <w:szCs w:val="19"/>
          <w:lang w:val="sk-SK"/>
        </w:rPr>
        <w:t xml:space="preserve">záväzné </w:t>
      </w:r>
      <w:r w:rsidRPr="005E404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5E404C">
        <w:rPr>
          <w:rFonts w:cs="Arial"/>
          <w:sz w:val="19"/>
          <w:szCs w:val="19"/>
          <w:lang w:val="sk-SK"/>
        </w:rPr>
        <w:t>VO</w:t>
      </w:r>
      <w:r w:rsidRPr="005E404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5E404C">
        <w:rPr>
          <w:rFonts w:cs="Arial"/>
          <w:sz w:val="19"/>
          <w:szCs w:val="19"/>
          <w:lang w:val="sk-SK"/>
        </w:rPr>
        <w:t>.</w:t>
      </w:r>
    </w:p>
    <w:p w14:paraId="15B0CC57" w14:textId="686AD8B8" w:rsidR="00402CEC" w:rsidRPr="00095609" w:rsidRDefault="003E4A99" w:rsidP="000F423E">
      <w:pPr>
        <w:pStyle w:val="Nadpis3"/>
        <w:spacing w:line="480" w:lineRule="auto"/>
        <w:ind w:left="720"/>
        <w:rPr>
          <w:b/>
          <w:color w:val="3C8A2E" w:themeColor="accent5"/>
          <w:sz w:val="24"/>
          <w:szCs w:val="24"/>
          <w:lang w:val="sk-SK"/>
        </w:rPr>
      </w:pPr>
      <w:bookmarkStart w:id="96" w:name="_Toc410400243"/>
      <w:bookmarkStart w:id="97" w:name="_Toc417132488"/>
      <w:bookmarkStart w:id="98" w:name="_Toc417648885"/>
      <w:bookmarkStart w:id="99" w:name="_Toc440354977"/>
      <w:bookmarkStart w:id="100" w:name="_Toc440375308"/>
      <w:bookmarkStart w:id="101" w:name="_Toc458432896"/>
      <w:bookmarkStart w:id="102" w:name="_Toc458515648"/>
      <w:r w:rsidRPr="00095609">
        <w:rPr>
          <w:b/>
          <w:color w:val="3C8A2E" w:themeColor="accent5"/>
          <w:sz w:val="24"/>
          <w:szCs w:val="24"/>
          <w:lang w:val="sk-SK"/>
        </w:rPr>
        <w:t>2.4.1</w:t>
      </w:r>
      <w:r w:rsidR="0009154D" w:rsidRPr="00095609">
        <w:rPr>
          <w:b/>
          <w:color w:val="3C8A2E" w:themeColor="accent5"/>
          <w:sz w:val="24"/>
          <w:szCs w:val="24"/>
          <w:lang w:val="sk-SK"/>
        </w:rPr>
        <w:tab/>
      </w:r>
      <w:r w:rsidR="001E7A3C" w:rsidRPr="00095609">
        <w:rPr>
          <w:b/>
          <w:color w:val="3C8A2E" w:themeColor="accent5"/>
          <w:sz w:val="24"/>
          <w:szCs w:val="24"/>
          <w:lang w:val="sk-SK"/>
        </w:rPr>
        <w:t>Členenie oprávnených výdavkov</w:t>
      </w:r>
      <w:bookmarkEnd w:id="96"/>
      <w:bookmarkEnd w:id="97"/>
      <w:bookmarkEnd w:id="98"/>
      <w:bookmarkEnd w:id="99"/>
      <w:bookmarkEnd w:id="100"/>
      <w:bookmarkEnd w:id="101"/>
      <w:bookmarkEnd w:id="102"/>
    </w:p>
    <w:p w14:paraId="15B0CC58" w14:textId="77777777" w:rsidR="007A1208"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Pri vecnom zatriedení jednotlivých výdavkov do skupín výda</w:t>
      </w:r>
      <w:r w:rsidR="004E74EE" w:rsidRPr="005E404C">
        <w:rPr>
          <w:rFonts w:ascii="Arial" w:hAnsi="Arial" w:cs="Arial"/>
          <w:sz w:val="19"/>
          <w:szCs w:val="19"/>
          <w:lang w:val="sk-SK"/>
        </w:rPr>
        <w:t>vkov žiadateľ o NFP vychádza z m</w:t>
      </w:r>
      <w:r w:rsidRPr="005E404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5E404C">
          <w:rPr>
            <w:rStyle w:val="Hypertextovprepojenie"/>
            <w:rFonts w:cs="Arial"/>
            <w:szCs w:val="19"/>
            <w:lang w:val="sk-SK"/>
          </w:rPr>
          <w:t>www.partnerskadohoda.gov.sk</w:t>
        </w:r>
      </w:hyperlink>
      <w:r w:rsidRPr="005E404C">
        <w:rPr>
          <w:rFonts w:ascii="Arial" w:hAnsi="Arial" w:cs="Arial"/>
          <w:sz w:val="19"/>
          <w:szCs w:val="19"/>
          <w:lang w:val="sk-SK"/>
        </w:rPr>
        <w:t>.</w:t>
      </w:r>
    </w:p>
    <w:p w14:paraId="3F38A28A" w14:textId="7292034B" w:rsidR="00F344DC" w:rsidRDefault="007A1208" w:rsidP="00F344DC">
      <w:pPr>
        <w:pStyle w:val="Default"/>
        <w:spacing w:afterLines="160" w:after="384" w:line="288" w:lineRule="auto"/>
        <w:jc w:val="both"/>
        <w:rPr>
          <w:lang w:val="sk-SK"/>
        </w:rPr>
      </w:pPr>
      <w:r w:rsidRPr="005E404C">
        <w:rPr>
          <w:rFonts w:ascii="Arial" w:hAnsi="Arial" w:cs="Arial"/>
          <w:sz w:val="19"/>
          <w:szCs w:val="19"/>
          <w:lang w:val="sk-SK"/>
        </w:rPr>
        <w:t>RO pre OP EVS</w:t>
      </w:r>
      <w:r w:rsidR="006069FC" w:rsidRPr="005E404C">
        <w:rPr>
          <w:rFonts w:ascii="Arial" w:hAnsi="Arial" w:cs="Arial"/>
          <w:sz w:val="19"/>
          <w:szCs w:val="19"/>
          <w:lang w:val="sk-SK"/>
        </w:rPr>
        <w:t xml:space="preserve"> mô</w:t>
      </w:r>
      <w:r w:rsidR="002010F2" w:rsidRPr="005E404C">
        <w:rPr>
          <w:rFonts w:ascii="Arial" w:hAnsi="Arial" w:cs="Arial"/>
          <w:sz w:val="19"/>
          <w:szCs w:val="19"/>
          <w:lang w:val="sk-SK"/>
        </w:rPr>
        <w:t>že zúž</w:t>
      </w:r>
      <w:r w:rsidR="006069FC" w:rsidRPr="005E404C">
        <w:rPr>
          <w:rFonts w:ascii="Arial" w:hAnsi="Arial" w:cs="Arial"/>
          <w:sz w:val="19"/>
          <w:szCs w:val="19"/>
          <w:lang w:val="sk-SK"/>
        </w:rPr>
        <w:t>iť okruh</w:t>
      </w:r>
      <w:r w:rsidR="002B3DE0" w:rsidRPr="005E404C">
        <w:rPr>
          <w:rFonts w:ascii="Arial" w:hAnsi="Arial" w:cs="Arial"/>
          <w:sz w:val="19"/>
          <w:szCs w:val="19"/>
          <w:lang w:val="sk-SK"/>
        </w:rPr>
        <w:t xml:space="preserve"> oprávnených výdavkov </w:t>
      </w:r>
      <w:r w:rsidRPr="005E404C">
        <w:rPr>
          <w:rFonts w:ascii="Arial" w:hAnsi="Arial" w:cs="Arial"/>
          <w:sz w:val="19"/>
          <w:szCs w:val="19"/>
          <w:lang w:val="sk-SK"/>
        </w:rPr>
        <w:t xml:space="preserve">vo </w:t>
      </w:r>
      <w:r w:rsidR="002B3DE0" w:rsidRPr="005E404C">
        <w:rPr>
          <w:rFonts w:ascii="Arial" w:hAnsi="Arial" w:cs="Arial"/>
          <w:sz w:val="19"/>
          <w:szCs w:val="19"/>
          <w:lang w:val="sk-SK"/>
        </w:rPr>
        <w:t>vyzvan</w:t>
      </w:r>
      <w:r w:rsidRPr="005E404C">
        <w:rPr>
          <w:rFonts w:ascii="Arial" w:hAnsi="Arial" w:cs="Arial"/>
          <w:sz w:val="19"/>
          <w:szCs w:val="19"/>
          <w:lang w:val="sk-SK"/>
        </w:rPr>
        <w:t>í</w:t>
      </w:r>
      <w:r w:rsidR="002B3DE0" w:rsidRPr="005E404C">
        <w:rPr>
          <w:rFonts w:ascii="Arial" w:hAnsi="Arial" w:cs="Arial"/>
          <w:sz w:val="19"/>
          <w:szCs w:val="19"/>
          <w:lang w:val="sk-SK"/>
        </w:rPr>
        <w:t>/výzv</w:t>
      </w:r>
      <w:r w:rsidRPr="005E404C">
        <w:rPr>
          <w:rFonts w:ascii="Arial" w:hAnsi="Arial" w:cs="Arial"/>
          <w:sz w:val="19"/>
          <w:szCs w:val="19"/>
          <w:lang w:val="sk-SK"/>
        </w:rPr>
        <w:t>e</w:t>
      </w:r>
      <w:r w:rsidR="006069FC" w:rsidRPr="005E404C">
        <w:rPr>
          <w:rFonts w:ascii="Arial" w:hAnsi="Arial" w:cs="Arial"/>
          <w:sz w:val="19"/>
          <w:szCs w:val="19"/>
          <w:lang w:val="sk-SK"/>
        </w:rPr>
        <w:t xml:space="preserve"> na predkladanie </w:t>
      </w:r>
      <w:r w:rsidR="004E74EE" w:rsidRPr="005E404C">
        <w:rPr>
          <w:rFonts w:ascii="Arial" w:hAnsi="Arial" w:cs="Arial"/>
          <w:sz w:val="19"/>
          <w:szCs w:val="19"/>
          <w:lang w:val="sk-SK"/>
        </w:rPr>
        <w:t>Žo</w:t>
      </w:r>
      <w:r w:rsidR="007D5F5A" w:rsidRPr="005E404C">
        <w:rPr>
          <w:rFonts w:ascii="Arial" w:hAnsi="Arial" w:cs="Arial"/>
          <w:sz w:val="19"/>
          <w:szCs w:val="19"/>
          <w:lang w:val="sk-SK"/>
        </w:rPr>
        <w:t>NFP</w:t>
      </w:r>
      <w:r w:rsidR="002B3DE0" w:rsidRPr="005E404C">
        <w:rPr>
          <w:rFonts w:ascii="Arial" w:hAnsi="Arial" w:cs="Arial"/>
          <w:sz w:val="19"/>
          <w:szCs w:val="19"/>
          <w:lang w:val="sk-SK"/>
        </w:rPr>
        <w:t>.</w:t>
      </w:r>
      <w:bookmarkStart w:id="103" w:name="_Toc413832233"/>
      <w:bookmarkStart w:id="104" w:name="_Toc417132489"/>
      <w:bookmarkStart w:id="105" w:name="_Toc417648886"/>
      <w:bookmarkStart w:id="106" w:name="_Toc440354978"/>
      <w:bookmarkStart w:id="107" w:name="_Toc440375309"/>
      <w:bookmarkStart w:id="108" w:name="_Toc458432897"/>
      <w:bookmarkStart w:id="109" w:name="_Toc458515649"/>
    </w:p>
    <w:p w14:paraId="15B0CC5A" w14:textId="6608E774" w:rsidR="002B3DE0" w:rsidRPr="001F1018" w:rsidRDefault="001F1018" w:rsidP="000F423E">
      <w:pPr>
        <w:pStyle w:val="Nadpis3"/>
        <w:tabs>
          <w:tab w:val="num" w:pos="993"/>
        </w:tabs>
        <w:spacing w:line="480" w:lineRule="auto"/>
        <w:ind w:left="567"/>
        <w:rPr>
          <w:b/>
          <w:color w:val="3C8A2E" w:themeColor="accent5"/>
          <w:sz w:val="24"/>
          <w:szCs w:val="24"/>
          <w:lang w:val="sk-SK"/>
        </w:rPr>
      </w:pPr>
      <w:r>
        <w:rPr>
          <w:b/>
          <w:color w:val="3C8A2E" w:themeColor="accent5"/>
          <w:sz w:val="24"/>
          <w:szCs w:val="24"/>
          <w:lang w:val="sk-SK"/>
        </w:rPr>
        <w:lastRenderedPageBreak/>
        <w:t>2.4.2</w:t>
      </w:r>
      <w:r w:rsidR="0009154D">
        <w:rPr>
          <w:b/>
          <w:color w:val="3C8A2E" w:themeColor="accent5"/>
          <w:sz w:val="24"/>
          <w:szCs w:val="24"/>
          <w:lang w:val="sk-SK"/>
        </w:rPr>
        <w:tab/>
      </w:r>
      <w:r w:rsidR="002B3DE0" w:rsidRPr="001F1018">
        <w:rPr>
          <w:b/>
          <w:color w:val="3C8A2E" w:themeColor="accent5"/>
          <w:sz w:val="24"/>
          <w:szCs w:val="24"/>
          <w:lang w:val="sk-SK"/>
        </w:rPr>
        <w:t>Projekty generujúce čisté príjmy</w:t>
      </w:r>
      <w:r w:rsidR="002B3DE0" w:rsidRPr="001F1018">
        <w:rPr>
          <w:b/>
          <w:color w:val="3C8A2E" w:themeColor="accent5"/>
          <w:sz w:val="24"/>
          <w:szCs w:val="24"/>
          <w:vertAlign w:val="superscript"/>
          <w:lang w:val="sk-SK"/>
        </w:rPr>
        <w:footnoteReference w:id="13"/>
      </w:r>
      <w:bookmarkEnd w:id="103"/>
      <w:bookmarkEnd w:id="104"/>
      <w:bookmarkEnd w:id="105"/>
      <w:bookmarkEnd w:id="106"/>
      <w:bookmarkEnd w:id="107"/>
      <w:bookmarkEnd w:id="108"/>
      <w:bookmarkEnd w:id="109"/>
      <w:r w:rsidR="002B3DE0" w:rsidRPr="001F1018">
        <w:rPr>
          <w:b/>
          <w:color w:val="3C8A2E" w:themeColor="accent5"/>
          <w:sz w:val="24"/>
          <w:szCs w:val="24"/>
          <w:lang w:val="sk-SK"/>
        </w:rPr>
        <w:t xml:space="preserve"> </w:t>
      </w:r>
    </w:p>
    <w:p w14:paraId="15B0CC5B" w14:textId="77777777" w:rsidR="002B3DE0" w:rsidRPr="005E404C" w:rsidRDefault="00C85E20" w:rsidP="005E404C">
      <w:pPr>
        <w:spacing w:before="120" w:after="120" w:line="288" w:lineRule="auto"/>
        <w:ind w:left="567" w:hanging="567"/>
        <w:jc w:val="both"/>
        <w:rPr>
          <w:rFonts w:ascii="Arial" w:hAnsi="Arial" w:cs="Arial"/>
          <w:sz w:val="19"/>
          <w:szCs w:val="19"/>
          <w:lang w:val="sk-SK"/>
        </w:rPr>
      </w:pPr>
      <w:r w:rsidRPr="005E404C">
        <w:rPr>
          <w:rFonts w:ascii="Arial" w:hAnsi="Arial" w:cs="Arial"/>
          <w:sz w:val="19"/>
          <w:szCs w:val="19"/>
          <w:lang w:val="sk-SK"/>
        </w:rPr>
        <w:t>V podmienkach OP EVS sú p</w:t>
      </w:r>
      <w:r w:rsidR="002B3DE0" w:rsidRPr="005E404C">
        <w:rPr>
          <w:rFonts w:ascii="Arial" w:hAnsi="Arial" w:cs="Arial"/>
          <w:sz w:val="19"/>
          <w:szCs w:val="19"/>
          <w:lang w:val="sk-SK"/>
        </w:rPr>
        <w:t xml:space="preserve">rojekty generujúce príjmy </w:t>
      </w:r>
      <w:r w:rsidRPr="005E404C">
        <w:rPr>
          <w:rFonts w:ascii="Arial" w:hAnsi="Arial" w:cs="Arial"/>
          <w:sz w:val="19"/>
          <w:szCs w:val="19"/>
          <w:lang w:val="sk-SK"/>
        </w:rPr>
        <w:t>tie,</w:t>
      </w:r>
      <w:r w:rsidR="002B3DE0" w:rsidRPr="005E404C">
        <w:rPr>
          <w:rFonts w:ascii="Arial" w:hAnsi="Arial" w:cs="Arial"/>
          <w:sz w:val="19"/>
          <w:szCs w:val="19"/>
          <w:lang w:val="sk-SK"/>
        </w:rPr>
        <w:t xml:space="preserve"> ktoré</w:t>
      </w:r>
      <w:r w:rsidRPr="005E404C">
        <w:rPr>
          <w:rFonts w:ascii="Arial" w:hAnsi="Arial" w:cs="Arial"/>
          <w:sz w:val="19"/>
          <w:szCs w:val="19"/>
          <w:lang w:val="sk-SK"/>
        </w:rPr>
        <w:t xml:space="preserve"> z</w:t>
      </w:r>
      <w:r w:rsidR="002B3DE0" w:rsidRPr="005E404C">
        <w:rPr>
          <w:rFonts w:ascii="Arial" w:hAnsi="Arial" w:cs="Arial"/>
          <w:sz w:val="19"/>
          <w:szCs w:val="19"/>
          <w:lang w:val="sk-SK"/>
        </w:rPr>
        <w:t xml:space="preserve">ahŕňajú poskytovanie služieb za poplatok. </w:t>
      </w:r>
    </w:p>
    <w:p w14:paraId="15B0CC5C" w14:textId="77777777" w:rsidR="002B3DE0" w:rsidRPr="005E404C" w:rsidRDefault="002B3DE0" w:rsidP="005E40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Potenciálne čisté príjmy z projektu sa stanovia vopred na základe metód</w:t>
      </w:r>
      <w:r w:rsidR="00FF5CA0" w:rsidRPr="005E404C">
        <w:rPr>
          <w:rFonts w:ascii="Arial" w:hAnsi="Arial" w:cs="Arial"/>
          <w:sz w:val="19"/>
          <w:szCs w:val="19"/>
          <w:lang w:val="sk-SK"/>
        </w:rPr>
        <w:t>y</w:t>
      </w:r>
      <w:r w:rsidR="00FF5CA0" w:rsidRPr="005E404C">
        <w:rPr>
          <w:rFonts w:ascii="Arial" w:hAnsi="Arial" w:cs="Arial"/>
          <w:iCs/>
          <w:sz w:val="19"/>
          <w:szCs w:val="19"/>
          <w:lang w:val="sk-SK"/>
        </w:rPr>
        <w:t xml:space="preserve"> výpočtu </w:t>
      </w:r>
      <w:r w:rsidRPr="005E404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5E404C">
        <w:rPr>
          <w:rFonts w:ascii="Arial" w:hAnsi="Arial" w:cs="Arial"/>
          <w:sz w:val="19"/>
          <w:szCs w:val="19"/>
          <w:lang w:val="sk-SK"/>
        </w:rPr>
        <w:t xml:space="preserve">. </w:t>
      </w:r>
    </w:p>
    <w:p w14:paraId="15B0CC5F" w14:textId="77777777" w:rsidR="002B3DE0" w:rsidRPr="005E404C" w:rsidRDefault="00FF5CA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tejto metóde</w:t>
      </w:r>
      <w:r w:rsidR="002B3DE0" w:rsidRPr="005E404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že nie je objektívne možné určiť príjmy vopred podľa </w:t>
      </w:r>
      <w:r w:rsidR="008D1654" w:rsidRPr="005E404C">
        <w:rPr>
          <w:rFonts w:ascii="Arial" w:hAnsi="Arial" w:cs="Arial"/>
          <w:sz w:val="19"/>
          <w:szCs w:val="19"/>
          <w:lang w:val="sk-SK"/>
        </w:rPr>
        <w:t>uvedenej metódy</w:t>
      </w:r>
      <w:r w:rsidRPr="005E404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nevzťahujú na: </w:t>
      </w:r>
    </w:p>
    <w:p w14:paraId="15B0CC6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projekty, ktoré sú podporované výlučne z ESF; </w:t>
      </w:r>
    </w:p>
    <w:p w14:paraId="15B0CC6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návratnú pomoc, ktorá podlieha povinnosti úplného splatenia, a ceny; </w:t>
      </w:r>
    </w:p>
    <w:p w14:paraId="15B0CC6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 xml:space="preserve">technickú pomoc; </w:t>
      </w:r>
    </w:p>
    <w:p w14:paraId="15B0CC6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 xml:space="preserve">podporu na finančné nástroje alebo z finančných nástrojov; </w:t>
      </w:r>
    </w:p>
    <w:p w14:paraId="15B0CC6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f)</w:t>
      </w:r>
      <w:r w:rsidRPr="005E404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operácie realizované v rámci SAP. </w:t>
      </w:r>
    </w:p>
    <w:p w14:paraId="1DE0A98C" w14:textId="77777777" w:rsidR="00773BCC"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predstavuje: </w:t>
      </w:r>
    </w:p>
    <w:p w14:paraId="15B0CC6A"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pomoc de minimis; </w:t>
      </w:r>
    </w:p>
    <w:p w14:paraId="15B0CC6B"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lastRenderedPageBreak/>
        <w:t xml:space="preserve">c) </w:t>
      </w:r>
      <w:r w:rsidRPr="005E404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Default="00F344DC" w:rsidP="00F344DC">
      <w:pPr>
        <w:pStyle w:val="Nadpis3"/>
        <w:spacing w:before="0" w:after="160" w:line="300" w:lineRule="auto"/>
        <w:rPr>
          <w:b/>
          <w:color w:val="3C8A2E" w:themeColor="accent5"/>
          <w:sz w:val="24"/>
          <w:szCs w:val="24"/>
          <w:lang w:val="sk-SK"/>
        </w:rPr>
      </w:pPr>
      <w:bookmarkStart w:id="110" w:name="_Toc413832234"/>
      <w:bookmarkStart w:id="111" w:name="_Toc417132490"/>
      <w:bookmarkStart w:id="112" w:name="_Toc417648887"/>
      <w:bookmarkStart w:id="113" w:name="_Toc440354979"/>
      <w:bookmarkStart w:id="114" w:name="_Toc440375310"/>
      <w:bookmarkStart w:id="115" w:name="_Toc458432898"/>
      <w:bookmarkStart w:id="116" w:name="_Toc458515650"/>
    </w:p>
    <w:p w14:paraId="15B0CC6E" w14:textId="7EA43A75" w:rsidR="002B3DE0" w:rsidRPr="00095609" w:rsidRDefault="001F1018" w:rsidP="00F344DC">
      <w:pPr>
        <w:pStyle w:val="Nadpis3"/>
        <w:spacing w:line="360" w:lineRule="auto"/>
        <w:ind w:left="720"/>
        <w:jc w:val="both"/>
        <w:rPr>
          <w:b/>
          <w:color w:val="3C8A2E" w:themeColor="accent5"/>
          <w:sz w:val="24"/>
          <w:szCs w:val="24"/>
          <w:lang w:val="sk-SK"/>
        </w:rPr>
      </w:pPr>
      <w:r w:rsidRPr="00095609">
        <w:rPr>
          <w:b/>
          <w:color w:val="3C8A2E" w:themeColor="accent5"/>
          <w:sz w:val="24"/>
          <w:szCs w:val="24"/>
          <w:lang w:val="sk-SK"/>
        </w:rPr>
        <w:t>2.4.3</w:t>
      </w:r>
      <w:r w:rsidR="0009154D" w:rsidRPr="00095609">
        <w:rPr>
          <w:b/>
          <w:color w:val="3C8A2E" w:themeColor="accent5"/>
          <w:sz w:val="24"/>
          <w:szCs w:val="24"/>
          <w:lang w:val="sk-SK"/>
        </w:rPr>
        <w:tab/>
      </w:r>
      <w:r w:rsidR="002B3DE0" w:rsidRPr="00095609">
        <w:rPr>
          <w:b/>
          <w:color w:val="3C8A2E" w:themeColor="accent5"/>
          <w:sz w:val="24"/>
          <w:szCs w:val="24"/>
          <w:lang w:val="sk-SK"/>
        </w:rPr>
        <w:t>Projekty, ktoré vytvárajú čisté príjmy v priebehu ich implementácie a na ktoré sa ustanovenia čl. 61 ods. 1 až 6 všeobecného nariadenia nevzťahujú</w:t>
      </w:r>
      <w:bookmarkEnd w:id="110"/>
      <w:bookmarkEnd w:id="111"/>
      <w:bookmarkEnd w:id="112"/>
      <w:bookmarkEnd w:id="113"/>
      <w:bookmarkEnd w:id="114"/>
      <w:bookmarkEnd w:id="115"/>
      <w:bookmarkEnd w:id="116"/>
      <w:r w:rsidR="002B3DE0" w:rsidRPr="00095609">
        <w:rPr>
          <w:b/>
          <w:color w:val="3C8A2E" w:themeColor="accent5"/>
          <w:sz w:val="24"/>
          <w:szCs w:val="24"/>
          <w:lang w:val="sk-SK"/>
        </w:rPr>
        <w:t xml:space="preserve"> </w:t>
      </w:r>
    </w:p>
    <w:p w14:paraId="15B0CC6F"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Uvedené pravidlo sa nevzťahuje na: </w:t>
      </w:r>
    </w:p>
    <w:p w14:paraId="15B0CC71"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technickú pomoc;</w:t>
      </w:r>
    </w:p>
    <w:p w14:paraId="15B0CC7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finančné nástroje;</w:t>
      </w:r>
    </w:p>
    <w:p w14:paraId="15B0CC7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návratnú pomoc podliehajúcu povinnosti úplného splatenia;</w:t>
      </w:r>
    </w:p>
    <w:p w14:paraId="15B0CC7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ceny;</w:t>
      </w:r>
    </w:p>
    <w:p w14:paraId="15B0CC7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projekty podliehajúce pravidlám štátnej pomoci;</w:t>
      </w:r>
    </w:p>
    <w:p w14:paraId="15B0CC7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f) </w:t>
      </w:r>
      <w:r w:rsidRPr="005E404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projekty vykonávané v rámci SAP za predpokladu, že čistý príjem bol zohľadnený ex ante;</w:t>
      </w:r>
    </w:p>
    <w:p w14:paraId="15B0CC7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h) </w:t>
      </w:r>
      <w:r w:rsidRPr="005E404C">
        <w:rPr>
          <w:rFonts w:ascii="Arial" w:hAnsi="Arial" w:cs="Arial"/>
          <w:sz w:val="19"/>
          <w:szCs w:val="19"/>
          <w:lang w:val="sk-SK"/>
        </w:rPr>
        <w:tab/>
        <w:t>projekty, ktorých celkové oprávnené výdavky neprekročia 50 000 EUR;</w:t>
      </w:r>
    </w:p>
    <w:p w14:paraId="15B0CC79"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i) </w:t>
      </w:r>
      <w:r w:rsidRPr="005E404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F1018" w:rsidRDefault="001F1018" w:rsidP="000F423E">
      <w:pPr>
        <w:pStyle w:val="Nadpis3"/>
        <w:tabs>
          <w:tab w:val="num" w:pos="993"/>
        </w:tabs>
        <w:spacing w:line="480" w:lineRule="auto"/>
        <w:ind w:left="720"/>
        <w:rPr>
          <w:b/>
          <w:color w:val="3C8A2E" w:themeColor="accent5"/>
          <w:sz w:val="24"/>
          <w:szCs w:val="24"/>
          <w:lang w:val="sk-SK"/>
        </w:rPr>
      </w:pPr>
      <w:bookmarkStart w:id="117" w:name="_Toc413832235"/>
      <w:bookmarkStart w:id="118" w:name="_Toc417132491"/>
      <w:bookmarkStart w:id="119" w:name="_Toc417648888"/>
      <w:bookmarkStart w:id="120" w:name="_Toc440354980"/>
      <w:bookmarkStart w:id="121" w:name="_Toc440375311"/>
      <w:bookmarkStart w:id="122" w:name="_Toc458432899"/>
      <w:bookmarkStart w:id="123" w:name="_Toc458515651"/>
      <w:r w:rsidRPr="001F1018">
        <w:rPr>
          <w:b/>
          <w:color w:val="3C8A2E" w:themeColor="accent5"/>
          <w:sz w:val="24"/>
          <w:szCs w:val="24"/>
          <w:lang w:val="sk-SK"/>
        </w:rPr>
        <w:t>2.4.4</w:t>
      </w:r>
      <w:r w:rsidR="0009154D">
        <w:rPr>
          <w:b/>
          <w:color w:val="3C8A2E" w:themeColor="accent5"/>
          <w:sz w:val="24"/>
          <w:szCs w:val="24"/>
          <w:lang w:val="sk-SK"/>
        </w:rPr>
        <w:tab/>
      </w:r>
      <w:r w:rsidR="002B3DE0" w:rsidRPr="001F1018">
        <w:rPr>
          <w:b/>
          <w:color w:val="3C8A2E" w:themeColor="accent5"/>
          <w:sz w:val="24"/>
          <w:szCs w:val="24"/>
          <w:lang w:val="sk-SK"/>
        </w:rPr>
        <w:t>Hotovostné platby</w:t>
      </w:r>
      <w:bookmarkEnd w:id="117"/>
      <w:bookmarkEnd w:id="118"/>
      <w:bookmarkEnd w:id="119"/>
      <w:bookmarkEnd w:id="120"/>
      <w:bookmarkEnd w:id="121"/>
      <w:bookmarkEnd w:id="122"/>
      <w:bookmarkEnd w:id="123"/>
      <w:r w:rsidR="002B3DE0" w:rsidRPr="001F1018">
        <w:rPr>
          <w:b/>
          <w:color w:val="3C8A2E" w:themeColor="accent5"/>
          <w:sz w:val="24"/>
          <w:szCs w:val="24"/>
          <w:lang w:val="sk-SK"/>
        </w:rPr>
        <w:t xml:space="preserve"> </w:t>
      </w:r>
    </w:p>
    <w:p w14:paraId="15B0CC7C"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zmysle § 2 zákona </w:t>
      </w:r>
      <w:r w:rsidR="0005604C" w:rsidRPr="005E404C">
        <w:rPr>
          <w:rFonts w:ascii="Arial" w:hAnsi="Arial" w:cs="Arial"/>
          <w:sz w:val="19"/>
          <w:szCs w:val="19"/>
          <w:lang w:val="sk-SK"/>
        </w:rPr>
        <w:t xml:space="preserve">č. 394/2012 Z. z. </w:t>
      </w:r>
      <w:r w:rsidRPr="005E404C">
        <w:rPr>
          <w:rFonts w:ascii="Arial" w:hAnsi="Arial" w:cs="Arial"/>
          <w:sz w:val="19"/>
          <w:szCs w:val="19"/>
          <w:lang w:val="sk-SK"/>
        </w:rPr>
        <w:t xml:space="preserve">o obmedzení platieb v hotovosti </w:t>
      </w:r>
      <w:r w:rsidR="0005604C" w:rsidRPr="005E404C">
        <w:rPr>
          <w:rFonts w:ascii="Arial" w:hAnsi="Arial" w:cs="Arial"/>
          <w:sz w:val="19"/>
          <w:szCs w:val="19"/>
          <w:lang w:val="sk-SK"/>
        </w:rPr>
        <w:t xml:space="preserve">(ďalej len „zákon o obmedzení platieb v hotovosti“) </w:t>
      </w:r>
      <w:r w:rsidRPr="005E404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5E404C">
        <w:rPr>
          <w:rFonts w:ascii="Arial" w:hAnsi="Arial" w:cs="Arial"/>
          <w:sz w:val="19"/>
          <w:szCs w:val="19"/>
          <w:vertAlign w:val="superscript"/>
          <w:lang w:val="sk-SK"/>
        </w:rPr>
        <w:footnoteReference w:id="14"/>
      </w:r>
      <w:r w:rsidRPr="005E404C">
        <w:rPr>
          <w:rFonts w:ascii="Arial" w:hAnsi="Arial" w:cs="Arial"/>
          <w:sz w:val="19"/>
          <w:szCs w:val="19"/>
          <w:lang w:val="sk-SK"/>
        </w:rPr>
        <w:t xml:space="preserve">. </w:t>
      </w:r>
    </w:p>
    <w:p w14:paraId="15B0CC7D"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w:t>
      </w:r>
      <w:r w:rsidRPr="005E404C">
        <w:rPr>
          <w:rFonts w:ascii="Arial" w:hAnsi="Arial" w:cs="Arial"/>
          <w:sz w:val="19"/>
          <w:szCs w:val="19"/>
          <w:lang w:val="sk-SK"/>
        </w:rPr>
        <w:lastRenderedPageBreak/>
        <w:t xml:space="preserve">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4" w:name="_Toc413832236"/>
    </w:p>
    <w:p w14:paraId="44439784" w14:textId="77777777" w:rsidR="00F344DC" w:rsidRDefault="00F344DC" w:rsidP="00F344DC">
      <w:pPr>
        <w:pStyle w:val="Nadpis3"/>
        <w:tabs>
          <w:tab w:val="num" w:pos="993"/>
        </w:tabs>
        <w:spacing w:before="0" w:after="160" w:line="300" w:lineRule="auto"/>
        <w:rPr>
          <w:b/>
          <w:color w:val="3C8A2E" w:themeColor="accent5"/>
          <w:sz w:val="24"/>
          <w:szCs w:val="24"/>
          <w:lang w:val="sk-SK"/>
        </w:rPr>
      </w:pPr>
      <w:bookmarkStart w:id="125" w:name="_Toc417132492"/>
      <w:bookmarkStart w:id="126" w:name="_Toc417648889"/>
      <w:bookmarkStart w:id="127" w:name="_Toc440354981"/>
      <w:bookmarkStart w:id="128" w:name="_Toc440375312"/>
      <w:bookmarkStart w:id="129" w:name="_Toc458432900"/>
      <w:bookmarkStart w:id="130" w:name="_Toc458515652"/>
    </w:p>
    <w:p w14:paraId="15B0CC7F" w14:textId="714702AB" w:rsidR="002B3DE0" w:rsidRPr="001F1018" w:rsidRDefault="001F1018" w:rsidP="000F423E">
      <w:pPr>
        <w:pStyle w:val="Nadpis3"/>
        <w:tabs>
          <w:tab w:val="num" w:pos="993"/>
        </w:tabs>
        <w:spacing w:line="480" w:lineRule="auto"/>
        <w:ind w:left="720"/>
        <w:rPr>
          <w:b/>
          <w:sz w:val="24"/>
          <w:szCs w:val="24"/>
          <w:lang w:val="sk-SK"/>
        </w:rPr>
      </w:pPr>
      <w:r w:rsidRPr="001F1018">
        <w:rPr>
          <w:b/>
          <w:color w:val="3C8A2E" w:themeColor="accent5"/>
          <w:sz w:val="24"/>
          <w:szCs w:val="24"/>
          <w:lang w:val="sk-SK"/>
        </w:rPr>
        <w:t>2.4.5</w:t>
      </w:r>
      <w:r w:rsidR="0009154D">
        <w:rPr>
          <w:b/>
          <w:color w:val="3C8A2E" w:themeColor="accent5"/>
          <w:sz w:val="24"/>
          <w:szCs w:val="24"/>
          <w:lang w:val="sk-SK"/>
        </w:rPr>
        <w:tab/>
      </w:r>
      <w:r w:rsidR="002B3DE0" w:rsidRPr="001F1018">
        <w:rPr>
          <w:b/>
          <w:color w:val="3C8A2E" w:themeColor="accent5"/>
          <w:sz w:val="24"/>
          <w:szCs w:val="24"/>
          <w:lang w:val="sk-SK"/>
        </w:rPr>
        <w:t>Zjednodušené vykazovanie výdavkov</w:t>
      </w:r>
      <w:bookmarkEnd w:id="124"/>
      <w:bookmarkEnd w:id="125"/>
      <w:bookmarkEnd w:id="126"/>
      <w:bookmarkEnd w:id="127"/>
      <w:bookmarkEnd w:id="128"/>
      <w:bookmarkEnd w:id="129"/>
      <w:bookmarkEnd w:id="130"/>
      <w:r w:rsidR="002B3DE0" w:rsidRPr="001F1018">
        <w:rPr>
          <w:b/>
          <w:color w:val="3C8A2E" w:themeColor="accent5"/>
          <w:sz w:val="24"/>
          <w:szCs w:val="24"/>
          <w:lang w:val="sk-SK"/>
        </w:rPr>
        <w:t xml:space="preserve"> </w:t>
      </w:r>
    </w:p>
    <w:p w14:paraId="7CA48E40" w14:textId="6DC96CCF" w:rsidR="00322F43" w:rsidRPr="00322F43" w:rsidRDefault="00322F43" w:rsidP="00322F43">
      <w:pPr>
        <w:spacing w:before="120" w:after="120" w:line="288" w:lineRule="auto"/>
        <w:jc w:val="both"/>
        <w:rPr>
          <w:rFonts w:ascii="Arial" w:hAnsi="Arial" w:cs="Arial"/>
          <w:sz w:val="19"/>
          <w:szCs w:val="19"/>
          <w:lang w:val="sk-SK"/>
        </w:rPr>
      </w:pPr>
      <w:r w:rsidRPr="00322F43">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Pr>
          <w:rFonts w:ascii="Arial" w:hAnsi="Arial" w:cs="Arial"/>
          <w:sz w:val="19"/>
          <w:szCs w:val="19"/>
          <w:lang w:val="sk-SK"/>
        </w:rPr>
        <w:t xml:space="preserve">a viac na dosahovanie cieľov. </w:t>
      </w:r>
      <w:r w:rsidRPr="00322F43">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financovanie – pri ktorom sa stanoví percentuálny podiel na konkrétnu kategóriu výdavkov</w:t>
      </w:r>
    </w:p>
    <w:p w14:paraId="17735C27" w14:textId="77777777"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podľa čl. 14 ods. 2 nariadenia o ESF č. 1304/2013 – paušálna sadzba maximálne do výšky 40% priamych nákladov na zamestnancov na pokrytie ostatných</w:t>
      </w:r>
      <w:r w:rsidR="005B7230" w:rsidRPr="005E404C">
        <w:rPr>
          <w:rFonts w:ascii="Arial" w:hAnsi="Arial" w:cs="Arial"/>
          <w:sz w:val="19"/>
          <w:szCs w:val="19"/>
          <w:vertAlign w:val="superscript"/>
          <w:lang w:val="sk-SK"/>
        </w:rPr>
        <w:footnoteReference w:id="15"/>
      </w:r>
      <w:r w:rsidRPr="00322F43">
        <w:rPr>
          <w:rFonts w:ascii="Arial" w:hAnsi="Arial" w:cs="Arial"/>
          <w:sz w:val="19"/>
          <w:szCs w:val="19"/>
          <w:lang w:val="sk-SK"/>
        </w:rPr>
        <w:t xml:space="preserve"> oprávnených nákladov</w:t>
      </w:r>
    </w:p>
    <w:p w14:paraId="692030D4" w14:textId="77777777" w:rsidR="00322F43" w:rsidRPr="00322F43"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š</w:t>
      </w:r>
      <w:r w:rsidRPr="00322F43">
        <w:rPr>
          <w:rFonts w:ascii="Arial" w:hAnsi="Arial" w:cs="Arial"/>
          <w:sz w:val="19"/>
          <w:szCs w:val="19"/>
          <w:lang w:val="sk-SK"/>
        </w:rPr>
        <w:t>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322F43"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sumy  - jednorazové platby nepresahujúce 100 000 € (čl. 67 ods.1, písm. c) všeobecného nariadenia EP a Rady č.1303/2013)</w:t>
      </w:r>
    </w:p>
    <w:p w14:paraId="54AFBF26" w14:textId="77777777" w:rsidR="00322F43" w:rsidRPr="00322F43" w:rsidRDefault="00322F43" w:rsidP="00322F43">
      <w:pPr>
        <w:rPr>
          <w:rFonts w:ascii="Arial" w:hAnsi="Arial" w:cs="Arial"/>
          <w:sz w:val="19"/>
          <w:szCs w:val="19"/>
          <w:lang w:val="sk-SK"/>
        </w:rPr>
      </w:pPr>
    </w:p>
    <w:p w14:paraId="7544FB27" w14:textId="0B0ACEF6" w:rsidR="00322F43" w:rsidRPr="00322F43" w:rsidRDefault="00BC60FE" w:rsidP="00322F43">
      <w:pPr>
        <w:rPr>
          <w:rFonts w:ascii="Arial" w:hAnsi="Arial" w:cs="Arial"/>
          <w:sz w:val="19"/>
          <w:szCs w:val="19"/>
          <w:lang w:val="sk-SK"/>
        </w:rPr>
      </w:pPr>
      <w:r>
        <w:rPr>
          <w:rFonts w:ascii="Arial" w:hAnsi="Arial" w:cs="Arial"/>
          <w:sz w:val="19"/>
          <w:szCs w:val="19"/>
          <w:lang w:val="sk-SK"/>
        </w:rPr>
        <w:t xml:space="preserve">V prípade aplikovania </w:t>
      </w:r>
      <w:r w:rsidR="00322F43" w:rsidRPr="00322F43">
        <w:rPr>
          <w:rFonts w:ascii="Arial" w:hAnsi="Arial" w:cs="Arial"/>
          <w:sz w:val="19"/>
          <w:szCs w:val="19"/>
          <w:lang w:val="sk-SK"/>
        </w:rPr>
        <w:t>zjednodušeného vykazovania výdavkov, konkrétne podmienky budú definované v</w:t>
      </w:r>
      <w:r w:rsidR="001D13A5">
        <w:rPr>
          <w:rFonts w:ascii="Arial" w:hAnsi="Arial" w:cs="Arial"/>
          <w:sz w:val="19"/>
          <w:szCs w:val="19"/>
          <w:lang w:val="sk-SK"/>
        </w:rPr>
        <w:t xml:space="preserve"> príslušnej</w:t>
      </w:r>
      <w:r w:rsidR="00322F43" w:rsidRPr="00322F43">
        <w:rPr>
          <w:rFonts w:ascii="Arial" w:hAnsi="Arial" w:cs="Arial"/>
          <w:sz w:val="19"/>
          <w:szCs w:val="19"/>
          <w:lang w:val="sk-SK"/>
        </w:rPr>
        <w:t xml:space="preserve"> výzve/vyzvaní. </w:t>
      </w:r>
    </w:p>
    <w:p w14:paraId="141A9E6A" w14:textId="77777777" w:rsidR="00322F43" w:rsidRPr="005E404C" w:rsidRDefault="00322F43" w:rsidP="007F7349">
      <w:pPr>
        <w:spacing w:before="120" w:after="120" w:line="288" w:lineRule="auto"/>
        <w:jc w:val="both"/>
        <w:rPr>
          <w:rFonts w:ascii="Arial" w:hAnsi="Arial" w:cs="Arial"/>
          <w:sz w:val="19"/>
          <w:szCs w:val="19"/>
          <w:lang w:val="sk-SK"/>
        </w:rPr>
      </w:pPr>
    </w:p>
    <w:p w14:paraId="15B0CC81" w14:textId="4C3E4B0A" w:rsidR="002B3DE0" w:rsidRPr="001F1018" w:rsidRDefault="001F1018" w:rsidP="00F344DC">
      <w:pPr>
        <w:pStyle w:val="Nadpis3"/>
        <w:spacing w:after="240" w:line="300" w:lineRule="auto"/>
        <w:ind w:left="720"/>
        <w:rPr>
          <w:b/>
          <w:color w:val="3C8A2E" w:themeColor="accent5"/>
          <w:sz w:val="24"/>
          <w:szCs w:val="24"/>
          <w:lang w:val="sk-SK"/>
        </w:rPr>
      </w:pPr>
      <w:bookmarkStart w:id="131" w:name="_Toc410400245"/>
      <w:bookmarkStart w:id="132" w:name="_Toc417132493"/>
      <w:bookmarkStart w:id="133" w:name="_Toc417648890"/>
      <w:bookmarkStart w:id="134" w:name="_Toc440354982"/>
      <w:bookmarkStart w:id="135" w:name="_Toc440375313"/>
      <w:bookmarkStart w:id="136" w:name="_Toc458432901"/>
      <w:bookmarkStart w:id="137" w:name="_Toc458515653"/>
      <w:r>
        <w:rPr>
          <w:b/>
          <w:color w:val="3C8A2E" w:themeColor="accent5"/>
          <w:sz w:val="24"/>
          <w:szCs w:val="24"/>
          <w:lang w:val="sk-SK"/>
        </w:rPr>
        <w:t>2.4.6</w:t>
      </w:r>
      <w:r w:rsidR="0009154D">
        <w:rPr>
          <w:b/>
          <w:color w:val="3C8A2E" w:themeColor="accent5"/>
          <w:sz w:val="24"/>
          <w:szCs w:val="24"/>
          <w:lang w:val="sk-SK"/>
        </w:rPr>
        <w:tab/>
      </w:r>
      <w:r w:rsidR="002B3DE0" w:rsidRPr="001F1018">
        <w:rPr>
          <w:b/>
          <w:color w:val="3C8A2E" w:themeColor="accent5"/>
          <w:sz w:val="24"/>
          <w:szCs w:val="24"/>
          <w:lang w:val="sk-SK"/>
        </w:rPr>
        <w:t>Krížové financovanie</w:t>
      </w:r>
      <w:bookmarkEnd w:id="131"/>
      <w:bookmarkEnd w:id="132"/>
      <w:bookmarkEnd w:id="133"/>
      <w:bookmarkEnd w:id="134"/>
      <w:bookmarkEnd w:id="135"/>
      <w:bookmarkEnd w:id="136"/>
      <w:bookmarkEnd w:id="137"/>
    </w:p>
    <w:p w14:paraId="15B0CC82" w14:textId="1373CB1E"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5E404C">
        <w:rPr>
          <w:rFonts w:ascii="Arial" w:hAnsi="Arial" w:cs="Arial"/>
          <w:sz w:val="19"/>
          <w:szCs w:val="19"/>
          <w:lang w:val="sk-SK"/>
        </w:rPr>
        <w:t xml:space="preserve">uspokojivé </w:t>
      </w:r>
      <w:r w:rsidRPr="005E404C">
        <w:rPr>
          <w:rFonts w:ascii="Arial" w:hAnsi="Arial" w:cs="Arial"/>
          <w:sz w:val="19"/>
          <w:szCs w:val="19"/>
          <w:lang w:val="sk-SK"/>
        </w:rPr>
        <w:t xml:space="preserve">vykonávanie projektu a sú s ním priamo spojené. </w:t>
      </w:r>
    </w:p>
    <w:p w14:paraId="73843581" w14:textId="5C43EF5A" w:rsidR="00023EDC" w:rsidRPr="005E404C" w:rsidRDefault="00023EDC" w:rsidP="00023EDC">
      <w:pPr>
        <w:pStyle w:val="Bulletslevel1"/>
        <w:numPr>
          <w:ilvl w:val="0"/>
          <w:numId w:val="0"/>
        </w:numPr>
        <w:spacing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Prostredníctvom krížového financovania (za splnenia podmienok vyplývajúcich z čl. 98 všeobecného nariadenia) si je možné uplatniť napr. </w:t>
      </w:r>
      <w:r w:rsidRPr="005E404C">
        <w:rPr>
          <w:rFonts w:ascii="Arial" w:hAnsi="Arial" w:cs="Arial"/>
          <w:b/>
          <w:bCs/>
          <w:sz w:val="19"/>
          <w:szCs w:val="19"/>
          <w:lang w:val="sk-SK"/>
        </w:rPr>
        <w:t>výdavky na infraštruktúru</w:t>
      </w:r>
      <w:r w:rsidRPr="005E404C">
        <w:rPr>
          <w:rStyle w:val="Odkaznapoznmkupodiarou"/>
          <w:rFonts w:cs="Arial"/>
          <w:b/>
          <w:bCs/>
          <w:sz w:val="19"/>
          <w:szCs w:val="19"/>
          <w:lang w:val="sk-SK"/>
        </w:rPr>
        <w:footnoteReference w:id="16"/>
      </w:r>
      <w:r w:rsidRPr="005E404C">
        <w:rPr>
          <w:rFonts w:ascii="Arial" w:hAnsi="Arial" w:cs="Arial"/>
          <w:sz w:val="19"/>
          <w:szCs w:val="19"/>
          <w:lang w:val="sk-SK"/>
        </w:rPr>
        <w:t>, ktoré sú inak v zmysle nariadenia o ESF neoprávnené.</w:t>
      </w:r>
    </w:p>
    <w:p w14:paraId="1EEFBB7E" w14:textId="77777777" w:rsidR="00E54152" w:rsidRPr="005E404C" w:rsidRDefault="002C180D"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5E404C">
        <w:rPr>
          <w:rFonts w:ascii="Arial" w:hAnsi="Arial" w:cs="Arial"/>
          <w:sz w:val="19"/>
          <w:szCs w:val="19"/>
          <w:lang w:val="sk-SK"/>
        </w:rPr>
        <w:t xml:space="preserve"> </w:t>
      </w:r>
    </w:p>
    <w:p w14:paraId="15B0CC84" w14:textId="4593C633" w:rsidR="00C85E20" w:rsidRPr="005E404C" w:rsidRDefault="002B3DE0" w:rsidP="000D145D">
      <w:pPr>
        <w:spacing w:before="120" w:after="120" w:line="288" w:lineRule="auto"/>
        <w:jc w:val="both"/>
        <w:rPr>
          <w:rFonts w:ascii="Arial" w:hAnsi="Arial" w:cs="Arial"/>
          <w:sz w:val="19"/>
          <w:szCs w:val="19"/>
          <w:lang w:val="sk-SK"/>
        </w:rPr>
      </w:pPr>
      <w:r w:rsidRPr="005E404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5E404C">
        <w:rPr>
          <w:rFonts w:ascii="Arial" w:hAnsi="Arial" w:cs="Arial"/>
          <w:sz w:val="19"/>
          <w:szCs w:val="19"/>
          <w:lang w:val="sk-SK"/>
        </w:rPr>
        <w:t>ou</w:t>
      </w:r>
      <w:r w:rsidRPr="005E404C">
        <w:rPr>
          <w:rFonts w:ascii="Arial" w:hAnsi="Arial" w:cs="Arial"/>
          <w:sz w:val="19"/>
          <w:szCs w:val="19"/>
          <w:lang w:val="sk-SK"/>
        </w:rPr>
        <w:t xml:space="preserve"> výdavkov. </w:t>
      </w:r>
    </w:p>
    <w:p w14:paraId="15B0CC85" w14:textId="0F9B91CF" w:rsidR="002B3DE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5E404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5E404C">
        <w:rPr>
          <w:rFonts w:ascii="Arial" w:hAnsi="Arial" w:cs="Arial"/>
          <w:sz w:val="19"/>
          <w:szCs w:val="19"/>
          <w:lang w:val="sk-SK"/>
        </w:rPr>
        <w:t>.</w:t>
      </w:r>
    </w:p>
    <w:p w14:paraId="4E8DA470" w14:textId="77777777" w:rsidR="00F344DC" w:rsidRDefault="00F344DC" w:rsidP="007F7349">
      <w:pPr>
        <w:pStyle w:val="Nadpis2"/>
        <w:spacing w:line="288" w:lineRule="auto"/>
        <w:rPr>
          <w:b/>
          <w:lang w:val="sk-SK"/>
        </w:rPr>
      </w:pPr>
      <w:bookmarkStart w:id="138" w:name="_Toc410400250"/>
      <w:bookmarkStart w:id="139" w:name="_Toc417132494"/>
      <w:bookmarkStart w:id="140" w:name="_Toc417648891"/>
      <w:bookmarkStart w:id="141" w:name="_Toc440354983"/>
      <w:bookmarkStart w:id="142" w:name="_Toc440375314"/>
      <w:bookmarkStart w:id="143" w:name="_Toc458432902"/>
      <w:bookmarkStart w:id="144" w:name="_Toc458515654"/>
    </w:p>
    <w:p w14:paraId="15B0CC86" w14:textId="0CD18E49" w:rsidR="00F3344B" w:rsidRPr="001F1018" w:rsidRDefault="001F1018" w:rsidP="0008366A">
      <w:pPr>
        <w:pStyle w:val="Nadpis2"/>
        <w:spacing w:before="240" w:after="160" w:line="480" w:lineRule="auto"/>
        <w:rPr>
          <w:b/>
          <w:lang w:val="sk-SK"/>
        </w:rPr>
      </w:pPr>
      <w:r w:rsidRPr="001F1018">
        <w:rPr>
          <w:b/>
          <w:lang w:val="sk-SK"/>
        </w:rPr>
        <w:t>2.5</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cieľov</w:t>
      </w:r>
      <w:r w:rsidR="00387FBA" w:rsidRPr="001F1018">
        <w:rPr>
          <w:b/>
          <w:lang w:val="sk-SK"/>
        </w:rPr>
        <w:t xml:space="preserve">ej </w:t>
      </w:r>
      <w:r w:rsidR="003464C7" w:rsidRPr="001F1018">
        <w:rPr>
          <w:b/>
          <w:lang w:val="sk-SK"/>
        </w:rPr>
        <w:t>skupiny</w:t>
      </w:r>
      <w:bookmarkEnd w:id="138"/>
      <w:bookmarkEnd w:id="139"/>
      <w:bookmarkEnd w:id="140"/>
      <w:bookmarkEnd w:id="141"/>
      <w:bookmarkEnd w:id="142"/>
      <w:bookmarkEnd w:id="143"/>
      <w:bookmarkEnd w:id="144"/>
    </w:p>
    <w:p w14:paraId="15B0CC87" w14:textId="0546D383" w:rsidR="0097090B"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Žiadateľ o NFP musí pri príprave </w:t>
      </w:r>
      <w:r w:rsidR="003718E4" w:rsidRPr="005E404C">
        <w:rPr>
          <w:rFonts w:ascii="Arial" w:hAnsi="Arial" w:cs="Arial"/>
          <w:sz w:val="19"/>
          <w:szCs w:val="19"/>
          <w:lang w:val="sk-SK"/>
        </w:rPr>
        <w:t>Ž</w:t>
      </w:r>
      <w:r w:rsidRPr="005E404C">
        <w:rPr>
          <w:rFonts w:ascii="Arial" w:hAnsi="Arial" w:cs="Arial"/>
          <w:sz w:val="19"/>
          <w:szCs w:val="19"/>
          <w:lang w:val="sk-SK"/>
        </w:rPr>
        <w:t xml:space="preserve">oNFP (vrátane </w:t>
      </w:r>
      <w:r w:rsidR="00A65DCA" w:rsidRPr="005E404C">
        <w:rPr>
          <w:rFonts w:ascii="Arial" w:hAnsi="Arial" w:cs="Arial"/>
          <w:sz w:val="19"/>
          <w:szCs w:val="19"/>
          <w:lang w:val="sk-SK"/>
        </w:rPr>
        <w:t>O</w:t>
      </w:r>
      <w:r w:rsidRPr="005E404C">
        <w:rPr>
          <w:rFonts w:ascii="Arial" w:hAnsi="Arial" w:cs="Arial"/>
          <w:sz w:val="19"/>
          <w:szCs w:val="19"/>
          <w:lang w:val="sk-SK"/>
        </w:rPr>
        <w:t xml:space="preserve">pisu projektu) vychádzať presne z tých cieľových skupín, ktoré sú uvedené </w:t>
      </w:r>
      <w:r w:rsidR="002B3DE0" w:rsidRPr="005E404C">
        <w:rPr>
          <w:rFonts w:ascii="Arial" w:hAnsi="Arial" w:cs="Arial"/>
          <w:sz w:val="19"/>
          <w:szCs w:val="19"/>
          <w:lang w:val="sk-SK"/>
        </w:rPr>
        <w:t>v</w:t>
      </w:r>
      <w:r w:rsidR="0048469D"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 xml:space="preserve">výzve na predkladanie </w:t>
      </w:r>
      <w:r w:rsidR="007F5404" w:rsidRPr="005E404C">
        <w:rPr>
          <w:rFonts w:ascii="Arial" w:hAnsi="Arial" w:cs="Arial"/>
          <w:sz w:val="19"/>
          <w:szCs w:val="19"/>
          <w:lang w:val="sk-SK"/>
        </w:rPr>
        <w:t>Ž</w:t>
      </w:r>
      <w:r w:rsidRPr="005E404C">
        <w:rPr>
          <w:rFonts w:ascii="Arial" w:hAnsi="Arial" w:cs="Arial"/>
          <w:sz w:val="19"/>
          <w:szCs w:val="19"/>
          <w:lang w:val="sk-SK"/>
        </w:rPr>
        <w:t>oNFP</w:t>
      </w:r>
      <w:r w:rsidR="00F43C63">
        <w:rPr>
          <w:rStyle w:val="Odkaznapoznmkupodiarou"/>
          <w:rFonts w:cs="Arial"/>
          <w:szCs w:val="19"/>
          <w:lang w:val="sk-SK"/>
        </w:rPr>
        <w:footnoteReference w:id="17"/>
      </w:r>
      <w:r w:rsidRPr="005E404C">
        <w:rPr>
          <w:rFonts w:ascii="Arial" w:hAnsi="Arial" w:cs="Arial"/>
          <w:sz w:val="19"/>
          <w:szCs w:val="19"/>
          <w:lang w:val="sk-SK"/>
        </w:rPr>
        <w:t xml:space="preserve">. </w:t>
      </w:r>
    </w:p>
    <w:p w14:paraId="70301434" w14:textId="3A34A308" w:rsidR="006B4F24" w:rsidRPr="005E404C" w:rsidRDefault="006B4F24"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cieľovej skupiny/užívateľa je </w:t>
      </w:r>
      <w:r w:rsidR="00F37433" w:rsidRPr="005E404C">
        <w:rPr>
          <w:rFonts w:ascii="Arial" w:hAnsi="Arial" w:cs="Arial"/>
          <w:sz w:val="19"/>
          <w:szCs w:val="19"/>
          <w:lang w:val="sk-SK"/>
        </w:rPr>
        <w:t xml:space="preserve">žiadateľom deklarovaná </w:t>
      </w:r>
      <w:r w:rsidRPr="005E404C">
        <w:rPr>
          <w:rFonts w:ascii="Arial" w:hAnsi="Arial" w:cs="Arial"/>
          <w:sz w:val="19"/>
          <w:szCs w:val="19"/>
          <w:lang w:val="sk-SK"/>
        </w:rPr>
        <w:t>údaj</w:t>
      </w:r>
      <w:r w:rsidR="00F37433" w:rsidRPr="005E404C">
        <w:rPr>
          <w:rFonts w:ascii="Arial" w:hAnsi="Arial" w:cs="Arial"/>
          <w:sz w:val="19"/>
          <w:szCs w:val="19"/>
          <w:lang w:val="sk-SK"/>
        </w:rPr>
        <w:t>mi poskytnutými</w:t>
      </w:r>
      <w:r w:rsidRPr="005E404C">
        <w:rPr>
          <w:rFonts w:ascii="Arial" w:hAnsi="Arial" w:cs="Arial"/>
          <w:sz w:val="19"/>
          <w:szCs w:val="19"/>
          <w:lang w:val="sk-SK"/>
        </w:rPr>
        <w:t xml:space="preserve"> v rámci formuláru ŽoNFP a Opisu projektu</w:t>
      </w:r>
      <w:r w:rsidR="00E94139" w:rsidRPr="005E404C">
        <w:rPr>
          <w:rFonts w:ascii="Arial" w:hAnsi="Arial" w:cs="Arial"/>
          <w:sz w:val="19"/>
          <w:szCs w:val="19"/>
          <w:lang w:val="sk-SK"/>
        </w:rPr>
        <w:t>.</w:t>
      </w:r>
      <w:r w:rsidRPr="005E404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uvedie cieľovú skupinu tak, že ju nie je možné presne zaradiť do cieľových skupín, uvedených </w:t>
      </w:r>
      <w:r w:rsidR="002B3DE0" w:rsidRPr="005E404C">
        <w:rPr>
          <w:rFonts w:ascii="Arial" w:hAnsi="Arial" w:cs="Arial"/>
          <w:sz w:val="19"/>
          <w:szCs w:val="19"/>
          <w:lang w:val="sk-SK"/>
        </w:rPr>
        <w:t>v</w:t>
      </w:r>
      <w:r w:rsidR="007813E7"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výzve</w:t>
      </w:r>
      <w:r w:rsidR="002B3DE0" w:rsidRPr="005E404C">
        <w:rPr>
          <w:rFonts w:ascii="Arial" w:hAnsi="Arial" w:cs="Arial"/>
          <w:sz w:val="19"/>
          <w:szCs w:val="19"/>
          <w:lang w:val="sk-SK"/>
        </w:rPr>
        <w:t>,</w:t>
      </w:r>
      <w:r w:rsidRPr="005E404C">
        <w:rPr>
          <w:rFonts w:ascii="Arial" w:hAnsi="Arial" w:cs="Arial"/>
          <w:sz w:val="19"/>
          <w:szCs w:val="19"/>
          <w:lang w:val="sk-SK"/>
        </w:rPr>
        <w:t xml:space="preserve"> takáto cieľová skupina bude považovaná za neoprávnenú</w:t>
      </w:r>
      <w:r w:rsidR="00E94139" w:rsidRPr="005E404C">
        <w:rPr>
          <w:rFonts w:ascii="Arial" w:hAnsi="Arial" w:cs="Arial"/>
          <w:sz w:val="19"/>
          <w:szCs w:val="19"/>
          <w:lang w:val="sk-SK"/>
        </w:rPr>
        <w:t>, čo môže byť vyhodnotené ako nesplnenie podmienok</w:t>
      </w:r>
      <w:r w:rsidR="00FB3526" w:rsidRPr="005E404C">
        <w:rPr>
          <w:rFonts w:ascii="Arial" w:hAnsi="Arial" w:cs="Arial"/>
          <w:sz w:val="19"/>
          <w:szCs w:val="19"/>
          <w:lang w:val="sk-SK"/>
        </w:rPr>
        <w:t xml:space="preserve"> </w:t>
      </w:r>
      <w:r w:rsidR="00E94139" w:rsidRPr="005E404C">
        <w:rPr>
          <w:rFonts w:ascii="Arial" w:hAnsi="Arial" w:cs="Arial"/>
          <w:sz w:val="19"/>
          <w:szCs w:val="19"/>
          <w:lang w:val="sk-SK"/>
        </w:rPr>
        <w:t>poskytnutia príspevku v kategórii oprávnenosti cieľovej skupiny.</w:t>
      </w:r>
    </w:p>
    <w:p w14:paraId="15B0CC8B" w14:textId="5E4C3D37" w:rsidR="003464C7" w:rsidRPr="001F1018" w:rsidRDefault="001F1018" w:rsidP="0008366A">
      <w:pPr>
        <w:pStyle w:val="Nadpis2"/>
        <w:spacing w:before="240" w:after="160" w:line="480" w:lineRule="auto"/>
        <w:rPr>
          <w:b/>
          <w:lang w:val="sk-SK"/>
        </w:rPr>
      </w:pPr>
      <w:bookmarkStart w:id="145" w:name="_Toc410400251"/>
      <w:bookmarkStart w:id="146" w:name="_Toc417132495"/>
      <w:bookmarkStart w:id="147" w:name="_Toc417648892"/>
      <w:bookmarkStart w:id="148" w:name="_Toc440354984"/>
      <w:bookmarkStart w:id="149" w:name="_Toc440375315"/>
      <w:bookmarkStart w:id="150" w:name="_Toc458432903"/>
      <w:bookmarkStart w:id="151" w:name="_Toc458515655"/>
      <w:r w:rsidRPr="001F1018">
        <w:rPr>
          <w:b/>
          <w:lang w:val="sk-SK"/>
        </w:rPr>
        <w:t>2.6</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miest</w:t>
      </w:r>
      <w:r w:rsidR="00387FBA" w:rsidRPr="001F1018">
        <w:rPr>
          <w:b/>
          <w:lang w:val="sk-SK"/>
        </w:rPr>
        <w:t>a</w:t>
      </w:r>
      <w:r w:rsidR="003464C7" w:rsidRPr="001F1018">
        <w:rPr>
          <w:b/>
          <w:lang w:val="sk-SK"/>
        </w:rPr>
        <w:t xml:space="preserve"> realizácie projektu</w:t>
      </w:r>
      <w:bookmarkEnd w:id="145"/>
      <w:bookmarkEnd w:id="146"/>
      <w:bookmarkEnd w:id="147"/>
      <w:bookmarkEnd w:id="148"/>
      <w:bookmarkEnd w:id="149"/>
      <w:bookmarkEnd w:id="150"/>
      <w:bookmarkEnd w:id="151"/>
    </w:p>
    <w:p w14:paraId="5981A1C3" w14:textId="26A8DA63" w:rsidR="00362FF6" w:rsidRPr="005E404C" w:rsidRDefault="00C85E20" w:rsidP="00362FF6">
      <w:pPr>
        <w:spacing w:before="240" w:after="240"/>
        <w:jc w:val="both"/>
        <w:rPr>
          <w:rFonts w:ascii="Arial" w:hAnsi="Arial" w:cs="Arial"/>
          <w:sz w:val="19"/>
          <w:szCs w:val="19"/>
          <w:lang w:val="sk-SK"/>
        </w:rPr>
      </w:pPr>
      <w:r w:rsidRPr="005E404C">
        <w:rPr>
          <w:rFonts w:ascii="Arial" w:hAnsi="Arial" w:cs="Arial"/>
          <w:sz w:val="19"/>
          <w:szCs w:val="19"/>
          <w:lang w:val="sk-SK"/>
        </w:rPr>
        <w:t>Oprávnenosť miesta realizácie projektu je stanovená v</w:t>
      </w:r>
      <w:r w:rsidR="000301D7" w:rsidRPr="005E404C">
        <w:rPr>
          <w:rFonts w:ascii="Arial" w:hAnsi="Arial" w:cs="Arial"/>
          <w:sz w:val="19"/>
          <w:szCs w:val="19"/>
          <w:lang w:val="sk-SK"/>
        </w:rPr>
        <w:t>o</w:t>
      </w:r>
      <w:r w:rsidRPr="005E404C">
        <w:rPr>
          <w:rFonts w:ascii="Arial" w:hAnsi="Arial" w:cs="Arial"/>
          <w:sz w:val="19"/>
          <w:szCs w:val="19"/>
          <w:lang w:val="sk-SK"/>
        </w:rPr>
        <w:t xml:space="preserve"> vyzvaní/výzve na predkladanie ŽoNFP</w:t>
      </w:r>
      <w:r w:rsidR="00362FF6" w:rsidRPr="005E404C">
        <w:rPr>
          <w:rFonts w:ascii="Arial" w:hAnsi="Arial" w:cs="Arial"/>
          <w:sz w:val="19"/>
          <w:szCs w:val="19"/>
          <w:lang w:val="sk-SK"/>
        </w:rPr>
        <w:t xml:space="preserve"> v súlade s podmienkami OP EVS a platnou legislatívou EÚ a SR.</w:t>
      </w:r>
    </w:p>
    <w:p w14:paraId="0B7CAEED" w14:textId="2DD557C0" w:rsidR="00551D65" w:rsidRDefault="00F37433" w:rsidP="00F37433">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Oprávnenosť miesta realizácie projektu je žiadateľom deklarovaná údajmi poskytnutými v rámci formuláru ŽoNFP </w:t>
      </w:r>
      <w:r w:rsidR="00117FD5" w:rsidRPr="005E404C">
        <w:rPr>
          <w:rFonts w:ascii="Arial" w:hAnsi="Arial" w:cs="Arial"/>
          <w:sz w:val="19"/>
          <w:szCs w:val="19"/>
          <w:lang w:val="sk-SK"/>
        </w:rPr>
        <w:t>(</w:t>
      </w:r>
      <w:r w:rsidRPr="005E404C">
        <w:rPr>
          <w:rFonts w:ascii="Arial" w:hAnsi="Arial" w:cs="Arial"/>
          <w:sz w:val="19"/>
          <w:szCs w:val="19"/>
          <w:lang w:val="sk-SK"/>
        </w:rPr>
        <w:t>aj v nadväznosti na údaje o cieľovej skupine</w:t>
      </w:r>
      <w:r w:rsidR="00117FD5" w:rsidRPr="005E404C">
        <w:rPr>
          <w:rFonts w:ascii="Arial" w:hAnsi="Arial" w:cs="Arial"/>
          <w:sz w:val="19"/>
          <w:szCs w:val="19"/>
          <w:lang w:val="sk-SK"/>
        </w:rPr>
        <w:t>)</w:t>
      </w:r>
      <w:r w:rsidRPr="005E404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095609" w:rsidRDefault="00551D65" w:rsidP="0008366A">
      <w:pPr>
        <w:pStyle w:val="Nadpis2"/>
        <w:spacing w:before="240" w:after="160" w:line="480" w:lineRule="auto"/>
        <w:rPr>
          <w:b/>
          <w:lang w:val="sk-SK"/>
        </w:rPr>
      </w:pPr>
      <w:bookmarkStart w:id="152" w:name="_Toc458515656"/>
      <w:bookmarkStart w:id="153" w:name="_Toc417648893"/>
      <w:bookmarkStart w:id="154" w:name="_Toc440354985"/>
      <w:bookmarkStart w:id="155" w:name="_Toc440375316"/>
      <w:bookmarkStart w:id="156" w:name="_Toc458432904"/>
      <w:bookmarkStart w:id="157" w:name="_Toc410400252"/>
      <w:bookmarkStart w:id="158" w:name="_Toc417132496"/>
      <w:r w:rsidRPr="00095609">
        <w:rPr>
          <w:b/>
          <w:lang w:val="sk-SK"/>
        </w:rPr>
        <w:t>2.7</w:t>
      </w:r>
      <w:r w:rsidRPr="00095609">
        <w:rPr>
          <w:b/>
          <w:lang w:val="sk-SK"/>
        </w:rPr>
        <w:tab/>
        <w:t>Kritériá pre výber projektov</w:t>
      </w:r>
      <w:bookmarkEnd w:id="152"/>
    </w:p>
    <w:p w14:paraId="677D3B54" w14:textId="478C8CAE" w:rsidR="00E40E44" w:rsidRPr="00095609" w:rsidRDefault="00E40E44" w:rsidP="005E404C">
      <w:pPr>
        <w:jc w:val="both"/>
        <w:rPr>
          <w:rFonts w:ascii="Arial" w:hAnsi="Arial" w:cs="Arial"/>
          <w:sz w:val="19"/>
          <w:szCs w:val="19"/>
          <w:lang w:val="sk-SK"/>
        </w:rPr>
      </w:pPr>
      <w:bookmarkStart w:id="159" w:name="_Toc440354986"/>
      <w:bookmarkStart w:id="160" w:name="_Toc440375317"/>
      <w:bookmarkEnd w:id="153"/>
      <w:bookmarkEnd w:id="154"/>
      <w:bookmarkEnd w:id="155"/>
      <w:bookmarkEnd w:id="156"/>
      <w:r w:rsidRPr="00095609">
        <w:rPr>
          <w:rFonts w:ascii="Arial" w:hAnsi="Arial" w:cs="Arial"/>
          <w:sz w:val="19"/>
          <w:szCs w:val="19"/>
          <w:lang w:val="sk-SK"/>
        </w:rPr>
        <w:t>Kritériá pre výber projektov  sa nachádzajú na webovom sídle</w:t>
      </w:r>
      <w:r w:rsidR="00505567">
        <w:rPr>
          <w:rFonts w:ascii="Arial" w:hAnsi="Arial" w:cs="Arial"/>
          <w:sz w:val="19"/>
          <w:szCs w:val="19"/>
          <w:lang w:val="sk-SK"/>
        </w:rPr>
        <w:t xml:space="preserve"> </w:t>
      </w:r>
      <w:hyperlink r:id="rId19" w:history="1">
        <w:r w:rsidR="00F237B9" w:rsidRPr="00AC1573">
          <w:rPr>
            <w:rStyle w:val="Hypertextovprepojenie"/>
            <w:rFonts w:eastAsia="Times New Roman" w:cs="Arial"/>
            <w:szCs w:val="19"/>
            <w:lang w:val="sk-SK" w:eastAsia="sk-SK"/>
          </w:rPr>
          <w:t>http://www.minv.sk/?monitorovanie-a-hodnotenie</w:t>
        </w:r>
      </w:hyperlink>
      <w:r w:rsidRPr="00095609">
        <w:rPr>
          <w:rFonts w:ascii="Arial" w:hAnsi="Arial" w:cs="Arial"/>
          <w:sz w:val="19"/>
          <w:szCs w:val="19"/>
          <w:lang w:val="sk-SK"/>
        </w:rPr>
        <w:t>.</w:t>
      </w:r>
      <w:bookmarkEnd w:id="159"/>
      <w:bookmarkEnd w:id="160"/>
    </w:p>
    <w:p w14:paraId="0FFFBA58" w14:textId="0C496DD4" w:rsidR="00AA0C4C" w:rsidRPr="001F1018" w:rsidRDefault="001F1018" w:rsidP="0008366A">
      <w:pPr>
        <w:pStyle w:val="Nadpis2"/>
        <w:spacing w:before="240" w:after="160" w:line="480" w:lineRule="auto"/>
        <w:rPr>
          <w:b/>
          <w:lang w:val="sk-SK"/>
        </w:rPr>
      </w:pPr>
      <w:bookmarkStart w:id="161" w:name="_Toc440354987"/>
      <w:bookmarkStart w:id="162" w:name="_Toc440375318"/>
      <w:bookmarkStart w:id="163" w:name="_Toc458432905"/>
      <w:bookmarkStart w:id="164" w:name="_Toc458515657"/>
      <w:r w:rsidRPr="001F1018">
        <w:rPr>
          <w:b/>
          <w:lang w:val="sk-SK"/>
        </w:rPr>
        <w:t>2.8</w:t>
      </w:r>
      <w:r w:rsidR="007708E2">
        <w:rPr>
          <w:b/>
          <w:lang w:val="sk-SK"/>
        </w:rPr>
        <w:tab/>
      </w:r>
      <w:r w:rsidR="00E40E44" w:rsidRPr="001F1018">
        <w:rPr>
          <w:b/>
          <w:lang w:val="sk-SK"/>
        </w:rPr>
        <w:t>Spôsob financovania projektu</w:t>
      </w:r>
      <w:bookmarkEnd w:id="161"/>
      <w:bookmarkEnd w:id="162"/>
      <w:bookmarkEnd w:id="163"/>
      <w:bookmarkEnd w:id="164"/>
    </w:p>
    <w:p w14:paraId="1535D55C" w14:textId="73D71A99"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5E404C">
        <w:rPr>
          <w:rFonts w:ascii="Arial" w:hAnsi="Arial" w:cs="Arial"/>
          <w:color w:val="000000"/>
          <w:sz w:val="19"/>
          <w:szCs w:val="19"/>
          <w:lang w:val="sk-SK"/>
        </w:rPr>
        <w:t xml:space="preserve">týchto </w:t>
      </w:r>
      <w:r w:rsidRPr="005E404C">
        <w:rPr>
          <w:rFonts w:ascii="Arial" w:hAnsi="Arial" w:cs="Arial"/>
          <w:color w:val="000000"/>
          <w:sz w:val="19"/>
          <w:szCs w:val="19"/>
          <w:lang w:val="sk-SK"/>
        </w:rPr>
        <w:t>systém</w:t>
      </w:r>
      <w:r w:rsidR="00DB4083" w:rsidRPr="005E404C">
        <w:rPr>
          <w:rFonts w:ascii="Arial" w:hAnsi="Arial" w:cs="Arial"/>
          <w:color w:val="000000"/>
          <w:sz w:val="19"/>
          <w:szCs w:val="19"/>
          <w:lang w:val="sk-SK"/>
        </w:rPr>
        <w:t>ov</w:t>
      </w:r>
      <w:r w:rsidR="00E40E44" w:rsidRPr="005E404C">
        <w:rPr>
          <w:rFonts w:ascii="Arial" w:hAnsi="Arial" w:cs="Arial"/>
          <w:color w:val="000000"/>
          <w:sz w:val="19"/>
          <w:szCs w:val="19"/>
          <w:lang w:val="sk-SK"/>
        </w:rPr>
        <w:t>.</w:t>
      </w:r>
    </w:p>
    <w:p w14:paraId="4D46DCB3" w14:textId="77777777"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Predfinancovanie</w:t>
      </w:r>
      <w:r w:rsidRPr="005E404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5E404C">
        <w:rPr>
          <w:rFonts w:ascii="Arial" w:hAnsi="Arial" w:cs="Arial"/>
          <w:b/>
          <w:sz w:val="19"/>
          <w:szCs w:val="19"/>
          <w:lang w:val="sk-SK"/>
        </w:rPr>
        <w:t>neuhradených účtovných dokladov</w:t>
      </w:r>
      <w:r w:rsidRPr="005E404C">
        <w:rPr>
          <w:rFonts w:ascii="Arial" w:hAnsi="Arial" w:cs="Arial"/>
          <w:sz w:val="19"/>
          <w:szCs w:val="19"/>
          <w:lang w:val="sk-SK"/>
        </w:rPr>
        <w:t xml:space="preserve"> vystavených dodávateľom/zhotoviteľom, ktoré prijímateľ predloží v lehote splatnosti.</w:t>
      </w:r>
    </w:p>
    <w:p w14:paraId="7C7EF635" w14:textId="7E6E05AE"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Refundácia</w:t>
      </w:r>
      <w:r w:rsidRPr="005E404C">
        <w:rPr>
          <w:rFonts w:ascii="Arial" w:hAnsi="Arial" w:cs="Arial"/>
          <w:sz w:val="19"/>
          <w:szCs w:val="19"/>
          <w:lang w:val="sk-SK"/>
        </w:rPr>
        <w:t xml:space="preserve"> – </w:t>
      </w:r>
      <w:r w:rsidR="00960404" w:rsidRPr="005E404C">
        <w:rPr>
          <w:rFonts w:ascii="Arial" w:hAnsi="Arial" w:cs="Arial"/>
          <w:sz w:val="19"/>
          <w:szCs w:val="19"/>
          <w:lang w:val="sk-SK"/>
        </w:rPr>
        <w:t>pri systéme refun</w:t>
      </w:r>
      <w:r w:rsidR="00AB1B4F" w:rsidRPr="005E404C">
        <w:rPr>
          <w:rFonts w:ascii="Arial" w:hAnsi="Arial" w:cs="Arial"/>
          <w:sz w:val="19"/>
          <w:szCs w:val="19"/>
          <w:lang w:val="sk-SK"/>
        </w:rPr>
        <w:t>dácie sa finančné prostriedky EÚ</w:t>
      </w:r>
      <w:r w:rsidR="00960404" w:rsidRPr="005E404C">
        <w:rPr>
          <w:rFonts w:ascii="Arial" w:hAnsi="Arial" w:cs="Arial"/>
          <w:sz w:val="19"/>
          <w:szCs w:val="19"/>
          <w:lang w:val="sk-SK"/>
        </w:rPr>
        <w:t xml:space="preserve">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je realizovaná len do výšky súčtu pomeru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schváleného na projekt.</w:t>
      </w:r>
      <w:r w:rsidR="000F7D67" w:rsidRPr="005E404C">
        <w:rPr>
          <w:rFonts w:ascii="Arial" w:hAnsi="Arial" w:cs="Arial"/>
          <w:sz w:val="19"/>
          <w:szCs w:val="19"/>
          <w:lang w:val="sk-SK"/>
        </w:rPr>
        <w:t xml:space="preserve"> </w:t>
      </w:r>
    </w:p>
    <w:p w14:paraId="2DB83DD9" w14:textId="77777777" w:rsidR="00AA0C4C" w:rsidRPr="005E404C" w:rsidRDefault="00AA0C4C" w:rsidP="00AA0C4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b/>
          <w:sz w:val="19"/>
          <w:szCs w:val="19"/>
          <w:lang w:val="sk-SK"/>
        </w:rPr>
        <w:t>Zálohová platba</w:t>
      </w:r>
      <w:r w:rsidRPr="005E404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projektu, resp. na základe zúčtovania poskytnutej zálohovej platby.</w:t>
      </w:r>
    </w:p>
    <w:p w14:paraId="10298B92" w14:textId="6629433B"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využití systému zálohových platieb sa vyplácanie prijímateľa uskutočňuje v troch etapách – etape poskytnutia zálohovej platby, etape zúčtovania poskytnutej zálohovej platby a etape refundácie (</w:t>
      </w:r>
      <w:r w:rsidR="00E2649F" w:rsidRPr="005E404C">
        <w:rPr>
          <w:rFonts w:ascii="Arial" w:hAnsi="Arial" w:cs="Arial"/>
          <w:sz w:val="19"/>
          <w:szCs w:val="19"/>
          <w:lang w:val="sk-SK"/>
        </w:rPr>
        <w:t>okrem</w:t>
      </w:r>
      <w:r w:rsidRPr="005E404C">
        <w:rPr>
          <w:rFonts w:ascii="Arial" w:hAnsi="Arial" w:cs="Arial"/>
          <w:sz w:val="19"/>
          <w:szCs w:val="19"/>
          <w:lang w:val="sk-SK"/>
        </w:rPr>
        <w:t xml:space="preserve"> štátn</w:t>
      </w:r>
      <w:r w:rsidR="00E2649F" w:rsidRPr="005E404C">
        <w:rPr>
          <w:rFonts w:ascii="Arial" w:hAnsi="Arial" w:cs="Arial"/>
          <w:sz w:val="19"/>
          <w:szCs w:val="19"/>
          <w:lang w:val="sk-SK"/>
        </w:rPr>
        <w:t>ych</w:t>
      </w:r>
      <w:r w:rsidRPr="005E404C">
        <w:rPr>
          <w:rFonts w:ascii="Arial" w:hAnsi="Arial" w:cs="Arial"/>
          <w:sz w:val="19"/>
          <w:szCs w:val="19"/>
          <w:lang w:val="sk-SK"/>
        </w:rPr>
        <w:t xml:space="preserve"> rozpočtov</w:t>
      </w:r>
      <w:r w:rsidR="00E2649F" w:rsidRPr="005E404C">
        <w:rPr>
          <w:rFonts w:ascii="Arial" w:hAnsi="Arial" w:cs="Arial"/>
          <w:sz w:val="19"/>
          <w:szCs w:val="19"/>
          <w:lang w:val="sk-SK"/>
        </w:rPr>
        <w:t>ých</w:t>
      </w:r>
      <w:r w:rsidRPr="005E404C">
        <w:rPr>
          <w:rFonts w:ascii="Arial" w:hAnsi="Arial" w:cs="Arial"/>
          <w:sz w:val="19"/>
          <w:szCs w:val="19"/>
          <w:lang w:val="sk-SK"/>
        </w:rPr>
        <w:t xml:space="preserve"> organizáci</w:t>
      </w:r>
      <w:r w:rsidR="00E2649F" w:rsidRPr="005E404C">
        <w:rPr>
          <w:rFonts w:ascii="Arial" w:hAnsi="Arial" w:cs="Arial"/>
          <w:sz w:val="19"/>
          <w:szCs w:val="19"/>
          <w:lang w:val="sk-SK"/>
        </w:rPr>
        <w:t>í</w:t>
      </w:r>
      <w:r w:rsidRPr="005E404C">
        <w:rPr>
          <w:rFonts w:ascii="Arial" w:hAnsi="Arial" w:cs="Arial"/>
          <w:sz w:val="19"/>
          <w:szCs w:val="19"/>
          <w:lang w:val="sk-SK"/>
        </w:rPr>
        <w:t>).</w:t>
      </w:r>
    </w:p>
    <w:p w14:paraId="2B3B913D" w14:textId="77777777"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Spôsob financovania je stanovený vo vyzvaní/výzve na predkladanie ŽoNFP. </w:t>
      </w:r>
    </w:p>
    <w:p w14:paraId="61E598C4" w14:textId="780706EC" w:rsidR="0087029A" w:rsidRPr="001F1018" w:rsidRDefault="0087029A" w:rsidP="00313210">
      <w:pPr>
        <w:pStyle w:val="Nadpis2"/>
        <w:numPr>
          <w:ilvl w:val="1"/>
          <w:numId w:val="43"/>
        </w:numPr>
        <w:spacing w:before="240" w:after="160" w:line="480" w:lineRule="auto"/>
        <w:ind w:left="709" w:hanging="709"/>
        <w:rPr>
          <w:b/>
          <w:lang w:val="sk-SK"/>
        </w:rPr>
      </w:pPr>
      <w:bookmarkStart w:id="165" w:name="_Toc418001232"/>
      <w:bookmarkStart w:id="166" w:name="_Toc418003057"/>
      <w:bookmarkStart w:id="167" w:name="_Toc417648895"/>
      <w:bookmarkStart w:id="168" w:name="_Toc440354988"/>
      <w:bookmarkStart w:id="169" w:name="_Toc440375319"/>
      <w:bookmarkStart w:id="170" w:name="_Toc458432906"/>
      <w:bookmarkStart w:id="171" w:name="_Toc458515658"/>
      <w:bookmarkEnd w:id="165"/>
      <w:bookmarkEnd w:id="166"/>
      <w:r w:rsidRPr="001F1018">
        <w:rPr>
          <w:b/>
          <w:lang w:val="sk-SK"/>
        </w:rPr>
        <w:t>Splnenie podmienok ustanovených v osobitných predpisov</w:t>
      </w:r>
      <w:bookmarkEnd w:id="167"/>
      <w:bookmarkEnd w:id="168"/>
      <w:bookmarkEnd w:id="169"/>
      <w:bookmarkEnd w:id="170"/>
      <w:bookmarkEnd w:id="171"/>
    </w:p>
    <w:p w14:paraId="7B944BF1" w14:textId="1E6AE7C6" w:rsidR="00FA7A4F" w:rsidRPr="00095609" w:rsidRDefault="00FA7A4F" w:rsidP="0008366A">
      <w:pPr>
        <w:pStyle w:val="Nadpis3"/>
        <w:spacing w:line="360" w:lineRule="auto"/>
        <w:ind w:left="720"/>
        <w:jc w:val="both"/>
        <w:rPr>
          <w:b/>
          <w:color w:val="3C8A2E" w:themeColor="accent5"/>
          <w:sz w:val="24"/>
          <w:szCs w:val="24"/>
          <w:lang w:val="sk-SK"/>
        </w:rPr>
      </w:pPr>
      <w:bookmarkStart w:id="172" w:name="_Toc458515659"/>
      <w:bookmarkStart w:id="173" w:name="_Toc417648896"/>
      <w:bookmarkStart w:id="174" w:name="_Toc440354989"/>
      <w:bookmarkStart w:id="175" w:name="_Toc440375320"/>
      <w:bookmarkStart w:id="176" w:name="_Toc458432907"/>
      <w:r w:rsidRPr="00095609">
        <w:rPr>
          <w:b/>
          <w:color w:val="3C8A2E" w:themeColor="accent5"/>
          <w:sz w:val="24"/>
          <w:szCs w:val="24"/>
          <w:lang w:val="sk-SK"/>
        </w:rPr>
        <w:t>2.9.1 Podmienky týkajúce sa štátnej pomoci a vyplývajúce zo schém štátnej pomoci/pomoc de minimis</w:t>
      </w:r>
      <w:bookmarkEnd w:id="172"/>
    </w:p>
    <w:bookmarkEnd w:id="173"/>
    <w:bookmarkEnd w:id="174"/>
    <w:bookmarkEnd w:id="175"/>
    <w:bookmarkEnd w:id="176"/>
    <w:p w14:paraId="73EB75EB" w14:textId="77777777" w:rsidR="00201868" w:rsidRDefault="00201868" w:rsidP="00591CAF">
      <w:pPr>
        <w:spacing w:line="288" w:lineRule="auto"/>
        <w:jc w:val="both"/>
        <w:rPr>
          <w:rFonts w:ascii="Arial" w:hAnsi="Arial" w:cs="Arial"/>
          <w:sz w:val="19"/>
          <w:szCs w:val="19"/>
          <w:lang w:val="sk-SK"/>
        </w:rPr>
      </w:pPr>
    </w:p>
    <w:p w14:paraId="7AB54A45" w14:textId="421A2C78" w:rsidR="00591544" w:rsidRPr="005E404C" w:rsidRDefault="00AF26C3" w:rsidP="00591CAF">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ak sa v rámci príslušnej výzvy uplatňuje schéma štátnej pomoci/schéma pomoci de minimis, RO </w:t>
      </w:r>
      <w:r w:rsidR="008E66E4" w:rsidRPr="005E404C">
        <w:rPr>
          <w:rFonts w:ascii="Arial" w:hAnsi="Arial" w:cs="Arial"/>
          <w:sz w:val="19"/>
          <w:szCs w:val="19"/>
          <w:lang w:val="sk-SK"/>
        </w:rPr>
        <w:t xml:space="preserve">pre OP EVS </w:t>
      </w:r>
      <w:r w:rsidRPr="005E404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F1018" w:rsidRDefault="001F1018" w:rsidP="00CD234F">
      <w:pPr>
        <w:pStyle w:val="Nadpis3"/>
        <w:spacing w:line="360" w:lineRule="auto"/>
        <w:ind w:left="720"/>
        <w:jc w:val="both"/>
        <w:rPr>
          <w:b/>
          <w:color w:val="3C8A2E" w:themeColor="accent5"/>
          <w:sz w:val="24"/>
          <w:szCs w:val="24"/>
          <w:lang w:val="sk-SK"/>
        </w:rPr>
      </w:pPr>
      <w:bookmarkStart w:id="177" w:name="_Toc417648897"/>
      <w:bookmarkStart w:id="178" w:name="_Toc440354990"/>
      <w:bookmarkStart w:id="179" w:name="_Toc440375321"/>
      <w:bookmarkStart w:id="180" w:name="_Toc458432908"/>
      <w:bookmarkStart w:id="181" w:name="_Toc458515660"/>
      <w:r w:rsidRPr="001F1018">
        <w:rPr>
          <w:b/>
          <w:color w:val="3C8A2E" w:themeColor="accent5"/>
          <w:sz w:val="24"/>
          <w:szCs w:val="24"/>
          <w:lang w:val="sk-SK"/>
        </w:rPr>
        <w:lastRenderedPageBreak/>
        <w:t>2.9.2</w:t>
      </w:r>
      <w:r w:rsidR="00400B1E">
        <w:rPr>
          <w:b/>
          <w:color w:val="3C8A2E" w:themeColor="accent5"/>
          <w:sz w:val="24"/>
          <w:szCs w:val="24"/>
          <w:lang w:val="sk-SK"/>
        </w:rPr>
        <w:tab/>
      </w:r>
      <w:r w:rsidR="00AF26C3" w:rsidRPr="001F1018">
        <w:rPr>
          <w:b/>
          <w:color w:val="3C8A2E" w:themeColor="accent5"/>
          <w:sz w:val="24"/>
          <w:szCs w:val="24"/>
          <w:lang w:val="sk-SK"/>
        </w:rPr>
        <w:t>Oprávnenosť z hľadiska verejného obstarávania na hlavné aktivity projektu</w:t>
      </w:r>
      <w:bookmarkEnd w:id="177"/>
      <w:bookmarkEnd w:id="178"/>
      <w:bookmarkEnd w:id="179"/>
      <w:bookmarkEnd w:id="180"/>
      <w:bookmarkEnd w:id="181"/>
      <w:r w:rsidR="00AF26C3" w:rsidRPr="001F1018">
        <w:rPr>
          <w:b/>
          <w:color w:val="3C8A2E" w:themeColor="accent5"/>
          <w:sz w:val="24"/>
          <w:szCs w:val="24"/>
          <w:lang w:val="sk-SK"/>
        </w:rPr>
        <w:t xml:space="preserve"> </w:t>
      </w:r>
    </w:p>
    <w:p w14:paraId="725CBEB6" w14:textId="5D631F4A" w:rsidR="00FA7A4F" w:rsidRPr="00095609" w:rsidRDefault="00AF26C3" w:rsidP="00FA7A4F">
      <w:pPr>
        <w:spacing w:before="240" w:after="240" w:line="288" w:lineRule="auto"/>
        <w:jc w:val="both"/>
        <w:rPr>
          <w:lang w:val="sk-SK"/>
        </w:rPr>
      </w:pPr>
      <w:r w:rsidRPr="005E404C">
        <w:rPr>
          <w:rFonts w:ascii="Arial" w:hAnsi="Arial" w:cs="Arial"/>
          <w:sz w:val="19"/>
          <w:szCs w:val="19"/>
          <w:lang w:val="sk-SK"/>
        </w:rPr>
        <w:t xml:space="preserve">V prípade, ak RO </w:t>
      </w:r>
      <w:r w:rsidR="003D0E10" w:rsidRPr="005E404C">
        <w:rPr>
          <w:rFonts w:ascii="Arial" w:hAnsi="Arial" w:cs="Arial"/>
          <w:sz w:val="19"/>
          <w:szCs w:val="19"/>
          <w:lang w:val="sk-SK"/>
        </w:rPr>
        <w:t xml:space="preserve">pre OP EVS určí </w:t>
      </w:r>
      <w:r w:rsidRPr="005E404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201868" w:rsidRDefault="00FA7A4F" w:rsidP="00201868">
      <w:pPr>
        <w:pStyle w:val="Nadpis3"/>
        <w:spacing w:line="360" w:lineRule="auto"/>
        <w:ind w:left="720"/>
        <w:jc w:val="both"/>
        <w:rPr>
          <w:b/>
          <w:color w:val="3C8A2E" w:themeColor="accent5"/>
          <w:sz w:val="24"/>
          <w:szCs w:val="24"/>
          <w:lang w:val="sk-SK"/>
        </w:rPr>
      </w:pPr>
      <w:bookmarkStart w:id="182" w:name="_Toc458515661"/>
      <w:r w:rsidRPr="00201868">
        <w:rPr>
          <w:b/>
          <w:color w:val="3C8A2E" w:themeColor="accent5"/>
          <w:sz w:val="24"/>
          <w:szCs w:val="24"/>
          <w:lang w:val="sk-SK"/>
        </w:rPr>
        <w:t>2.9.3 Zákaz nelegálnej práce a nele</w:t>
      </w:r>
      <w:r w:rsidR="001D3D06" w:rsidRPr="00201868">
        <w:rPr>
          <w:b/>
          <w:color w:val="3C8A2E" w:themeColor="accent5"/>
          <w:sz w:val="24"/>
          <w:szCs w:val="24"/>
          <w:lang w:val="sk-SK"/>
        </w:rPr>
        <w:t>g</w:t>
      </w:r>
      <w:r w:rsidRPr="00201868">
        <w:rPr>
          <w:b/>
          <w:color w:val="3C8A2E" w:themeColor="accent5"/>
          <w:sz w:val="24"/>
          <w:szCs w:val="24"/>
          <w:lang w:val="sk-SK"/>
        </w:rPr>
        <w:t>álneho zamestnávania</w:t>
      </w:r>
      <w:bookmarkEnd w:id="182"/>
    </w:p>
    <w:p w14:paraId="145AA152" w14:textId="77777777" w:rsidR="00201868" w:rsidRDefault="00201868" w:rsidP="00591CAF">
      <w:pPr>
        <w:spacing w:line="288" w:lineRule="auto"/>
        <w:jc w:val="both"/>
        <w:rPr>
          <w:rFonts w:ascii="Arial" w:hAnsi="Arial" w:cs="Arial"/>
          <w:sz w:val="19"/>
          <w:szCs w:val="19"/>
          <w:lang w:val="sk-SK"/>
        </w:rPr>
      </w:pPr>
    </w:p>
    <w:p w14:paraId="07DA9B44" w14:textId="346DB7C4" w:rsidR="0087029A" w:rsidRPr="005E404C" w:rsidRDefault="0087029A" w:rsidP="00591CAF">
      <w:pPr>
        <w:spacing w:line="288" w:lineRule="auto"/>
        <w:jc w:val="both"/>
        <w:rPr>
          <w:rFonts w:ascii="Arial" w:hAnsi="Arial" w:cs="Arial"/>
          <w:sz w:val="19"/>
          <w:szCs w:val="19"/>
          <w:lang w:val="sk-SK"/>
        </w:rPr>
      </w:pPr>
      <w:r w:rsidRPr="005E404C">
        <w:rPr>
          <w:rFonts w:ascii="Arial" w:hAnsi="Arial" w:cs="Arial"/>
          <w:sz w:val="19"/>
          <w:szCs w:val="19"/>
          <w:lang w:val="sk-SK"/>
        </w:rPr>
        <w:t>Žiadateľ je povinný predložiť relevantný doklad, ktorým preukáže, že minimálne</w:t>
      </w:r>
      <w:r w:rsidR="00FA152E" w:rsidRPr="005E404C">
        <w:rPr>
          <w:rFonts w:ascii="Arial" w:hAnsi="Arial" w:cs="Arial"/>
          <w:sz w:val="19"/>
          <w:szCs w:val="19"/>
          <w:lang w:val="sk-SK"/>
        </w:rPr>
        <w:t xml:space="preserve"> počas</w:t>
      </w:r>
      <w:r w:rsidRPr="005E404C">
        <w:rPr>
          <w:rFonts w:ascii="Arial" w:hAnsi="Arial" w:cs="Arial"/>
          <w:sz w:val="19"/>
          <w:szCs w:val="19"/>
          <w:lang w:val="sk-SK"/>
        </w:rPr>
        <w:t xml:space="preserve"> 5 rokov predchádzajúcich podaniu ŽoNFP neporušil zákaz nelegálnej práce a nelegálneho zamestnávania.</w:t>
      </w:r>
    </w:p>
    <w:p w14:paraId="27422B24" w14:textId="77777777" w:rsidR="0008366A" w:rsidRDefault="0008366A" w:rsidP="00A72183">
      <w:pPr>
        <w:pStyle w:val="Nadpis2"/>
        <w:spacing w:line="480" w:lineRule="auto"/>
        <w:rPr>
          <w:b/>
          <w:szCs w:val="24"/>
          <w:lang w:val="sk-SK"/>
        </w:rPr>
      </w:pPr>
      <w:bookmarkStart w:id="183" w:name="_Toc418001237"/>
      <w:bookmarkStart w:id="184" w:name="_Toc418003062"/>
      <w:bookmarkStart w:id="185" w:name="_Toc417648901"/>
      <w:bookmarkStart w:id="186" w:name="_Toc440354992"/>
      <w:bookmarkStart w:id="187" w:name="_Toc440375323"/>
      <w:bookmarkStart w:id="188" w:name="_Toc458432910"/>
      <w:bookmarkStart w:id="189" w:name="_Toc458515662"/>
      <w:bookmarkEnd w:id="183"/>
      <w:bookmarkEnd w:id="184"/>
    </w:p>
    <w:p w14:paraId="11536A33" w14:textId="374B89F1" w:rsidR="00957A75" w:rsidRPr="00B06378" w:rsidRDefault="001F1018" w:rsidP="00A72183">
      <w:pPr>
        <w:pStyle w:val="Nadpis2"/>
        <w:spacing w:line="480" w:lineRule="auto"/>
        <w:rPr>
          <w:lang w:val="sk-SK"/>
        </w:rPr>
      </w:pPr>
      <w:r w:rsidRPr="001F1018">
        <w:rPr>
          <w:b/>
          <w:szCs w:val="24"/>
          <w:lang w:val="sk-SK"/>
        </w:rPr>
        <w:t>2.10</w:t>
      </w:r>
      <w:r w:rsidR="00400B1E">
        <w:rPr>
          <w:b/>
          <w:szCs w:val="24"/>
          <w:lang w:val="sk-SK"/>
        </w:rPr>
        <w:tab/>
      </w:r>
      <w:r w:rsidR="00D41F31" w:rsidRPr="001F1018">
        <w:rPr>
          <w:b/>
          <w:szCs w:val="24"/>
          <w:lang w:val="sk-SK"/>
        </w:rPr>
        <w:t xml:space="preserve">Ďalšie podmienky poskytnutia príspevku </w:t>
      </w:r>
      <w:bookmarkStart w:id="190" w:name="_Toc417645451"/>
      <w:bookmarkStart w:id="191" w:name="_Toc417648902"/>
      <w:bookmarkStart w:id="192" w:name="_Toc417649174"/>
      <w:bookmarkStart w:id="193" w:name="_Toc417649565"/>
      <w:bookmarkStart w:id="194" w:name="_Toc417650272"/>
      <w:bookmarkStart w:id="195" w:name="_Toc418001239"/>
      <w:bookmarkStart w:id="196" w:name="_Toc418003064"/>
      <w:bookmarkStart w:id="197" w:name="_Toc440354993"/>
      <w:bookmarkStart w:id="198" w:name="_Toc440355289"/>
      <w:bookmarkStart w:id="199" w:name="_Toc440374932"/>
      <w:bookmarkStart w:id="200" w:name="_Toc440375324"/>
      <w:bookmarkStart w:id="201" w:name="_Toc440375744"/>
      <w:bookmarkStart w:id="202" w:name="_Toc440634416"/>
      <w:bookmarkStart w:id="203" w:name="_Toc458428905"/>
      <w:bookmarkStart w:id="204" w:name="_Toc458432268"/>
      <w:bookmarkStart w:id="205" w:name="_Toc458432815"/>
      <w:bookmarkStart w:id="206" w:name="_Toc458432911"/>
      <w:bookmarkStart w:id="207" w:name="_Toc458514599"/>
      <w:bookmarkStart w:id="208" w:name="_Toc458515663"/>
      <w:bookmarkStart w:id="209" w:name="_Toc417645452"/>
      <w:bookmarkStart w:id="210" w:name="_Toc417648903"/>
      <w:bookmarkStart w:id="211" w:name="_Toc417649175"/>
      <w:bookmarkStart w:id="212" w:name="_Toc417649566"/>
      <w:bookmarkStart w:id="213" w:name="_Toc417650273"/>
      <w:bookmarkStart w:id="214" w:name="_Toc418001240"/>
      <w:bookmarkStart w:id="215" w:name="_Toc418003065"/>
      <w:bookmarkStart w:id="216" w:name="_Toc440354994"/>
      <w:bookmarkStart w:id="217" w:name="_Toc440355290"/>
      <w:bookmarkStart w:id="218" w:name="_Toc440374933"/>
      <w:bookmarkStart w:id="219" w:name="_Toc440375325"/>
      <w:bookmarkStart w:id="220" w:name="_Toc440375745"/>
      <w:bookmarkStart w:id="221" w:name="_Toc440634417"/>
      <w:bookmarkStart w:id="222" w:name="_Toc458428906"/>
      <w:bookmarkStart w:id="223" w:name="_Toc458432269"/>
      <w:bookmarkStart w:id="224" w:name="_Toc458432816"/>
      <w:bookmarkStart w:id="225" w:name="_Toc458432912"/>
      <w:bookmarkStart w:id="226" w:name="_Toc458514600"/>
      <w:bookmarkStart w:id="227" w:name="_Toc458515664"/>
      <w:bookmarkStart w:id="228" w:name="_Toc417645453"/>
      <w:bookmarkStart w:id="229" w:name="_Toc417648904"/>
      <w:bookmarkStart w:id="230" w:name="_Toc417649176"/>
      <w:bookmarkStart w:id="231" w:name="_Toc417649567"/>
      <w:bookmarkStart w:id="232" w:name="_Toc417650274"/>
      <w:bookmarkStart w:id="233" w:name="_Toc418001241"/>
      <w:bookmarkStart w:id="234" w:name="_Toc418003066"/>
      <w:bookmarkStart w:id="235" w:name="_Toc440354995"/>
      <w:bookmarkStart w:id="236" w:name="_Toc440355291"/>
      <w:bookmarkStart w:id="237" w:name="_Toc440374934"/>
      <w:bookmarkStart w:id="238" w:name="_Toc440375326"/>
      <w:bookmarkStart w:id="239" w:name="_Toc440375746"/>
      <w:bookmarkStart w:id="240" w:name="_Toc440634418"/>
      <w:bookmarkStart w:id="241" w:name="_Toc458428907"/>
      <w:bookmarkStart w:id="242" w:name="_Toc458432270"/>
      <w:bookmarkStart w:id="243" w:name="_Toc458432817"/>
      <w:bookmarkStart w:id="244" w:name="_Toc458432913"/>
      <w:bookmarkStart w:id="245" w:name="_Toc458514601"/>
      <w:bookmarkStart w:id="246" w:name="_Toc458515665"/>
      <w:bookmarkStart w:id="247" w:name="_Toc417645454"/>
      <w:bookmarkStart w:id="248" w:name="_Toc417648905"/>
      <w:bookmarkStart w:id="249" w:name="_Toc417649177"/>
      <w:bookmarkStart w:id="250" w:name="_Toc417649568"/>
      <w:bookmarkStart w:id="251" w:name="_Toc417650275"/>
      <w:bookmarkStart w:id="252" w:name="_Toc418001242"/>
      <w:bookmarkStart w:id="253" w:name="_Toc418003067"/>
      <w:bookmarkStart w:id="254" w:name="_Toc440354996"/>
      <w:bookmarkStart w:id="255" w:name="_Toc440355292"/>
      <w:bookmarkStart w:id="256" w:name="_Toc440374935"/>
      <w:bookmarkStart w:id="257" w:name="_Toc440375327"/>
      <w:bookmarkStart w:id="258" w:name="_Toc440375747"/>
      <w:bookmarkStart w:id="259" w:name="_Toc440634419"/>
      <w:bookmarkStart w:id="260" w:name="_Toc458428908"/>
      <w:bookmarkStart w:id="261" w:name="_Toc458432271"/>
      <w:bookmarkStart w:id="262" w:name="_Toc458432818"/>
      <w:bookmarkStart w:id="263" w:name="_Toc458432914"/>
      <w:bookmarkStart w:id="264" w:name="_Toc458514602"/>
      <w:bookmarkStart w:id="265" w:name="_Toc458515666"/>
      <w:bookmarkStart w:id="266" w:name="_Toc417645455"/>
      <w:bookmarkStart w:id="267" w:name="_Toc417648906"/>
      <w:bookmarkStart w:id="268" w:name="_Toc417649178"/>
      <w:bookmarkStart w:id="269" w:name="_Toc417649569"/>
      <w:bookmarkStart w:id="270" w:name="_Toc417650276"/>
      <w:bookmarkStart w:id="271" w:name="_Toc418001243"/>
      <w:bookmarkStart w:id="272" w:name="_Toc418003068"/>
      <w:bookmarkStart w:id="273" w:name="_Toc440354997"/>
      <w:bookmarkStart w:id="274" w:name="_Toc440355293"/>
      <w:bookmarkStart w:id="275" w:name="_Toc440374936"/>
      <w:bookmarkStart w:id="276" w:name="_Toc440375328"/>
      <w:bookmarkStart w:id="277" w:name="_Toc440375748"/>
      <w:bookmarkStart w:id="278" w:name="_Toc440634420"/>
      <w:bookmarkStart w:id="279" w:name="_Toc458428909"/>
      <w:bookmarkStart w:id="280" w:name="_Toc458432272"/>
      <w:bookmarkStart w:id="281" w:name="_Toc458432819"/>
      <w:bookmarkStart w:id="282" w:name="_Toc458432915"/>
      <w:bookmarkStart w:id="283" w:name="_Toc458514603"/>
      <w:bookmarkStart w:id="284" w:name="_Toc458515667"/>
      <w:bookmarkStart w:id="285" w:name="_Toc417645456"/>
      <w:bookmarkStart w:id="286" w:name="_Toc417648907"/>
      <w:bookmarkStart w:id="287" w:name="_Toc417649179"/>
      <w:bookmarkStart w:id="288" w:name="_Toc417649570"/>
      <w:bookmarkStart w:id="289" w:name="_Toc417650277"/>
      <w:bookmarkStart w:id="290" w:name="_Toc418001244"/>
      <w:bookmarkStart w:id="291" w:name="_Toc418003069"/>
      <w:bookmarkStart w:id="292" w:name="_Toc440354998"/>
      <w:bookmarkStart w:id="293" w:name="_Toc440355294"/>
      <w:bookmarkStart w:id="294" w:name="_Toc440374937"/>
      <w:bookmarkStart w:id="295" w:name="_Toc440375329"/>
      <w:bookmarkStart w:id="296" w:name="_Toc440375749"/>
      <w:bookmarkStart w:id="297" w:name="_Toc440634421"/>
      <w:bookmarkStart w:id="298" w:name="_Toc458428910"/>
      <w:bookmarkStart w:id="299" w:name="_Toc458432273"/>
      <w:bookmarkStart w:id="300" w:name="_Toc458432820"/>
      <w:bookmarkStart w:id="301" w:name="_Toc458432916"/>
      <w:bookmarkStart w:id="302" w:name="_Toc458514604"/>
      <w:bookmarkStart w:id="303" w:name="_Toc458515668"/>
      <w:bookmarkStart w:id="304" w:name="_Toc417645457"/>
      <w:bookmarkStart w:id="305" w:name="_Toc417648908"/>
      <w:bookmarkStart w:id="306" w:name="_Toc417649180"/>
      <w:bookmarkStart w:id="307" w:name="_Toc417649571"/>
      <w:bookmarkStart w:id="308" w:name="_Toc417650278"/>
      <w:bookmarkStart w:id="309" w:name="_Toc418001245"/>
      <w:bookmarkStart w:id="310" w:name="_Toc418003070"/>
      <w:bookmarkStart w:id="311" w:name="_Toc440354999"/>
      <w:bookmarkStart w:id="312" w:name="_Toc440355295"/>
      <w:bookmarkStart w:id="313" w:name="_Toc440374938"/>
      <w:bookmarkStart w:id="314" w:name="_Toc440375330"/>
      <w:bookmarkStart w:id="315" w:name="_Toc440375750"/>
      <w:bookmarkStart w:id="316" w:name="_Toc440634422"/>
      <w:bookmarkStart w:id="317" w:name="_Toc458428911"/>
      <w:bookmarkStart w:id="318" w:name="_Toc458432274"/>
      <w:bookmarkStart w:id="319" w:name="_Toc458432821"/>
      <w:bookmarkStart w:id="320" w:name="_Toc458432917"/>
      <w:bookmarkStart w:id="321" w:name="_Toc458514605"/>
      <w:bookmarkStart w:id="322" w:name="_Toc458515669"/>
      <w:bookmarkStart w:id="323" w:name="_Toc417645458"/>
      <w:bookmarkStart w:id="324" w:name="_Toc417648909"/>
      <w:bookmarkStart w:id="325" w:name="_Toc417649181"/>
      <w:bookmarkStart w:id="326" w:name="_Toc417649572"/>
      <w:bookmarkStart w:id="327" w:name="_Toc417650279"/>
      <w:bookmarkStart w:id="328" w:name="_Toc418001246"/>
      <w:bookmarkStart w:id="329" w:name="_Toc418003071"/>
      <w:bookmarkStart w:id="330" w:name="_Toc440355000"/>
      <w:bookmarkStart w:id="331" w:name="_Toc440355296"/>
      <w:bookmarkStart w:id="332" w:name="_Toc440374939"/>
      <w:bookmarkStart w:id="333" w:name="_Toc440375331"/>
      <w:bookmarkStart w:id="334" w:name="_Toc440375751"/>
      <w:bookmarkStart w:id="335" w:name="_Toc440634423"/>
      <w:bookmarkStart w:id="336" w:name="_Toc458428912"/>
      <w:bookmarkStart w:id="337" w:name="_Toc458432275"/>
      <w:bookmarkStart w:id="338" w:name="_Toc458432822"/>
      <w:bookmarkStart w:id="339" w:name="_Toc458432918"/>
      <w:bookmarkStart w:id="340" w:name="_Toc458514606"/>
      <w:bookmarkStart w:id="341" w:name="_Toc458515670"/>
      <w:bookmarkStart w:id="342" w:name="_Toc417645459"/>
      <w:bookmarkStart w:id="343" w:name="_Toc417648910"/>
      <w:bookmarkStart w:id="344" w:name="_Toc417649182"/>
      <w:bookmarkStart w:id="345" w:name="_Toc417649573"/>
      <w:bookmarkStart w:id="346" w:name="_Toc417650280"/>
      <w:bookmarkStart w:id="347" w:name="_Toc418001247"/>
      <w:bookmarkStart w:id="348" w:name="_Toc418003072"/>
      <w:bookmarkStart w:id="349" w:name="_Toc440355001"/>
      <w:bookmarkStart w:id="350" w:name="_Toc440355297"/>
      <w:bookmarkStart w:id="351" w:name="_Toc440374940"/>
      <w:bookmarkStart w:id="352" w:name="_Toc440375332"/>
      <w:bookmarkStart w:id="353" w:name="_Toc440375752"/>
      <w:bookmarkStart w:id="354" w:name="_Toc440634424"/>
      <w:bookmarkStart w:id="355" w:name="_Toc458428913"/>
      <w:bookmarkStart w:id="356" w:name="_Toc458432276"/>
      <w:bookmarkStart w:id="357" w:name="_Toc458432823"/>
      <w:bookmarkStart w:id="358" w:name="_Toc458432919"/>
      <w:bookmarkStart w:id="359" w:name="_Toc458514607"/>
      <w:bookmarkStart w:id="360" w:name="_Toc458515671"/>
      <w:bookmarkStart w:id="361" w:name="_Toc417645460"/>
      <w:bookmarkStart w:id="362" w:name="_Toc417648911"/>
      <w:bookmarkStart w:id="363" w:name="_Toc417649183"/>
      <w:bookmarkStart w:id="364" w:name="_Toc417649574"/>
      <w:bookmarkStart w:id="365" w:name="_Toc417650281"/>
      <w:bookmarkStart w:id="366" w:name="_Toc418001248"/>
      <w:bookmarkStart w:id="367" w:name="_Toc418003073"/>
      <w:bookmarkStart w:id="368" w:name="_Toc440355002"/>
      <w:bookmarkStart w:id="369" w:name="_Toc440355298"/>
      <w:bookmarkStart w:id="370" w:name="_Toc440374941"/>
      <w:bookmarkStart w:id="371" w:name="_Toc440375333"/>
      <w:bookmarkStart w:id="372" w:name="_Toc440375753"/>
      <w:bookmarkStart w:id="373" w:name="_Toc440634425"/>
      <w:bookmarkStart w:id="374" w:name="_Toc458428914"/>
      <w:bookmarkStart w:id="375" w:name="_Toc458432277"/>
      <w:bookmarkStart w:id="376" w:name="_Toc458432824"/>
      <w:bookmarkStart w:id="377" w:name="_Toc458432920"/>
      <w:bookmarkStart w:id="378" w:name="_Toc458514608"/>
      <w:bookmarkStart w:id="379" w:name="_Toc458515672"/>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795C81F4" w14:textId="72CC89E0" w:rsidR="00FA7A4F" w:rsidRPr="00FA7A4F" w:rsidRDefault="00FA7A4F" w:rsidP="00FA7A4F">
      <w:pPr>
        <w:pStyle w:val="Nadpis3"/>
        <w:spacing w:line="480" w:lineRule="auto"/>
        <w:ind w:left="720"/>
        <w:rPr>
          <w:b/>
          <w:color w:val="3C8A2E" w:themeColor="accent5"/>
          <w:sz w:val="24"/>
          <w:szCs w:val="24"/>
          <w:lang w:val="sk-SK"/>
        </w:rPr>
      </w:pPr>
      <w:bookmarkStart w:id="380" w:name="_Toc458515673"/>
      <w:bookmarkEnd w:id="157"/>
      <w:bookmarkEnd w:id="158"/>
      <w:r w:rsidRPr="00FA7A4F">
        <w:rPr>
          <w:b/>
          <w:color w:val="3C8A2E" w:themeColor="accent5"/>
          <w:sz w:val="24"/>
          <w:szCs w:val="24"/>
          <w:lang w:val="sk-SK"/>
        </w:rPr>
        <w:t>2.10.1 Časová oprávnenosť realizácie projektu</w:t>
      </w:r>
      <w:bookmarkEnd w:id="380"/>
    </w:p>
    <w:p w14:paraId="15B0CC91" w14:textId="77777777" w:rsidR="002B3DE0"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Časová oprávnenosť realizácie projektu je stanovená v</w:t>
      </w:r>
      <w:r w:rsidR="00EA32B3" w:rsidRPr="005E404C">
        <w:rPr>
          <w:rFonts w:ascii="Arial" w:hAnsi="Arial" w:cs="Arial"/>
          <w:sz w:val="19"/>
          <w:szCs w:val="19"/>
          <w:lang w:val="sk-SK"/>
        </w:rPr>
        <w:t>o</w:t>
      </w:r>
      <w:r w:rsidRPr="005E404C">
        <w:rPr>
          <w:rFonts w:ascii="Arial" w:hAnsi="Arial" w:cs="Arial"/>
          <w:sz w:val="19"/>
          <w:szCs w:val="19"/>
          <w:lang w:val="sk-SK"/>
        </w:rPr>
        <w:t xml:space="preserve"> </w:t>
      </w:r>
      <w:r w:rsidR="002B3DE0" w:rsidRPr="005E404C">
        <w:rPr>
          <w:rFonts w:ascii="Arial" w:hAnsi="Arial" w:cs="Arial"/>
          <w:sz w:val="19"/>
          <w:szCs w:val="19"/>
          <w:lang w:val="sk-SK"/>
        </w:rPr>
        <w:t>vyzvaní/</w:t>
      </w:r>
      <w:r w:rsidRPr="005E404C">
        <w:rPr>
          <w:rFonts w:ascii="Arial" w:hAnsi="Arial" w:cs="Arial"/>
          <w:sz w:val="19"/>
          <w:szCs w:val="19"/>
          <w:lang w:val="sk-SK"/>
        </w:rPr>
        <w:t xml:space="preserve">výzve na predkladanie </w:t>
      </w:r>
      <w:r w:rsidR="00801DF0" w:rsidRPr="005E404C">
        <w:rPr>
          <w:rFonts w:ascii="Arial" w:hAnsi="Arial" w:cs="Arial"/>
          <w:sz w:val="19"/>
          <w:szCs w:val="19"/>
          <w:lang w:val="sk-SK"/>
        </w:rPr>
        <w:t>Ž</w:t>
      </w:r>
      <w:r w:rsidRPr="005E404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5E404C">
        <w:rPr>
          <w:rFonts w:ascii="Arial" w:hAnsi="Arial" w:cs="Arial"/>
          <w:sz w:val="19"/>
          <w:szCs w:val="19"/>
          <w:lang w:val="sk-SK"/>
        </w:rPr>
        <w:t>0</w:t>
      </w:r>
      <w:r w:rsidR="005E3545" w:rsidRPr="005E404C">
        <w:rPr>
          <w:rFonts w:ascii="Arial" w:hAnsi="Arial" w:cs="Arial"/>
          <w:sz w:val="19"/>
          <w:szCs w:val="19"/>
          <w:lang w:val="sk-SK"/>
        </w:rPr>
        <w:t>1.</w:t>
      </w:r>
      <w:r w:rsidR="00EA32B3" w:rsidRPr="005E404C">
        <w:rPr>
          <w:rFonts w:ascii="Arial" w:hAnsi="Arial" w:cs="Arial"/>
          <w:sz w:val="19"/>
          <w:szCs w:val="19"/>
          <w:lang w:val="sk-SK"/>
        </w:rPr>
        <w:t>0</w:t>
      </w:r>
      <w:r w:rsidR="005E3545" w:rsidRPr="005E404C">
        <w:rPr>
          <w:rFonts w:ascii="Arial" w:hAnsi="Arial" w:cs="Arial"/>
          <w:sz w:val="19"/>
          <w:szCs w:val="19"/>
          <w:lang w:val="sk-SK"/>
        </w:rPr>
        <w:t xml:space="preserve">1.2014 do </w:t>
      </w:r>
      <w:r w:rsidRPr="005E404C">
        <w:rPr>
          <w:rFonts w:ascii="Arial" w:hAnsi="Arial" w:cs="Arial"/>
          <w:sz w:val="19"/>
          <w:szCs w:val="19"/>
          <w:lang w:val="sk-SK"/>
        </w:rPr>
        <w:t>31.12.20</w:t>
      </w:r>
      <w:r w:rsidR="005E3545"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pričom výdavky musia byť skutočne vynaložené v období medzi </w:t>
      </w:r>
      <w:r w:rsidR="0075019B" w:rsidRPr="005E404C">
        <w:rPr>
          <w:rFonts w:ascii="Arial" w:hAnsi="Arial" w:cs="Arial"/>
          <w:sz w:val="19"/>
          <w:szCs w:val="19"/>
          <w:lang w:val="sk-SK"/>
        </w:rPr>
        <w:t>0</w:t>
      </w:r>
      <w:r w:rsidR="005E3545" w:rsidRPr="005E404C">
        <w:rPr>
          <w:rFonts w:ascii="Arial" w:hAnsi="Arial" w:cs="Arial"/>
          <w:sz w:val="19"/>
          <w:szCs w:val="19"/>
          <w:lang w:val="sk-SK"/>
        </w:rPr>
        <w:t>1.</w:t>
      </w:r>
      <w:r w:rsidR="0075019B" w:rsidRPr="005E404C">
        <w:rPr>
          <w:rFonts w:ascii="Arial" w:hAnsi="Arial" w:cs="Arial"/>
          <w:sz w:val="19"/>
          <w:szCs w:val="19"/>
          <w:lang w:val="sk-SK"/>
        </w:rPr>
        <w:t>0</w:t>
      </w:r>
      <w:r w:rsidR="005E3545" w:rsidRPr="005E404C">
        <w:rPr>
          <w:rFonts w:ascii="Arial" w:hAnsi="Arial" w:cs="Arial"/>
          <w:sz w:val="19"/>
          <w:szCs w:val="19"/>
          <w:lang w:val="sk-SK"/>
        </w:rPr>
        <w:t>1.2014</w:t>
      </w:r>
      <w:r w:rsidRPr="005E404C">
        <w:rPr>
          <w:rFonts w:ascii="Arial" w:hAnsi="Arial" w:cs="Arial"/>
          <w:sz w:val="19"/>
          <w:szCs w:val="19"/>
          <w:lang w:val="sk-SK"/>
        </w:rPr>
        <w:t xml:space="preserve"> a dňom ukončenia realizácie aktivít projektu nie však neskôr ako 31.12.20</w:t>
      </w:r>
      <w:r w:rsidR="002B3DE0"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w:t>
      </w:r>
    </w:p>
    <w:p w14:paraId="15B0CC93" w14:textId="77777777" w:rsidR="002B3DE0" w:rsidRPr="005E404C" w:rsidRDefault="002B3DE0" w:rsidP="007F7349">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FA7A4F" w:rsidRDefault="00FA7A4F" w:rsidP="00CD234F">
      <w:pPr>
        <w:pStyle w:val="Nadpis3"/>
        <w:spacing w:line="480" w:lineRule="auto"/>
        <w:ind w:left="720"/>
        <w:rPr>
          <w:b/>
          <w:color w:val="3C8A2E" w:themeColor="accent5"/>
          <w:sz w:val="24"/>
          <w:szCs w:val="24"/>
          <w:lang w:val="sk-SK"/>
        </w:rPr>
      </w:pPr>
      <w:bookmarkStart w:id="381" w:name="_Toc418001250"/>
      <w:bookmarkStart w:id="382" w:name="_Toc418003075"/>
      <w:bookmarkStart w:id="383" w:name="_Toc458515674"/>
      <w:bookmarkEnd w:id="381"/>
      <w:bookmarkEnd w:id="382"/>
      <w:r w:rsidRPr="00FA7A4F">
        <w:rPr>
          <w:b/>
          <w:color w:val="3C8A2E" w:themeColor="accent5"/>
          <w:sz w:val="24"/>
          <w:szCs w:val="24"/>
          <w:lang w:val="sk-SK"/>
        </w:rPr>
        <w:t>2.10.2 Oprávnenosť z hľadiska súladu s HP</w:t>
      </w:r>
      <w:bookmarkEnd w:id="383"/>
    </w:p>
    <w:p w14:paraId="18BF7A05" w14:textId="55658B20" w:rsidR="00D41F31" w:rsidRPr="005E404C" w:rsidRDefault="00D41F31" w:rsidP="007F7349">
      <w:pPr>
        <w:spacing w:line="288" w:lineRule="auto"/>
        <w:jc w:val="both"/>
        <w:rPr>
          <w:rFonts w:ascii="Arial" w:hAnsi="Arial" w:cs="Arial"/>
          <w:sz w:val="19"/>
          <w:szCs w:val="19"/>
          <w:lang w:val="sk-SK"/>
        </w:rPr>
      </w:pPr>
      <w:r w:rsidRPr="005E404C">
        <w:rPr>
          <w:rFonts w:ascii="Arial" w:hAnsi="Arial" w:cs="Arial"/>
          <w:sz w:val="19"/>
          <w:szCs w:val="19"/>
          <w:lang w:val="sk-SK"/>
        </w:rPr>
        <w:t>Špecifikáciu podmienok potrebných na splnenie podmienky poskytnutia príspevku z hľadiska súladu s HP definuje gestor HP v spolupráci s</w:t>
      </w:r>
      <w:r w:rsidR="00AB4B8A" w:rsidRPr="005E404C">
        <w:rPr>
          <w:rFonts w:ascii="Arial" w:hAnsi="Arial" w:cs="Arial"/>
          <w:sz w:val="19"/>
          <w:szCs w:val="19"/>
          <w:lang w:val="sk-SK"/>
        </w:rPr>
        <w:t> </w:t>
      </w:r>
      <w:r w:rsidRPr="005E404C">
        <w:rPr>
          <w:rFonts w:ascii="Arial" w:hAnsi="Arial" w:cs="Arial"/>
          <w:sz w:val="19"/>
          <w:szCs w:val="19"/>
          <w:lang w:val="sk-SK"/>
        </w:rPr>
        <w:t>RO</w:t>
      </w:r>
      <w:r w:rsidR="00AB4B8A" w:rsidRPr="005E404C">
        <w:rPr>
          <w:rFonts w:ascii="Arial" w:hAnsi="Arial" w:cs="Arial"/>
          <w:sz w:val="19"/>
          <w:szCs w:val="19"/>
          <w:lang w:val="sk-SK"/>
        </w:rPr>
        <w:t xml:space="preserve"> pre OP EVS</w:t>
      </w:r>
      <w:r w:rsidRPr="005E404C">
        <w:rPr>
          <w:rFonts w:ascii="Arial" w:hAnsi="Arial" w:cs="Arial"/>
          <w:sz w:val="19"/>
          <w:szCs w:val="19"/>
          <w:lang w:val="sk-SK"/>
        </w:rPr>
        <w:t xml:space="preserve"> vo </w:t>
      </w:r>
      <w:r w:rsidR="00205C42" w:rsidRPr="005E404C">
        <w:rPr>
          <w:rFonts w:ascii="Arial" w:hAnsi="Arial" w:cs="Arial"/>
          <w:sz w:val="19"/>
          <w:szCs w:val="19"/>
          <w:lang w:val="sk-SK"/>
        </w:rPr>
        <w:t>vyzvaní/</w:t>
      </w:r>
      <w:r w:rsidRPr="005E404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FA7A4F" w:rsidRDefault="00FA7A4F" w:rsidP="00447A75">
      <w:pPr>
        <w:pStyle w:val="Nadpis3"/>
        <w:spacing w:line="480" w:lineRule="auto"/>
        <w:ind w:left="720"/>
        <w:rPr>
          <w:b/>
          <w:color w:val="3C8A2E" w:themeColor="accent5"/>
          <w:sz w:val="24"/>
          <w:szCs w:val="24"/>
          <w:lang w:val="sk-SK"/>
        </w:rPr>
      </w:pPr>
      <w:bookmarkStart w:id="384" w:name="_Toc418001252"/>
      <w:bookmarkStart w:id="385" w:name="_Toc418003077"/>
      <w:bookmarkStart w:id="386" w:name="_Toc458515675"/>
      <w:bookmarkEnd w:id="384"/>
      <w:bookmarkEnd w:id="385"/>
      <w:r w:rsidRPr="00FA7A4F">
        <w:rPr>
          <w:b/>
          <w:color w:val="3C8A2E" w:themeColor="accent5"/>
          <w:sz w:val="24"/>
          <w:szCs w:val="24"/>
          <w:lang w:val="sk-SK"/>
        </w:rPr>
        <w:t>2.10.3 Maximálna a minimálna výška pomoci</w:t>
      </w:r>
      <w:bookmarkEnd w:id="386"/>
    </w:p>
    <w:p w14:paraId="0D2E716A" w14:textId="75C50EA1" w:rsidR="006E406C" w:rsidRPr="005E404C" w:rsidRDefault="00FB350D" w:rsidP="00717E4A">
      <w:pPr>
        <w:pStyle w:val="Captionheading"/>
        <w:jc w:val="both"/>
        <w:rPr>
          <w:b w:val="0"/>
          <w:bCs/>
          <w:iCs/>
          <w:color w:val="auto"/>
          <w:sz w:val="19"/>
          <w:szCs w:val="19"/>
          <w:lang w:val="sk-SK"/>
        </w:rPr>
      </w:pPr>
      <w:r w:rsidRPr="005E404C">
        <w:rPr>
          <w:b w:val="0"/>
          <w:bCs/>
          <w:iCs/>
          <w:color w:val="auto"/>
          <w:sz w:val="19"/>
          <w:szCs w:val="19"/>
          <w:lang w:val="sk-SK"/>
        </w:rPr>
        <w:t xml:space="preserve">Pre dopytovo orientované </w:t>
      </w:r>
      <w:r w:rsidRPr="005E404C">
        <w:rPr>
          <w:b w:val="0"/>
          <w:color w:val="auto"/>
          <w:sz w:val="19"/>
          <w:szCs w:val="19"/>
          <w:lang w:val="sk-SK"/>
        </w:rPr>
        <w:t>projekty</w:t>
      </w:r>
      <w:r w:rsidRPr="005E404C">
        <w:rPr>
          <w:bCs/>
          <w:iCs/>
          <w:color w:val="auto"/>
          <w:sz w:val="19"/>
          <w:szCs w:val="19"/>
          <w:lang w:val="sk-SK"/>
        </w:rPr>
        <w:t xml:space="preserve"> </w:t>
      </w:r>
      <w:r w:rsidR="006E406C" w:rsidRPr="005E404C">
        <w:rPr>
          <w:sz w:val="19"/>
          <w:szCs w:val="19"/>
          <w:lang w:val="sk-SK"/>
        </w:rPr>
        <w:t xml:space="preserve">RO </w:t>
      </w:r>
      <w:r w:rsidR="006E406C" w:rsidRPr="005E404C">
        <w:rPr>
          <w:bCs/>
          <w:iCs/>
          <w:color w:val="auto"/>
          <w:sz w:val="19"/>
          <w:szCs w:val="19"/>
          <w:lang w:val="sk-SK"/>
        </w:rPr>
        <w:t>pre OP EVS definuje vo výzve</w:t>
      </w:r>
      <w:r w:rsidRPr="005E404C">
        <w:rPr>
          <w:bCs/>
          <w:iCs/>
          <w:color w:val="auto"/>
          <w:sz w:val="19"/>
          <w:szCs w:val="19"/>
          <w:lang w:val="sk-SK"/>
        </w:rPr>
        <w:t xml:space="preserve"> </w:t>
      </w:r>
      <w:r w:rsidR="006E406C" w:rsidRPr="005E404C">
        <w:rPr>
          <w:bCs/>
          <w:iCs/>
          <w:color w:val="auto"/>
          <w:sz w:val="19"/>
          <w:szCs w:val="19"/>
          <w:lang w:val="sk-SK"/>
        </w:rPr>
        <w:t>maximálnu a minimálnu</w:t>
      </w:r>
      <w:r w:rsidR="006E406C" w:rsidRPr="005E404C">
        <w:rPr>
          <w:b w:val="0"/>
          <w:bCs/>
          <w:iCs/>
          <w:color w:val="auto"/>
          <w:sz w:val="19"/>
          <w:szCs w:val="19"/>
          <w:lang w:val="sk-SK"/>
        </w:rPr>
        <w:t xml:space="preserve"> výšku pomoci pre projekt</w:t>
      </w:r>
      <w:r w:rsidRPr="005E404C">
        <w:rPr>
          <w:b w:val="0"/>
          <w:bCs/>
          <w:iCs/>
          <w:color w:val="auto"/>
          <w:sz w:val="19"/>
          <w:szCs w:val="19"/>
          <w:lang w:val="sk-SK"/>
        </w:rPr>
        <w:t>, ktorá je záväzná pre žiadateľov</w:t>
      </w:r>
      <w:r w:rsidR="007E3E4C" w:rsidRPr="005E404C">
        <w:rPr>
          <w:b w:val="0"/>
          <w:bCs/>
          <w:iCs/>
          <w:color w:val="auto"/>
          <w:sz w:val="19"/>
          <w:szCs w:val="19"/>
          <w:lang w:val="sk-SK"/>
        </w:rPr>
        <w:t xml:space="preserve">. </w:t>
      </w:r>
    </w:p>
    <w:p w14:paraId="16095E96" w14:textId="1E245F56"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w:t>
      </w:r>
      <w:r w:rsidR="00FB350D" w:rsidRPr="005E404C">
        <w:rPr>
          <w:bCs/>
          <w:iCs/>
          <w:sz w:val="19"/>
          <w:szCs w:val="19"/>
          <w:lang w:val="sk-SK"/>
        </w:rPr>
        <w:t> národných projektoch</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 xml:space="preserve">pre OP EVS definuje vo </w:t>
      </w:r>
      <w:r w:rsidR="007E22B9" w:rsidRPr="005E404C">
        <w:rPr>
          <w:b/>
          <w:bCs/>
          <w:iCs/>
          <w:sz w:val="19"/>
          <w:szCs w:val="19"/>
          <w:lang w:val="sk-SK"/>
        </w:rPr>
        <w:t xml:space="preserve">vyzvaní </w:t>
      </w:r>
      <w:r w:rsidR="00FB350D" w:rsidRPr="005E404C">
        <w:rPr>
          <w:b/>
          <w:bCs/>
          <w:iCs/>
          <w:sz w:val="19"/>
          <w:szCs w:val="19"/>
          <w:lang w:val="sk-SK"/>
        </w:rPr>
        <w:t xml:space="preserve">maximálnu výšku, </w:t>
      </w:r>
      <w:r w:rsidR="00FB350D" w:rsidRPr="005E404C">
        <w:rPr>
          <w:bCs/>
          <w:iCs/>
          <w:sz w:val="19"/>
          <w:szCs w:val="19"/>
          <w:lang w:val="sk-SK"/>
        </w:rPr>
        <w:t>ktorá je pre žiadateľa NP záväzná</w:t>
      </w:r>
      <w:r w:rsidR="0098750C" w:rsidRPr="005E404C">
        <w:rPr>
          <w:bCs/>
          <w:iCs/>
          <w:sz w:val="19"/>
          <w:szCs w:val="19"/>
          <w:lang w:val="sk-SK"/>
        </w:rPr>
        <w:t>.</w:t>
      </w:r>
    </w:p>
    <w:p w14:paraId="0D0B78DE" w14:textId="734F6742"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Výšk</w:t>
      </w:r>
      <w:r w:rsidR="00FB350D" w:rsidRPr="005E404C">
        <w:rPr>
          <w:bCs/>
          <w:iCs/>
          <w:sz w:val="19"/>
          <w:szCs w:val="19"/>
          <w:lang w:val="sk-SK"/>
        </w:rPr>
        <w:t>u</w:t>
      </w:r>
      <w:r w:rsidRPr="005E404C">
        <w:rPr>
          <w:bCs/>
          <w:iCs/>
          <w:sz w:val="19"/>
          <w:szCs w:val="19"/>
          <w:lang w:val="sk-SK"/>
        </w:rPr>
        <w:t xml:space="preserve"> pomoci stanoven</w:t>
      </w:r>
      <w:r w:rsidR="00FB350D" w:rsidRPr="005E404C">
        <w:rPr>
          <w:bCs/>
          <w:iCs/>
          <w:sz w:val="19"/>
          <w:szCs w:val="19"/>
          <w:lang w:val="sk-SK"/>
        </w:rPr>
        <w:t>ú</w:t>
      </w:r>
      <w:r w:rsidRPr="005E404C">
        <w:rPr>
          <w:bCs/>
          <w:iCs/>
          <w:sz w:val="19"/>
          <w:szCs w:val="19"/>
          <w:lang w:val="sk-SK"/>
        </w:rPr>
        <w:t xml:space="preserve"> vo výzve</w:t>
      </w:r>
      <w:r w:rsidR="00FB350D" w:rsidRPr="005E404C">
        <w:rPr>
          <w:bCs/>
          <w:iCs/>
          <w:sz w:val="19"/>
          <w:szCs w:val="19"/>
          <w:lang w:val="sk-SK"/>
        </w:rPr>
        <w:t>/vyzvaní</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pre OP EVS</w:t>
      </w:r>
      <w:r w:rsidRPr="005E404C">
        <w:rPr>
          <w:rFonts w:cstheme="minorHAnsi"/>
          <w:color w:val="000000"/>
          <w:sz w:val="19"/>
          <w:szCs w:val="19"/>
          <w:lang w:val="sk-SK"/>
        </w:rPr>
        <w:t xml:space="preserve"> </w:t>
      </w:r>
      <w:r w:rsidRPr="005E404C">
        <w:rPr>
          <w:rFonts w:cs="Arial"/>
          <w:color w:val="000000"/>
          <w:sz w:val="19"/>
          <w:szCs w:val="19"/>
          <w:lang w:val="sk-SK"/>
        </w:rPr>
        <w:t xml:space="preserve">určuje </w:t>
      </w:r>
      <w:r w:rsidR="00FB350D" w:rsidRPr="005E404C">
        <w:rPr>
          <w:rFonts w:cs="Arial"/>
          <w:color w:val="000000"/>
          <w:sz w:val="19"/>
          <w:szCs w:val="19"/>
          <w:lang w:val="sk-SK"/>
        </w:rPr>
        <w:t xml:space="preserve">aj na základe </w:t>
      </w:r>
      <w:r w:rsidRPr="005E404C">
        <w:rPr>
          <w:rFonts w:cs="Arial"/>
          <w:color w:val="000000"/>
          <w:sz w:val="19"/>
          <w:szCs w:val="19"/>
          <w:lang w:val="sk-SK"/>
        </w:rPr>
        <w:t>schémy štátnej pomoci/</w:t>
      </w:r>
      <w:r w:rsidR="00205C42" w:rsidRPr="005E404C">
        <w:rPr>
          <w:rFonts w:cs="Arial"/>
          <w:color w:val="000000"/>
          <w:sz w:val="19"/>
          <w:szCs w:val="19"/>
          <w:lang w:val="sk-SK"/>
        </w:rPr>
        <w:t xml:space="preserve"> schémy </w:t>
      </w:r>
      <w:r w:rsidRPr="005E404C">
        <w:rPr>
          <w:rFonts w:cs="Arial"/>
          <w:color w:val="000000"/>
          <w:sz w:val="19"/>
          <w:szCs w:val="19"/>
          <w:lang w:val="sk-SK"/>
        </w:rPr>
        <w:t>pomoci de minimis</w:t>
      </w:r>
      <w:r w:rsidR="00FB350D" w:rsidRPr="005E404C">
        <w:rPr>
          <w:rFonts w:cs="Arial"/>
          <w:color w:val="000000"/>
          <w:sz w:val="19"/>
          <w:szCs w:val="19"/>
          <w:lang w:val="sk-SK"/>
        </w:rPr>
        <w:t xml:space="preserve"> v prípade jej identifikovania.</w:t>
      </w:r>
    </w:p>
    <w:p w14:paraId="2DAD0446" w14:textId="6CAEC0B7" w:rsidR="00FA7A4F" w:rsidRPr="00FA7A4F" w:rsidRDefault="00FA7A4F" w:rsidP="0008366A">
      <w:pPr>
        <w:pStyle w:val="Nadpis3"/>
        <w:spacing w:before="240" w:line="360" w:lineRule="auto"/>
        <w:ind w:left="720"/>
        <w:rPr>
          <w:rFonts w:ascii="Arial" w:hAnsi="Arial" w:cs="Arial"/>
          <w:b/>
          <w:color w:val="3C8A2E" w:themeColor="accent5"/>
          <w:sz w:val="24"/>
          <w:szCs w:val="24"/>
          <w:lang w:val="sk-SK"/>
        </w:rPr>
      </w:pPr>
      <w:bookmarkStart w:id="387" w:name="_Toc458515676"/>
      <w:r w:rsidRPr="00FA7A4F">
        <w:rPr>
          <w:rFonts w:ascii="Arial" w:hAnsi="Arial" w:cs="Arial"/>
          <w:b/>
          <w:color w:val="3C8A2E" w:themeColor="accent5"/>
          <w:sz w:val="24"/>
          <w:szCs w:val="24"/>
          <w:lang w:val="sk-SK"/>
        </w:rPr>
        <w:lastRenderedPageBreak/>
        <w:t>2.10.4 Podmienky poskytnutia príspevku z hľadiska definovania merateľných ukazovateľov projektu</w:t>
      </w:r>
      <w:bookmarkEnd w:id="387"/>
    </w:p>
    <w:p w14:paraId="56570002" w14:textId="55CB093B" w:rsidR="00334B8C" w:rsidRPr="005E404C" w:rsidRDefault="00334B8C" w:rsidP="00334B8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5E404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Žiadateľ vyberie relevantné </w:t>
      </w:r>
      <w:r w:rsidR="0090649B" w:rsidRPr="005E404C">
        <w:rPr>
          <w:rFonts w:ascii="Arial" w:hAnsi="Arial" w:cs="Arial"/>
          <w:color w:val="000000"/>
          <w:sz w:val="19"/>
          <w:szCs w:val="19"/>
          <w:lang w:val="sk-SK"/>
        </w:rPr>
        <w:t xml:space="preserve">merateľné </w:t>
      </w:r>
      <w:r w:rsidRPr="005E404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5E404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V prípade projektov, ktoré v súlade s</w:t>
      </w:r>
      <w:r w:rsidR="00D47ED7" w:rsidRPr="005E404C">
        <w:rPr>
          <w:rFonts w:ascii="Arial" w:hAnsi="Arial" w:cs="Arial"/>
          <w:color w:val="000000"/>
          <w:sz w:val="19"/>
          <w:szCs w:val="19"/>
          <w:lang w:val="sk-SK"/>
        </w:rPr>
        <w:t> </w:t>
      </w:r>
      <w:r w:rsidRPr="005E404C">
        <w:rPr>
          <w:rFonts w:ascii="Arial" w:hAnsi="Arial" w:cs="Arial"/>
          <w:color w:val="000000"/>
          <w:sz w:val="19"/>
          <w:szCs w:val="19"/>
          <w:lang w:val="sk-SK"/>
        </w:rPr>
        <w:t>výzvou</w:t>
      </w:r>
      <w:r w:rsidR="00D47ED7" w:rsidRPr="005E404C">
        <w:rPr>
          <w:rFonts w:ascii="Arial" w:hAnsi="Arial" w:cs="Arial"/>
          <w:color w:val="000000"/>
          <w:sz w:val="19"/>
          <w:szCs w:val="19"/>
          <w:lang w:val="sk-SK"/>
        </w:rPr>
        <w:t>/vyzvaním</w:t>
      </w:r>
      <w:r w:rsidRPr="005E404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5E404C">
        <w:rPr>
          <w:rFonts w:ascii="Arial" w:hAnsi="Arial" w:cs="Arial"/>
          <w:color w:val="000000"/>
          <w:sz w:val="19"/>
          <w:szCs w:val="19"/>
          <w:lang w:val="sk-SK"/>
        </w:rPr>
        <w:t>,</w:t>
      </w:r>
      <w:r w:rsidRPr="005E404C">
        <w:rPr>
          <w:rFonts w:ascii="Arial" w:hAnsi="Arial" w:cs="Arial"/>
          <w:color w:val="000000"/>
          <w:sz w:val="19"/>
          <w:szCs w:val="19"/>
          <w:lang w:val="sk-SK"/>
        </w:rPr>
        <w:t xml:space="preserve"> s ktorým bude podpísaná zmluva o NFP (prijímateľa) záväzné.</w:t>
      </w:r>
    </w:p>
    <w:p w14:paraId="4901E6FE" w14:textId="6331359E" w:rsidR="004C357F" w:rsidRPr="005E404C" w:rsidRDefault="004C357F"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 rámci merateľných ukazovateľov definovaných v príslušnej výzve</w:t>
      </w:r>
      <w:r w:rsidR="00D47ED7" w:rsidRPr="005E404C">
        <w:rPr>
          <w:rFonts w:ascii="Arial" w:hAnsi="Arial" w:cs="Arial"/>
          <w:color w:val="000000"/>
          <w:sz w:val="19"/>
          <w:szCs w:val="19"/>
          <w:lang w:val="sk-SK"/>
        </w:rPr>
        <w:t>/vyzvaní</w:t>
      </w:r>
      <w:r w:rsidRPr="005E404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5E404C">
        <w:rPr>
          <w:rFonts w:ascii="Arial" w:hAnsi="Arial" w:cs="Arial"/>
          <w:color w:val="000000"/>
          <w:sz w:val="19"/>
          <w:szCs w:val="19"/>
          <w:u w:val="single"/>
          <w:lang w:val="sk-SK"/>
        </w:rPr>
        <w:t>merateľné ukazovatele s príznakom</w:t>
      </w:r>
      <w:r w:rsidRPr="005E404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5E404C" w:rsidRDefault="00B66005"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5E404C">
        <w:rPr>
          <w:rFonts w:ascii="Arial" w:hAnsi="Arial" w:cs="Arial"/>
          <w:color w:val="000000"/>
          <w:sz w:val="19"/>
          <w:szCs w:val="19"/>
          <w:lang w:val="sk-SK"/>
        </w:rPr>
        <w:t xml:space="preserve"> ako aj mechanizmus povinného vrátenia príspevku alebo jeho časti, ktor</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je spojen</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w:t>
      </w:r>
      <w:r w:rsidR="007437E2" w:rsidRPr="005E404C">
        <w:rPr>
          <w:rFonts w:ascii="Arial" w:hAnsi="Arial" w:cs="Arial"/>
          <w:color w:val="000000"/>
          <w:sz w:val="19"/>
          <w:szCs w:val="19"/>
          <w:lang w:val="sk-SK"/>
        </w:rPr>
        <w:t xml:space="preserve">so vznikom podstatnej zmeny pri prekročení miery odchýlky, </w:t>
      </w:r>
      <w:r w:rsidRPr="005E404C">
        <w:rPr>
          <w:rFonts w:ascii="Arial" w:hAnsi="Arial" w:cs="Arial"/>
          <w:color w:val="000000"/>
          <w:sz w:val="19"/>
          <w:szCs w:val="19"/>
          <w:lang w:val="sk-SK"/>
        </w:rPr>
        <w:t>je určená v zmluve o</w:t>
      </w:r>
      <w:r w:rsidR="005D0BB7" w:rsidRPr="005E404C">
        <w:rPr>
          <w:rFonts w:ascii="Arial" w:hAnsi="Arial" w:cs="Arial"/>
          <w:color w:val="000000"/>
          <w:sz w:val="19"/>
          <w:szCs w:val="19"/>
          <w:lang w:val="sk-SK"/>
        </w:rPr>
        <w:t> </w:t>
      </w:r>
      <w:r w:rsidRPr="005E404C">
        <w:rPr>
          <w:rFonts w:ascii="Arial" w:hAnsi="Arial" w:cs="Arial"/>
          <w:color w:val="000000"/>
          <w:sz w:val="19"/>
          <w:szCs w:val="19"/>
          <w:lang w:val="sk-SK"/>
        </w:rPr>
        <w:t>NFP</w:t>
      </w:r>
      <w:r w:rsidR="005D0BB7" w:rsidRPr="005E404C">
        <w:rPr>
          <w:rFonts w:ascii="Arial" w:hAnsi="Arial" w:cs="Arial"/>
          <w:color w:val="000000"/>
          <w:sz w:val="19"/>
          <w:szCs w:val="19"/>
          <w:lang w:val="sk-SK"/>
        </w:rPr>
        <w:t xml:space="preserve"> a </w:t>
      </w:r>
      <w:r w:rsidR="006464B2" w:rsidRPr="005E404C">
        <w:rPr>
          <w:rFonts w:ascii="Arial" w:hAnsi="Arial" w:cs="Arial"/>
          <w:color w:val="000000"/>
          <w:sz w:val="19"/>
          <w:szCs w:val="19"/>
          <w:lang w:val="sk-SK"/>
        </w:rPr>
        <w:t>prí</w:t>
      </w:r>
      <w:r w:rsidR="005D0BB7" w:rsidRPr="005E404C">
        <w:rPr>
          <w:rFonts w:ascii="Arial" w:hAnsi="Arial" w:cs="Arial"/>
          <w:color w:val="000000"/>
          <w:sz w:val="19"/>
          <w:szCs w:val="19"/>
          <w:lang w:val="sk-SK"/>
        </w:rPr>
        <w:t xml:space="preserve">ručke pre </w:t>
      </w:r>
      <w:r w:rsidR="006464B2" w:rsidRPr="005E404C">
        <w:rPr>
          <w:rFonts w:ascii="Arial" w:hAnsi="Arial" w:cs="Arial"/>
          <w:color w:val="000000"/>
          <w:sz w:val="19"/>
          <w:szCs w:val="19"/>
          <w:lang w:val="sk-SK"/>
        </w:rPr>
        <w:t>p</w:t>
      </w:r>
      <w:r w:rsidR="005D0BB7" w:rsidRPr="005E404C">
        <w:rPr>
          <w:rFonts w:ascii="Arial" w:hAnsi="Arial" w:cs="Arial"/>
          <w:color w:val="000000"/>
          <w:sz w:val="19"/>
          <w:szCs w:val="19"/>
          <w:lang w:val="sk-SK"/>
        </w:rPr>
        <w:t>rijímateľa</w:t>
      </w:r>
      <w:r w:rsidRPr="005E404C">
        <w:rPr>
          <w:rFonts w:ascii="Arial" w:hAnsi="Arial" w:cs="Arial"/>
          <w:color w:val="000000"/>
          <w:sz w:val="19"/>
          <w:szCs w:val="19"/>
          <w:lang w:val="sk-SK"/>
        </w:rPr>
        <w:t xml:space="preserve">. </w:t>
      </w:r>
      <w:r w:rsidR="004C357F" w:rsidRPr="005E404C">
        <w:rPr>
          <w:rFonts w:ascii="Arial" w:hAnsi="Arial" w:cs="Arial"/>
          <w:color w:val="000000"/>
          <w:sz w:val="19"/>
          <w:szCs w:val="19"/>
          <w:lang w:val="sk-SK"/>
        </w:rPr>
        <w:t xml:space="preserve"> </w:t>
      </w:r>
    </w:p>
    <w:p w14:paraId="285A272B" w14:textId="71E2ED19" w:rsidR="00B66005" w:rsidRPr="005E404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w:t>
      </w:r>
      <w:r w:rsidR="00AE557B" w:rsidRPr="005E404C">
        <w:rPr>
          <w:rFonts w:ascii="Arial" w:hAnsi="Arial" w:cs="Arial"/>
          <w:sz w:val="19"/>
          <w:szCs w:val="19"/>
          <w:lang w:val="sk-SK"/>
        </w:rPr>
        <w:t>Odporúčame pri zadávaní hodnôt merateľných ukazovateľov zvážiť ich výslednú hodnotu, pretože v</w:t>
      </w:r>
      <w:r w:rsidRPr="005E404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447A75" w:rsidRDefault="001F1018" w:rsidP="0008366A">
      <w:pPr>
        <w:pStyle w:val="Nadpis3"/>
        <w:spacing w:before="240" w:line="480" w:lineRule="auto"/>
        <w:ind w:left="720"/>
        <w:rPr>
          <w:b/>
          <w:color w:val="3C8A2E" w:themeColor="accent5"/>
          <w:sz w:val="24"/>
          <w:szCs w:val="24"/>
          <w:lang w:val="sk-SK"/>
        </w:rPr>
      </w:pPr>
      <w:bookmarkStart w:id="388" w:name="_Toc418001255"/>
      <w:bookmarkStart w:id="389" w:name="_Toc418003080"/>
      <w:bookmarkStart w:id="390" w:name="_Toc440355007"/>
      <w:bookmarkStart w:id="391" w:name="_Toc440375338"/>
      <w:bookmarkStart w:id="392" w:name="_Toc458432925"/>
      <w:bookmarkStart w:id="393" w:name="_Toc458515677"/>
      <w:bookmarkEnd w:id="388"/>
      <w:bookmarkEnd w:id="389"/>
      <w:r w:rsidRPr="001F1018">
        <w:rPr>
          <w:b/>
          <w:color w:val="3C8A2E" w:themeColor="accent5"/>
          <w:sz w:val="24"/>
          <w:szCs w:val="24"/>
          <w:lang w:val="sk-SK"/>
        </w:rPr>
        <w:lastRenderedPageBreak/>
        <w:t>2.10.5</w:t>
      </w:r>
      <w:r w:rsidR="00400B1E">
        <w:rPr>
          <w:b/>
          <w:color w:val="3C8A2E" w:themeColor="accent5"/>
          <w:sz w:val="24"/>
          <w:szCs w:val="24"/>
          <w:lang w:val="sk-SK"/>
        </w:rPr>
        <w:tab/>
      </w:r>
      <w:r w:rsidR="00F32D8A" w:rsidRPr="001F1018">
        <w:rPr>
          <w:b/>
          <w:color w:val="3C8A2E" w:themeColor="accent5"/>
          <w:sz w:val="24"/>
          <w:szCs w:val="24"/>
          <w:lang w:val="sk-SK"/>
        </w:rPr>
        <w:t>Intenzita pomoci</w:t>
      </w:r>
      <w:bookmarkEnd w:id="390"/>
      <w:bookmarkEnd w:id="391"/>
      <w:bookmarkEnd w:id="392"/>
      <w:bookmarkEnd w:id="393"/>
    </w:p>
    <w:p w14:paraId="15B0CCA5" w14:textId="68D54DEB" w:rsidR="00C85E20" w:rsidRPr="005E404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Maximálna intenzita pomoci </w:t>
      </w:r>
      <w:r w:rsidR="00EA0115" w:rsidRPr="005E404C">
        <w:rPr>
          <w:rFonts w:ascii="Arial" w:hAnsi="Arial" w:cs="Arial"/>
          <w:color w:val="000000"/>
          <w:sz w:val="19"/>
          <w:szCs w:val="19"/>
          <w:lang w:val="sk-SK"/>
        </w:rPr>
        <w:t>(miera spolufinancovania)</w:t>
      </w:r>
      <w:r w:rsidR="00685F2F" w:rsidRPr="005E404C">
        <w:rPr>
          <w:rFonts w:ascii="Arial" w:hAnsi="Arial" w:cs="Arial"/>
          <w:color w:val="000000"/>
          <w:sz w:val="19"/>
          <w:szCs w:val="19"/>
          <w:lang w:val="sk-SK"/>
        </w:rPr>
        <w:t xml:space="preserve"> </w:t>
      </w:r>
      <w:r w:rsidRPr="005E404C">
        <w:rPr>
          <w:rFonts w:ascii="Arial" w:hAnsi="Arial" w:cs="Arial"/>
          <w:color w:val="000000"/>
          <w:sz w:val="19"/>
          <w:szCs w:val="19"/>
          <w:lang w:val="sk-SK"/>
        </w:rPr>
        <w:t>nesmie prekročiť hodn</w:t>
      </w:r>
      <w:r w:rsidR="00F55A4B" w:rsidRPr="005E404C">
        <w:rPr>
          <w:rFonts w:ascii="Arial" w:hAnsi="Arial" w:cs="Arial"/>
          <w:color w:val="000000"/>
          <w:sz w:val="19"/>
          <w:szCs w:val="19"/>
          <w:lang w:val="sk-SK"/>
        </w:rPr>
        <w:t>otu uvedenú v príslušnej výzve/</w:t>
      </w:r>
      <w:r w:rsidRPr="005E404C">
        <w:rPr>
          <w:rFonts w:ascii="Arial" w:hAnsi="Arial" w:cs="Arial"/>
          <w:color w:val="000000"/>
          <w:sz w:val="19"/>
          <w:szCs w:val="19"/>
          <w:lang w:val="sk-SK"/>
        </w:rPr>
        <w:t xml:space="preserve">vyzvaní. Subjekt, oprávnený </w:t>
      </w:r>
      <w:r w:rsidR="009D1432">
        <w:rPr>
          <w:rFonts w:ascii="Arial" w:hAnsi="Arial" w:cs="Arial"/>
          <w:color w:val="000000"/>
          <w:sz w:val="19"/>
          <w:szCs w:val="19"/>
          <w:lang w:val="sk-SK"/>
        </w:rPr>
        <w:t xml:space="preserve">žiadať o </w:t>
      </w:r>
      <w:r w:rsidRPr="005E404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5E404C" w:rsidRDefault="00C85E2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výška pomoci z EÚ sa pre všetky operačné programy vyjadruje k </w:t>
      </w:r>
      <w:r w:rsidRPr="005E404C">
        <w:rPr>
          <w:rFonts w:ascii="Arial" w:hAnsi="Arial" w:cs="Arial"/>
          <w:sz w:val="19"/>
          <w:szCs w:val="19"/>
          <w:u w:val="single"/>
          <w:lang w:val="sk-SK"/>
        </w:rPr>
        <w:t>celkovým oprávneným výdavkom</w:t>
      </w:r>
      <w:r w:rsidRPr="005E404C">
        <w:rPr>
          <w:rFonts w:ascii="Arial" w:hAnsi="Arial" w:cs="Arial"/>
          <w:sz w:val="19"/>
          <w:szCs w:val="19"/>
          <w:lang w:val="sk-SK"/>
        </w:rPr>
        <w:t xml:space="preserve"> v zmysle čl. 1</w:t>
      </w:r>
      <w:r w:rsidR="009E3493">
        <w:rPr>
          <w:rFonts w:ascii="Arial" w:hAnsi="Arial" w:cs="Arial"/>
          <w:sz w:val="19"/>
          <w:szCs w:val="19"/>
          <w:lang w:val="sk-SK"/>
        </w:rPr>
        <w:t>2</w:t>
      </w:r>
      <w:r w:rsidRPr="005E404C">
        <w:rPr>
          <w:rFonts w:ascii="Arial" w:hAnsi="Arial" w:cs="Arial"/>
          <w:sz w:val="19"/>
          <w:szCs w:val="19"/>
          <w:lang w:val="sk-SK"/>
        </w:rPr>
        <w:t>0, ods. 2, písm. a) všeobecného nariadenia pre programové obdobie 2014 – 2020;</w:t>
      </w:r>
    </w:p>
    <w:p w14:paraId="15B0CCA8"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5E404C">
        <w:rPr>
          <w:rFonts w:ascii="Arial" w:hAnsi="Arial" w:cs="Arial"/>
          <w:sz w:val="19"/>
          <w:szCs w:val="19"/>
          <w:lang w:val="sk-SK"/>
        </w:rPr>
        <w:t xml:space="preserve"> </w:t>
      </w:r>
      <w:r w:rsidRPr="005E404C">
        <w:rPr>
          <w:rFonts w:ascii="Arial" w:hAnsi="Arial" w:cs="Arial"/>
          <w:sz w:val="19"/>
          <w:szCs w:val="19"/>
          <w:lang w:val="sk-SK"/>
        </w:rPr>
        <w:t>j. pre partnerov sa neuplatňujú pravidlá financovania platné pre vedúceho partnera;</w:t>
      </w:r>
    </w:p>
    <w:p w14:paraId="15B0CCAA" w14:textId="77777777" w:rsidR="0099458A" w:rsidRPr="005E404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4F2140"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5E404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Pr>
          <w:rStyle w:val="Zstupntext"/>
          <w:rFonts w:ascii="Arial" w:hAnsi="Arial" w:cs="Arial"/>
          <w:color w:val="000000"/>
          <w:sz w:val="19"/>
          <w:szCs w:val="19"/>
          <w:lang w:val="sk-SK"/>
        </w:rPr>
        <w:t>;</w:t>
      </w:r>
    </w:p>
    <w:p w14:paraId="43A96524" w14:textId="475488E5" w:rsidR="004F2140" w:rsidRPr="004F2140" w:rsidRDefault="004F2140" w:rsidP="004F2140">
      <w:pPr>
        <w:pStyle w:val="Odsekzoznamu"/>
        <w:numPr>
          <w:ilvl w:val="0"/>
          <w:numId w:val="32"/>
        </w:numPr>
        <w:spacing w:after="120" w:line="240" w:lineRule="auto"/>
        <w:contextualSpacing w:val="0"/>
        <w:jc w:val="both"/>
        <w:rPr>
          <w:rFonts w:ascii="Arial" w:hAnsi="Arial"/>
          <w:sz w:val="19"/>
          <w:szCs w:val="19"/>
        </w:rPr>
      </w:pPr>
      <w:r w:rsidRPr="004F2140">
        <w:rPr>
          <w:rFonts w:ascii="Arial" w:hAnsi="Arial"/>
          <w:sz w:val="19"/>
          <w:szCs w:val="19"/>
        </w:rPr>
        <w:t>k</w:t>
      </w:r>
      <w:r w:rsidRPr="000866D1">
        <w:rPr>
          <w:rFonts w:ascii="Arial" w:hAnsi="Arial"/>
          <w:sz w:val="19"/>
          <w:szCs w:val="19"/>
          <w:lang w:val="sk-SK"/>
        </w:rPr>
        <w:t> podielu štrukturálnych fondov</w:t>
      </w:r>
      <w:r w:rsidRPr="004F2140">
        <w:rPr>
          <w:rFonts w:ascii="Arial" w:hAnsi="Arial"/>
          <w:sz w:val="19"/>
          <w:szCs w:val="19"/>
        </w:rPr>
        <w:t xml:space="preserve"> a</w:t>
      </w:r>
      <w:r w:rsidRPr="000866D1">
        <w:rPr>
          <w:rFonts w:ascii="Arial" w:hAnsi="Arial"/>
          <w:sz w:val="19"/>
          <w:szCs w:val="19"/>
          <w:lang w:val="sk-SK"/>
        </w:rPr>
        <w:t> </w:t>
      </w:r>
      <w:r w:rsidRPr="000866D1">
        <w:rPr>
          <w:rFonts w:ascii="Arial" w:hAnsi="Arial" w:cs="Arial"/>
          <w:sz w:val="19"/>
          <w:szCs w:val="19"/>
          <w:lang w:val="sk-SK"/>
        </w:rPr>
        <w:t>Kohézneho fondu</w:t>
      </w:r>
      <w:r w:rsidRPr="004F2140">
        <w:rPr>
          <w:rFonts w:ascii="Arial" w:hAnsi="Arial"/>
          <w:sz w:val="19"/>
          <w:szCs w:val="19"/>
        </w:rPr>
        <w:t xml:space="preserve"> je</w:t>
      </w:r>
      <w:r w:rsidRPr="000866D1">
        <w:rPr>
          <w:rFonts w:ascii="Arial" w:hAnsi="Arial"/>
          <w:sz w:val="19"/>
          <w:szCs w:val="19"/>
          <w:lang w:val="sk-SK"/>
        </w:rPr>
        <w:t xml:space="preserve"> priradené spolufinancovanie zo</w:t>
      </w:r>
      <w:r w:rsidRPr="000866D1">
        <w:rPr>
          <w:rFonts w:ascii="Arial" w:hAnsi="Arial" w:cs="Arial"/>
          <w:sz w:val="19"/>
          <w:szCs w:val="19"/>
          <w:lang w:val="sk-SK"/>
        </w:rPr>
        <w:t> </w:t>
      </w:r>
      <w:r w:rsidRPr="000866D1">
        <w:rPr>
          <w:rFonts w:ascii="Arial" w:hAnsi="Arial"/>
          <w:sz w:val="19"/>
          <w:szCs w:val="19"/>
          <w:lang w:val="sk-SK"/>
        </w:rPr>
        <w:t>štátneho rozpočtu</w:t>
      </w:r>
      <w:r w:rsidRPr="004F2140">
        <w:rPr>
          <w:rFonts w:ascii="Arial" w:hAnsi="Arial"/>
          <w:sz w:val="19"/>
          <w:szCs w:val="19"/>
        </w:rPr>
        <w:t xml:space="preserve"> v</w:t>
      </w:r>
      <w:r w:rsidRPr="000866D1">
        <w:rPr>
          <w:rFonts w:ascii="Arial" w:hAnsi="Arial"/>
          <w:sz w:val="19"/>
          <w:szCs w:val="19"/>
          <w:lang w:val="sk-SK"/>
        </w:rPr>
        <w:t> stanovenom pomere</w:t>
      </w:r>
      <w:r w:rsidRPr="004F2140">
        <w:rPr>
          <w:rFonts w:ascii="Arial" w:hAnsi="Arial"/>
          <w:sz w:val="19"/>
          <w:szCs w:val="19"/>
        </w:rPr>
        <w:t xml:space="preserve"> v</w:t>
      </w:r>
      <w:r w:rsidRPr="000866D1">
        <w:rPr>
          <w:rFonts w:ascii="Arial" w:hAnsi="Arial"/>
          <w:sz w:val="19"/>
          <w:szCs w:val="19"/>
          <w:lang w:val="sk-SK"/>
        </w:rPr>
        <w:t> závislosti</w:t>
      </w:r>
      <w:r w:rsidRPr="004F2140">
        <w:rPr>
          <w:rFonts w:ascii="Arial" w:hAnsi="Arial"/>
          <w:sz w:val="19"/>
          <w:szCs w:val="19"/>
        </w:rPr>
        <w:t xml:space="preserve"> od</w:t>
      </w:r>
      <w:r w:rsidRPr="000866D1">
        <w:rPr>
          <w:rFonts w:ascii="Arial" w:hAnsi="Arial"/>
          <w:sz w:val="19"/>
          <w:szCs w:val="19"/>
          <w:lang w:val="sk-SK"/>
        </w:rPr>
        <w:t xml:space="preserve"> typu prijímateľa</w:t>
      </w:r>
      <w:r w:rsidRPr="004F2140">
        <w:rPr>
          <w:rFonts w:ascii="Arial" w:hAnsi="Arial"/>
          <w:sz w:val="19"/>
          <w:szCs w:val="19"/>
        </w:rPr>
        <w:t xml:space="preserve"> a</w:t>
      </w:r>
      <w:r w:rsidRPr="000866D1">
        <w:rPr>
          <w:rFonts w:ascii="Arial" w:hAnsi="Arial"/>
          <w:sz w:val="19"/>
          <w:szCs w:val="19"/>
          <w:lang w:val="sk-SK"/>
        </w:rPr>
        <w:t> kategórie regiónu</w:t>
      </w:r>
      <w:r w:rsidRPr="004F2140">
        <w:rPr>
          <w:rFonts w:ascii="Arial" w:hAnsi="Arial"/>
          <w:sz w:val="19"/>
          <w:szCs w:val="19"/>
        </w:rPr>
        <w:t>,</w:t>
      </w:r>
      <w:r w:rsidRPr="000866D1">
        <w:rPr>
          <w:rFonts w:ascii="Arial" w:hAnsi="Arial"/>
          <w:sz w:val="19"/>
          <w:szCs w:val="19"/>
          <w:lang w:val="sk-SK"/>
        </w:rPr>
        <w:t xml:space="preserve"> okrem financovania prijímateľa</w:t>
      </w:r>
      <w:r w:rsidRPr="004F2140">
        <w:rPr>
          <w:rFonts w:ascii="Arial" w:hAnsi="Arial"/>
          <w:sz w:val="19"/>
          <w:szCs w:val="19"/>
        </w:rPr>
        <w:t>:</w:t>
      </w:r>
    </w:p>
    <w:p w14:paraId="5499DDC9" w14:textId="13AA3503" w:rsidR="004F2140" w:rsidRPr="004F2140" w:rsidRDefault="004F2140" w:rsidP="004F2140">
      <w:pPr>
        <w:pStyle w:val="Odsekzoznamu"/>
        <w:numPr>
          <w:ilvl w:val="1"/>
          <w:numId w:val="32"/>
        </w:numPr>
        <w:spacing w:after="120" w:line="240" w:lineRule="auto"/>
        <w:contextualSpacing w:val="0"/>
        <w:jc w:val="both"/>
        <w:rPr>
          <w:rFonts w:ascii="Arial" w:hAnsi="Arial"/>
          <w:sz w:val="19"/>
          <w:szCs w:val="19"/>
        </w:rPr>
      </w:pPr>
      <w:r w:rsidRPr="004F2140">
        <w:rPr>
          <w:rFonts w:ascii="Arial" w:hAnsi="Arial"/>
          <w:sz w:val="19"/>
          <w:szCs w:val="19"/>
        </w:rPr>
        <w:t>v</w:t>
      </w:r>
      <w:r w:rsidRPr="000866D1">
        <w:rPr>
          <w:rFonts w:ascii="Arial" w:hAnsi="Arial"/>
          <w:sz w:val="19"/>
          <w:szCs w:val="19"/>
          <w:lang w:val="sk-SK"/>
        </w:rPr>
        <w:t xml:space="preserve"> ktorého prípade sa</w:t>
      </w:r>
      <w:r w:rsidRPr="004F2140">
        <w:rPr>
          <w:rFonts w:ascii="Arial" w:hAnsi="Arial"/>
          <w:sz w:val="19"/>
          <w:szCs w:val="19"/>
        </w:rPr>
        <w:t xml:space="preserve"> k</w:t>
      </w:r>
      <w:r w:rsidRPr="000866D1">
        <w:rPr>
          <w:rFonts w:ascii="Arial" w:hAnsi="Arial"/>
          <w:sz w:val="19"/>
          <w:szCs w:val="19"/>
          <w:lang w:val="sk-SK"/>
        </w:rPr>
        <w:t> podielu štrukturálnych fondov</w:t>
      </w:r>
      <w:r w:rsidRPr="004F2140">
        <w:rPr>
          <w:rFonts w:ascii="Arial" w:hAnsi="Arial"/>
          <w:sz w:val="19"/>
          <w:szCs w:val="19"/>
        </w:rPr>
        <w:t xml:space="preserve"> a</w:t>
      </w:r>
      <w:r w:rsidRPr="000866D1">
        <w:rPr>
          <w:rFonts w:ascii="Arial" w:hAnsi="Arial"/>
          <w:sz w:val="19"/>
          <w:szCs w:val="19"/>
          <w:lang w:val="sk-SK"/>
        </w:rPr>
        <w:t> </w:t>
      </w:r>
      <w:r w:rsidRPr="000866D1">
        <w:rPr>
          <w:rFonts w:ascii="Arial" w:hAnsi="Arial" w:cs="Arial"/>
          <w:sz w:val="19"/>
          <w:szCs w:val="19"/>
          <w:lang w:val="sk-SK"/>
        </w:rPr>
        <w:t>Kohézneho fondu</w:t>
      </w:r>
      <w:r w:rsidRPr="000866D1">
        <w:rPr>
          <w:rFonts w:ascii="Arial" w:hAnsi="Arial"/>
          <w:sz w:val="19"/>
          <w:szCs w:val="19"/>
          <w:lang w:val="sk-SK"/>
        </w:rPr>
        <w:t xml:space="preserve"> neprideľuje spolufinancovanie zo štátneho rozpočtu</w:t>
      </w:r>
      <w:r w:rsidRPr="004F2140">
        <w:rPr>
          <w:rFonts w:ascii="Arial" w:hAnsi="Arial"/>
          <w:sz w:val="19"/>
          <w:szCs w:val="19"/>
        </w:rPr>
        <w:t>, ale</w:t>
      </w:r>
      <w:r w:rsidRPr="000866D1">
        <w:rPr>
          <w:rFonts w:ascii="Arial" w:hAnsi="Arial"/>
          <w:sz w:val="19"/>
          <w:szCs w:val="19"/>
          <w:lang w:val="sk-SK"/>
        </w:rPr>
        <w:t xml:space="preserve"> celá výška štátnej pomoci</w:t>
      </w:r>
      <w:r w:rsidRPr="004F2140">
        <w:rPr>
          <w:rFonts w:ascii="Arial" w:hAnsi="Arial"/>
          <w:sz w:val="19"/>
          <w:szCs w:val="19"/>
        </w:rPr>
        <w:t xml:space="preserve"> je</w:t>
      </w:r>
      <w:r w:rsidRPr="000866D1">
        <w:rPr>
          <w:rFonts w:ascii="Arial" w:hAnsi="Arial"/>
          <w:sz w:val="19"/>
          <w:szCs w:val="19"/>
          <w:lang w:val="sk-SK"/>
        </w:rPr>
        <w:t xml:space="preserve"> tvorená len príspevkom</w:t>
      </w:r>
      <w:r w:rsidR="004C16B0">
        <w:rPr>
          <w:rFonts w:ascii="Arial" w:hAnsi="Arial"/>
          <w:sz w:val="19"/>
          <w:szCs w:val="19"/>
          <w:lang w:val="sk-SK"/>
        </w:rPr>
        <w:t xml:space="preserve"> EU</w:t>
      </w:r>
      <w:r w:rsidRPr="004F2140">
        <w:rPr>
          <w:rFonts w:ascii="Arial" w:hAnsi="Arial"/>
          <w:sz w:val="19"/>
          <w:szCs w:val="19"/>
        </w:rPr>
        <w:t>,</w:t>
      </w:r>
    </w:p>
    <w:p w14:paraId="15B0CCAB" w14:textId="11149AC0" w:rsidR="00C85E20" w:rsidRPr="004F2140"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rPr>
      </w:pPr>
      <w:r w:rsidRPr="004F2140">
        <w:rPr>
          <w:rFonts w:ascii="Arial" w:hAnsi="Arial"/>
          <w:sz w:val="19"/>
          <w:szCs w:val="19"/>
        </w:rPr>
        <w:t>v</w:t>
      </w:r>
      <w:r w:rsidRPr="000866D1">
        <w:rPr>
          <w:rFonts w:ascii="Arial" w:hAnsi="Arial"/>
          <w:sz w:val="19"/>
          <w:szCs w:val="19"/>
          <w:lang w:val="sk-SK"/>
        </w:rPr>
        <w:t> ktorého prípade sa výška pomoci stanovuje riadiacim orgánom</w:t>
      </w:r>
      <w:r w:rsidRPr="004F2140">
        <w:rPr>
          <w:rFonts w:ascii="Arial" w:hAnsi="Arial"/>
          <w:sz w:val="19"/>
          <w:szCs w:val="19"/>
        </w:rPr>
        <w:t xml:space="preserve"> v</w:t>
      </w:r>
      <w:r w:rsidRPr="000866D1">
        <w:rPr>
          <w:rFonts w:ascii="Arial" w:hAnsi="Arial"/>
          <w:sz w:val="19"/>
          <w:szCs w:val="19"/>
          <w:lang w:val="sk-SK"/>
        </w:rPr>
        <w:t> príslušnej schéme pomoci</w:t>
      </w:r>
      <w:r w:rsidRPr="004F2140">
        <w:rPr>
          <w:rFonts w:ascii="Arial" w:hAnsi="Arial"/>
          <w:sz w:val="19"/>
          <w:szCs w:val="19"/>
        </w:rPr>
        <w:t xml:space="preserve"> de</w:t>
      </w:r>
      <w:r w:rsidRPr="000866D1">
        <w:rPr>
          <w:rFonts w:ascii="Arial" w:hAnsi="Arial" w:cs="Arial"/>
          <w:sz w:val="19"/>
          <w:szCs w:val="19"/>
          <w:lang w:val="sk-SK"/>
        </w:rPr>
        <w:t> </w:t>
      </w:r>
      <w:r w:rsidRPr="000866D1">
        <w:rPr>
          <w:rFonts w:ascii="Arial" w:hAnsi="Arial"/>
          <w:sz w:val="19"/>
          <w:szCs w:val="19"/>
          <w:lang w:val="sk-SK"/>
        </w:rPr>
        <w:t>minimis</w:t>
      </w:r>
      <w:r w:rsidRPr="004F2140">
        <w:rPr>
          <w:rFonts w:ascii="Arial" w:hAnsi="Arial"/>
          <w:sz w:val="19"/>
          <w:szCs w:val="19"/>
        </w:rPr>
        <w:t>,</w:t>
      </w:r>
      <w:r w:rsidRPr="000866D1">
        <w:rPr>
          <w:rFonts w:ascii="Arial" w:hAnsi="Arial"/>
          <w:sz w:val="19"/>
          <w:szCs w:val="19"/>
          <w:lang w:val="sk-SK"/>
        </w:rPr>
        <w:t xml:space="preserve"> pričom ak intenzita pomoci</w:t>
      </w:r>
      <w:r w:rsidRPr="004F2140">
        <w:rPr>
          <w:rFonts w:ascii="Arial" w:hAnsi="Arial"/>
          <w:sz w:val="19"/>
          <w:szCs w:val="19"/>
        </w:rPr>
        <w:t xml:space="preserve"> de</w:t>
      </w:r>
      <w:r w:rsidRPr="000866D1">
        <w:rPr>
          <w:rFonts w:ascii="Arial" w:hAnsi="Arial"/>
          <w:sz w:val="19"/>
          <w:szCs w:val="19"/>
          <w:lang w:val="sk-SK"/>
        </w:rPr>
        <w:t xml:space="preserve"> minimis presahuje maximálnu výšku finančnej pomoci</w:t>
      </w:r>
      <w:r w:rsidRPr="004F2140">
        <w:rPr>
          <w:rFonts w:ascii="Arial" w:hAnsi="Arial"/>
          <w:sz w:val="19"/>
          <w:szCs w:val="19"/>
        </w:rPr>
        <w:t xml:space="preserve"> z EÚ (v</w:t>
      </w:r>
      <w:r w:rsidRPr="000866D1">
        <w:rPr>
          <w:rFonts w:ascii="Arial" w:hAnsi="Arial"/>
          <w:sz w:val="19"/>
          <w:szCs w:val="19"/>
          <w:lang w:val="sk-SK"/>
        </w:rPr>
        <w:t> prípade menej rozvinutých regiónov</w:t>
      </w:r>
      <w:r w:rsidRPr="004F2140">
        <w:rPr>
          <w:rFonts w:ascii="Arial" w:hAnsi="Arial"/>
          <w:sz w:val="19"/>
          <w:szCs w:val="19"/>
        </w:rPr>
        <w:t xml:space="preserve"> 85,0 %, resp. v</w:t>
      </w:r>
      <w:r w:rsidRPr="000866D1">
        <w:rPr>
          <w:rFonts w:ascii="Arial" w:hAnsi="Arial"/>
          <w:sz w:val="19"/>
          <w:szCs w:val="19"/>
          <w:lang w:val="sk-SK"/>
        </w:rPr>
        <w:t> prípade viac rozvinutých regiónov</w:t>
      </w:r>
      <w:r w:rsidRPr="004F2140">
        <w:rPr>
          <w:rFonts w:ascii="Arial" w:hAnsi="Arial"/>
          <w:sz w:val="19"/>
          <w:szCs w:val="19"/>
        </w:rPr>
        <w:t xml:space="preserve"> 50,0 % z</w:t>
      </w:r>
      <w:r w:rsidRPr="000866D1">
        <w:rPr>
          <w:rFonts w:ascii="Arial" w:hAnsi="Arial"/>
          <w:sz w:val="19"/>
          <w:szCs w:val="19"/>
          <w:lang w:val="sk-SK"/>
        </w:rPr>
        <w:t> celkových oprávnených výdavkov</w:t>
      </w:r>
      <w:r w:rsidRPr="004F2140">
        <w:rPr>
          <w:rFonts w:ascii="Arial" w:hAnsi="Arial"/>
          <w:sz w:val="19"/>
          <w:szCs w:val="19"/>
        </w:rPr>
        <w:t>),</w:t>
      </w:r>
      <w:r w:rsidRPr="000866D1">
        <w:rPr>
          <w:rFonts w:ascii="Arial" w:hAnsi="Arial"/>
          <w:sz w:val="19"/>
          <w:szCs w:val="19"/>
          <w:lang w:val="sk-SK"/>
        </w:rPr>
        <w:t xml:space="preserve"> bude tento rozdiel dofinancovaný zo štátneho rozpočtu</w:t>
      </w:r>
      <w:r w:rsidR="00C85E20" w:rsidRPr="004F2140">
        <w:rPr>
          <w:rStyle w:val="Zstupntext"/>
          <w:rFonts w:ascii="Arial" w:hAnsi="Arial" w:cs="Arial"/>
          <w:color w:val="000000"/>
          <w:sz w:val="19"/>
          <w:szCs w:val="19"/>
          <w:lang w:val="sk-SK"/>
        </w:rPr>
        <w:t>.</w:t>
      </w:r>
    </w:p>
    <w:p w14:paraId="3D0F909C" w14:textId="77777777" w:rsidR="00D07A70"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975E57" w:rsidRDefault="009E3493" w:rsidP="009E3493">
      <w:pPr>
        <w:pStyle w:val="Odsekzoznamu"/>
        <w:spacing w:after="120" w:line="240" w:lineRule="auto"/>
        <w:ind w:left="284"/>
        <w:contextualSpacing w:val="0"/>
        <w:jc w:val="both"/>
        <w:rPr>
          <w:rFonts w:ascii="Arial" w:hAnsi="Arial"/>
          <w:sz w:val="16"/>
        </w:rPr>
      </w:pPr>
    </w:p>
    <w:p w14:paraId="647A4DF3" w14:textId="77777777" w:rsidR="009E3493" w:rsidRPr="005E404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7A5085" w:rsidRDefault="0099458A" w:rsidP="0008366A">
      <w:pPr>
        <w:pStyle w:val="Nadpis4"/>
        <w:ind w:left="284"/>
        <w:rPr>
          <w:rStyle w:val="Zstupntext"/>
          <w:rFonts w:asciiTheme="minorHAnsi" w:hAnsiTheme="minorHAnsi" w:cstheme="minorHAnsi"/>
          <w:b/>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lastRenderedPageBreak/>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AC1573"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5E404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5E404C">
        <w:rPr>
          <w:rFonts w:ascii="Arial" w:hAnsi="Arial" w:cs="Arial"/>
          <w:sz w:val="19"/>
          <w:szCs w:val="19"/>
          <w:lang w:val="sk-SK"/>
        </w:rPr>
        <w:t>:</w:t>
      </w:r>
      <w:r w:rsidR="004A613B" w:rsidRPr="005E404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lastRenderedPageBreak/>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EÚ</w:t>
      </w:r>
      <w:r w:rsidR="005C3A8B" w:rsidRPr="005E404C">
        <w:rPr>
          <w:rFonts w:ascii="Arial" w:hAnsi="Arial" w:cs="Arial"/>
          <w:sz w:val="19"/>
          <w:szCs w:val="19"/>
          <w:lang w:val="sk-SK"/>
        </w:rPr>
        <w:t>,</w:t>
      </w:r>
      <w:r w:rsidRPr="005E404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w:t>
      </w:r>
      <w:r w:rsidR="005C3A8B" w:rsidRPr="005E404C">
        <w:rPr>
          <w:rFonts w:ascii="Arial" w:hAnsi="Arial" w:cs="Arial"/>
          <w:sz w:val="19"/>
          <w:szCs w:val="19"/>
          <w:lang w:val="sk-SK"/>
        </w:rPr>
        <w:t> rámci schém pomoci de minimis</w:t>
      </w:r>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pomoci de minimis</w:t>
            </w:r>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Podiel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Default="00CD234F" w:rsidP="00E943AC">
      <w:pPr>
        <w:pStyle w:val="Nadpis4"/>
        <w:ind w:left="1134" w:hanging="850"/>
        <w:rPr>
          <w:lang w:val="sk-SK"/>
        </w:rPr>
      </w:pPr>
      <w:bookmarkStart w:id="394" w:name="_Toc417132500"/>
    </w:p>
    <w:p w14:paraId="15B0CD37" w14:textId="77777777" w:rsidR="004265FD" w:rsidRPr="007A5085" w:rsidRDefault="004265FD" w:rsidP="00E943AC">
      <w:pPr>
        <w:pStyle w:val="Nadpis4"/>
        <w:ind w:left="1134" w:hanging="850"/>
        <w:rPr>
          <w:lang w:val="sk-SK"/>
        </w:rPr>
      </w:pPr>
      <w:r w:rsidRPr="007A5085">
        <w:rPr>
          <w:lang w:val="sk-SK"/>
        </w:rPr>
        <w:t>Pravidlá financovania pre prijímateľov v rámci viac rozvinutých regiónov</w:t>
      </w:r>
      <w:bookmarkEnd w:id="3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w:t>
            </w:r>
            <w:r w:rsidRPr="007A5085">
              <w:rPr>
                <w:rFonts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6"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AC1573"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cstheme="minorHAnsi"/>
                <w:b/>
                <w:sz w:val="16"/>
                <w:szCs w:val="16"/>
                <w:lang w:val="sk-SK"/>
              </w:rPr>
            </w:pPr>
            <w:r w:rsidRPr="007A5085">
              <w:rPr>
                <w:rFonts w:cstheme="minorHAnsi"/>
                <w:color w:val="000000"/>
                <w:szCs w:val="19"/>
                <w:lang w:val="sk-SK"/>
              </w:rPr>
              <w:br w:type="page"/>
            </w:r>
            <w:r w:rsidR="004265FD" w:rsidRPr="007A5085">
              <w:rPr>
                <w:rFonts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/E</w:t>
            </w:r>
            <w:r w:rsidRPr="007A5085">
              <w:rPr>
                <w:rFonts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lastRenderedPageBreak/>
              <w:t>Zdroje EÚ</w:t>
            </w:r>
          </w:p>
        </w:tc>
        <w:tc>
          <w:tcPr>
            <w:tcW w:w="4606" w:type="dxa"/>
            <w:gridSpan w:val="2"/>
            <w:vAlign w:val="center"/>
          </w:tcPr>
          <w:p w14:paraId="15B0CD6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cstheme="minorHAnsi"/>
                <w:sz w:val="16"/>
                <w:szCs w:val="16"/>
                <w:lang w:val="sk-SK"/>
              </w:rPr>
            </w:pPr>
            <w:r w:rsidRPr="007A5085">
              <w:rPr>
                <w:rFonts w:cstheme="minorHAnsi"/>
                <w:sz w:val="16"/>
                <w:szCs w:val="16"/>
                <w:lang w:val="sk-SK"/>
              </w:rPr>
              <w:t>EFRR</w:t>
            </w:r>
            <w:r w:rsidR="004265FD" w:rsidRPr="007A5085">
              <w:rPr>
                <w:rFonts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97" w14:textId="7C4622C1"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Pre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j.</w:t>
      </w:r>
      <w:r w:rsidR="00E409DB" w:rsidRPr="005E404C">
        <w:rPr>
          <w:rFonts w:ascii="Arial" w:hAnsi="Arial" w:cs="Arial"/>
          <w:sz w:val="19"/>
          <w:szCs w:val="19"/>
          <w:lang w:val="sk-SK"/>
        </w:rPr>
        <w:t xml:space="preserve"> podniky v zmysle čl. 107 z</w:t>
      </w:r>
      <w:r w:rsidRPr="005E404C">
        <w:rPr>
          <w:rFonts w:ascii="Arial" w:hAnsi="Arial" w:cs="Arial"/>
          <w:sz w:val="19"/>
          <w:szCs w:val="19"/>
          <w:lang w:val="sk-SK"/>
        </w:rPr>
        <w:t>mluvy o fungovaní E</w:t>
      </w:r>
      <w:r w:rsidR="007C568F" w:rsidRPr="005E404C">
        <w:rPr>
          <w:rFonts w:ascii="Arial" w:hAnsi="Arial" w:cs="Arial"/>
          <w:sz w:val="19"/>
          <w:szCs w:val="19"/>
          <w:lang w:val="sk-SK"/>
        </w:rPr>
        <w:t xml:space="preserve">Ú, bez ohľadu na právny status, </w:t>
      </w:r>
      <w:r w:rsidRPr="005E404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Prijímateľ – v rámci schém štátnej pomoci</w:t>
            </w:r>
            <w:r w:rsidR="007C568F" w:rsidRPr="007A5085">
              <w:rPr>
                <w:rStyle w:val="Odkaznapoznmkupodiarou"/>
                <w:rFonts w:cs="Arial"/>
                <w:b/>
                <w:szCs w:val="16"/>
                <w:lang w:val="sk-SK"/>
              </w:rPr>
              <w:footnoteReference w:id="19"/>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AC1573"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Prijímateľ – v rámci schém pomoci de minimis</w:t>
            </w:r>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Podiel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 xml:space="preserve">j. podniky v zmysle čl. 107 Zmluvy o fungovaní EÚ bez ohľadu na právny status v rámci schém </w:t>
      </w:r>
      <w:r w:rsidR="007C568F" w:rsidRPr="005E404C">
        <w:rPr>
          <w:rFonts w:ascii="Arial" w:hAnsi="Arial" w:cs="Arial"/>
          <w:sz w:val="19"/>
          <w:szCs w:val="19"/>
          <w:lang w:val="sk-SK"/>
        </w:rPr>
        <w:t xml:space="preserve">pomoci de minimis </w:t>
      </w:r>
      <w:r w:rsidRPr="005E404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81488E" w:rsidRDefault="001F1018" w:rsidP="00447A75">
      <w:pPr>
        <w:pStyle w:val="Nadpis1"/>
        <w:spacing w:line="480" w:lineRule="auto"/>
        <w:rPr>
          <w:i w:val="0"/>
          <w:lang w:val="sk-SK"/>
        </w:rPr>
      </w:pPr>
      <w:bookmarkStart w:id="395" w:name="_Toc417648916"/>
      <w:bookmarkStart w:id="396" w:name="_Toc410400263"/>
      <w:bookmarkStart w:id="397" w:name="_Toc417132503"/>
      <w:bookmarkStart w:id="398" w:name="_Toc417648917"/>
      <w:bookmarkStart w:id="399" w:name="_Toc440355008"/>
      <w:bookmarkStart w:id="400" w:name="_Toc440375339"/>
      <w:bookmarkStart w:id="401" w:name="_Toc458432926"/>
      <w:bookmarkStart w:id="402" w:name="_Toc458515678"/>
      <w:bookmarkEnd w:id="395"/>
      <w:r w:rsidRPr="0081488E">
        <w:rPr>
          <w:i w:val="0"/>
          <w:iCs w:val="0"/>
          <w:lang w:val="sk-SK"/>
        </w:rPr>
        <w:t>3</w:t>
      </w:r>
      <w:r w:rsidR="0009154D">
        <w:rPr>
          <w:i w:val="0"/>
          <w:iCs w:val="0"/>
          <w:lang w:val="sk-SK"/>
        </w:rPr>
        <w:t>.</w:t>
      </w:r>
      <w:r w:rsidR="0081488E">
        <w:rPr>
          <w:i w:val="0"/>
          <w:lang w:val="sk-SK"/>
        </w:rPr>
        <w:tab/>
      </w:r>
      <w:r w:rsidR="006069FC" w:rsidRPr="0081488E">
        <w:rPr>
          <w:i w:val="0"/>
          <w:lang w:val="sk-SK"/>
        </w:rPr>
        <w:t>Ako požiadať o NFP</w:t>
      </w:r>
      <w:bookmarkEnd w:id="396"/>
      <w:bookmarkEnd w:id="397"/>
      <w:bookmarkEnd w:id="398"/>
      <w:bookmarkEnd w:id="399"/>
      <w:bookmarkEnd w:id="400"/>
      <w:bookmarkEnd w:id="401"/>
      <w:bookmarkEnd w:id="402"/>
    </w:p>
    <w:p w14:paraId="15B0CDD1"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Napĺňanie cieľov OP EVS sa bude realizovať prostredníctvom realizácie:</w:t>
      </w:r>
    </w:p>
    <w:p w14:paraId="15B0CDD2"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národných projektov;</w:t>
      </w:r>
    </w:p>
    <w:p w14:paraId="15B0CDD3"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dopytovo – orientovaných projektov.</w:t>
      </w:r>
    </w:p>
    <w:p w14:paraId="15B0CDD4"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Národné projekty</w:t>
      </w:r>
      <w:r w:rsidRPr="00984047">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Výber </w:t>
      </w:r>
      <w:r w:rsidR="002F3355" w:rsidRPr="00984047">
        <w:rPr>
          <w:rFonts w:ascii="Arial" w:hAnsi="Arial" w:cs="Arial"/>
          <w:color w:val="000000"/>
          <w:sz w:val="19"/>
          <w:szCs w:val="19"/>
          <w:lang w:val="sk-SK"/>
        </w:rPr>
        <w:t xml:space="preserve">a implementácia národných projektov je v kompetencii </w:t>
      </w:r>
      <w:r w:rsidR="007C278F" w:rsidRPr="00984047">
        <w:rPr>
          <w:rFonts w:ascii="Arial" w:hAnsi="Arial" w:cs="Arial"/>
          <w:color w:val="000000"/>
          <w:sz w:val="19"/>
          <w:szCs w:val="19"/>
          <w:lang w:val="sk-SK"/>
        </w:rPr>
        <w:t>MV</w:t>
      </w:r>
      <w:r w:rsidR="002F3355" w:rsidRPr="00984047">
        <w:rPr>
          <w:rFonts w:ascii="Arial" w:hAnsi="Arial" w:cs="Arial"/>
          <w:color w:val="000000"/>
          <w:sz w:val="19"/>
          <w:szCs w:val="19"/>
          <w:lang w:val="sk-SK"/>
        </w:rPr>
        <w:t xml:space="preserve"> SR ako RO pre OP EVS.</w:t>
      </w:r>
    </w:p>
    <w:p w14:paraId="15B0CDD6" w14:textId="29AEDE35" w:rsidR="002F3355" w:rsidRPr="00984047"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Dopytovo-</w:t>
      </w:r>
      <w:r w:rsidR="002F3355" w:rsidRPr="00984047">
        <w:rPr>
          <w:rFonts w:ascii="Arial" w:hAnsi="Arial" w:cs="Arial"/>
          <w:b/>
          <w:color w:val="000000"/>
          <w:sz w:val="19"/>
          <w:szCs w:val="19"/>
          <w:lang w:val="sk-SK"/>
        </w:rPr>
        <w:t>orientované</w:t>
      </w:r>
      <w:r w:rsidRPr="00984047">
        <w:rPr>
          <w:rFonts w:ascii="Arial" w:hAnsi="Arial" w:cs="Arial"/>
          <w:b/>
          <w:color w:val="000000"/>
          <w:sz w:val="19"/>
          <w:szCs w:val="19"/>
          <w:lang w:val="sk-SK"/>
        </w:rPr>
        <w:t xml:space="preserve"> </w:t>
      </w:r>
      <w:r w:rsidR="002F3355" w:rsidRPr="00984047">
        <w:rPr>
          <w:rFonts w:ascii="Arial" w:hAnsi="Arial" w:cs="Arial"/>
          <w:b/>
          <w:color w:val="000000"/>
          <w:sz w:val="19"/>
          <w:szCs w:val="19"/>
          <w:lang w:val="sk-SK"/>
        </w:rPr>
        <w:t>projekty</w:t>
      </w:r>
      <w:r w:rsidR="002F3355" w:rsidRPr="00984047">
        <w:rPr>
          <w:rFonts w:ascii="Arial" w:hAnsi="Arial" w:cs="Arial"/>
          <w:color w:val="000000"/>
          <w:sz w:val="19"/>
          <w:szCs w:val="19"/>
          <w:lang w:val="sk-SK"/>
        </w:rPr>
        <w:t xml:space="preserve"> sa budú realizovať prostredníctvom výziev na predkladanie </w:t>
      </w:r>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 určen</w:t>
      </w:r>
      <w:r w:rsidR="00721212" w:rsidRPr="00984047">
        <w:rPr>
          <w:rFonts w:ascii="Arial" w:hAnsi="Arial" w:cs="Arial"/>
          <w:color w:val="000000"/>
          <w:sz w:val="19"/>
          <w:szCs w:val="19"/>
          <w:lang w:val="sk-SK"/>
        </w:rPr>
        <w:t>ých</w:t>
      </w:r>
      <w:r w:rsidR="002F3355" w:rsidRPr="00984047">
        <w:rPr>
          <w:rFonts w:ascii="Arial" w:hAnsi="Arial" w:cs="Arial"/>
          <w:color w:val="000000"/>
          <w:sz w:val="19"/>
          <w:szCs w:val="19"/>
          <w:lang w:val="sk-SK"/>
        </w:rPr>
        <w:t xml:space="preserve"> pre dvoch a viac oprávnených žiadateľov. </w:t>
      </w:r>
    </w:p>
    <w:p w14:paraId="15B0CDD7" w14:textId="44E8CD42" w:rsidR="00C85E20" w:rsidRPr="00941FF6"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 xml:space="preserve">O </w:t>
      </w:r>
      <w:r w:rsidR="007C278F" w:rsidRPr="00941FF6">
        <w:rPr>
          <w:rFonts w:ascii="Arial" w:hAnsi="Arial" w:cs="Arial"/>
          <w:color w:val="000000"/>
          <w:sz w:val="19"/>
          <w:szCs w:val="19"/>
          <w:lang w:val="sk-SK"/>
        </w:rPr>
        <w:t>NFP</w:t>
      </w:r>
      <w:r w:rsidR="002F3355" w:rsidRPr="00941FF6">
        <w:rPr>
          <w:rFonts w:ascii="Arial" w:hAnsi="Arial" w:cs="Arial"/>
          <w:color w:val="000000"/>
          <w:sz w:val="19"/>
          <w:szCs w:val="19"/>
          <w:lang w:val="sk-SK"/>
        </w:rPr>
        <w:t xml:space="preserve"> je potrebné požiadať predložením vyplnenej </w:t>
      </w:r>
      <w:r w:rsidR="00E409DB"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 a</w:t>
      </w:r>
      <w:r w:rsidR="00C85E20" w:rsidRPr="00941FF6">
        <w:rPr>
          <w:rFonts w:ascii="Arial" w:hAnsi="Arial" w:cs="Arial"/>
          <w:color w:val="000000"/>
          <w:sz w:val="19"/>
          <w:szCs w:val="19"/>
          <w:lang w:val="sk-SK"/>
        </w:rPr>
        <w:t> </w:t>
      </w:r>
      <w:r w:rsidR="002F3355" w:rsidRPr="00941FF6">
        <w:rPr>
          <w:rFonts w:ascii="Arial" w:hAnsi="Arial" w:cs="Arial"/>
          <w:color w:val="000000"/>
          <w:sz w:val="19"/>
          <w:szCs w:val="19"/>
          <w:lang w:val="sk-SK"/>
        </w:rPr>
        <w:t>to</w:t>
      </w:r>
      <w:r w:rsidR="00C85E20" w:rsidRPr="00941FF6">
        <w:rPr>
          <w:rFonts w:ascii="Arial" w:hAnsi="Arial" w:cs="Arial"/>
          <w:color w:val="000000"/>
          <w:sz w:val="19"/>
          <w:szCs w:val="19"/>
          <w:lang w:val="sk-SK"/>
        </w:rPr>
        <w:t>:</w:t>
      </w:r>
      <w:r w:rsidR="002F3355" w:rsidRPr="00941FF6">
        <w:rPr>
          <w:rFonts w:ascii="Arial" w:hAnsi="Arial" w:cs="Arial"/>
          <w:color w:val="000000"/>
          <w:sz w:val="19"/>
          <w:szCs w:val="19"/>
          <w:lang w:val="sk-SK"/>
        </w:rPr>
        <w:t xml:space="preserve"> </w:t>
      </w:r>
    </w:p>
    <w:p w14:paraId="15B0CDD8" w14:textId="77777777" w:rsidR="00C85E20"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v </w:t>
      </w:r>
      <w:r w:rsidRPr="00941FF6">
        <w:rPr>
          <w:rFonts w:ascii="Arial" w:hAnsi="Arial" w:cs="Arial"/>
          <w:b/>
          <w:color w:val="000000"/>
          <w:sz w:val="19"/>
          <w:szCs w:val="19"/>
          <w:lang w:val="sk-SK"/>
        </w:rPr>
        <w:t>elektronickej forme</w:t>
      </w:r>
      <w:r w:rsidRPr="00941FF6">
        <w:rPr>
          <w:rFonts w:ascii="Arial" w:hAnsi="Arial" w:cs="Arial"/>
          <w:color w:val="000000"/>
          <w:sz w:val="19"/>
          <w:szCs w:val="19"/>
          <w:lang w:val="sk-SK"/>
        </w:rPr>
        <w:t xml:space="preserve"> prostredníctvom verejného portálu ITMS2014+</w:t>
      </w:r>
      <w:r w:rsidR="002B3DE0" w:rsidRPr="00941FF6">
        <w:rPr>
          <w:rFonts w:ascii="Arial" w:hAnsi="Arial" w:cs="Arial"/>
          <w:color w:val="000000"/>
          <w:sz w:val="19"/>
          <w:szCs w:val="19"/>
          <w:lang w:val="sk-SK"/>
        </w:rPr>
        <w:t xml:space="preserve"> </w:t>
      </w:r>
    </w:p>
    <w:p w14:paraId="15B0CDD9" w14:textId="77777777" w:rsidR="002F3355"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a súčasne jej zaslaním </w:t>
      </w:r>
      <w:r w:rsidR="0005604C" w:rsidRPr="00941FF6">
        <w:rPr>
          <w:rFonts w:ascii="Arial" w:hAnsi="Arial" w:cs="Arial"/>
          <w:color w:val="000000"/>
          <w:sz w:val="19"/>
          <w:szCs w:val="19"/>
          <w:lang w:val="sk-SK"/>
        </w:rPr>
        <w:t>RO pre OP EVS</w:t>
      </w:r>
      <w:r w:rsidRPr="00941FF6">
        <w:rPr>
          <w:rFonts w:ascii="Arial" w:hAnsi="Arial" w:cs="Arial"/>
          <w:color w:val="000000"/>
          <w:sz w:val="19"/>
          <w:szCs w:val="19"/>
          <w:lang w:val="sk-SK"/>
        </w:rPr>
        <w:t xml:space="preserve"> v </w:t>
      </w:r>
      <w:r w:rsidRPr="00941FF6">
        <w:rPr>
          <w:rFonts w:ascii="Arial" w:hAnsi="Arial" w:cs="Arial"/>
          <w:b/>
          <w:color w:val="000000"/>
          <w:sz w:val="19"/>
          <w:szCs w:val="19"/>
          <w:lang w:val="sk-SK"/>
        </w:rPr>
        <w:t>písomnej forme</w:t>
      </w:r>
      <w:r w:rsidRPr="00941FF6">
        <w:rPr>
          <w:rFonts w:ascii="Arial" w:hAnsi="Arial" w:cs="Arial"/>
          <w:color w:val="000000"/>
          <w:sz w:val="19"/>
          <w:szCs w:val="19"/>
          <w:lang w:val="sk-SK"/>
        </w:rPr>
        <w:t xml:space="preserve">. </w:t>
      </w:r>
    </w:p>
    <w:p w14:paraId="15B0CDDA" w14:textId="274C3396" w:rsidR="002F3355" w:rsidRPr="00941FF6"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r w:rsidRPr="00941FF6">
        <w:rPr>
          <w:rFonts w:ascii="Arial" w:hAnsi="Arial" w:cs="Arial"/>
          <w:color w:val="000000"/>
          <w:sz w:val="19"/>
          <w:szCs w:val="19"/>
          <w:lang w:val="sk-SK"/>
        </w:rPr>
        <w:t xml:space="preserve">  </w:t>
      </w:r>
      <w:r w:rsidR="002F3355" w:rsidRPr="00941FF6">
        <w:rPr>
          <w:rFonts w:ascii="Arial" w:hAnsi="Arial" w:cs="Arial"/>
          <w:color w:val="000000"/>
          <w:sz w:val="19"/>
          <w:szCs w:val="19"/>
          <w:lang w:val="sk-SK"/>
        </w:rPr>
        <w:t>a</w:t>
      </w:r>
      <w:r w:rsidR="0071296A">
        <w:rPr>
          <w:rFonts w:ascii="Arial" w:hAnsi="Arial" w:cs="Arial"/>
          <w:color w:val="000000"/>
          <w:sz w:val="19"/>
          <w:szCs w:val="19"/>
          <w:lang w:val="sk-SK"/>
        </w:rPr>
        <w:t xml:space="preserve"> jej</w:t>
      </w:r>
      <w:r w:rsidRPr="00941FF6">
        <w:rPr>
          <w:rFonts w:ascii="Arial" w:hAnsi="Arial" w:cs="Arial"/>
          <w:color w:val="000000"/>
          <w:sz w:val="19"/>
          <w:szCs w:val="19"/>
          <w:lang w:val="sk-SK"/>
        </w:rPr>
        <w:t> </w:t>
      </w:r>
      <w:r w:rsidR="002F3355" w:rsidRPr="00941FF6">
        <w:rPr>
          <w:rFonts w:ascii="Arial" w:hAnsi="Arial" w:cs="Arial"/>
          <w:b/>
          <w:color w:val="000000"/>
          <w:sz w:val="19"/>
          <w:szCs w:val="19"/>
          <w:lang w:val="sk-SK"/>
        </w:rPr>
        <w:t>prílohy</w:t>
      </w:r>
      <w:r w:rsidRPr="00941FF6">
        <w:rPr>
          <w:rFonts w:ascii="Arial" w:hAnsi="Arial" w:cs="Arial"/>
          <w:b/>
          <w:color w:val="000000"/>
          <w:sz w:val="19"/>
          <w:szCs w:val="19"/>
          <w:lang w:val="sk-SK"/>
        </w:rPr>
        <w:t xml:space="preserve"> </w:t>
      </w:r>
      <w:r w:rsidR="002F3355" w:rsidRPr="00941FF6">
        <w:rPr>
          <w:rFonts w:ascii="Arial" w:hAnsi="Arial" w:cs="Arial"/>
          <w:color w:val="000000"/>
          <w:sz w:val="19"/>
          <w:szCs w:val="19"/>
          <w:lang w:val="sk-SK"/>
        </w:rPr>
        <w:t xml:space="preserve">sa predkladajú </w:t>
      </w:r>
      <w:r w:rsidR="00E27EE5" w:rsidRPr="00941FF6">
        <w:rPr>
          <w:rFonts w:ascii="Arial" w:hAnsi="Arial" w:cs="Arial"/>
          <w:sz w:val="19"/>
          <w:szCs w:val="19"/>
          <w:lang w:val="sk-SK"/>
        </w:rPr>
        <w:t xml:space="preserve">elektronicky prostredníctvom verejnej časti ITMS2014+ a tiež </w:t>
      </w:r>
      <w:r w:rsidR="002F3355" w:rsidRPr="00941FF6">
        <w:rPr>
          <w:rFonts w:ascii="Arial" w:hAnsi="Arial" w:cs="Arial"/>
          <w:color w:val="000000"/>
          <w:sz w:val="19"/>
          <w:szCs w:val="19"/>
          <w:lang w:val="sk-SK"/>
        </w:rPr>
        <w:t xml:space="preserve">k písomnej forme žiadosti. </w:t>
      </w:r>
    </w:p>
    <w:p w14:paraId="4C49B332" w14:textId="77777777" w:rsidR="00941FF6" w:rsidRDefault="00941FF6" w:rsidP="0038504E">
      <w:pPr>
        <w:pStyle w:val="Nadpis2"/>
        <w:spacing w:before="0" w:line="276" w:lineRule="auto"/>
        <w:rPr>
          <w:b/>
          <w:lang w:val="sk-SK"/>
        </w:rPr>
      </w:pPr>
      <w:bookmarkStart w:id="403" w:name="_Toc417132504"/>
      <w:bookmarkStart w:id="404" w:name="_Toc417648918"/>
      <w:bookmarkStart w:id="405" w:name="_Toc440355009"/>
      <w:bookmarkStart w:id="406" w:name="_Toc440375340"/>
      <w:bookmarkStart w:id="407" w:name="_Toc458432927"/>
      <w:bookmarkStart w:id="408" w:name="_Toc458515679"/>
    </w:p>
    <w:p w14:paraId="0718C469" w14:textId="5D3D7F8E" w:rsidR="0038504E" w:rsidRDefault="001F1018" w:rsidP="0038504E">
      <w:pPr>
        <w:pStyle w:val="Nadpis2"/>
        <w:spacing w:before="0" w:line="276" w:lineRule="auto"/>
        <w:rPr>
          <w:b/>
          <w:lang w:val="sk-SK"/>
        </w:rPr>
      </w:pPr>
      <w:r w:rsidRPr="001F1018">
        <w:rPr>
          <w:b/>
          <w:lang w:val="sk-SK"/>
        </w:rPr>
        <w:t>3.1</w:t>
      </w:r>
      <w:r w:rsidR="00400B1E">
        <w:rPr>
          <w:b/>
          <w:lang w:val="sk-SK"/>
        </w:rPr>
        <w:tab/>
      </w:r>
      <w:r w:rsidR="0038504E">
        <w:rPr>
          <w:b/>
          <w:lang w:val="sk-SK"/>
        </w:rPr>
        <w:t>Základné informácie k </w:t>
      </w:r>
      <w:r w:rsidR="0038504E" w:rsidRPr="001F1018">
        <w:rPr>
          <w:b/>
          <w:lang w:val="sk-SK"/>
        </w:rPr>
        <w:t>ŽoNFP</w:t>
      </w:r>
      <w:r w:rsidR="0038504E">
        <w:rPr>
          <w:b/>
          <w:lang w:val="sk-SK"/>
        </w:rPr>
        <w:t xml:space="preserve"> v časovej postupnosti jednotlivých krokov</w:t>
      </w:r>
    </w:p>
    <w:p w14:paraId="1FE0316A" w14:textId="77777777" w:rsidR="0038504E" w:rsidRDefault="0038504E" w:rsidP="0038504E">
      <w:pPr>
        <w:spacing w:after="0" w:line="240" w:lineRule="auto"/>
        <w:rPr>
          <w:b/>
          <w:lang w:val="sk-SK"/>
        </w:rPr>
      </w:pPr>
    </w:p>
    <w:p w14:paraId="15BA8E66" w14:textId="77777777" w:rsidR="0038504E" w:rsidRDefault="0038504E" w:rsidP="0038504E">
      <w:pPr>
        <w:spacing w:after="0" w:line="240" w:lineRule="auto"/>
        <w:rPr>
          <w:b/>
          <w:lang w:val="sk-SK"/>
        </w:rPr>
      </w:pPr>
    </w:p>
    <w:p w14:paraId="0141FDE3"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1F1018">
        <w:rPr>
          <w:b/>
          <w:lang w:val="sk-SK"/>
        </w:rPr>
        <w:t xml:space="preserve"> </w:t>
      </w:r>
      <w:r>
        <w:rPr>
          <w:rFonts w:ascii="Times New Roman" w:eastAsia="Times New Roman" w:hAnsi="Times New Roman" w:cs="Times New Roman"/>
          <w:sz w:val="24"/>
          <w:szCs w:val="24"/>
          <w:lang w:val="sk-SK" w:eastAsia="sk-SK"/>
        </w:rPr>
        <w:t>1</w:t>
      </w:r>
      <w:r w:rsidRPr="00E02E72">
        <w:rPr>
          <w:rFonts w:ascii="Arial" w:eastAsia="Times New Roman" w:hAnsi="Arial" w:cs="Arial"/>
          <w:sz w:val="19"/>
          <w:szCs w:val="19"/>
          <w:lang w:val="sk-SK" w:eastAsia="sk-SK"/>
        </w:rPr>
        <w:t>. krok</w:t>
      </w:r>
    </w:p>
    <w:p w14:paraId="5BB5A3F0"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w:t>
      </w:r>
      <w:r w:rsidRPr="00E02E72">
        <w:rPr>
          <w:rStyle w:val="Odkaznapoznmkupodiarou"/>
          <w:rFonts w:eastAsia="Times New Roman" w:cs="Arial"/>
          <w:sz w:val="19"/>
          <w:szCs w:val="19"/>
          <w:u w:val="single"/>
          <w:lang w:val="sk-SK" w:eastAsia="sk-SK"/>
        </w:rPr>
        <w:footnoteReference w:id="20"/>
      </w:r>
      <w:r w:rsidRPr="00E02E72">
        <w:rPr>
          <w:rFonts w:ascii="Arial" w:eastAsia="Times New Roman" w:hAnsi="Arial" w:cs="Arial"/>
          <w:sz w:val="19"/>
          <w:szCs w:val="19"/>
          <w:u w:val="single"/>
          <w:lang w:val="sk-SK" w:eastAsia="sk-SK"/>
        </w:rPr>
        <w:t xml:space="preserve"> si musí zriadiť prístup do verejnej časti ITMS2014+</w:t>
      </w:r>
      <w:r w:rsidRPr="00E02E72">
        <w:rPr>
          <w:rFonts w:ascii="Arial" w:eastAsia="Times New Roman" w:hAnsi="Arial" w:cs="Arial"/>
          <w:sz w:val="19"/>
          <w:szCs w:val="19"/>
          <w:lang w:val="sk-SK" w:eastAsia="sk-SK"/>
        </w:rPr>
        <w:t xml:space="preserve"> , o čo požiada DataCentrum (kap.3.3.1),</w:t>
      </w:r>
    </w:p>
    <w:p w14:paraId="625F0A0D"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 xml:space="preserve">2. krok </w:t>
      </w:r>
    </w:p>
    <w:p w14:paraId="7EBCFCA1" w14:textId="1B53458D"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vypracuje/vyplní ŽoNFP v ITMS2014+</w:t>
      </w:r>
      <w:r w:rsidRPr="00E02E72">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3. krok</w:t>
      </w:r>
    </w:p>
    <w:p w14:paraId="7C30972C" w14:textId="649FF954"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si skontroluje ŽoNFP a jej prílohy po vecnej stránke</w:t>
      </w:r>
      <w:r w:rsidRPr="00E02E72">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4.krok</w:t>
      </w:r>
    </w:p>
    <w:p w14:paraId="5B3848D3"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Žiadateľ zašle skontrolovanú  ŽoNFP a jej prílohy elektronicky prostredníctvom ITMS2014+</w:t>
      </w:r>
      <w:r w:rsidRPr="00E02E72">
        <w:rPr>
          <w:rFonts w:eastAsia="Times New Roman" w:cstheme="minorHAnsi"/>
          <w:sz w:val="19"/>
          <w:szCs w:val="19"/>
          <w:lang w:val="sk-SK" w:eastAsia="sk-SK"/>
        </w:rPr>
        <w:t xml:space="preserve"> (kap.3.3.1),</w:t>
      </w:r>
    </w:p>
    <w:p w14:paraId="194E9CD3" w14:textId="77777777" w:rsidR="0038504E" w:rsidRPr="00E02E72" w:rsidRDefault="0038504E" w:rsidP="0038504E">
      <w:pPr>
        <w:spacing w:after="0" w:line="240" w:lineRule="auto"/>
        <w:rPr>
          <w:rFonts w:eastAsia="Times New Roman" w:cstheme="minorHAnsi"/>
          <w:sz w:val="19"/>
          <w:szCs w:val="19"/>
          <w:lang w:val="sk-SK" w:eastAsia="sk-SK"/>
        </w:rPr>
      </w:pPr>
    </w:p>
    <w:p w14:paraId="77E2F9C7"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5.krok </w:t>
      </w:r>
    </w:p>
    <w:p w14:paraId="59955129" w14:textId="1D658936"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Žiadateľ zašle ŽoNFP v písomnej podobe</w:t>
      </w:r>
      <w:r w:rsidRPr="00E02E72">
        <w:rPr>
          <w:rFonts w:eastAsia="Times New Roman" w:cstheme="minorHAnsi"/>
          <w:sz w:val="19"/>
          <w:szCs w:val="19"/>
          <w:lang w:val="sk-SK" w:eastAsia="sk-SK"/>
        </w:rPr>
        <w:t xml:space="preserve">, t.z., že žiadateľ vytlačí a zašle verziu ŽoNFP a jej prílohy bez označenia DRAFT, ktorú pred tým zaslal elektronicky (kap.3.3.2), </w:t>
      </w:r>
    </w:p>
    <w:p w14:paraId="50577420" w14:textId="77777777" w:rsidR="0038504E" w:rsidRPr="00E02E72"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6. krok</w:t>
      </w:r>
    </w:p>
    <w:p w14:paraId="4114433D" w14:textId="5B4D8F31"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Žiadateľovi odporúčame sledovať ŽoNFP prostredníctvom ITMS2014+ a v prípade výzvy na doplnenie ŽoNFP včas reagovať</w:t>
      </w:r>
      <w:r w:rsidR="00E02E72">
        <w:rPr>
          <w:rFonts w:eastAsia="Times New Roman" w:cstheme="minorHAnsi"/>
          <w:sz w:val="19"/>
          <w:szCs w:val="19"/>
          <w:lang w:val="sk-SK" w:eastAsia="sk-SK"/>
        </w:rPr>
        <w:t>.</w:t>
      </w:r>
      <w:r w:rsidRPr="00E02E72">
        <w:rPr>
          <w:rFonts w:eastAsia="Times New Roman" w:cstheme="minorHAnsi"/>
          <w:sz w:val="19"/>
          <w:szCs w:val="19"/>
          <w:lang w:val="sk-SK" w:eastAsia="sk-SK"/>
        </w:rPr>
        <w:t xml:space="preserve"> </w:t>
      </w:r>
    </w:p>
    <w:p w14:paraId="687CA5DC" w14:textId="5C339DD9" w:rsidR="0038504E" w:rsidRPr="001F1018" w:rsidRDefault="0038504E" w:rsidP="0038504E">
      <w:pPr>
        <w:pStyle w:val="Nadpis2"/>
        <w:spacing w:before="0" w:line="276" w:lineRule="auto"/>
        <w:rPr>
          <w:b/>
          <w:lang w:val="sk-SK"/>
        </w:rPr>
      </w:pPr>
    </w:p>
    <w:p w14:paraId="15B0CDE2" w14:textId="13D0FD0B" w:rsidR="002B3DE0" w:rsidRPr="0008366A" w:rsidRDefault="0038504E" w:rsidP="0008366A">
      <w:pPr>
        <w:pStyle w:val="Nadpis3"/>
        <w:spacing w:before="240" w:line="480" w:lineRule="auto"/>
        <w:ind w:left="720"/>
        <w:rPr>
          <w:b/>
          <w:color w:val="3C8A2E" w:themeColor="accent5"/>
          <w:sz w:val="24"/>
          <w:szCs w:val="24"/>
          <w:lang w:val="sk-SK"/>
        </w:rPr>
      </w:pPr>
      <w:r w:rsidRPr="00941FF6">
        <w:rPr>
          <w:b/>
          <w:color w:val="3C8A2E" w:themeColor="accent5"/>
          <w:sz w:val="24"/>
          <w:szCs w:val="24"/>
          <w:lang w:val="sk-SK"/>
        </w:rPr>
        <w:t xml:space="preserve">           </w:t>
      </w:r>
      <w:r w:rsidR="002B3DE0" w:rsidRPr="00941FF6">
        <w:rPr>
          <w:b/>
          <w:color w:val="3C8A2E" w:themeColor="accent5"/>
          <w:sz w:val="24"/>
          <w:szCs w:val="24"/>
          <w:lang w:val="sk-SK"/>
        </w:rPr>
        <w:t xml:space="preserve"> </w:t>
      </w:r>
      <w:bookmarkStart w:id="409" w:name="_Toc417132505"/>
      <w:bookmarkStart w:id="410" w:name="_Toc417648919"/>
      <w:bookmarkStart w:id="411" w:name="_Toc440355010"/>
      <w:bookmarkStart w:id="412" w:name="_Toc440375341"/>
      <w:bookmarkStart w:id="413" w:name="_Toc458432928"/>
      <w:bookmarkStart w:id="414" w:name="_Toc458515680"/>
      <w:bookmarkEnd w:id="403"/>
      <w:bookmarkEnd w:id="404"/>
      <w:bookmarkEnd w:id="405"/>
      <w:bookmarkEnd w:id="406"/>
      <w:bookmarkEnd w:id="407"/>
      <w:bookmarkEnd w:id="408"/>
      <w:r w:rsidR="001F1018" w:rsidRPr="0008366A">
        <w:rPr>
          <w:b/>
          <w:color w:val="3C8A2E" w:themeColor="accent5"/>
          <w:sz w:val="24"/>
          <w:szCs w:val="24"/>
          <w:lang w:val="sk-SK"/>
        </w:rPr>
        <w:t>3.1.1</w:t>
      </w:r>
      <w:r w:rsidR="00400B1E" w:rsidRPr="0008366A">
        <w:rPr>
          <w:b/>
          <w:color w:val="3C8A2E" w:themeColor="accent5"/>
          <w:sz w:val="24"/>
          <w:szCs w:val="24"/>
          <w:lang w:val="sk-SK"/>
        </w:rPr>
        <w:tab/>
      </w:r>
      <w:r w:rsidR="002B3DE0" w:rsidRPr="0008366A">
        <w:rPr>
          <w:b/>
          <w:color w:val="3C8A2E" w:themeColor="accent5"/>
          <w:sz w:val="24"/>
          <w:szCs w:val="24"/>
          <w:lang w:val="sk-SK"/>
        </w:rPr>
        <w:t>Zoznam príloh</w:t>
      </w:r>
      <w:bookmarkEnd w:id="409"/>
      <w:bookmarkEnd w:id="410"/>
      <w:bookmarkEnd w:id="411"/>
      <w:bookmarkEnd w:id="412"/>
      <w:bookmarkEnd w:id="413"/>
      <w:bookmarkEnd w:id="414"/>
    </w:p>
    <w:p w14:paraId="09714EBB" w14:textId="5B039991" w:rsidR="001C4597"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Úplný zoznam príloh, ktoré je žiadateľ o NFP povinný predložiť k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je uvedený vo </w:t>
      </w:r>
      <w:r w:rsidR="006B1DCA" w:rsidRPr="00984047">
        <w:rPr>
          <w:rFonts w:ascii="Arial" w:hAnsi="Arial" w:cs="Arial"/>
          <w:color w:val="000000"/>
          <w:sz w:val="19"/>
          <w:szCs w:val="19"/>
          <w:lang w:val="sk-SK"/>
        </w:rPr>
        <w:t>výzve/vyzvaní</w:t>
      </w:r>
      <w:r w:rsidRPr="00984047">
        <w:rPr>
          <w:rFonts w:ascii="Arial" w:hAnsi="Arial" w:cs="Arial"/>
          <w:color w:val="000000"/>
          <w:sz w:val="19"/>
          <w:szCs w:val="19"/>
          <w:lang w:val="sk-SK"/>
        </w:rPr>
        <w:t xml:space="preserve">. Uvedené prílohy  </w:t>
      </w:r>
      <w:r w:rsidR="00FF5CA0" w:rsidRPr="00984047">
        <w:rPr>
          <w:rFonts w:ascii="Arial" w:hAnsi="Arial" w:cs="Arial"/>
          <w:color w:val="000000"/>
          <w:sz w:val="19"/>
          <w:szCs w:val="19"/>
          <w:lang w:val="sk-SK"/>
        </w:rPr>
        <w:t xml:space="preserve">žiadateľ o NFP </w:t>
      </w:r>
      <w:r w:rsidR="0071296A">
        <w:rPr>
          <w:rFonts w:ascii="Arial" w:hAnsi="Arial" w:cs="Arial"/>
          <w:color w:val="000000"/>
          <w:sz w:val="19"/>
          <w:szCs w:val="19"/>
          <w:lang w:val="sk-SK"/>
        </w:rPr>
        <w:t>predkladá</w:t>
      </w:r>
      <w:r w:rsidRPr="00984047">
        <w:rPr>
          <w:rFonts w:ascii="Arial" w:hAnsi="Arial" w:cs="Arial"/>
          <w:color w:val="000000"/>
          <w:sz w:val="19"/>
          <w:szCs w:val="19"/>
          <w:lang w:val="sk-SK"/>
        </w:rPr>
        <w:t xml:space="preserve"> k vytlačenej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w:t>
      </w:r>
      <w:r w:rsidR="000E1749" w:rsidRPr="00984047">
        <w:rPr>
          <w:rFonts w:ascii="Arial" w:hAnsi="Arial" w:cs="Arial"/>
          <w:color w:val="000000"/>
          <w:sz w:val="19"/>
          <w:szCs w:val="19"/>
          <w:lang w:val="sk-SK"/>
        </w:rPr>
        <w:t>V nasledujúce</w:t>
      </w:r>
      <w:r w:rsidR="00793F0D" w:rsidRPr="00984047">
        <w:rPr>
          <w:rFonts w:ascii="Arial" w:hAnsi="Arial" w:cs="Arial"/>
          <w:color w:val="000000"/>
          <w:sz w:val="19"/>
          <w:szCs w:val="19"/>
          <w:lang w:val="sk-SK"/>
        </w:rPr>
        <w:t>j</w:t>
      </w:r>
      <w:r w:rsidR="000E1749" w:rsidRPr="00984047">
        <w:rPr>
          <w:rFonts w:ascii="Arial" w:hAnsi="Arial" w:cs="Arial"/>
          <w:color w:val="000000"/>
          <w:sz w:val="19"/>
          <w:szCs w:val="19"/>
          <w:lang w:val="sk-SK"/>
        </w:rPr>
        <w:t xml:space="preserve"> tabuľke uvádzame všeobecný prehľad povinných príloh k</w:t>
      </w:r>
      <w:r w:rsidR="008F5EC1" w:rsidRPr="00984047">
        <w:rPr>
          <w:rFonts w:ascii="Arial" w:hAnsi="Arial" w:cs="Arial"/>
          <w:color w:val="000000"/>
          <w:sz w:val="19"/>
          <w:szCs w:val="19"/>
          <w:lang w:val="sk-SK"/>
        </w:rPr>
        <w:t> </w:t>
      </w:r>
      <w:r w:rsidR="000E1749" w:rsidRPr="00984047">
        <w:rPr>
          <w:rFonts w:ascii="Arial" w:hAnsi="Arial" w:cs="Arial"/>
          <w:color w:val="000000"/>
          <w:sz w:val="19"/>
          <w:szCs w:val="19"/>
          <w:lang w:val="sk-SK"/>
        </w:rPr>
        <w:t>ŽoNFP</w:t>
      </w:r>
      <w:r w:rsidR="008F5EC1" w:rsidRPr="00984047">
        <w:rPr>
          <w:rFonts w:ascii="Arial" w:hAnsi="Arial" w:cs="Arial"/>
          <w:color w:val="000000"/>
          <w:sz w:val="19"/>
          <w:szCs w:val="19"/>
          <w:lang w:val="sk-SK"/>
        </w:rPr>
        <w:t>.</w:t>
      </w:r>
    </w:p>
    <w:p w14:paraId="15B0CDE5" w14:textId="5AE62117" w:rsidR="00D86ED1" w:rsidRPr="00984047"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Tab.č.1 </w:t>
      </w:r>
      <w:r w:rsidR="008F5EC1" w:rsidRPr="00984047">
        <w:rPr>
          <w:rFonts w:ascii="Arial" w:hAnsi="Arial" w:cs="Arial"/>
          <w:color w:val="000000"/>
          <w:sz w:val="19"/>
          <w:szCs w:val="19"/>
          <w:lang w:val="sk-SK"/>
        </w:rPr>
        <w:t>Príklad z</w:t>
      </w:r>
      <w:r w:rsidRPr="00984047">
        <w:rPr>
          <w:rFonts w:ascii="Arial" w:hAnsi="Arial" w:cs="Arial"/>
          <w:color w:val="000000"/>
          <w:sz w:val="19"/>
          <w:szCs w:val="19"/>
          <w:lang w:val="sk-SK"/>
        </w:rPr>
        <w:t>oznam</w:t>
      </w:r>
      <w:r w:rsidR="008F5EC1" w:rsidRPr="00984047">
        <w:rPr>
          <w:rFonts w:ascii="Arial" w:hAnsi="Arial" w:cs="Arial"/>
          <w:color w:val="000000"/>
          <w:sz w:val="19"/>
          <w:szCs w:val="19"/>
          <w:lang w:val="sk-SK"/>
        </w:rPr>
        <w:t>u</w:t>
      </w:r>
      <w:r w:rsidRPr="00984047">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984047"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Príloha</w:t>
            </w:r>
          </w:p>
        </w:tc>
      </w:tr>
      <w:tr w:rsidR="00FF5CA0" w:rsidRPr="00AC1573"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984047" w:rsidRDefault="00FF5CA0" w:rsidP="008D5993">
            <w:pPr>
              <w:spacing w:before="120" w:after="120" w:line="288" w:lineRule="auto"/>
              <w:ind w:left="256" w:hanging="256"/>
              <w:rPr>
                <w:b/>
                <w:bCs/>
                <w:szCs w:val="19"/>
                <w:lang w:val="sk-SK"/>
              </w:rPr>
            </w:pPr>
            <w:r w:rsidRPr="00984047">
              <w:rPr>
                <w:rFonts w:cs="Arial"/>
                <w:color w:val="000000"/>
                <w:szCs w:val="19"/>
                <w:lang w:val="sk-SK"/>
              </w:rPr>
              <w:t>Oprávnenosť žiadateľa</w:t>
            </w:r>
            <w:r w:rsidR="008D5993" w:rsidRPr="00984047">
              <w:rPr>
                <w:rStyle w:val="Odkaznapoznmkupodiarou"/>
                <w:b/>
                <w:bCs/>
                <w:sz w:val="19"/>
                <w:szCs w:val="19"/>
                <w:lang w:val="sk-SK"/>
              </w:rPr>
              <w:footnoteReference w:id="21"/>
            </w:r>
          </w:p>
          <w:p w14:paraId="15B0CDE9" w14:textId="77777777" w:rsidR="00FF5CA0" w:rsidRPr="00984047"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1C9A74A4" w:rsidR="00FF5CA0" w:rsidRPr="00984047"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p>
        </w:tc>
      </w:tr>
      <w:tr w:rsidR="00FF5CA0" w:rsidRPr="00AC1573"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984047"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bCs/>
                <w:sz w:val="19"/>
                <w:szCs w:val="19"/>
                <w:lang w:val="sk-SK"/>
              </w:rPr>
              <w:t>1</w:t>
            </w:r>
            <w:r w:rsidR="00FF5CA0" w:rsidRPr="00984047">
              <w:rPr>
                <w:bCs/>
                <w:sz w:val="19"/>
                <w:szCs w:val="19"/>
                <w:lang w:val="sk-SK"/>
              </w:rPr>
              <w:t>.</w:t>
            </w:r>
            <w:r w:rsidR="001F496A">
              <w:rPr>
                <w:b/>
                <w:bCs/>
                <w:sz w:val="19"/>
                <w:szCs w:val="19"/>
                <w:lang w:val="sk-SK"/>
              </w:rPr>
              <w:t>Čestné vyhlásenie</w:t>
            </w:r>
            <w:r w:rsidR="00FF5CA0" w:rsidRPr="00984047">
              <w:rPr>
                <w:sz w:val="19"/>
                <w:szCs w:val="19"/>
                <w:lang w:val="sk-SK"/>
              </w:rPr>
              <w:t xml:space="preserve">, že žiadateľ nie je dlžníkom na daniach, </w:t>
            </w:r>
            <w:r w:rsidR="001F496A">
              <w:rPr>
                <w:sz w:val="19"/>
                <w:szCs w:val="19"/>
                <w:lang w:val="sk-SK"/>
              </w:rPr>
              <w:t>vedených miestne príslušným daňovým</w:t>
            </w:r>
            <w:r w:rsidR="00CA7D51">
              <w:rPr>
                <w:sz w:val="19"/>
                <w:szCs w:val="19"/>
                <w:lang w:val="sk-SK"/>
              </w:rPr>
              <w:t xml:space="preserve"> úradom</w:t>
            </w:r>
            <w:r w:rsidR="00FF5CA0" w:rsidRPr="00984047">
              <w:rPr>
                <w:sz w:val="19"/>
                <w:szCs w:val="19"/>
                <w:lang w:val="sk-SK"/>
              </w:rPr>
              <w:t xml:space="preserve"> </w:t>
            </w:r>
          </w:p>
        </w:tc>
      </w:tr>
      <w:tr w:rsidR="00FF5CA0" w:rsidRPr="00AC1573"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2</w:t>
            </w:r>
            <w:r w:rsidR="00FF5CA0" w:rsidRPr="00984047">
              <w:rPr>
                <w:sz w:val="19"/>
                <w:szCs w:val="19"/>
                <w:lang w:val="sk-SK"/>
              </w:rPr>
              <w:t xml:space="preserve">. </w:t>
            </w:r>
            <w:r w:rsidR="001F496A">
              <w:rPr>
                <w:b/>
                <w:sz w:val="19"/>
                <w:szCs w:val="19"/>
                <w:lang w:val="sk-SK"/>
              </w:rPr>
              <w:t>Čestné vyhlásenie</w:t>
            </w:r>
            <w:r w:rsidR="002D2994" w:rsidRPr="00984047">
              <w:rPr>
                <w:b/>
                <w:sz w:val="19"/>
                <w:szCs w:val="19"/>
                <w:lang w:val="sk-SK"/>
              </w:rPr>
              <w:t>,</w:t>
            </w:r>
            <w:r w:rsidR="00FF5CA0" w:rsidRPr="00984047">
              <w:rPr>
                <w:sz w:val="19"/>
                <w:szCs w:val="19"/>
                <w:lang w:val="sk-SK"/>
              </w:rPr>
              <w:t xml:space="preserve"> že žiadateľ nie je dlžníkom na zdravotnom poistení </w:t>
            </w:r>
          </w:p>
        </w:tc>
      </w:tr>
      <w:tr w:rsidR="00FF5CA0" w:rsidRPr="00AC1573"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3</w:t>
            </w:r>
            <w:r w:rsidR="00FF5CA0" w:rsidRPr="00984047">
              <w:rPr>
                <w:sz w:val="19"/>
                <w:szCs w:val="19"/>
                <w:lang w:val="sk-SK"/>
              </w:rPr>
              <w:t xml:space="preserve">. </w:t>
            </w:r>
            <w:r w:rsidR="001F496A">
              <w:rPr>
                <w:b/>
                <w:sz w:val="19"/>
                <w:szCs w:val="19"/>
                <w:lang w:val="sk-SK"/>
              </w:rPr>
              <w:t>Čestné vyhlásenie</w:t>
            </w:r>
            <w:r w:rsidR="00FF5CA0" w:rsidRPr="00984047">
              <w:rPr>
                <w:sz w:val="19"/>
                <w:szCs w:val="19"/>
                <w:lang w:val="sk-SK"/>
              </w:rPr>
              <w:t xml:space="preserve">, že žiadateľ nie je dlžníkom na sociálnom poistení </w:t>
            </w:r>
          </w:p>
        </w:tc>
      </w:tr>
      <w:tr w:rsidR="00FF5CA0" w:rsidRPr="00AC1573"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4</w:t>
            </w:r>
            <w:r w:rsidR="00FF5CA0" w:rsidRPr="00984047">
              <w:rPr>
                <w:sz w:val="19"/>
                <w:szCs w:val="19"/>
                <w:lang w:val="sk-SK"/>
              </w:rPr>
              <w:t xml:space="preserve">. </w:t>
            </w:r>
            <w:r w:rsidR="001F496A">
              <w:rPr>
                <w:b/>
                <w:sz w:val="19"/>
                <w:szCs w:val="19"/>
                <w:lang w:val="sk-SK"/>
              </w:rPr>
              <w:t>Čestné vyhlásenie</w:t>
            </w:r>
            <w:r w:rsidR="006C4F85">
              <w:rPr>
                <w:b/>
                <w:sz w:val="19"/>
                <w:szCs w:val="19"/>
                <w:lang w:val="sk-SK"/>
              </w:rPr>
              <w:t xml:space="preserve"> / účtovná závierka</w:t>
            </w:r>
            <w:r w:rsidR="002D2994" w:rsidRPr="00984047">
              <w:rPr>
                <w:sz w:val="19"/>
                <w:szCs w:val="19"/>
                <w:lang w:val="sk-SK"/>
              </w:rPr>
              <w:t xml:space="preserve">, </w:t>
            </w:r>
            <w:r w:rsidR="00FF5CA0" w:rsidRPr="00984047">
              <w:rPr>
                <w:sz w:val="19"/>
                <w:szCs w:val="19"/>
                <w:lang w:val="sk-SK"/>
              </w:rPr>
              <w:t>na preukázanie, že žiadateľ nie je podnikom v ťažkostiach</w:t>
            </w:r>
          </w:p>
        </w:tc>
      </w:tr>
      <w:tr w:rsidR="00FF5CA0" w:rsidRPr="00AC1573"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984047"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Pr>
                <w:sz w:val="19"/>
                <w:szCs w:val="19"/>
                <w:lang w:val="sk-SK"/>
              </w:rPr>
              <w:t>5</w:t>
            </w:r>
            <w:r w:rsidR="00FF5CA0" w:rsidRPr="00984047">
              <w:rPr>
                <w:sz w:val="19"/>
                <w:szCs w:val="19"/>
                <w:lang w:val="sk-SK"/>
              </w:rPr>
              <w:t xml:space="preserve">. </w:t>
            </w:r>
          </w:p>
          <w:p w14:paraId="15B0CDFC" w14:textId="7CDE5E86" w:rsidR="00FF5CA0" w:rsidRPr="00984047"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 xml:space="preserve">Čestné vyhlásenie, </w:t>
            </w:r>
            <w:r w:rsidR="00DC079C">
              <w:rPr>
                <w:sz w:val="19"/>
                <w:szCs w:val="19"/>
                <w:lang w:val="sk-SK"/>
              </w:rPr>
              <w:t xml:space="preserve">že žiadateľ je </w:t>
            </w:r>
            <w:r>
              <w:rPr>
                <w:sz w:val="19"/>
                <w:szCs w:val="19"/>
                <w:lang w:val="sk-SK"/>
              </w:rPr>
              <w:t>finančne spôsobil</w:t>
            </w:r>
            <w:r w:rsidR="00DC079C">
              <w:rPr>
                <w:sz w:val="19"/>
                <w:szCs w:val="19"/>
                <w:lang w:val="sk-SK"/>
              </w:rPr>
              <w:t xml:space="preserve">ý </w:t>
            </w:r>
            <w:r>
              <w:rPr>
                <w:sz w:val="19"/>
                <w:szCs w:val="19"/>
                <w:lang w:val="sk-SK"/>
              </w:rPr>
              <w:t>spolufinancovania</w:t>
            </w:r>
            <w:r w:rsidR="00DC079C">
              <w:rPr>
                <w:sz w:val="19"/>
                <w:szCs w:val="19"/>
                <w:lang w:val="sk-SK"/>
              </w:rPr>
              <w:t xml:space="preserve"> projektu</w:t>
            </w:r>
            <w:r>
              <w:rPr>
                <w:sz w:val="19"/>
                <w:szCs w:val="19"/>
                <w:lang w:val="sk-SK"/>
              </w:rPr>
              <w:t xml:space="preserve"> </w:t>
            </w:r>
          </w:p>
        </w:tc>
      </w:tr>
      <w:tr w:rsidR="00FF5CA0" w:rsidRPr="00AC1573"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6</w:t>
            </w:r>
            <w:r w:rsidR="00FF5CA0" w:rsidRPr="00984047">
              <w:rPr>
                <w:sz w:val="19"/>
                <w:szCs w:val="19"/>
                <w:lang w:val="sk-SK"/>
              </w:rPr>
              <w:t xml:space="preserve">. </w:t>
            </w:r>
            <w:r w:rsidR="00A90503" w:rsidRPr="00A90503">
              <w:rPr>
                <w:sz w:val="19"/>
                <w:szCs w:val="19"/>
                <w:lang w:val="sk-SK"/>
              </w:rPr>
              <w:t>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r w:rsidR="00A90503" w:rsidRPr="00A90503">
              <w:rPr>
                <w:b/>
                <w:sz w:val="19"/>
                <w:szCs w:val="19"/>
                <w:lang w:val="sk-SK"/>
              </w:rPr>
              <w:t xml:space="preserve"> </w:t>
            </w:r>
          </w:p>
        </w:tc>
      </w:tr>
      <w:tr w:rsidR="00FF5CA0" w:rsidRPr="00AC1573"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984047" w:rsidRDefault="00FF5CA0" w:rsidP="003C386D">
            <w:pPr>
              <w:pStyle w:val="Default"/>
              <w:spacing w:before="120" w:after="120" w:line="288" w:lineRule="auto"/>
              <w:ind w:left="142"/>
              <w:rPr>
                <w:sz w:val="19"/>
                <w:szCs w:val="19"/>
                <w:lang w:val="sk-SK"/>
              </w:rPr>
            </w:pPr>
            <w:r w:rsidRPr="00984047">
              <w:rPr>
                <w:sz w:val="19"/>
                <w:szCs w:val="19"/>
                <w:lang w:val="sk-SK"/>
              </w:rPr>
              <w:t>Oprávnenosť výdavkov</w:t>
            </w:r>
          </w:p>
        </w:tc>
        <w:tc>
          <w:tcPr>
            <w:tcW w:w="6521" w:type="dxa"/>
            <w:shd w:val="clear" w:color="auto" w:fill="auto"/>
            <w:noWrap/>
            <w:vAlign w:val="center"/>
          </w:tcPr>
          <w:p w14:paraId="15B0CE04" w14:textId="323F3467" w:rsidR="00FF5CA0" w:rsidRPr="00984047" w:rsidRDefault="00700853"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7</w:t>
            </w:r>
            <w:r w:rsidR="00FF5CA0" w:rsidRPr="00984047">
              <w:rPr>
                <w:sz w:val="19"/>
                <w:szCs w:val="19"/>
                <w:lang w:val="sk-SK"/>
              </w:rPr>
              <w:t xml:space="preserve">. </w:t>
            </w:r>
            <w:r w:rsidR="00FF5CA0" w:rsidRPr="00984047">
              <w:rPr>
                <w:b/>
                <w:sz w:val="19"/>
                <w:szCs w:val="19"/>
                <w:lang w:val="sk-SK"/>
              </w:rPr>
              <w:t>Výsledky z prieskumu trhu</w:t>
            </w:r>
            <w:r w:rsidR="002D2994" w:rsidRPr="00984047">
              <w:rPr>
                <w:b/>
                <w:sz w:val="19"/>
                <w:szCs w:val="19"/>
                <w:lang w:val="sk-SK"/>
              </w:rPr>
              <w:t>,</w:t>
            </w:r>
            <w:r w:rsidR="002D2994" w:rsidRPr="00984047">
              <w:rPr>
                <w:sz w:val="19"/>
                <w:szCs w:val="19"/>
                <w:lang w:val="sk-SK"/>
              </w:rPr>
              <w:t xml:space="preserve"> </w:t>
            </w:r>
            <w:r w:rsidR="00FF5CA0" w:rsidRPr="00984047">
              <w:rPr>
                <w:sz w:val="19"/>
                <w:szCs w:val="19"/>
                <w:lang w:val="sk-SK"/>
              </w:rPr>
              <w:t>ako podklad pre určenie cien</w:t>
            </w:r>
          </w:p>
        </w:tc>
      </w:tr>
      <w:tr w:rsidR="00FF5CA0" w:rsidRPr="00AC1573"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984047"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8</w:t>
            </w:r>
            <w:r w:rsidR="00FF5CA0" w:rsidRPr="00984047">
              <w:rPr>
                <w:sz w:val="19"/>
                <w:szCs w:val="19"/>
                <w:lang w:val="sk-SK"/>
              </w:rPr>
              <w:t xml:space="preserve">. </w:t>
            </w:r>
            <w:r w:rsidR="00FF5CA0" w:rsidRPr="00984047">
              <w:rPr>
                <w:b/>
                <w:sz w:val="19"/>
                <w:szCs w:val="19"/>
                <w:lang w:val="sk-SK"/>
              </w:rPr>
              <w:t>Finančná analýza</w:t>
            </w:r>
            <w:r w:rsidR="00F55A4B" w:rsidRPr="00984047">
              <w:rPr>
                <w:b/>
                <w:sz w:val="19"/>
                <w:szCs w:val="19"/>
                <w:lang w:val="sk-SK"/>
              </w:rPr>
              <w:t xml:space="preserve"> pre projekty generujúce príjem</w:t>
            </w:r>
            <w:r w:rsidR="00FF5CA0" w:rsidRPr="00984047">
              <w:rPr>
                <w:b/>
                <w:sz w:val="19"/>
                <w:szCs w:val="19"/>
                <w:lang w:val="sk-SK"/>
              </w:rPr>
              <w:t>/Analýza nákladov a</w:t>
            </w:r>
            <w:r w:rsidR="00586E77">
              <w:rPr>
                <w:b/>
                <w:sz w:val="19"/>
                <w:szCs w:val="19"/>
                <w:lang w:val="sk-SK"/>
              </w:rPr>
              <w:t> </w:t>
            </w:r>
            <w:r w:rsidR="00FF5CA0" w:rsidRPr="00984047">
              <w:rPr>
                <w:b/>
                <w:sz w:val="19"/>
                <w:szCs w:val="19"/>
                <w:lang w:val="sk-SK"/>
              </w:rPr>
              <w:t>výnosov</w:t>
            </w:r>
          </w:p>
        </w:tc>
      </w:tr>
      <w:tr w:rsidR="00D86ED1" w:rsidRPr="00AC1573"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984047" w:rsidRDefault="00FF5CA0" w:rsidP="003C386D">
            <w:pPr>
              <w:pStyle w:val="Default"/>
              <w:spacing w:before="120" w:after="120" w:line="288" w:lineRule="auto"/>
              <w:ind w:left="142"/>
              <w:rPr>
                <w:sz w:val="19"/>
                <w:szCs w:val="19"/>
                <w:lang w:val="sk-SK"/>
              </w:rPr>
            </w:pPr>
            <w:r w:rsidRPr="00984047">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9</w:t>
            </w:r>
            <w:r w:rsidR="00CD234F">
              <w:rPr>
                <w:sz w:val="19"/>
                <w:szCs w:val="19"/>
                <w:lang w:val="sk-SK"/>
              </w:rPr>
              <w:t xml:space="preserve">. </w:t>
            </w:r>
            <w:r w:rsidR="00E87751">
              <w:rPr>
                <w:sz w:val="19"/>
                <w:szCs w:val="19"/>
                <w:lang w:val="sk-SK"/>
              </w:rPr>
              <w:t>Čestné vyhlásenie</w:t>
            </w:r>
            <w:r w:rsidR="00CD234F">
              <w:rPr>
                <w:sz w:val="19"/>
                <w:szCs w:val="19"/>
                <w:lang w:val="sk-SK"/>
              </w:rPr>
              <w:t xml:space="preserve"> </w:t>
            </w:r>
            <w:r w:rsidR="00FF5CA0" w:rsidRPr="00984047">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AC1573"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984047" w:rsidRDefault="00FF5CA0" w:rsidP="003C386D">
            <w:pPr>
              <w:pStyle w:val="Default"/>
              <w:spacing w:before="120" w:after="120" w:line="288" w:lineRule="auto"/>
              <w:ind w:firstLine="142"/>
              <w:rPr>
                <w:sz w:val="19"/>
                <w:szCs w:val="19"/>
                <w:lang w:val="sk-SK"/>
              </w:rPr>
            </w:pPr>
            <w:r w:rsidRPr="00984047">
              <w:rPr>
                <w:sz w:val="19"/>
                <w:szCs w:val="19"/>
                <w:lang w:val="sk-SK"/>
              </w:rPr>
              <w:t>Kritéria na výber projektov</w:t>
            </w:r>
          </w:p>
        </w:tc>
        <w:tc>
          <w:tcPr>
            <w:tcW w:w="6521" w:type="dxa"/>
            <w:shd w:val="clear" w:color="auto" w:fill="auto"/>
            <w:noWrap/>
            <w:vAlign w:val="center"/>
          </w:tcPr>
          <w:p w14:paraId="15B0CE0D" w14:textId="091D0C7B" w:rsidR="00D86ED1" w:rsidRPr="00984047"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1</w:t>
            </w:r>
            <w:r>
              <w:rPr>
                <w:sz w:val="19"/>
                <w:szCs w:val="19"/>
                <w:lang w:val="sk-SK"/>
              </w:rPr>
              <w:t>0</w:t>
            </w:r>
            <w:r w:rsidR="00FF5CA0" w:rsidRPr="00984047">
              <w:rPr>
                <w:sz w:val="19"/>
                <w:szCs w:val="19"/>
                <w:lang w:val="sk-SK"/>
              </w:rPr>
              <w:t xml:space="preserve">. </w:t>
            </w:r>
            <w:r w:rsidR="00FF5CA0" w:rsidRPr="00984047">
              <w:rPr>
                <w:b/>
                <w:sz w:val="19"/>
                <w:szCs w:val="19"/>
                <w:lang w:val="sk-SK"/>
              </w:rPr>
              <w:t>Opis projektu</w:t>
            </w:r>
          </w:p>
          <w:p w14:paraId="15B0CE0E" w14:textId="3A39459E"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bližšie popísanie informácií</w:t>
            </w:r>
            <w:r w:rsidR="007F03EB" w:rsidRPr="00984047">
              <w:rPr>
                <w:sz w:val="19"/>
                <w:szCs w:val="19"/>
                <w:lang w:val="sk-SK"/>
              </w:rPr>
              <w:t>,</w:t>
            </w:r>
            <w:r w:rsidRPr="00984047">
              <w:rPr>
                <w:sz w:val="19"/>
                <w:szCs w:val="19"/>
                <w:lang w:val="sk-SK"/>
              </w:rPr>
              <w:t xml:space="preserve"> potrebných na účely posúdenia a vyhodnotenia kritérií na výber projektov</w:t>
            </w:r>
          </w:p>
        </w:tc>
      </w:tr>
      <w:tr w:rsidR="00D86ED1" w:rsidRPr="00AC1573"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984047"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984047"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1</w:t>
            </w:r>
            <w:r>
              <w:rPr>
                <w:sz w:val="19"/>
                <w:szCs w:val="19"/>
                <w:lang w:val="sk-SK"/>
              </w:rPr>
              <w:t>1</w:t>
            </w:r>
            <w:r w:rsidR="00FF5CA0" w:rsidRPr="00984047">
              <w:rPr>
                <w:sz w:val="19"/>
                <w:szCs w:val="19"/>
                <w:lang w:val="sk-SK"/>
              </w:rPr>
              <w:t xml:space="preserve">. </w:t>
            </w:r>
            <w:r w:rsidR="00FF5CA0" w:rsidRPr="00984047">
              <w:rPr>
                <w:b/>
                <w:sz w:val="19"/>
                <w:szCs w:val="19"/>
                <w:lang w:val="sk-SK"/>
              </w:rPr>
              <w:t>Iné prílohy</w:t>
            </w:r>
            <w:r w:rsidR="00FF5CA0" w:rsidRPr="00984047">
              <w:rPr>
                <w:sz w:val="19"/>
                <w:szCs w:val="19"/>
                <w:lang w:val="sk-SK"/>
              </w:rPr>
              <w:t>, zadefinované vo výzve/vyzvaní</w:t>
            </w:r>
          </w:p>
          <w:p w14:paraId="15B0CE12" w14:textId="41BCF01C" w:rsidR="00FF5CA0" w:rsidRPr="00984047"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Napr. ďalšie </w:t>
            </w:r>
            <w:r w:rsidR="000070B1">
              <w:rPr>
                <w:sz w:val="19"/>
                <w:szCs w:val="19"/>
                <w:lang w:val="sk-SK"/>
              </w:rPr>
              <w:t>č</w:t>
            </w:r>
            <w:r w:rsidR="00E87751">
              <w:rPr>
                <w:sz w:val="19"/>
                <w:szCs w:val="19"/>
                <w:lang w:val="sk-SK"/>
              </w:rPr>
              <w:t>estné vyhlásenia</w:t>
            </w:r>
            <w:r w:rsidR="000070B1">
              <w:rPr>
                <w:sz w:val="19"/>
                <w:szCs w:val="19"/>
                <w:lang w:val="sk-SK"/>
              </w:rPr>
              <w:t xml:space="preserve">, </w:t>
            </w:r>
            <w:r w:rsidRPr="00984047">
              <w:rPr>
                <w:sz w:val="19"/>
                <w:szCs w:val="19"/>
                <w:lang w:val="sk-SK"/>
              </w:rPr>
              <w:t>osobitné potvrdenia alebo iné dokumenty</w:t>
            </w:r>
            <w:r w:rsidR="003F7823" w:rsidRPr="00984047">
              <w:rPr>
                <w:sz w:val="19"/>
                <w:szCs w:val="19"/>
                <w:lang w:val="sk-SK"/>
              </w:rPr>
              <w:t>.</w:t>
            </w:r>
          </w:p>
        </w:tc>
      </w:tr>
    </w:tbl>
    <w:p w14:paraId="70ED5D9E" w14:textId="77777777" w:rsidR="00AC1F93" w:rsidRDefault="00AC1F93" w:rsidP="00AC1F93">
      <w:pPr>
        <w:pStyle w:val="Nadpis2"/>
        <w:rPr>
          <w:b/>
          <w:lang w:val="sk-SK"/>
        </w:rPr>
      </w:pPr>
      <w:bookmarkStart w:id="415" w:name="_Toc458515681"/>
      <w:bookmarkStart w:id="416" w:name="_Toc410400267"/>
    </w:p>
    <w:p w14:paraId="1AEF9080" w14:textId="77777777" w:rsidR="00DB1914" w:rsidRDefault="00DB1914" w:rsidP="00AC1F93">
      <w:pPr>
        <w:pStyle w:val="Nadpis2"/>
        <w:rPr>
          <w:b/>
          <w:lang w:val="sk-SK"/>
        </w:rPr>
      </w:pPr>
    </w:p>
    <w:p w14:paraId="12D06400" w14:textId="3F6A8456" w:rsidR="00FA7A4F" w:rsidRPr="00FA7A4F" w:rsidRDefault="00FA7A4F" w:rsidP="00FA7A4F">
      <w:pPr>
        <w:pStyle w:val="Nadpis2"/>
        <w:spacing w:line="480" w:lineRule="auto"/>
        <w:rPr>
          <w:b/>
          <w:lang w:val="sk-SK"/>
        </w:rPr>
      </w:pPr>
      <w:r w:rsidRPr="00FA7A4F">
        <w:rPr>
          <w:b/>
          <w:lang w:val="sk-SK"/>
        </w:rPr>
        <w:t>3.2 Pokyny pre vyplnenie formulára ŽoNFP a príloh</w:t>
      </w:r>
      <w:bookmarkEnd w:id="415"/>
    </w:p>
    <w:p w14:paraId="15B0CE15" w14:textId="7C111B35" w:rsidR="00F220F5" w:rsidRPr="00984047"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Žiadateľ sa pri vypĺňaní formulára ŽoNFP</w:t>
      </w:r>
      <w:r w:rsidR="00944042" w:rsidRPr="00984047">
        <w:rPr>
          <w:rFonts w:ascii="Arial" w:hAnsi="Arial" w:cs="Arial"/>
          <w:color w:val="000000"/>
          <w:sz w:val="19"/>
          <w:szCs w:val="19"/>
          <w:lang w:val="sk-SK"/>
        </w:rPr>
        <w:t xml:space="preserve"> (príloha č. 1)</w:t>
      </w:r>
      <w:r w:rsidR="008511ED" w:rsidRPr="00984047">
        <w:rPr>
          <w:rFonts w:ascii="Arial" w:hAnsi="Arial" w:cs="Arial"/>
          <w:color w:val="000000"/>
          <w:sz w:val="19"/>
          <w:szCs w:val="19"/>
          <w:lang w:val="sk-SK"/>
        </w:rPr>
        <w:t xml:space="preserve"> a </w:t>
      </w:r>
      <w:r w:rsidRPr="00984047">
        <w:rPr>
          <w:rFonts w:ascii="Arial" w:hAnsi="Arial" w:cs="Arial"/>
          <w:color w:val="000000"/>
          <w:sz w:val="19"/>
          <w:szCs w:val="19"/>
          <w:lang w:val="sk-SK"/>
        </w:rPr>
        <w:t>Opisu projektu</w:t>
      </w:r>
      <w:r w:rsidR="00D86ED1" w:rsidRPr="00984047">
        <w:rPr>
          <w:rFonts w:ascii="Arial" w:hAnsi="Arial" w:cs="Arial"/>
          <w:color w:val="000000"/>
          <w:sz w:val="19"/>
          <w:szCs w:val="19"/>
          <w:lang w:val="sk-SK"/>
        </w:rPr>
        <w:t xml:space="preserve"> </w:t>
      </w:r>
      <w:r w:rsidR="00D33CFE" w:rsidRPr="00984047">
        <w:rPr>
          <w:rFonts w:ascii="Arial" w:hAnsi="Arial" w:cs="Arial"/>
          <w:color w:val="000000"/>
          <w:sz w:val="19"/>
          <w:szCs w:val="19"/>
          <w:lang w:val="sk-SK"/>
        </w:rPr>
        <w:t xml:space="preserve">(príloha č. 2) </w:t>
      </w:r>
      <w:r w:rsidRPr="00984047">
        <w:rPr>
          <w:rFonts w:ascii="Arial" w:hAnsi="Arial" w:cs="Arial"/>
          <w:color w:val="000000"/>
          <w:sz w:val="19"/>
          <w:szCs w:val="19"/>
          <w:lang w:val="sk-SK"/>
        </w:rPr>
        <w:t xml:space="preserve">riadi pokynmi uvedenými priamo vo </w:t>
      </w:r>
      <w:r w:rsidR="00D86ED1" w:rsidRPr="00984047">
        <w:rPr>
          <w:rFonts w:ascii="Arial" w:hAnsi="Arial" w:cs="Arial"/>
          <w:color w:val="000000"/>
          <w:sz w:val="19"/>
          <w:szCs w:val="19"/>
          <w:lang w:val="sk-SK"/>
        </w:rPr>
        <w:t>formulároch uvedených dokumentov</w:t>
      </w:r>
      <w:r w:rsidR="001F3438" w:rsidRPr="00984047">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984047">
        <w:rPr>
          <w:rFonts w:ascii="Arial" w:hAnsi="Arial" w:cs="Arial"/>
          <w:color w:val="000000"/>
          <w:sz w:val="19"/>
          <w:szCs w:val="19"/>
          <w:lang w:val="sk-SK"/>
        </w:rPr>
        <w:t xml:space="preserve"> </w:t>
      </w:r>
      <w:r w:rsidR="001F3438" w:rsidRPr="00984047">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984047">
        <w:rPr>
          <w:rFonts w:ascii="Arial" w:hAnsi="Arial" w:cs="Arial"/>
          <w:color w:val="000000"/>
          <w:sz w:val="19"/>
          <w:szCs w:val="19"/>
          <w:lang w:val="sk-SK"/>
        </w:rPr>
        <w:t xml:space="preserve"> (príloha č. </w:t>
      </w:r>
      <w:r w:rsidR="00BA7BCE" w:rsidRPr="00984047">
        <w:rPr>
          <w:rFonts w:ascii="Arial" w:hAnsi="Arial" w:cs="Arial"/>
          <w:color w:val="000000"/>
          <w:sz w:val="19"/>
          <w:szCs w:val="19"/>
          <w:lang w:val="sk-SK"/>
        </w:rPr>
        <w:t>3</w:t>
      </w:r>
      <w:r w:rsidR="00540470">
        <w:rPr>
          <w:rFonts w:ascii="Arial" w:hAnsi="Arial" w:cs="Arial"/>
          <w:color w:val="000000"/>
          <w:sz w:val="19"/>
          <w:szCs w:val="19"/>
          <w:lang w:val="sk-SK"/>
        </w:rPr>
        <w:t>, resp. č. 5</w:t>
      </w:r>
      <w:r w:rsidR="00051EE3">
        <w:rPr>
          <w:rFonts w:ascii="Arial" w:hAnsi="Arial" w:cs="Arial"/>
          <w:color w:val="000000"/>
          <w:sz w:val="19"/>
          <w:szCs w:val="19"/>
          <w:lang w:val="sk-SK"/>
        </w:rPr>
        <w:t>a, 5b</w:t>
      </w:r>
      <w:r w:rsidR="00405A75" w:rsidRPr="00984047">
        <w:rPr>
          <w:rFonts w:ascii="Arial" w:hAnsi="Arial" w:cs="Arial"/>
          <w:color w:val="000000"/>
          <w:sz w:val="19"/>
          <w:szCs w:val="19"/>
          <w:lang w:val="sk-SK"/>
        </w:rPr>
        <w:t>)</w:t>
      </w:r>
      <w:r w:rsidR="001F3438" w:rsidRPr="00984047">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984047">
        <w:rPr>
          <w:rFonts w:ascii="Arial" w:hAnsi="Arial" w:cs="Arial"/>
          <w:color w:val="000000"/>
          <w:sz w:val="19"/>
          <w:szCs w:val="19"/>
          <w:lang w:val="sk-SK"/>
        </w:rPr>
        <w:t xml:space="preserve"> </w:t>
      </w:r>
    </w:p>
    <w:p w14:paraId="15B0CE16" w14:textId="2CCA36CD" w:rsidR="00236146" w:rsidRPr="00984047"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Odporúčanie pre prijímateľa:</w:t>
      </w:r>
      <w:r w:rsidRPr="00984047">
        <w:rPr>
          <w:rFonts w:ascii="Arial" w:hAnsi="Arial" w:cs="Arial"/>
          <w:sz w:val="19"/>
          <w:szCs w:val="19"/>
          <w:lang w:val="sk-SK"/>
        </w:rPr>
        <w:t xml:space="preserve"> Najčastejšou chybou v súvislosti s vyplnením tabuľky </w:t>
      </w:r>
      <w:r w:rsidR="0086765D" w:rsidRPr="00984047">
        <w:rPr>
          <w:rFonts w:ascii="Arial" w:hAnsi="Arial" w:cs="Arial"/>
          <w:sz w:val="19"/>
          <w:szCs w:val="19"/>
          <w:lang w:val="sk-SK"/>
        </w:rPr>
        <w:t>č.</w:t>
      </w:r>
      <w:r w:rsidR="007F03EB" w:rsidRPr="00984047">
        <w:rPr>
          <w:rFonts w:ascii="Arial" w:hAnsi="Arial" w:cs="Arial"/>
          <w:sz w:val="19"/>
          <w:szCs w:val="19"/>
          <w:lang w:val="sk-SK"/>
        </w:rPr>
        <w:t xml:space="preserve"> </w:t>
      </w:r>
      <w:r w:rsidRPr="00984047">
        <w:rPr>
          <w:rFonts w:ascii="Arial" w:hAnsi="Arial" w:cs="Arial"/>
          <w:sz w:val="19"/>
          <w:szCs w:val="19"/>
          <w:lang w:val="sk-SK"/>
        </w:rPr>
        <w:t>9. Harmonogramu realizácie aktivít formulára ŽoNFP je, že prijímateľ si určí začiat</w:t>
      </w:r>
      <w:r w:rsidR="001F3438" w:rsidRPr="00984047">
        <w:rPr>
          <w:rFonts w:ascii="Arial" w:hAnsi="Arial" w:cs="Arial"/>
          <w:sz w:val="19"/>
          <w:szCs w:val="19"/>
          <w:lang w:val="sk-SK"/>
        </w:rPr>
        <w:t>o</w:t>
      </w:r>
      <w:r w:rsidRPr="00984047">
        <w:rPr>
          <w:rFonts w:ascii="Arial" w:hAnsi="Arial" w:cs="Arial"/>
          <w:sz w:val="19"/>
          <w:szCs w:val="19"/>
          <w:lang w:val="sk-SK"/>
        </w:rPr>
        <w:t xml:space="preserve">k a koniec realizácie </w:t>
      </w:r>
      <w:r w:rsidR="00416143" w:rsidRPr="00984047">
        <w:rPr>
          <w:rFonts w:ascii="Arial" w:hAnsi="Arial" w:cs="Arial"/>
          <w:sz w:val="19"/>
          <w:szCs w:val="19"/>
          <w:lang w:val="sk-SK"/>
        </w:rPr>
        <w:t>aktivít</w:t>
      </w:r>
      <w:r w:rsidRPr="00984047">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984047">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984047">
        <w:rPr>
          <w:rFonts w:ascii="Arial" w:hAnsi="Arial" w:cs="Arial"/>
          <w:sz w:val="19"/>
          <w:szCs w:val="19"/>
          <w:lang w:val="sk-SK"/>
        </w:rPr>
        <w:t xml:space="preserve">Na zníženie rizika odporúčame zavedenie </w:t>
      </w:r>
      <w:r w:rsidR="00416143" w:rsidRPr="00984047">
        <w:rPr>
          <w:rFonts w:ascii="Arial" w:hAnsi="Arial" w:cs="Arial"/>
          <w:sz w:val="19"/>
          <w:szCs w:val="19"/>
          <w:lang w:val="sk-SK"/>
        </w:rPr>
        <w:t>vlastného podrobného harmonogramu</w:t>
      </w:r>
      <w:r w:rsidRPr="00984047">
        <w:rPr>
          <w:rFonts w:ascii="Arial" w:hAnsi="Arial" w:cs="Arial"/>
          <w:sz w:val="19"/>
          <w:szCs w:val="19"/>
          <w:lang w:val="sk-SK"/>
        </w:rPr>
        <w:t xml:space="preserve"> realizácie </w:t>
      </w:r>
      <w:r w:rsidR="00416143" w:rsidRPr="00984047">
        <w:rPr>
          <w:rFonts w:ascii="Arial" w:hAnsi="Arial" w:cs="Arial"/>
          <w:sz w:val="19"/>
          <w:szCs w:val="19"/>
          <w:lang w:val="sk-SK"/>
        </w:rPr>
        <w:t xml:space="preserve">jednotlivých </w:t>
      </w:r>
      <w:r w:rsidRPr="00984047">
        <w:rPr>
          <w:rFonts w:ascii="Arial" w:hAnsi="Arial" w:cs="Arial"/>
          <w:sz w:val="19"/>
          <w:szCs w:val="19"/>
          <w:lang w:val="sk-SK"/>
        </w:rPr>
        <w:t>aktivít projektu</w:t>
      </w:r>
      <w:r w:rsidR="00416143" w:rsidRPr="00984047">
        <w:rPr>
          <w:rFonts w:ascii="Arial" w:hAnsi="Arial" w:cs="Arial"/>
          <w:sz w:val="19"/>
          <w:szCs w:val="19"/>
          <w:lang w:val="sk-SK"/>
        </w:rPr>
        <w:t xml:space="preserve"> s prípadnou časovou rezervou</w:t>
      </w:r>
      <w:r w:rsidR="00D14DCA" w:rsidRPr="00984047">
        <w:rPr>
          <w:rFonts w:ascii="Arial" w:hAnsi="Arial" w:cs="Arial"/>
          <w:sz w:val="19"/>
          <w:szCs w:val="19"/>
          <w:lang w:val="sk-SK"/>
        </w:rPr>
        <w:t>.</w:t>
      </w:r>
      <w:r w:rsidRPr="00984047">
        <w:rPr>
          <w:rFonts w:ascii="Arial" w:hAnsi="Arial" w:cs="Arial"/>
          <w:sz w:val="19"/>
          <w:szCs w:val="19"/>
          <w:lang w:val="sk-SK"/>
        </w:rPr>
        <w:t xml:space="preserve"> </w:t>
      </w:r>
    </w:p>
    <w:p w14:paraId="30DBFF14" w14:textId="7D86143A" w:rsidR="005827D1" w:rsidRPr="008A0601" w:rsidRDefault="004265FD" w:rsidP="005827D1">
      <w:pPr>
        <w:rPr>
          <w:rFonts w:ascii="Arial" w:hAnsi="Arial" w:cs="Arial"/>
          <w:b/>
          <w:sz w:val="22"/>
          <w:szCs w:val="19"/>
          <w:lang w:val="sk-SK"/>
        </w:rPr>
      </w:pPr>
      <w:bookmarkStart w:id="417" w:name="_Toc417132507"/>
      <w:bookmarkStart w:id="418" w:name="_Toc417648921"/>
      <w:bookmarkStart w:id="419" w:name="_Toc440355012"/>
      <w:bookmarkStart w:id="420" w:name="_Toc440375343"/>
      <w:r w:rsidRPr="008A0601">
        <w:rPr>
          <w:rFonts w:ascii="Arial" w:hAnsi="Arial" w:cs="Arial"/>
          <w:b/>
          <w:sz w:val="22"/>
          <w:szCs w:val="19"/>
          <w:lang w:val="sk-SK"/>
        </w:rPr>
        <w:t>Pokyny k vyplneniu rozpočtu projektu</w:t>
      </w:r>
      <w:bookmarkEnd w:id="417"/>
      <w:bookmarkEnd w:id="418"/>
      <w:bookmarkEnd w:id="419"/>
      <w:bookmarkEnd w:id="420"/>
      <w:r w:rsidR="008A0601">
        <w:rPr>
          <w:rStyle w:val="Odkaznapoznmkupodiarou"/>
          <w:rFonts w:cs="Arial"/>
          <w:b/>
          <w:szCs w:val="19"/>
          <w:lang w:val="sk-SK"/>
        </w:rPr>
        <w:footnoteReference w:id="22"/>
      </w:r>
    </w:p>
    <w:p w14:paraId="15B0CE18" w14:textId="18AC15AF" w:rsidR="004265FD" w:rsidRPr="00460B1A" w:rsidRDefault="004265FD" w:rsidP="001F1018">
      <w:pPr>
        <w:pStyle w:val="Normlnywebov"/>
        <w:rPr>
          <w:rFonts w:ascii="Arial" w:hAnsi="Arial" w:cs="Arial"/>
          <w:b/>
          <w:sz w:val="19"/>
          <w:szCs w:val="19"/>
        </w:rPr>
      </w:pPr>
      <w:r w:rsidRPr="00460B1A">
        <w:rPr>
          <w:rFonts w:ascii="Arial" w:hAnsi="Arial" w:cs="Arial"/>
          <w:b/>
          <w:sz w:val="19"/>
          <w:szCs w:val="19"/>
        </w:rPr>
        <w:t xml:space="preserve">Správne vyplnený rozpočet projektu po formálnej stránke: </w:t>
      </w:r>
    </w:p>
    <w:p w14:paraId="15B0CE1A"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je predložený na platnom formulári, ktorý je prílohou k vyhlásenej výzve/vyzvaniu</w:t>
      </w:r>
      <w:r w:rsidRPr="00984047">
        <w:rPr>
          <w:rFonts w:ascii="Arial" w:hAnsi="Arial" w:cs="Arial"/>
          <w:sz w:val="19"/>
          <w:szCs w:val="19"/>
          <w:lang w:val="sk-SK"/>
        </w:rPr>
        <w:t xml:space="preserve"> </w:t>
      </w:r>
      <w:r w:rsidRPr="00984047">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vo formulári rozpočtu sú zachované predpísané číselné označenia a názvy hlavných položiek rozpočtu</w:t>
      </w:r>
      <w:r w:rsidR="00F02256" w:rsidRPr="00984047">
        <w:rPr>
          <w:rStyle w:val="Odkaznapoznmkupodiarou"/>
          <w:rFonts w:cs="Arial"/>
          <w:color w:val="auto"/>
          <w:sz w:val="19"/>
          <w:szCs w:val="19"/>
          <w:lang w:val="sk-SK"/>
        </w:rPr>
        <w:footnoteReference w:id="23"/>
      </w:r>
      <w:r w:rsidRPr="00984047">
        <w:rPr>
          <w:rFonts w:ascii="Arial" w:hAnsi="Arial" w:cs="Arial"/>
          <w:color w:val="auto"/>
          <w:sz w:val="19"/>
          <w:szCs w:val="19"/>
          <w:lang w:val="sk-SK"/>
        </w:rPr>
        <w:t xml:space="preserve"> (napr. 2. Zariadenie/vybavenie projektu</w:t>
      </w:r>
      <w:r w:rsidR="008C4B73" w:rsidRPr="00984047">
        <w:rPr>
          <w:rFonts w:ascii="Arial" w:hAnsi="Arial" w:cs="Arial"/>
          <w:color w:val="auto"/>
          <w:sz w:val="19"/>
          <w:szCs w:val="19"/>
          <w:lang w:val="sk-SK"/>
        </w:rPr>
        <w:t xml:space="preserve"> – priame výdavky</w:t>
      </w:r>
      <w:r w:rsidRPr="00984047">
        <w:rPr>
          <w:rFonts w:ascii="Arial" w:hAnsi="Arial" w:cs="Arial"/>
          <w:color w:val="auto"/>
          <w:sz w:val="19"/>
          <w:szCs w:val="19"/>
          <w:lang w:val="sk-SK"/>
        </w:rPr>
        <w:t xml:space="preserve">) a položiek rozpočtu (2.1. Zariadenie/vybavenie (krížové financovanie)). Žiadateľ v prípade potreby môže </w:t>
      </w:r>
      <w:r w:rsidR="001741EF" w:rsidRPr="00984047">
        <w:rPr>
          <w:rFonts w:ascii="Arial" w:hAnsi="Arial" w:cs="Arial"/>
          <w:color w:val="auto"/>
          <w:sz w:val="19"/>
          <w:szCs w:val="19"/>
          <w:lang w:val="sk-SK"/>
        </w:rPr>
        <w:t>vymazať (</w:t>
      </w:r>
      <w:r w:rsidRPr="00984047">
        <w:rPr>
          <w:rFonts w:ascii="Arial" w:hAnsi="Arial" w:cs="Arial"/>
          <w:color w:val="auto"/>
          <w:sz w:val="19"/>
          <w:szCs w:val="19"/>
          <w:lang w:val="sk-SK"/>
        </w:rPr>
        <w:t>vypustiť</w:t>
      </w:r>
      <w:r w:rsidR="001741EF" w:rsidRPr="00984047">
        <w:rPr>
          <w:rFonts w:ascii="Arial" w:hAnsi="Arial" w:cs="Arial"/>
          <w:color w:val="auto"/>
          <w:sz w:val="19"/>
          <w:szCs w:val="19"/>
          <w:lang w:val="sk-SK"/>
        </w:rPr>
        <w:t>)</w:t>
      </w:r>
      <w:r w:rsidRPr="00984047">
        <w:rPr>
          <w:rFonts w:ascii="Arial" w:hAnsi="Arial" w:cs="Arial"/>
          <w:color w:val="auto"/>
          <w:sz w:val="19"/>
          <w:szCs w:val="19"/>
          <w:lang w:val="sk-SK"/>
        </w:rPr>
        <w:t xml:space="preserve"> podpoložky, resp. podpodpoložky, pričom v rozpočte projektu žiadateľ zachová hlavnú položku rozpočtu a položku rozpočtu</w:t>
      </w:r>
      <w:r w:rsidRPr="00984047">
        <w:rPr>
          <w:rStyle w:val="Odkaznapoznmkupodiarou"/>
          <w:rFonts w:cs="Arial"/>
          <w:color w:val="auto"/>
          <w:sz w:val="19"/>
          <w:szCs w:val="19"/>
          <w:lang w:val="sk-SK"/>
        </w:rPr>
        <w:footnoteReference w:id="24"/>
      </w:r>
      <w:r w:rsidRPr="00984047">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 prípade rozšírenia položky formou podpoložiek (2.1.1. Stolný počítač alebo notebook, 2.1.2. Dataprojektor,</w:t>
      </w:r>
      <w:r w:rsidR="007F4110" w:rsidRPr="00984047">
        <w:rPr>
          <w:rFonts w:ascii="Arial" w:hAnsi="Arial" w:cs="Arial"/>
          <w:color w:val="auto"/>
          <w:sz w:val="19"/>
          <w:szCs w:val="19"/>
          <w:lang w:val="sk-SK"/>
        </w:rPr>
        <w:t xml:space="preserve"> atď.</w:t>
      </w:r>
      <w:r w:rsidRPr="00984047">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984047"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r w:rsidRPr="00984047">
        <w:rPr>
          <w:rStyle w:val="Odkaznapoznmkupodiarou"/>
          <w:rFonts w:cs="Arial"/>
          <w:color w:val="auto"/>
          <w:sz w:val="19"/>
          <w:szCs w:val="19"/>
          <w:lang w:val="sk-SK"/>
        </w:rPr>
        <w:footnoteReference w:id="25"/>
      </w:r>
      <w:r w:rsidRPr="00984047">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984047">
        <w:rPr>
          <w:rFonts w:ascii="Arial" w:hAnsi="Arial" w:cs="Arial"/>
          <w:color w:val="auto"/>
          <w:sz w:val="19"/>
          <w:szCs w:val="19"/>
          <w:lang w:val="sk-SK"/>
        </w:rPr>
        <w:t>;</w:t>
      </w:r>
    </w:p>
    <w:p w14:paraId="15B0CE1E" w14:textId="0271BE76"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je uvedený presný počet jednotiek korešpondujúci s uvedenou jednotkou</w:t>
      </w:r>
      <w:r w:rsidR="00EF27BA" w:rsidRPr="00984047">
        <w:rPr>
          <w:rFonts w:ascii="Arial" w:hAnsi="Arial" w:cs="Arial"/>
          <w:color w:val="auto"/>
          <w:sz w:val="19"/>
          <w:szCs w:val="19"/>
          <w:lang w:val="sk-SK"/>
        </w:rPr>
        <w:t>.</w:t>
      </w:r>
      <w:r w:rsidRPr="00984047">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sú uvedené výdavky spolu vyjadrujúce súčin počtu jednotiek a jednotkovej ceny</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0" w14:textId="54EDB408"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v rozpočte projektu sú dodržané </w:t>
      </w:r>
      <w:r w:rsidRPr="00984047">
        <w:rPr>
          <w:rFonts w:ascii="Arial" w:hAnsi="Arial" w:cs="Arial"/>
          <w:b/>
          <w:color w:val="auto"/>
          <w:sz w:val="19"/>
          <w:szCs w:val="19"/>
          <w:lang w:val="sk-SK"/>
        </w:rPr>
        <w:t>základné percentuálne limity</w:t>
      </w:r>
      <w:r w:rsidRPr="00984047">
        <w:rPr>
          <w:rFonts w:ascii="Arial" w:hAnsi="Arial" w:cs="Arial"/>
          <w:color w:val="auto"/>
          <w:sz w:val="19"/>
          <w:szCs w:val="19"/>
          <w:lang w:val="sk-SK"/>
        </w:rPr>
        <w:t xml:space="preserve"> rozpočtu</w:t>
      </w:r>
      <w:r w:rsidR="00E409DB" w:rsidRPr="00984047">
        <w:rPr>
          <w:rFonts w:ascii="Arial" w:hAnsi="Arial" w:cs="Arial"/>
          <w:color w:val="auto"/>
          <w:sz w:val="19"/>
          <w:szCs w:val="19"/>
          <w:lang w:val="sk-SK"/>
        </w:rPr>
        <w:t xml:space="preserve"> </w:t>
      </w:r>
      <w:r w:rsidR="00CB2AFC" w:rsidRPr="00984047">
        <w:rPr>
          <w:rFonts w:ascii="Arial" w:hAnsi="Arial" w:cs="Arial"/>
          <w:color w:val="auto"/>
          <w:sz w:val="19"/>
          <w:szCs w:val="19"/>
          <w:lang w:val="sk-SK"/>
        </w:rPr>
        <w:t>uvedené v tejto príručke, resp.</w:t>
      </w:r>
      <w:r w:rsidR="00C579A6" w:rsidRPr="00984047">
        <w:rPr>
          <w:rFonts w:ascii="Arial" w:hAnsi="Arial" w:cs="Arial"/>
          <w:color w:val="auto"/>
          <w:sz w:val="19"/>
          <w:szCs w:val="19"/>
          <w:lang w:val="sk-SK"/>
        </w:rPr>
        <w:t xml:space="preserve"> v príslušnej výzve/vyzvaní</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E700323" w14:textId="33CA27DC" w:rsidR="004E7544"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1" w14:textId="4A35285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ku každej podpoložke, resp. podpodpoložke je priradený kód z číselníka oprávnených výdavkov</w:t>
      </w:r>
      <w:r w:rsidR="007F4110" w:rsidRPr="00984047">
        <w:rPr>
          <w:rFonts w:ascii="Arial" w:hAnsi="Arial" w:cs="Arial"/>
          <w:color w:val="auto"/>
          <w:sz w:val="19"/>
          <w:szCs w:val="19"/>
          <w:lang w:val="sk-SK"/>
        </w:rPr>
        <w:t>,</w:t>
      </w:r>
      <w:r w:rsidR="0006316F"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ktorý </w:t>
      </w:r>
      <w:r w:rsidR="007F4110" w:rsidRPr="00984047">
        <w:rPr>
          <w:rFonts w:ascii="Arial" w:hAnsi="Arial" w:cs="Arial"/>
          <w:color w:val="auto"/>
          <w:sz w:val="19"/>
          <w:szCs w:val="19"/>
          <w:lang w:val="sk-SK"/>
        </w:rPr>
        <w:t xml:space="preserve">tvorí </w:t>
      </w:r>
      <w:r w:rsidRPr="00984047">
        <w:rPr>
          <w:rFonts w:ascii="Arial" w:hAnsi="Arial" w:cs="Arial"/>
          <w:color w:val="auto"/>
          <w:sz w:val="19"/>
          <w:szCs w:val="19"/>
          <w:lang w:val="sk-SK"/>
        </w:rPr>
        <w:t xml:space="preserve">prílohu </w:t>
      </w:r>
      <w:r w:rsidR="007F4110" w:rsidRPr="00984047">
        <w:rPr>
          <w:rFonts w:ascii="Arial" w:hAnsi="Arial" w:cs="Arial"/>
          <w:color w:val="auto"/>
          <w:sz w:val="19"/>
          <w:szCs w:val="19"/>
          <w:lang w:val="sk-SK"/>
        </w:rPr>
        <w:t>č. 1</w:t>
      </w:r>
      <w:r w:rsidRPr="00984047">
        <w:rPr>
          <w:rFonts w:ascii="Arial" w:hAnsi="Arial" w:cs="Arial"/>
          <w:color w:val="auto"/>
          <w:sz w:val="19"/>
          <w:szCs w:val="19"/>
          <w:lang w:val="sk-SK"/>
        </w:rPr>
        <w:t xml:space="preserve"> </w:t>
      </w:r>
      <w:r w:rsidR="007F4110" w:rsidRPr="00984047">
        <w:rPr>
          <w:rFonts w:ascii="Arial" w:hAnsi="Arial" w:cs="Arial"/>
          <w:color w:val="auto"/>
          <w:sz w:val="19"/>
          <w:szCs w:val="19"/>
          <w:lang w:val="sk-SK"/>
        </w:rPr>
        <w:t>Metodického pokynu CKO č. 4</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2"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rozpočtové podpoložky personálnych výdavkov musia byť v súlade s personálnou maticou opisu projektu</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3"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pri použití jednotky </w:t>
      </w:r>
      <w:r w:rsidRPr="00984047">
        <w:rPr>
          <w:rFonts w:ascii="Arial" w:hAnsi="Arial" w:cs="Arial"/>
          <w:b/>
          <w:color w:val="auto"/>
          <w:sz w:val="19"/>
          <w:szCs w:val="19"/>
          <w:lang w:val="sk-SK"/>
        </w:rPr>
        <w:t>„projekt“</w:t>
      </w:r>
      <w:r w:rsidRPr="00984047">
        <w:rPr>
          <w:rFonts w:ascii="Arial" w:hAnsi="Arial" w:cs="Arial"/>
          <w:color w:val="auto"/>
          <w:sz w:val="19"/>
          <w:szCs w:val="19"/>
          <w:lang w:val="sk-SK"/>
        </w:rPr>
        <w:t xml:space="preserve"> musí byť v rozpočte (stĺpec </w:t>
      </w:r>
      <w:r w:rsidR="00E25C7D" w:rsidRPr="00984047">
        <w:rPr>
          <w:rFonts w:ascii="Arial" w:hAnsi="Arial" w:cs="Arial"/>
          <w:color w:val="auto"/>
          <w:sz w:val="19"/>
          <w:szCs w:val="19"/>
          <w:lang w:val="sk-SK"/>
        </w:rPr>
        <w:t>E</w:t>
      </w:r>
      <w:r w:rsidRPr="00984047">
        <w:rPr>
          <w:rFonts w:ascii="Arial" w:hAnsi="Arial" w:cs="Arial"/>
          <w:color w:val="auto"/>
          <w:sz w:val="19"/>
          <w:szCs w:val="19"/>
          <w:lang w:val="sk-SK"/>
        </w:rPr>
        <w:t>) uvedený počet jednotiek „1“ a </w:t>
      </w:r>
      <w:r w:rsidRPr="00984047">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984047">
        <w:rPr>
          <w:rFonts w:ascii="Arial" w:hAnsi="Arial" w:cs="Arial"/>
          <w:color w:val="auto"/>
          <w:sz w:val="19"/>
          <w:szCs w:val="19"/>
          <w:lang w:val="sk-SK"/>
        </w:rPr>
        <w:t>;</w:t>
      </w:r>
    </w:p>
    <w:p w14:paraId="15B0CE24" w14:textId="4DC12C1D"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jednotke „osobohodina“ ide o počet reálne odpracovaných hodín</w:t>
      </w:r>
      <w:r w:rsidRPr="00984047">
        <w:rPr>
          <w:rStyle w:val="Odkaznapoznmkupodiarou"/>
          <w:rFonts w:cs="Arial"/>
          <w:color w:val="auto"/>
          <w:sz w:val="19"/>
          <w:szCs w:val="19"/>
          <w:lang w:val="sk-SK"/>
        </w:rPr>
        <w:footnoteReference w:id="26"/>
      </w:r>
      <w:r w:rsidRPr="00984047">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984047">
        <w:rPr>
          <w:rFonts w:ascii="Arial" w:hAnsi="Arial" w:cs="Arial"/>
          <w:color w:val="auto"/>
          <w:sz w:val="19"/>
          <w:szCs w:val="19"/>
          <w:lang w:val="sk-SK"/>
        </w:rPr>
        <w:t xml:space="preserve"> </w:t>
      </w:r>
      <w:r w:rsidRPr="00984047">
        <w:rPr>
          <w:rFonts w:ascii="Arial" w:hAnsi="Arial" w:cs="Arial"/>
          <w:color w:val="auto"/>
          <w:sz w:val="19"/>
          <w:szCs w:val="19"/>
          <w:lang w:val="sk-SK"/>
        </w:rPr>
        <w:t>t.</w:t>
      </w:r>
      <w:r w:rsidR="003C3B98" w:rsidRPr="00984047">
        <w:rPr>
          <w:rFonts w:ascii="Arial" w:hAnsi="Arial" w:cs="Arial"/>
          <w:color w:val="auto"/>
          <w:sz w:val="19"/>
          <w:szCs w:val="19"/>
          <w:lang w:val="sk-SK"/>
        </w:rPr>
        <w:t xml:space="preserve"> </w:t>
      </w:r>
      <w:r w:rsidRPr="00984047">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6283E10B" w14:textId="5B7EA258" w:rsidR="00EF27BA"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položky rozpočtu </w:t>
      </w:r>
      <w:r w:rsidR="00FA1FD1" w:rsidRPr="00984047">
        <w:rPr>
          <w:rFonts w:ascii="Arial" w:hAnsi="Arial" w:cs="Arial"/>
          <w:color w:val="auto"/>
          <w:sz w:val="19"/>
          <w:szCs w:val="19"/>
          <w:lang w:val="sk-SK"/>
        </w:rPr>
        <w:t xml:space="preserve">v časti 2. Zariadenie/vybavenie projektu - priame výdavky </w:t>
      </w:r>
      <w:r w:rsidR="000C04E1" w:rsidRPr="00984047">
        <w:rPr>
          <w:rFonts w:ascii="Arial" w:hAnsi="Arial" w:cs="Arial"/>
          <w:color w:val="auto"/>
          <w:sz w:val="19"/>
          <w:szCs w:val="19"/>
          <w:lang w:val="sk-SK"/>
        </w:rPr>
        <w:t>musia byť</w:t>
      </w:r>
      <w:r w:rsidR="00A6000D" w:rsidRPr="00984047">
        <w:rPr>
          <w:rFonts w:ascii="Arial" w:hAnsi="Arial" w:cs="Arial"/>
          <w:color w:val="auto"/>
          <w:sz w:val="19"/>
          <w:szCs w:val="19"/>
          <w:lang w:val="sk-SK"/>
        </w:rPr>
        <w:t xml:space="preserve"> </w:t>
      </w:r>
      <w:r w:rsidR="00677B34" w:rsidRPr="00984047">
        <w:rPr>
          <w:rFonts w:ascii="Arial" w:hAnsi="Arial" w:cs="Arial"/>
          <w:color w:val="auto"/>
          <w:sz w:val="19"/>
          <w:szCs w:val="19"/>
          <w:lang w:val="sk-SK"/>
        </w:rPr>
        <w:t xml:space="preserve">v komentári </w:t>
      </w:r>
      <w:r w:rsidR="00A6000D" w:rsidRPr="00984047">
        <w:rPr>
          <w:rFonts w:ascii="Arial" w:hAnsi="Arial" w:cs="Arial"/>
          <w:color w:val="auto"/>
          <w:sz w:val="19"/>
          <w:szCs w:val="19"/>
          <w:lang w:val="sk-SK"/>
        </w:rPr>
        <w:t>rozpočtu</w:t>
      </w:r>
      <w:r w:rsidR="000C04E1"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jasne priradené k aktivite/aktivitám </w:t>
      </w:r>
      <w:r w:rsidR="009405D9" w:rsidRPr="00984047">
        <w:rPr>
          <w:rFonts w:ascii="Arial" w:hAnsi="Arial" w:cs="Arial"/>
          <w:color w:val="auto"/>
          <w:sz w:val="19"/>
          <w:szCs w:val="19"/>
          <w:lang w:val="sk-SK"/>
        </w:rPr>
        <w:t>projektu</w:t>
      </w:r>
      <w:r w:rsidR="009D7CC1" w:rsidRPr="00984047">
        <w:rPr>
          <w:rFonts w:ascii="Arial" w:hAnsi="Arial" w:cs="Arial"/>
          <w:color w:val="auto"/>
          <w:sz w:val="19"/>
          <w:szCs w:val="19"/>
          <w:lang w:val="sk-SK"/>
        </w:rPr>
        <w:t xml:space="preserve"> v súlade s Opisom projek</w:t>
      </w:r>
      <w:r w:rsidR="002B7FE4" w:rsidRPr="00984047">
        <w:rPr>
          <w:rFonts w:ascii="Arial" w:hAnsi="Arial" w:cs="Arial"/>
          <w:color w:val="auto"/>
          <w:sz w:val="19"/>
          <w:szCs w:val="19"/>
          <w:lang w:val="sk-SK"/>
        </w:rPr>
        <w:t>t</w:t>
      </w:r>
      <w:r w:rsidR="009D7CC1" w:rsidRPr="00984047">
        <w:rPr>
          <w:rFonts w:ascii="Arial" w:hAnsi="Arial" w:cs="Arial"/>
          <w:color w:val="auto"/>
          <w:sz w:val="19"/>
          <w:szCs w:val="19"/>
          <w:lang w:val="sk-SK"/>
        </w:rPr>
        <w:t>u</w:t>
      </w:r>
      <w:r w:rsidR="00A25DB3" w:rsidRPr="00984047">
        <w:rPr>
          <w:rFonts w:ascii="Arial" w:hAnsi="Arial" w:cs="Arial"/>
          <w:color w:val="auto"/>
          <w:sz w:val="19"/>
          <w:szCs w:val="19"/>
          <w:lang w:val="sk-SK"/>
        </w:rPr>
        <w:t>. Vo formulári rozpočtu v stĺpci I „Priradenie k aktivitám projektu“ je potrebné určiť hlavnú aktivitu projektu</w:t>
      </w:r>
      <w:r w:rsidR="002C3AA6">
        <w:rPr>
          <w:rStyle w:val="Odkaznapoznmkupodiarou"/>
          <w:rFonts w:cs="Arial"/>
          <w:color w:val="auto"/>
          <w:szCs w:val="19"/>
          <w:lang w:val="sk-SK"/>
        </w:rPr>
        <w:footnoteReference w:id="27"/>
      </w:r>
      <w:r w:rsidR="00A25DB3" w:rsidRPr="00984047">
        <w:rPr>
          <w:rFonts w:ascii="Arial" w:hAnsi="Arial" w:cs="Arial"/>
          <w:color w:val="auto"/>
          <w:sz w:val="19"/>
          <w:szCs w:val="19"/>
          <w:lang w:val="sk-SK"/>
        </w:rPr>
        <w:t>,</w:t>
      </w:r>
      <w:r w:rsidR="002C3AA6">
        <w:rPr>
          <w:rFonts w:ascii="Arial" w:hAnsi="Arial" w:cs="Arial"/>
          <w:color w:val="auto"/>
          <w:sz w:val="19"/>
          <w:szCs w:val="19"/>
          <w:lang w:val="sk-SK"/>
        </w:rPr>
        <w:t xml:space="preserve"> </w:t>
      </w:r>
      <w:r w:rsidR="00A25DB3" w:rsidRPr="00984047">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Pr>
          <w:rFonts w:ascii="Arial" w:hAnsi="Arial" w:cs="Arial"/>
          <w:color w:val="auto"/>
          <w:sz w:val="19"/>
          <w:szCs w:val="19"/>
          <w:lang w:val="sk-SK"/>
        </w:rPr>
        <w:t>;</w:t>
      </w:r>
      <w:r w:rsidR="00A25DB3" w:rsidRPr="00984047">
        <w:rPr>
          <w:rFonts w:ascii="Arial" w:hAnsi="Arial" w:cs="Arial"/>
          <w:color w:val="auto"/>
          <w:sz w:val="19"/>
          <w:szCs w:val="19"/>
          <w:lang w:val="sk-SK"/>
        </w:rPr>
        <w:t xml:space="preserve"> </w:t>
      </w:r>
    </w:p>
    <w:p w14:paraId="15B0CE25" w14:textId="6869C44A" w:rsidR="003C386D"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984047"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984047" w:rsidDel="000E3EC6">
        <w:rPr>
          <w:rFonts w:ascii="Arial" w:hAnsi="Arial" w:cs="Arial"/>
          <w:b/>
          <w:color w:val="auto"/>
          <w:sz w:val="19"/>
          <w:szCs w:val="19"/>
          <w:lang w:val="sk-SK"/>
        </w:rPr>
        <w:t xml:space="preserve">celkové </w:t>
      </w:r>
      <w:r w:rsidR="007D5B6D" w:rsidRPr="00984047" w:rsidDel="000E3EC6">
        <w:rPr>
          <w:rFonts w:ascii="Arial" w:hAnsi="Arial" w:cs="Arial"/>
          <w:b/>
          <w:color w:val="auto"/>
          <w:sz w:val="19"/>
          <w:szCs w:val="19"/>
          <w:lang w:val="sk-SK"/>
        </w:rPr>
        <w:t xml:space="preserve">sumy </w:t>
      </w:r>
      <w:r w:rsidRPr="00984047" w:rsidDel="000E3EC6">
        <w:rPr>
          <w:rFonts w:ascii="Arial" w:hAnsi="Arial" w:cs="Arial"/>
          <w:b/>
          <w:color w:val="auto"/>
          <w:sz w:val="19"/>
          <w:szCs w:val="19"/>
          <w:lang w:val="sk-SK"/>
        </w:rPr>
        <w:t>polož</w:t>
      </w:r>
      <w:r w:rsidR="007D5B6D" w:rsidRPr="00984047" w:rsidDel="000E3EC6">
        <w:rPr>
          <w:rFonts w:ascii="Arial" w:hAnsi="Arial" w:cs="Arial"/>
          <w:b/>
          <w:color w:val="auto"/>
          <w:sz w:val="19"/>
          <w:szCs w:val="19"/>
          <w:lang w:val="sk-SK"/>
        </w:rPr>
        <w:t>iek</w:t>
      </w:r>
      <w:r w:rsidRPr="00984047" w:rsidDel="000E3EC6">
        <w:rPr>
          <w:rFonts w:ascii="Arial" w:hAnsi="Arial" w:cs="Arial"/>
          <w:b/>
          <w:color w:val="auto"/>
          <w:sz w:val="19"/>
          <w:szCs w:val="19"/>
          <w:lang w:val="sk-SK"/>
        </w:rPr>
        <w:t xml:space="preserve"> rozpočtu </w:t>
      </w:r>
      <w:r w:rsidR="00A6319A" w:rsidRPr="00984047">
        <w:rPr>
          <w:rFonts w:ascii="Arial" w:hAnsi="Arial" w:cs="Arial"/>
          <w:b/>
          <w:color w:val="auto"/>
          <w:sz w:val="19"/>
          <w:szCs w:val="19"/>
          <w:lang w:val="sk-SK"/>
        </w:rPr>
        <w:t xml:space="preserve">podľa aktivít a skupín </w:t>
      </w:r>
      <w:r w:rsidR="00E633D7" w:rsidRPr="00984047">
        <w:rPr>
          <w:rFonts w:ascii="Arial" w:hAnsi="Arial" w:cs="Arial"/>
          <w:b/>
          <w:color w:val="auto"/>
          <w:sz w:val="19"/>
          <w:szCs w:val="19"/>
          <w:lang w:val="sk-SK"/>
        </w:rPr>
        <w:t>výdavkov</w:t>
      </w:r>
      <w:r w:rsidR="00A6319A" w:rsidRPr="00984047">
        <w:rPr>
          <w:rFonts w:ascii="Arial" w:hAnsi="Arial" w:cs="Arial"/>
          <w:b/>
          <w:color w:val="auto"/>
          <w:sz w:val="19"/>
          <w:szCs w:val="19"/>
          <w:lang w:val="sk-SK"/>
        </w:rPr>
        <w:t xml:space="preserve"> </w:t>
      </w:r>
      <w:r w:rsidR="007D5B6D" w:rsidRPr="00984047" w:rsidDel="000E3EC6">
        <w:rPr>
          <w:rFonts w:ascii="Arial" w:hAnsi="Arial" w:cs="Arial"/>
          <w:b/>
          <w:color w:val="auto"/>
          <w:sz w:val="19"/>
          <w:szCs w:val="19"/>
          <w:lang w:val="sk-SK"/>
        </w:rPr>
        <w:t>rozdelené na kategórie regiónov podľa</w:t>
      </w:r>
      <w:r w:rsidR="004B6AF7" w:rsidRPr="00984047" w:rsidDel="000E3EC6">
        <w:rPr>
          <w:rFonts w:ascii="Arial" w:hAnsi="Arial" w:cs="Arial"/>
          <w:b/>
          <w:color w:val="auto"/>
          <w:sz w:val="19"/>
          <w:szCs w:val="19"/>
          <w:lang w:val="sk-SK"/>
        </w:rPr>
        <w:t xml:space="preserve"> percentuálneho pomeru kľúča v zmysle výzvy/vyzvania pre menej rozvinutý región</w:t>
      </w:r>
      <w:r w:rsidR="00AD542B" w:rsidRPr="00984047">
        <w:rPr>
          <w:rFonts w:ascii="Arial" w:hAnsi="Arial" w:cs="Arial"/>
          <w:b/>
          <w:color w:val="auto"/>
          <w:sz w:val="19"/>
          <w:szCs w:val="19"/>
          <w:lang w:val="sk-SK"/>
        </w:rPr>
        <w:t xml:space="preserve"> automaticky</w:t>
      </w:r>
      <w:r w:rsidR="00632091"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r w:rsidR="00465C6E">
        <w:rPr>
          <w:rFonts w:ascii="Arial" w:hAnsi="Arial" w:cs="Arial"/>
          <w:b/>
          <w:color w:val="auto"/>
          <w:sz w:val="19"/>
          <w:szCs w:val="19"/>
          <w:lang w:val="sk-SK"/>
        </w:rPr>
        <w:t>hárok</w:t>
      </w:r>
      <w:r w:rsidR="00465C6E"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„Rozdelenie_MRR_RR</w:t>
      </w:r>
      <w:r w:rsidR="00337A9B" w:rsidRPr="00984047">
        <w:rPr>
          <w:rFonts w:ascii="Arial" w:hAnsi="Arial" w:cs="Arial"/>
          <w:b/>
          <w:color w:val="auto"/>
          <w:sz w:val="19"/>
          <w:szCs w:val="19"/>
          <w:lang w:val="sk-SK"/>
        </w:rPr>
        <w:t>“</w:t>
      </w:r>
      <w:r w:rsidR="001A1AAE" w:rsidRPr="00984047">
        <w:rPr>
          <w:rFonts w:ascii="Arial" w:hAnsi="Arial" w:cs="Arial"/>
          <w:b/>
          <w:color w:val="auto"/>
          <w:sz w:val="19"/>
          <w:szCs w:val="19"/>
          <w:lang w:val="sk-SK"/>
        </w:rPr>
        <w:t xml:space="preserve"> vo formulári rozpočtu projektu)</w:t>
      </w:r>
      <w:r w:rsidRPr="00984047">
        <w:rPr>
          <w:rFonts w:ascii="Arial" w:hAnsi="Arial" w:cs="Arial"/>
          <w:b/>
          <w:color w:val="auto"/>
          <w:sz w:val="19"/>
          <w:szCs w:val="19"/>
          <w:lang w:val="sk-SK"/>
        </w:rPr>
        <w:t>.</w:t>
      </w:r>
      <w:r w:rsidR="00465C6E">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Pr>
          <w:rFonts w:ascii="Arial" w:hAnsi="Arial" w:cs="Arial"/>
          <w:b/>
          <w:color w:val="auto"/>
          <w:sz w:val="19"/>
          <w:szCs w:val="19"/>
          <w:lang w:val="sk-SK"/>
        </w:rPr>
        <w:t>j sa projekt plánuje realizovať;</w:t>
      </w:r>
    </w:p>
    <w:p w14:paraId="41DD8ECF" w14:textId="644359A1" w:rsidR="004E13AF" w:rsidRPr="00984047"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Pr>
          <w:rFonts w:ascii="Arial" w:hAnsi="Arial" w:cs="Arial"/>
          <w:b/>
          <w:color w:val="auto"/>
          <w:sz w:val="19"/>
          <w:szCs w:val="19"/>
          <w:lang w:val="sk-SK"/>
        </w:rPr>
        <w:t xml:space="preserve">žiadateľ je povinný v hárku „Priradenie aktivít“ uviesť názov aktivity v zmysle </w:t>
      </w:r>
      <w:r w:rsidR="000844CE">
        <w:rPr>
          <w:rFonts w:ascii="Arial" w:hAnsi="Arial" w:cs="Arial"/>
          <w:b/>
          <w:color w:val="auto"/>
          <w:sz w:val="19"/>
          <w:szCs w:val="19"/>
          <w:lang w:val="sk-SK"/>
        </w:rPr>
        <w:t xml:space="preserve">podrobného </w:t>
      </w:r>
      <w:r>
        <w:rPr>
          <w:rFonts w:ascii="Arial" w:hAnsi="Arial" w:cs="Arial"/>
          <w:b/>
          <w:color w:val="auto"/>
          <w:sz w:val="19"/>
          <w:szCs w:val="19"/>
          <w:lang w:val="sk-SK"/>
        </w:rPr>
        <w:t>opisu projektu</w:t>
      </w:r>
      <w:r w:rsidR="00E85017">
        <w:rPr>
          <w:rFonts w:ascii="Arial" w:hAnsi="Arial" w:cs="Arial"/>
          <w:b/>
          <w:color w:val="auto"/>
          <w:sz w:val="19"/>
          <w:szCs w:val="19"/>
          <w:lang w:val="sk-SK"/>
        </w:rPr>
        <w:t>.</w:t>
      </w:r>
    </w:p>
    <w:p w14:paraId="15B0CE26" w14:textId="77777777" w:rsidR="004265FD" w:rsidRPr="00460B1A" w:rsidRDefault="004265FD" w:rsidP="00A60E5E">
      <w:pPr>
        <w:spacing w:before="120" w:after="120" w:line="288" w:lineRule="auto"/>
        <w:jc w:val="both"/>
        <w:rPr>
          <w:rFonts w:ascii="Arial" w:hAnsi="Arial" w:cs="Arial"/>
          <w:b/>
          <w:sz w:val="19"/>
          <w:szCs w:val="19"/>
          <w:lang w:val="sk-SK"/>
        </w:rPr>
      </w:pPr>
      <w:r w:rsidRPr="00460B1A">
        <w:rPr>
          <w:rFonts w:ascii="Arial" w:hAnsi="Arial" w:cs="Arial"/>
          <w:b/>
          <w:sz w:val="19"/>
          <w:szCs w:val="19"/>
          <w:lang w:val="sk-SK"/>
        </w:rPr>
        <w:t>Skladba rozpočtu:</w:t>
      </w:r>
    </w:p>
    <w:p w14:paraId="15B0CE27" w14:textId="1D2DB0EC"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    </w:t>
      </w:r>
      <w:r w:rsidRPr="00984047" w:rsidDel="00243157">
        <w:rPr>
          <w:rFonts w:ascii="Arial" w:hAnsi="Arial" w:cs="Arial"/>
          <w:sz w:val="19"/>
          <w:szCs w:val="19"/>
          <w:lang w:val="sk-SK"/>
        </w:rPr>
        <w:t xml:space="preserve"> </w:t>
      </w:r>
      <w:r w:rsidR="00FF5CA0" w:rsidRPr="00984047">
        <w:rPr>
          <w:rFonts w:ascii="Arial" w:hAnsi="Arial" w:cs="Arial"/>
          <w:sz w:val="19"/>
          <w:szCs w:val="19"/>
          <w:lang w:val="sk-SK"/>
        </w:rPr>
        <w:tab/>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 ---- hlavná položka</w:t>
      </w:r>
    </w:p>
    <w:p w14:paraId="15B0CE28" w14:textId="56DCF62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1.1.      </w:t>
      </w:r>
      <w:r w:rsidR="00FF5CA0" w:rsidRPr="00984047">
        <w:rPr>
          <w:rFonts w:ascii="Arial" w:hAnsi="Arial" w:cs="Arial"/>
          <w:sz w:val="19"/>
          <w:szCs w:val="19"/>
          <w:lang w:val="sk-SK"/>
        </w:rPr>
        <w:tab/>
      </w:r>
      <w:r w:rsidRPr="00984047">
        <w:rPr>
          <w:rFonts w:ascii="Arial" w:hAnsi="Arial" w:cs="Arial"/>
          <w:sz w:val="19"/>
          <w:szCs w:val="19"/>
          <w:lang w:val="sk-SK"/>
        </w:rPr>
        <w:t>Personálne výdavky interné ---- položka</w:t>
      </w:r>
    </w:p>
    <w:p w14:paraId="15B0CE29" w14:textId="7777777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   </w:t>
      </w:r>
      <w:r w:rsidR="00FF5CA0" w:rsidRPr="00984047">
        <w:rPr>
          <w:rFonts w:ascii="Arial" w:hAnsi="Arial" w:cs="Arial"/>
          <w:sz w:val="19"/>
          <w:szCs w:val="19"/>
          <w:lang w:val="sk-SK"/>
        </w:rPr>
        <w:tab/>
      </w:r>
      <w:r w:rsidRPr="00984047">
        <w:rPr>
          <w:rFonts w:ascii="Arial" w:hAnsi="Arial" w:cs="Arial"/>
          <w:sz w:val="19"/>
          <w:szCs w:val="19"/>
          <w:lang w:val="sk-SK"/>
        </w:rPr>
        <w:t>Riadiaci personál ---- podpoložka</w:t>
      </w:r>
    </w:p>
    <w:p w14:paraId="15B0CE2A" w14:textId="3DD83409" w:rsidR="004265FD" w:rsidRPr="00984047"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1.1.1.1. Projektový manažér ---- podpodpoložka</w:t>
      </w:r>
    </w:p>
    <w:p w14:paraId="72014656" w14:textId="77777777" w:rsidR="00F57871" w:rsidRPr="00984047"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460B1A" w:rsidRDefault="004265FD" w:rsidP="00F57871">
      <w:pPr>
        <w:spacing w:line="288" w:lineRule="auto"/>
        <w:jc w:val="both"/>
        <w:rPr>
          <w:rFonts w:ascii="Arial" w:hAnsi="Arial" w:cs="Arial"/>
          <w:b/>
          <w:sz w:val="19"/>
          <w:szCs w:val="19"/>
          <w:u w:val="single"/>
          <w:lang w:val="sk-SK"/>
        </w:rPr>
      </w:pPr>
      <w:r w:rsidRPr="00460B1A">
        <w:rPr>
          <w:rFonts w:ascii="Arial" w:hAnsi="Arial" w:cs="Arial"/>
          <w:b/>
          <w:sz w:val="19"/>
          <w:szCs w:val="19"/>
          <w:u w:val="single"/>
          <w:lang w:val="sk-SK"/>
        </w:rPr>
        <w:t>Základné percentuálne limity rozpočtu</w:t>
      </w:r>
      <w:r w:rsidR="00F57871" w:rsidRPr="00460B1A">
        <w:rPr>
          <w:rFonts w:ascii="Arial" w:hAnsi="Arial" w:cs="Arial"/>
          <w:b/>
          <w:sz w:val="19"/>
          <w:szCs w:val="19"/>
          <w:u w:val="single"/>
          <w:lang w:val="sk-SK"/>
        </w:rPr>
        <w:t>:</w:t>
      </w:r>
    </w:p>
    <w:p w14:paraId="6305BA3C" w14:textId="54FE661A" w:rsidR="000F6295" w:rsidRPr="00984047" w:rsidRDefault="004265FD" w:rsidP="00A31143">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1. Nepriame výdavky</w:t>
      </w:r>
      <w:r w:rsidRPr="00984047">
        <w:rPr>
          <w:rFonts w:ascii="Arial" w:hAnsi="Arial" w:cs="Arial"/>
          <w:sz w:val="19"/>
          <w:szCs w:val="19"/>
          <w:lang w:val="sk-SK"/>
        </w:rPr>
        <w:t xml:space="preserve"> - </w:t>
      </w:r>
      <w:r w:rsidR="00FD1D8A" w:rsidRPr="00984047">
        <w:rPr>
          <w:rFonts w:ascii="Arial" w:hAnsi="Arial" w:cs="Arial"/>
          <w:sz w:val="19"/>
          <w:szCs w:val="19"/>
          <w:lang w:val="sk-SK"/>
        </w:rPr>
        <w:t>p</w:t>
      </w:r>
      <w:r w:rsidRPr="00984047">
        <w:rPr>
          <w:rFonts w:ascii="Arial" w:hAnsi="Arial" w:cs="Arial"/>
          <w:sz w:val="19"/>
          <w:szCs w:val="19"/>
          <w:lang w:val="sk-SK"/>
        </w:rPr>
        <w:t xml:space="preserve">oložka obsahuje výdavky začlenené v </w:t>
      </w:r>
      <w:r w:rsidR="00F13FB9" w:rsidRPr="00984047">
        <w:rPr>
          <w:rFonts w:ascii="Arial" w:hAnsi="Arial" w:cs="Arial"/>
          <w:sz w:val="19"/>
          <w:szCs w:val="19"/>
          <w:lang w:val="sk-SK"/>
        </w:rPr>
        <w:t xml:space="preserve">hlavnej </w:t>
      </w:r>
      <w:r w:rsidRPr="00984047">
        <w:rPr>
          <w:rFonts w:ascii="Arial" w:hAnsi="Arial" w:cs="Arial"/>
          <w:sz w:val="19"/>
          <w:szCs w:val="19"/>
          <w:lang w:val="sk-SK"/>
        </w:rPr>
        <w:t>položk</w:t>
      </w:r>
      <w:r w:rsidR="00F13FB9" w:rsidRPr="00984047">
        <w:rPr>
          <w:rFonts w:ascii="Arial" w:hAnsi="Arial" w:cs="Arial"/>
          <w:sz w:val="19"/>
          <w:szCs w:val="19"/>
          <w:lang w:val="sk-SK"/>
        </w:rPr>
        <w:t>e</w:t>
      </w:r>
      <w:r w:rsidRPr="00984047">
        <w:rPr>
          <w:rFonts w:ascii="Arial" w:hAnsi="Arial" w:cs="Arial"/>
          <w:sz w:val="19"/>
          <w:szCs w:val="19"/>
          <w:lang w:val="sk-SK"/>
        </w:rPr>
        <w:t xml:space="preserve"> 1. </w:t>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w:t>
      </w:r>
      <w:r w:rsidR="007A6903" w:rsidRPr="00984047">
        <w:rPr>
          <w:rFonts w:ascii="Arial" w:hAnsi="Arial" w:cs="Arial"/>
          <w:sz w:val="19"/>
          <w:szCs w:val="19"/>
          <w:lang w:val="sk-SK"/>
        </w:rPr>
        <w:t xml:space="preserve"> </w:t>
      </w:r>
      <w:r w:rsidR="00FD5306" w:rsidRPr="00984047">
        <w:rPr>
          <w:rFonts w:ascii="Arial" w:hAnsi="Arial" w:cs="Arial"/>
          <w:sz w:val="19"/>
          <w:szCs w:val="19"/>
          <w:lang w:val="sk-SK"/>
        </w:rPr>
        <w:t>Limity na nepriame výdavky vychádzajú z percentuálneho pomeru dodávok na priame výdavky</w:t>
      </w:r>
      <w:r w:rsidR="00FD5306" w:rsidRPr="00984047">
        <w:rPr>
          <w:rStyle w:val="Odkaznapoznmkupodiarou"/>
          <w:rFonts w:cs="Arial"/>
          <w:sz w:val="19"/>
          <w:szCs w:val="19"/>
          <w:lang w:val="sk-SK"/>
        </w:rPr>
        <w:footnoteReference w:id="28"/>
      </w:r>
      <w:r w:rsidR="00FD5306" w:rsidRPr="00984047">
        <w:rPr>
          <w:rFonts w:ascii="Arial" w:hAnsi="Arial" w:cs="Arial"/>
          <w:sz w:val="19"/>
          <w:szCs w:val="19"/>
          <w:lang w:val="sk-SK"/>
        </w:rPr>
        <w:t xml:space="preserve"> k cel</w:t>
      </w:r>
      <w:r w:rsidR="000F6295" w:rsidRPr="00984047">
        <w:rPr>
          <w:rFonts w:ascii="Arial" w:hAnsi="Arial" w:cs="Arial"/>
          <w:sz w:val="19"/>
          <w:szCs w:val="19"/>
          <w:lang w:val="sk-SK"/>
        </w:rPr>
        <w:t>kovým priamym výdavkom projektu</w:t>
      </w:r>
      <w:r w:rsidR="007A410E" w:rsidRPr="00984047">
        <w:rPr>
          <w:rFonts w:ascii="Arial" w:hAnsi="Arial" w:cs="Arial"/>
          <w:sz w:val="19"/>
          <w:szCs w:val="19"/>
          <w:lang w:val="sk-SK"/>
        </w:rPr>
        <w:t xml:space="preserve"> (</w:t>
      </w:r>
      <w:r w:rsidR="00DC162D" w:rsidRPr="00984047">
        <w:rPr>
          <w:rFonts w:ascii="Arial" w:hAnsi="Arial" w:cs="Arial"/>
          <w:sz w:val="19"/>
          <w:szCs w:val="19"/>
          <w:lang w:val="sk-SK"/>
        </w:rPr>
        <w:t xml:space="preserve">do celkových priamych výdavkov sa </w:t>
      </w:r>
      <w:r w:rsidR="007A410E" w:rsidRPr="00984047">
        <w:rPr>
          <w:rFonts w:ascii="Arial" w:hAnsi="Arial" w:cs="Arial"/>
          <w:sz w:val="19"/>
          <w:szCs w:val="19"/>
          <w:lang w:val="sk-SK"/>
        </w:rPr>
        <w:t>nezapočítava položka Rezerva na nepredvídané výdavky)</w:t>
      </w:r>
      <w:r w:rsidR="00FD5306" w:rsidRPr="00984047">
        <w:rPr>
          <w:rFonts w:ascii="Arial" w:hAnsi="Arial" w:cs="Arial"/>
          <w:sz w:val="19"/>
          <w:szCs w:val="19"/>
          <w:lang w:val="sk-SK"/>
        </w:rPr>
        <w:t>:</w:t>
      </w:r>
    </w:p>
    <w:p w14:paraId="6DC680C9" w14:textId="11E99B50" w:rsidR="000F6295" w:rsidRPr="00984047"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984047">
        <w:rPr>
          <w:rFonts w:ascii="Arial" w:hAnsi="Arial" w:cs="Arial"/>
          <w:sz w:val="19"/>
          <w:szCs w:val="19"/>
          <w:lang w:val="sk-SK"/>
        </w:rPr>
        <w:t>ak je súčasťou priamych výdavkov dodávka do 30% vrátane = nepriame výdavky môžu byť max. 20% z celkových priamych výdavkov</w:t>
      </w:r>
      <w:r w:rsidR="000F6295" w:rsidRPr="00984047">
        <w:rPr>
          <w:rFonts w:ascii="Arial" w:hAnsi="Arial" w:cs="Arial"/>
          <w:sz w:val="19"/>
          <w:szCs w:val="19"/>
          <w:lang w:val="sk-SK"/>
        </w:rPr>
        <w:t>;</w:t>
      </w:r>
    </w:p>
    <w:p w14:paraId="49F80DA0" w14:textId="23D1AC36" w:rsidR="00126A11" w:rsidRPr="00984047" w:rsidRDefault="00126A11" w:rsidP="00062A9E">
      <w:pPr>
        <w:pStyle w:val="Odsekzoznamu"/>
        <w:numPr>
          <w:ilvl w:val="0"/>
          <w:numId w:val="39"/>
        </w:numPr>
        <w:spacing w:before="120" w:after="120" w:line="288" w:lineRule="auto"/>
        <w:jc w:val="both"/>
        <w:rPr>
          <w:rFonts w:cstheme="minorHAnsi"/>
          <w:sz w:val="19"/>
          <w:szCs w:val="19"/>
          <w:lang w:val="sk-SK"/>
        </w:rPr>
      </w:pPr>
      <w:r w:rsidRPr="00984047">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984047" w:rsidRDefault="00126A11" w:rsidP="00062A9E">
      <w:pPr>
        <w:pStyle w:val="Odsekzoznamu"/>
        <w:numPr>
          <w:ilvl w:val="0"/>
          <w:numId w:val="39"/>
        </w:numPr>
        <w:spacing w:before="120" w:after="120" w:line="288" w:lineRule="auto"/>
        <w:jc w:val="both"/>
        <w:rPr>
          <w:sz w:val="19"/>
          <w:szCs w:val="19"/>
          <w:lang w:val="sk-SK"/>
        </w:rPr>
      </w:pPr>
      <w:r w:rsidRPr="00984047">
        <w:rPr>
          <w:rFonts w:cstheme="minorHAnsi"/>
          <w:sz w:val="19"/>
          <w:szCs w:val="19"/>
          <w:lang w:val="sk-SK"/>
        </w:rPr>
        <w:t>ak je súčasťou priamych výdavkov dodávka nad 60% = nepriame výdavky môžu byť max. 10% z celkových priamych výdavkov.</w:t>
      </w:r>
    </w:p>
    <w:p w14:paraId="448898F1" w14:textId="472FA4CA" w:rsidR="009510FD" w:rsidRPr="00984047" w:rsidRDefault="009510FD" w:rsidP="009510FD">
      <w:pPr>
        <w:pStyle w:val="Bulletslevel1"/>
        <w:numPr>
          <w:ilvl w:val="0"/>
          <w:numId w:val="0"/>
        </w:numPr>
        <w:spacing w:after="120" w:line="288" w:lineRule="auto"/>
        <w:jc w:val="both"/>
        <w:rPr>
          <w:sz w:val="19"/>
          <w:szCs w:val="19"/>
          <w:lang w:val="sk-SK"/>
        </w:rPr>
      </w:pPr>
      <w:r w:rsidRPr="00984047">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4D30F7" w:rsidRDefault="00033FB7" w:rsidP="00A60E5E">
      <w:pPr>
        <w:spacing w:before="120" w:after="120" w:line="288" w:lineRule="auto"/>
        <w:jc w:val="both"/>
        <w:rPr>
          <w:rFonts w:cstheme="minorHAnsi"/>
          <w:b/>
          <w:sz w:val="19"/>
          <w:szCs w:val="19"/>
          <w:lang w:val="sk-SK"/>
        </w:rPr>
      </w:pPr>
      <w:r w:rsidRPr="004D30F7">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984047" w:rsidRDefault="00A31143" w:rsidP="00A60E5E">
      <w:pPr>
        <w:spacing w:before="120" w:after="120" w:line="288" w:lineRule="auto"/>
        <w:jc w:val="both"/>
        <w:rPr>
          <w:rFonts w:cstheme="minorHAnsi"/>
          <w:sz w:val="19"/>
          <w:szCs w:val="19"/>
          <w:lang w:val="sk-SK"/>
        </w:rPr>
      </w:pPr>
      <w:r w:rsidRPr="00984047">
        <w:rPr>
          <w:rFonts w:cstheme="minorHAnsi"/>
          <w:b/>
          <w:sz w:val="19"/>
          <w:szCs w:val="19"/>
          <w:lang w:val="sk-SK"/>
        </w:rPr>
        <w:t>2</w:t>
      </w:r>
      <w:r w:rsidR="004265FD" w:rsidRPr="00984047">
        <w:rPr>
          <w:rFonts w:cstheme="minorHAnsi"/>
          <w:b/>
          <w:sz w:val="19"/>
          <w:szCs w:val="19"/>
          <w:lang w:val="sk-SK"/>
        </w:rPr>
        <w:t>. Rezerva na nepredvídané výdavky</w:t>
      </w:r>
      <w:r w:rsidR="004265FD" w:rsidRPr="00984047">
        <w:rPr>
          <w:rFonts w:cstheme="minorHAnsi"/>
          <w:sz w:val="19"/>
          <w:szCs w:val="19"/>
          <w:lang w:val="sk-SK"/>
        </w:rPr>
        <w:t xml:space="preserve"> – </w:t>
      </w:r>
      <w:r w:rsidR="005E181C" w:rsidRPr="00984047">
        <w:rPr>
          <w:rFonts w:cstheme="minorHAnsi"/>
          <w:sz w:val="19"/>
          <w:szCs w:val="19"/>
          <w:lang w:val="sk-SK"/>
        </w:rPr>
        <w:t xml:space="preserve">max. </w:t>
      </w:r>
      <w:r w:rsidR="005E181C" w:rsidRPr="00984047">
        <w:rPr>
          <w:rFonts w:cstheme="minorHAnsi"/>
          <w:b/>
          <w:sz w:val="19"/>
          <w:szCs w:val="19"/>
          <w:lang w:val="sk-SK"/>
        </w:rPr>
        <w:t>3 %</w:t>
      </w:r>
      <w:r w:rsidR="005E181C" w:rsidRPr="00984047">
        <w:rPr>
          <w:rFonts w:cstheme="minorHAnsi"/>
          <w:sz w:val="19"/>
          <w:szCs w:val="19"/>
          <w:lang w:val="sk-SK"/>
        </w:rPr>
        <w:t xml:space="preserve"> z priamych výdavkov. Ide o n</w:t>
      </w:r>
      <w:r w:rsidR="004265FD" w:rsidRPr="00984047">
        <w:rPr>
          <w:rFonts w:cstheme="minorHAnsi"/>
          <w:sz w:val="19"/>
          <w:szCs w:val="19"/>
          <w:lang w:val="sk-SK"/>
        </w:rPr>
        <w:t>epovinn</w:t>
      </w:r>
      <w:r w:rsidR="005E181C" w:rsidRPr="00984047">
        <w:rPr>
          <w:rFonts w:cstheme="minorHAnsi"/>
          <w:sz w:val="19"/>
          <w:szCs w:val="19"/>
          <w:lang w:val="sk-SK"/>
        </w:rPr>
        <w:t>ú</w:t>
      </w:r>
      <w:r w:rsidR="004265FD" w:rsidRPr="00984047">
        <w:rPr>
          <w:rFonts w:cstheme="minorHAnsi"/>
          <w:sz w:val="19"/>
          <w:szCs w:val="19"/>
          <w:lang w:val="sk-SK"/>
        </w:rPr>
        <w:t xml:space="preserve"> položk</w:t>
      </w:r>
      <w:r w:rsidR="005E181C" w:rsidRPr="00984047">
        <w:rPr>
          <w:rFonts w:cstheme="minorHAnsi"/>
          <w:sz w:val="19"/>
          <w:szCs w:val="19"/>
          <w:lang w:val="sk-SK"/>
        </w:rPr>
        <w:t>u</w:t>
      </w:r>
      <w:r w:rsidR="004265FD" w:rsidRPr="00984047">
        <w:rPr>
          <w:rFonts w:cstheme="minorHAnsi"/>
          <w:sz w:val="19"/>
          <w:szCs w:val="19"/>
          <w:lang w:val="sk-SK"/>
        </w:rPr>
        <w:t xml:space="preserve"> zahŕňa</w:t>
      </w:r>
      <w:r w:rsidR="005E181C" w:rsidRPr="00984047">
        <w:rPr>
          <w:rFonts w:cstheme="minorHAnsi"/>
          <w:sz w:val="19"/>
          <w:szCs w:val="19"/>
          <w:lang w:val="sk-SK"/>
        </w:rPr>
        <w:t>júcu</w:t>
      </w:r>
      <w:r w:rsidR="004265FD" w:rsidRPr="00984047">
        <w:rPr>
          <w:rFonts w:cstheme="minorHAnsi"/>
          <w:sz w:val="19"/>
          <w:szCs w:val="19"/>
          <w:lang w:val="sk-SK"/>
        </w:rPr>
        <w:t xml:space="preserve"> aktivitu X. Riadenie rizík. </w:t>
      </w:r>
    </w:p>
    <w:p w14:paraId="5F346BFD" w14:textId="77777777" w:rsidR="00A017DE" w:rsidRPr="00984047" w:rsidRDefault="00A017DE" w:rsidP="00A017DE">
      <w:pPr>
        <w:spacing w:before="120" w:after="120" w:line="288" w:lineRule="auto"/>
        <w:jc w:val="both"/>
        <w:rPr>
          <w:rFonts w:cs="Arial"/>
          <w:b/>
          <w:sz w:val="19"/>
          <w:szCs w:val="19"/>
          <w:lang w:val="sk-SK"/>
        </w:rPr>
      </w:pPr>
      <w:r w:rsidRPr="00984047">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984047" w:rsidRDefault="004265FD" w:rsidP="00A60E5E">
      <w:pPr>
        <w:spacing w:before="120" w:after="120" w:line="288" w:lineRule="auto"/>
        <w:jc w:val="both"/>
        <w:rPr>
          <w:rFonts w:cstheme="minorHAnsi"/>
          <w:b/>
          <w:sz w:val="19"/>
          <w:szCs w:val="19"/>
          <w:u w:val="single"/>
          <w:lang w:val="sk-SK"/>
        </w:rPr>
      </w:pPr>
      <w:r w:rsidRPr="00984047">
        <w:rPr>
          <w:rFonts w:cstheme="minorHAnsi"/>
          <w:b/>
          <w:sz w:val="19"/>
          <w:szCs w:val="19"/>
          <w:u w:val="single"/>
          <w:lang w:val="sk-SK"/>
        </w:rPr>
        <w:t>Správne vyplnený rozpočet projektu po obsahovej stránke:</w:t>
      </w:r>
    </w:p>
    <w:p w14:paraId="15B0CE3A" w14:textId="01FE80CF"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sa jednoznačne týka oprávnenej aktivity projektu </w:t>
      </w:r>
      <w:r w:rsidR="00442224" w:rsidRPr="00984047">
        <w:rPr>
          <w:rFonts w:cstheme="minorHAnsi"/>
          <w:sz w:val="19"/>
          <w:szCs w:val="19"/>
          <w:lang w:val="sk-SK"/>
        </w:rPr>
        <w:t>uvedenej v stĺpci I formulára rozpočtu</w:t>
      </w:r>
      <w:r w:rsidR="0064130C">
        <w:rPr>
          <w:rStyle w:val="Odkaznapoznmkupodiarou"/>
          <w:rFonts w:cstheme="minorHAnsi"/>
          <w:szCs w:val="19"/>
          <w:lang w:val="sk-SK"/>
        </w:rPr>
        <w:footnoteReference w:id="29"/>
      </w:r>
      <w:r w:rsidR="00442224" w:rsidRPr="00984047">
        <w:rPr>
          <w:rFonts w:cstheme="minorHAnsi"/>
          <w:sz w:val="19"/>
          <w:szCs w:val="19"/>
          <w:lang w:val="sk-SK"/>
        </w:rPr>
        <w:t xml:space="preserve"> </w:t>
      </w:r>
      <w:r w:rsidRPr="00984047">
        <w:rPr>
          <w:rFonts w:cstheme="minorHAnsi"/>
          <w:sz w:val="19"/>
          <w:szCs w:val="19"/>
          <w:lang w:val="sk-SK"/>
        </w:rPr>
        <w:t>a musí byť vynaložený v období realizácie projektu, nie pred alebo po schválenom období trvania projektu;</w:t>
      </w:r>
    </w:p>
    <w:p w14:paraId="15B0CE3B" w14:textId="6FE6437B"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w:t>
      </w:r>
      <w:r w:rsidRPr="00984047">
        <w:rPr>
          <w:rFonts w:cstheme="minorHAnsi"/>
          <w:b/>
          <w:sz w:val="19"/>
          <w:szCs w:val="19"/>
          <w:lang w:val="sk-SK"/>
        </w:rPr>
        <w:t xml:space="preserve">je vynaložený na aktivitu v súlade s obsahovou stránkou projektu </w:t>
      </w:r>
      <w:r w:rsidR="00442224" w:rsidRPr="00984047">
        <w:rPr>
          <w:rFonts w:cstheme="minorHAnsi"/>
          <w:b/>
          <w:sz w:val="19"/>
          <w:szCs w:val="19"/>
          <w:lang w:val="sk-SK"/>
        </w:rPr>
        <w:t>(</w:t>
      </w:r>
      <w:r w:rsidR="00887D54" w:rsidRPr="00984047">
        <w:rPr>
          <w:rFonts w:cstheme="minorHAnsi"/>
          <w:b/>
          <w:sz w:val="19"/>
          <w:szCs w:val="19"/>
          <w:lang w:val="sk-SK"/>
        </w:rPr>
        <w:t>O</w:t>
      </w:r>
      <w:r w:rsidR="00442224" w:rsidRPr="00984047">
        <w:rPr>
          <w:rFonts w:cstheme="minorHAnsi"/>
          <w:b/>
          <w:sz w:val="19"/>
          <w:szCs w:val="19"/>
          <w:lang w:val="sk-SK"/>
        </w:rPr>
        <w:t xml:space="preserve">pis projektu) </w:t>
      </w:r>
      <w:r w:rsidRPr="00984047">
        <w:rPr>
          <w:rFonts w:cstheme="minorHAnsi"/>
          <w:b/>
          <w:sz w:val="19"/>
          <w:szCs w:val="19"/>
          <w:lang w:val="sk-SK"/>
        </w:rPr>
        <w:t>a je plne v súlade s cieľmi projektu</w:t>
      </w:r>
      <w:r w:rsidRPr="00984047">
        <w:rPr>
          <w:rFonts w:cstheme="minorHAnsi"/>
          <w:sz w:val="19"/>
          <w:szCs w:val="19"/>
          <w:lang w:val="sk-SK"/>
        </w:rPr>
        <w:t xml:space="preserve"> (z hľadiska trvania, typu a miesta realizácie);</w:t>
      </w:r>
    </w:p>
    <w:p w14:paraId="15B0CE3C" w14:textId="77777777"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984047">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984047">
        <w:rPr>
          <w:rStyle w:val="Odkaznapoznmkupodiarou"/>
          <w:rFonts w:asciiTheme="minorHAnsi" w:hAnsiTheme="minorHAnsi" w:cstheme="minorHAnsi"/>
          <w:sz w:val="19"/>
          <w:szCs w:val="19"/>
          <w:lang w:val="sk-SK"/>
        </w:rPr>
        <w:footnoteReference w:id="30"/>
      </w:r>
      <w:r w:rsidRPr="00984047">
        <w:rPr>
          <w:rFonts w:cstheme="minorHAnsi"/>
          <w:sz w:val="19"/>
          <w:szCs w:val="19"/>
          <w:lang w:val="sk-SK"/>
        </w:rPr>
        <w:t>, efektívnosť, účelnosť a účinnosť daného výdavku</w:t>
      </w:r>
      <w:r w:rsidR="00341262" w:rsidRPr="00984047">
        <w:rPr>
          <w:rFonts w:cstheme="minorHAnsi"/>
          <w:sz w:val="19"/>
          <w:szCs w:val="19"/>
          <w:lang w:val="sk-SK"/>
        </w:rPr>
        <w:t>;</w:t>
      </w:r>
    </w:p>
    <w:p w14:paraId="15B0CE3E" w14:textId="1E3F6C01"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spĺňa všetky požadované náležitosti, aby mohol byť posúdený za oprávnený (</w:t>
      </w:r>
      <w:r w:rsidRPr="00984047" w:rsidDel="005347AD">
        <w:rPr>
          <w:rFonts w:cstheme="minorHAnsi"/>
          <w:sz w:val="19"/>
          <w:szCs w:val="19"/>
          <w:lang w:val="sk-SK"/>
        </w:rPr>
        <w:t>súlad s</w:t>
      </w:r>
      <w:r w:rsidR="005347AD" w:rsidRPr="00984047">
        <w:rPr>
          <w:rFonts w:cstheme="minorHAnsi"/>
          <w:sz w:val="19"/>
          <w:szCs w:val="19"/>
          <w:lang w:val="sk-SK"/>
        </w:rPr>
        <w:t> legislatívou EÚ a SR</w:t>
      </w:r>
      <w:r w:rsidRPr="00984047">
        <w:rPr>
          <w:rFonts w:cstheme="minorHAnsi"/>
          <w:sz w:val="19"/>
          <w:szCs w:val="19"/>
          <w:lang w:val="sk-SK"/>
        </w:rPr>
        <w:t xml:space="preserve">, SR EŠIF na programové obdobie 2014-2020 vrátane jeho príloh a s </w:t>
      </w:r>
      <w:r w:rsidR="005347AD" w:rsidRPr="00984047">
        <w:rPr>
          <w:rFonts w:cstheme="minorHAnsi"/>
          <w:sz w:val="19"/>
          <w:szCs w:val="19"/>
          <w:lang w:val="sk-SK"/>
        </w:rPr>
        <w:t>OP</w:t>
      </w:r>
      <w:r w:rsidRPr="00984047">
        <w:rPr>
          <w:rFonts w:cstheme="minorHAnsi"/>
          <w:sz w:val="19"/>
          <w:szCs w:val="19"/>
          <w:lang w:val="sk-SK"/>
        </w:rPr>
        <w:t xml:space="preserve"> vrátane nadväzujúcich dokumentov a</w:t>
      </w:r>
      <w:r w:rsidR="00C94986" w:rsidRPr="00984047">
        <w:rPr>
          <w:rFonts w:cstheme="minorHAnsi"/>
          <w:sz w:val="19"/>
          <w:szCs w:val="19"/>
          <w:lang w:val="sk-SK"/>
        </w:rPr>
        <w:t xml:space="preserve"> s </w:t>
      </w:r>
      <w:r w:rsidRPr="00984047">
        <w:rPr>
          <w:rFonts w:cstheme="minorHAnsi"/>
          <w:sz w:val="19"/>
          <w:szCs w:val="19"/>
          <w:lang w:val="sk-SK"/>
        </w:rPr>
        <w:t>rozhodnutiami</w:t>
      </w:r>
      <w:r w:rsidR="00887D54" w:rsidRPr="00984047">
        <w:rPr>
          <w:rFonts w:cstheme="minorHAnsi"/>
          <w:sz w:val="19"/>
          <w:szCs w:val="19"/>
          <w:lang w:val="sk-SK"/>
        </w:rPr>
        <w:t>/usmerneniami</w:t>
      </w:r>
      <w:r w:rsidRPr="00984047">
        <w:rPr>
          <w:rFonts w:cstheme="minorHAnsi"/>
          <w:sz w:val="19"/>
          <w:szCs w:val="19"/>
          <w:lang w:val="sk-SK"/>
        </w:rPr>
        <w:t xml:space="preserve"> RO pre OP EVS o oprávnenosti predmetných výdavkov ako i súlad so SFR na programové obdobie 2014-2020); </w:t>
      </w:r>
    </w:p>
    <w:p w14:paraId="15B0CE3F" w14:textId="021F2C0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výdavky vzniknú v súvislosti s realizáciou projektu a sú uhradené po začiatku realizácie projektu</w:t>
      </w:r>
      <w:r w:rsidR="000C5326" w:rsidRPr="00984047">
        <w:rPr>
          <w:rFonts w:cstheme="minorHAnsi"/>
          <w:sz w:val="19"/>
          <w:szCs w:val="19"/>
          <w:lang w:val="sk-SK"/>
        </w:rPr>
        <w:t>,</w:t>
      </w:r>
      <w:r w:rsidRPr="00984047">
        <w:rPr>
          <w:rFonts w:cstheme="minorHAnsi"/>
          <w:sz w:val="19"/>
          <w:szCs w:val="19"/>
          <w:lang w:val="sk-SK"/>
        </w:rPr>
        <w:t xml:space="preserve"> resp. po dni účinnosti zmluvy o NFP</w:t>
      </w:r>
      <w:r w:rsidRPr="00984047">
        <w:rPr>
          <w:rStyle w:val="Odkaznapoznmkupodiarou"/>
          <w:rFonts w:asciiTheme="minorHAnsi" w:hAnsiTheme="minorHAnsi" w:cstheme="minorHAnsi"/>
          <w:sz w:val="19"/>
          <w:szCs w:val="19"/>
          <w:lang w:val="sk-SK"/>
        </w:rPr>
        <w:footnoteReference w:id="31"/>
      </w:r>
      <w:r w:rsidRPr="00984047">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súčasťou rozpočtu (jednotlivých položiek) </w:t>
      </w:r>
      <w:r w:rsidR="00775EB1">
        <w:rPr>
          <w:rFonts w:cstheme="minorHAnsi"/>
          <w:sz w:val="19"/>
          <w:szCs w:val="19"/>
          <w:lang w:val="sk-SK"/>
        </w:rPr>
        <w:t>sú vo všeobecnosti všetky povinne uplatňované</w:t>
      </w:r>
      <w:r w:rsidR="00434351">
        <w:rPr>
          <w:rFonts w:cstheme="minorHAnsi"/>
          <w:sz w:val="19"/>
          <w:szCs w:val="19"/>
          <w:lang w:val="sk-SK"/>
        </w:rPr>
        <w:t xml:space="preserve"> (zákon</w:t>
      </w:r>
      <w:r w:rsidR="0025493B">
        <w:rPr>
          <w:rFonts w:cstheme="minorHAnsi"/>
          <w:sz w:val="19"/>
          <w:szCs w:val="19"/>
          <w:lang w:val="sk-SK"/>
        </w:rPr>
        <w:t>om</w:t>
      </w:r>
      <w:r w:rsidR="00434351">
        <w:rPr>
          <w:rFonts w:cstheme="minorHAnsi"/>
          <w:sz w:val="19"/>
          <w:szCs w:val="19"/>
          <w:lang w:val="sk-SK"/>
        </w:rPr>
        <w:t xml:space="preserve"> určené)</w:t>
      </w:r>
      <w:r w:rsidR="00775EB1">
        <w:rPr>
          <w:rFonts w:cstheme="minorHAnsi"/>
          <w:sz w:val="19"/>
          <w:szCs w:val="19"/>
          <w:lang w:val="sk-SK"/>
        </w:rPr>
        <w:t xml:space="preserve"> dane vrátane dane z pridanej hodnoty</w:t>
      </w:r>
      <w:r w:rsidR="00B52320">
        <w:rPr>
          <w:rFonts w:cstheme="minorHAnsi"/>
          <w:sz w:val="19"/>
          <w:szCs w:val="19"/>
          <w:lang w:val="sk-SK"/>
        </w:rPr>
        <w:t xml:space="preserve"> (DPH)</w:t>
      </w:r>
      <w:r w:rsidR="00775EB1">
        <w:rPr>
          <w:rFonts w:cstheme="minorHAnsi"/>
          <w:sz w:val="19"/>
          <w:szCs w:val="19"/>
          <w:lang w:val="sk-SK"/>
        </w:rPr>
        <w:t xml:space="preserve">, clá, odvody a poplatky </w:t>
      </w:r>
      <w:r w:rsidR="00434351">
        <w:rPr>
          <w:rFonts w:cstheme="minorHAnsi"/>
          <w:sz w:val="19"/>
          <w:szCs w:val="19"/>
          <w:lang w:val="sk-SK"/>
        </w:rPr>
        <w:t xml:space="preserve">a podobne. V prípade uplatnenia </w:t>
      </w:r>
      <w:r w:rsidRPr="00984047">
        <w:rPr>
          <w:rFonts w:cstheme="minorHAnsi"/>
          <w:sz w:val="19"/>
          <w:szCs w:val="19"/>
          <w:lang w:val="sk-SK"/>
        </w:rPr>
        <w:t>da</w:t>
      </w:r>
      <w:r w:rsidR="00434351">
        <w:rPr>
          <w:rFonts w:cstheme="minorHAnsi"/>
          <w:sz w:val="19"/>
          <w:szCs w:val="19"/>
          <w:lang w:val="sk-SK"/>
        </w:rPr>
        <w:t>ne</w:t>
      </w:r>
      <w:r w:rsidRPr="00984047">
        <w:rPr>
          <w:rFonts w:cstheme="minorHAnsi"/>
          <w:sz w:val="19"/>
          <w:szCs w:val="19"/>
          <w:lang w:val="sk-SK"/>
        </w:rPr>
        <w:t xml:space="preserve"> z pridanej hodnoty u žiadateľa, ktorý je platiteľom dane z pridanej hodnoty (zdaniteľná osoba)</w:t>
      </w:r>
      <w:r w:rsidRPr="00984047">
        <w:rPr>
          <w:rFonts w:cstheme="minorHAnsi"/>
          <w:b/>
          <w:sz w:val="19"/>
          <w:szCs w:val="19"/>
          <w:lang w:val="sk-SK"/>
        </w:rPr>
        <w:t>, ak nemá nárok na odpočet DPH</w:t>
      </w:r>
      <w:r w:rsidRPr="00984047">
        <w:rPr>
          <w:rFonts w:cstheme="minorHAnsi"/>
          <w:sz w:val="19"/>
          <w:szCs w:val="19"/>
          <w:lang w:val="sk-SK"/>
        </w:rPr>
        <w:t xml:space="preserve"> v plnej výške pri danom prijatom plnení v súlade so zákonom o </w:t>
      </w:r>
      <w:r w:rsidR="0005604C" w:rsidRPr="00984047">
        <w:rPr>
          <w:rFonts w:cstheme="minorHAnsi"/>
          <w:sz w:val="19"/>
          <w:szCs w:val="19"/>
          <w:lang w:val="sk-SK"/>
        </w:rPr>
        <w:t>DPH</w:t>
      </w:r>
      <w:r w:rsidRPr="00984047">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984047">
        <w:rPr>
          <w:rFonts w:cstheme="minorHAnsi"/>
          <w:sz w:val="19"/>
          <w:szCs w:val="19"/>
          <w:lang w:val="sk-SK"/>
        </w:rPr>
        <w:t>DPH</w:t>
      </w:r>
      <w:r w:rsidRPr="00984047">
        <w:rPr>
          <w:rFonts w:cstheme="minorHAnsi"/>
          <w:sz w:val="19"/>
          <w:szCs w:val="19"/>
          <w:lang w:val="sk-SK"/>
        </w:rPr>
        <w:t xml:space="preserve"> na vstupe. V prípade, keď je plnenie oprávnené iba v alikvotnej časti, je </w:t>
      </w:r>
      <w:r w:rsidR="006B705D" w:rsidRPr="00984047">
        <w:rPr>
          <w:rFonts w:cstheme="minorHAnsi"/>
          <w:sz w:val="19"/>
          <w:szCs w:val="19"/>
          <w:lang w:val="sk-SK"/>
        </w:rPr>
        <w:t>DPH</w:t>
      </w:r>
      <w:r w:rsidRPr="00984047">
        <w:rPr>
          <w:rFonts w:cstheme="minorHAnsi"/>
          <w:sz w:val="19"/>
          <w:szCs w:val="19"/>
          <w:lang w:val="sk-SK"/>
        </w:rPr>
        <w:t xml:space="preserve"> vzťahujúca sa k tomuto plneniu oprávnená v rovnakej alikvotnej časti. V prípade, že existuje zákonný nárok na odpočet </w:t>
      </w:r>
      <w:r w:rsidR="006B705D" w:rsidRPr="00984047">
        <w:rPr>
          <w:rFonts w:cstheme="minorHAnsi"/>
          <w:sz w:val="19"/>
          <w:szCs w:val="19"/>
          <w:lang w:val="sk-SK"/>
        </w:rPr>
        <w:t>DPH</w:t>
      </w:r>
      <w:r w:rsidRPr="00984047">
        <w:rPr>
          <w:rFonts w:cstheme="minorHAnsi"/>
          <w:sz w:val="19"/>
          <w:szCs w:val="19"/>
          <w:lang w:val="sk-SK"/>
        </w:rPr>
        <w:t>, táto daň nie je oprávneným výdavkom.</w:t>
      </w:r>
    </w:p>
    <w:p w14:paraId="4B3E5818" w14:textId="657AA17B" w:rsidR="00FA7A4F" w:rsidRPr="00095609" w:rsidRDefault="00FA7A4F" w:rsidP="00AC1F93">
      <w:pPr>
        <w:pStyle w:val="Nadpis3"/>
        <w:spacing w:before="360" w:line="480" w:lineRule="auto"/>
        <w:ind w:left="720"/>
        <w:rPr>
          <w:b/>
          <w:color w:val="3C8A2E" w:themeColor="accent5"/>
          <w:sz w:val="24"/>
          <w:szCs w:val="24"/>
          <w:lang w:val="sk-SK"/>
        </w:rPr>
      </w:pPr>
      <w:bookmarkStart w:id="421" w:name="_Toc458515682"/>
      <w:r w:rsidRPr="00095609">
        <w:rPr>
          <w:b/>
          <w:color w:val="3C8A2E" w:themeColor="accent5"/>
          <w:sz w:val="24"/>
          <w:szCs w:val="24"/>
          <w:lang w:val="sk-SK"/>
        </w:rPr>
        <w:t>3.2.1 Všeobecné ustanovenia k niektorým typom výdavkov</w:t>
      </w:r>
      <w:bookmarkEnd w:id="421"/>
    </w:p>
    <w:p w14:paraId="1A4CC1EB" w14:textId="21F81A4A" w:rsidR="00353358" w:rsidRPr="00551D65" w:rsidRDefault="00353358" w:rsidP="00551D65">
      <w:pPr>
        <w:pStyle w:val="BodyText1"/>
        <w:rPr>
          <w:b/>
        </w:rPr>
      </w:pPr>
      <w:r w:rsidRPr="00551D65">
        <w:rPr>
          <w:b/>
        </w:rPr>
        <w:t xml:space="preserve">Výdavky </w:t>
      </w:r>
      <w:r w:rsidR="00693E25" w:rsidRPr="00551D65">
        <w:rPr>
          <w:b/>
        </w:rPr>
        <w:t>súvisiace s vypracovaním</w:t>
      </w:r>
      <w:r w:rsidRPr="00551D65">
        <w:rPr>
          <w:b/>
        </w:rPr>
        <w:t xml:space="preserve"> Žiadosti o nenávratný finančný príspevok</w:t>
      </w:r>
    </w:p>
    <w:p w14:paraId="0AE94B28" w14:textId="764CE392" w:rsidR="00353358" w:rsidRPr="00984047" w:rsidRDefault="00693E25" w:rsidP="00FC70AD">
      <w:pPr>
        <w:spacing w:before="100" w:beforeAutospacing="1" w:after="100" w:afterAutospacing="1" w:line="276" w:lineRule="auto"/>
        <w:jc w:val="both"/>
        <w:rPr>
          <w:rFonts w:ascii="Arial" w:hAnsi="Arial" w:cs="Arial"/>
          <w:sz w:val="19"/>
          <w:szCs w:val="19"/>
          <w:lang w:val="sk-SK"/>
        </w:rPr>
      </w:pPr>
      <w:r w:rsidRPr="00984047">
        <w:rPr>
          <w:rFonts w:ascii="Arial" w:hAnsi="Arial" w:cs="Arial"/>
          <w:sz w:val="19"/>
          <w:szCs w:val="19"/>
          <w:lang w:val="sk-SK"/>
        </w:rPr>
        <w:t>Výdavky vynaložené na prípravu projektu (vypracovanie samotnej ŽoNFP) budú považované za oprávnené, avšak až odo dňa vyhlásenia vyzvania</w:t>
      </w:r>
      <w:r w:rsidR="00030DF3" w:rsidRPr="00984047">
        <w:rPr>
          <w:rFonts w:ascii="Arial" w:hAnsi="Arial" w:cs="Arial"/>
          <w:sz w:val="19"/>
          <w:szCs w:val="19"/>
          <w:lang w:val="sk-SK"/>
        </w:rPr>
        <w:t>/výzvy</w:t>
      </w:r>
      <w:r w:rsidRPr="00984047">
        <w:rPr>
          <w:rFonts w:ascii="Arial" w:hAnsi="Arial" w:cs="Arial"/>
          <w:sz w:val="19"/>
          <w:szCs w:val="19"/>
          <w:lang w:val="sk-SK"/>
        </w:rPr>
        <w:t xml:space="preserve"> na predkladanie ŽoNFP. Oprávnená výška výdavku za vypracovanie ŽoNFP môže byť maximálne </w:t>
      </w:r>
      <w:r w:rsidRPr="00984047">
        <w:rPr>
          <w:rFonts w:ascii="Arial" w:hAnsi="Arial" w:cs="Arial"/>
          <w:b/>
          <w:sz w:val="19"/>
          <w:szCs w:val="19"/>
          <w:lang w:val="sk-SK"/>
        </w:rPr>
        <w:t>2 000,</w:t>
      </w:r>
      <w:r w:rsidR="00FC70AD" w:rsidRPr="00984047">
        <w:rPr>
          <w:rFonts w:ascii="Arial" w:hAnsi="Arial" w:cs="Arial"/>
          <w:b/>
          <w:sz w:val="19"/>
          <w:szCs w:val="19"/>
          <w:lang w:val="sk-SK"/>
        </w:rPr>
        <w:t xml:space="preserve">- </w:t>
      </w:r>
      <w:r w:rsidRPr="00984047">
        <w:rPr>
          <w:rFonts w:ascii="Arial" w:hAnsi="Arial" w:cs="Arial"/>
          <w:b/>
          <w:sz w:val="19"/>
          <w:szCs w:val="19"/>
          <w:lang w:val="sk-SK"/>
        </w:rPr>
        <w:t>€</w:t>
      </w:r>
      <w:r w:rsidRPr="00984047">
        <w:rPr>
          <w:rFonts w:ascii="Arial" w:hAnsi="Arial" w:cs="Arial"/>
          <w:sz w:val="19"/>
          <w:szCs w:val="19"/>
          <w:lang w:val="sk-SK"/>
        </w:rPr>
        <w:t>, bez ohľadu na spôsob dodania (interné/externé kapacity</w:t>
      </w:r>
      <w:r w:rsidR="003925BC">
        <w:rPr>
          <w:rFonts w:ascii="Arial" w:hAnsi="Arial" w:cs="Arial"/>
          <w:sz w:val="19"/>
          <w:szCs w:val="19"/>
          <w:lang w:val="sk-SK"/>
        </w:rPr>
        <w:t xml:space="preserve"> resp. ich kombinácia</w:t>
      </w:r>
      <w:r w:rsidRPr="00984047">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551D65" w:rsidRDefault="004265FD" w:rsidP="00551D65">
      <w:pPr>
        <w:pStyle w:val="BodyText1"/>
        <w:rPr>
          <w:b/>
        </w:rPr>
      </w:pPr>
      <w:r w:rsidRPr="00551D65">
        <w:rPr>
          <w:b/>
        </w:rPr>
        <w:t>Personálne výdavky (interné)</w:t>
      </w:r>
    </w:p>
    <w:p w14:paraId="15B0CE43" w14:textId="3C9C32E2"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Základným oprávneným výdavkom v oblasti personálnych výdavkov je </w:t>
      </w:r>
      <w:r w:rsidR="003244E2">
        <w:rPr>
          <w:rFonts w:ascii="Arial" w:hAnsi="Arial" w:cs="Arial"/>
          <w:sz w:val="19"/>
          <w:szCs w:val="19"/>
          <w:lang w:val="sk-SK"/>
        </w:rPr>
        <w:t xml:space="preserve">celková </w:t>
      </w:r>
      <w:r w:rsidRPr="00984047">
        <w:rPr>
          <w:rFonts w:ascii="Arial" w:hAnsi="Arial" w:cs="Arial"/>
          <w:sz w:val="19"/>
          <w:szCs w:val="19"/>
          <w:lang w:val="sk-SK"/>
        </w:rPr>
        <w:t>cena práce (</w:t>
      </w:r>
      <w:r w:rsidR="003244E2">
        <w:rPr>
          <w:rFonts w:ascii="Arial" w:hAnsi="Arial" w:cs="Arial"/>
          <w:sz w:val="19"/>
          <w:szCs w:val="19"/>
          <w:lang w:val="sk-SK"/>
        </w:rPr>
        <w:t>§ 130 ods. 5 Zákonníka práce</w:t>
      </w:r>
      <w:r w:rsidR="00041A08">
        <w:rPr>
          <w:rFonts w:ascii="Arial" w:hAnsi="Arial" w:cs="Arial"/>
          <w:sz w:val="19"/>
          <w:szCs w:val="19"/>
          <w:lang w:val="sk-SK"/>
        </w:rPr>
        <w:t>)</w:t>
      </w:r>
      <w:r w:rsidRPr="00984047">
        <w:rPr>
          <w:rFonts w:ascii="Arial" w:hAnsi="Arial" w:cs="Arial"/>
          <w:sz w:val="19"/>
          <w:szCs w:val="19"/>
          <w:lang w:val="sk-SK"/>
        </w:rPr>
        <w:t xml:space="preserve">. </w:t>
      </w:r>
    </w:p>
    <w:p w14:paraId="15B0CE44" w14:textId="5357CB81"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Pre personálne výdavky platí, že </w:t>
      </w:r>
      <w:r w:rsidRPr="00984047">
        <w:rPr>
          <w:rFonts w:ascii="Arial" w:hAnsi="Arial" w:cs="Arial"/>
          <w:b/>
          <w:sz w:val="19"/>
          <w:szCs w:val="19"/>
          <w:lang w:val="sk-SK"/>
        </w:rPr>
        <w:t>nesmú presiahnuť výšku obvyklú v danom odbore, čase a mieste a musia byť primerané úlohám a zodpovednostiam osôb zapojených do realizácie projektu</w:t>
      </w:r>
      <w:r w:rsidRPr="00984047">
        <w:rPr>
          <w:rFonts w:ascii="Arial" w:hAnsi="Arial" w:cs="Arial"/>
          <w:sz w:val="19"/>
          <w:szCs w:val="19"/>
          <w:lang w:val="sk-SK"/>
        </w:rPr>
        <w:t>.</w:t>
      </w:r>
      <w:r w:rsidRPr="00984047">
        <w:rPr>
          <w:rStyle w:val="Odkaznapoznmkupodiarou"/>
          <w:rFonts w:cs="Arial"/>
          <w:sz w:val="19"/>
          <w:szCs w:val="19"/>
          <w:lang w:val="sk-SK"/>
        </w:rPr>
        <w:t xml:space="preserve"> </w:t>
      </w:r>
      <w:r w:rsidRPr="00984047">
        <w:rPr>
          <w:rFonts w:ascii="Arial" w:hAnsi="Arial" w:cs="Arial"/>
          <w:sz w:val="19"/>
          <w:szCs w:val="19"/>
          <w:lang w:val="sk-SK"/>
        </w:rPr>
        <w:t xml:space="preserve">V prípade osobných výdavkov je </w:t>
      </w:r>
      <w:r w:rsidR="00746758">
        <w:rPr>
          <w:rFonts w:ascii="Arial" w:hAnsi="Arial" w:cs="Arial"/>
          <w:sz w:val="19"/>
          <w:szCs w:val="19"/>
          <w:lang w:val="sk-SK"/>
        </w:rPr>
        <w:t>rešpektované</w:t>
      </w:r>
      <w:r w:rsidRPr="00984047">
        <w:rPr>
          <w:rFonts w:ascii="Arial" w:hAnsi="Arial" w:cs="Arial"/>
          <w:b/>
          <w:sz w:val="19"/>
          <w:szCs w:val="19"/>
          <w:lang w:val="sk-SK"/>
        </w:rPr>
        <w:t xml:space="preserve"> odmeňovanie jednotlivých pracovných pozícií s ohľadom na predchádzajúcu mzdovú politiku</w:t>
      </w:r>
      <w:r w:rsidR="00746758">
        <w:rPr>
          <w:rFonts w:ascii="Arial" w:hAnsi="Arial" w:cs="Arial"/>
          <w:b/>
          <w:sz w:val="19"/>
          <w:szCs w:val="19"/>
          <w:lang w:val="sk-SK"/>
        </w:rPr>
        <w:t xml:space="preserve"> zamestnávateľa</w:t>
      </w:r>
      <w:r w:rsidR="00A11896" w:rsidRPr="00984047">
        <w:rPr>
          <w:rStyle w:val="Odkaznapoznmkupodiarou"/>
          <w:rFonts w:cs="Arial"/>
          <w:b/>
          <w:sz w:val="19"/>
          <w:szCs w:val="19"/>
          <w:lang w:val="sk-SK"/>
        </w:rPr>
        <w:footnoteReference w:id="32"/>
      </w:r>
      <w:r w:rsidRPr="00984047">
        <w:rPr>
          <w:rFonts w:ascii="Arial" w:hAnsi="Arial" w:cs="Arial"/>
          <w:sz w:val="19"/>
          <w:szCs w:val="19"/>
          <w:lang w:val="sk-SK"/>
        </w:rPr>
        <w:t>, t.</w:t>
      </w:r>
      <w:r w:rsidR="00321F0F" w:rsidRPr="00984047">
        <w:rPr>
          <w:rFonts w:ascii="Arial" w:hAnsi="Arial" w:cs="Arial"/>
          <w:sz w:val="19"/>
          <w:szCs w:val="19"/>
          <w:lang w:val="sk-SK"/>
        </w:rPr>
        <w:t xml:space="preserve"> </w:t>
      </w:r>
      <w:r w:rsidRPr="00984047">
        <w:rPr>
          <w:rFonts w:ascii="Arial" w:hAnsi="Arial" w:cs="Arial"/>
          <w:sz w:val="19"/>
          <w:szCs w:val="19"/>
          <w:lang w:val="sk-SK"/>
        </w:rPr>
        <w:t xml:space="preserve">j. nie je možné akceptovať navýšenie mzdy, resp. odmeny za vykonanú prácu iba z dôvodu </w:t>
      </w:r>
      <w:r w:rsidR="00746758">
        <w:rPr>
          <w:rFonts w:ascii="Arial" w:hAnsi="Arial" w:cs="Arial"/>
          <w:sz w:val="19"/>
          <w:szCs w:val="19"/>
          <w:lang w:val="sk-SK"/>
        </w:rPr>
        <w:t>zapojenia do projektu</w:t>
      </w:r>
      <w:r w:rsidRPr="00984047">
        <w:rPr>
          <w:rFonts w:ascii="Arial" w:hAnsi="Arial" w:cs="Arial"/>
          <w:sz w:val="19"/>
          <w:szCs w:val="19"/>
          <w:lang w:val="sk-SK"/>
        </w:rPr>
        <w:t xml:space="preserve"> </w:t>
      </w:r>
      <w:r w:rsidR="00493875" w:rsidRPr="00984047">
        <w:rPr>
          <w:rFonts w:ascii="Arial" w:hAnsi="Arial" w:cs="Arial"/>
          <w:sz w:val="19"/>
          <w:szCs w:val="19"/>
          <w:lang w:val="sk-SK"/>
        </w:rPr>
        <w:t>financovan</w:t>
      </w:r>
      <w:r w:rsidR="00493875">
        <w:rPr>
          <w:rFonts w:ascii="Arial" w:hAnsi="Arial" w:cs="Arial"/>
          <w:sz w:val="19"/>
          <w:szCs w:val="19"/>
          <w:lang w:val="sk-SK"/>
        </w:rPr>
        <w:t>ého</w:t>
      </w:r>
      <w:r w:rsidR="00493875" w:rsidRPr="00984047">
        <w:rPr>
          <w:rFonts w:ascii="Arial" w:hAnsi="Arial" w:cs="Arial"/>
          <w:sz w:val="19"/>
          <w:szCs w:val="19"/>
          <w:lang w:val="sk-SK"/>
        </w:rPr>
        <w:t xml:space="preserve"> </w:t>
      </w:r>
      <w:r w:rsidRPr="00984047">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984047">
        <w:rPr>
          <w:rFonts w:ascii="Arial" w:hAnsi="Arial" w:cs="Arial"/>
          <w:sz w:val="19"/>
          <w:szCs w:val="19"/>
          <w:lang w:val="sk-SK"/>
        </w:rPr>
        <w:t xml:space="preserve">neopodstatnené </w:t>
      </w:r>
      <w:r w:rsidRPr="00984047">
        <w:rPr>
          <w:rFonts w:ascii="Arial" w:hAnsi="Arial" w:cs="Arial"/>
          <w:sz w:val="19"/>
          <w:szCs w:val="19"/>
          <w:lang w:val="sk-SK"/>
        </w:rPr>
        <w:t xml:space="preserve">rozdielne hodinové sadzby pri odbornom personáli). </w:t>
      </w:r>
      <w:r w:rsidR="007020C9" w:rsidRPr="00984047">
        <w:rPr>
          <w:rFonts w:ascii="Arial" w:hAnsi="Arial" w:cs="Arial"/>
          <w:sz w:val="19"/>
          <w:szCs w:val="19"/>
          <w:lang w:val="sk-SK"/>
        </w:rPr>
        <w:t xml:space="preserve">Nadhodnotenie hodinovej sadzby pre práce na projekte nad úroveň hodnoty reálnej hodinovej sadzby u zamestnávateľa </w:t>
      </w:r>
      <w:r w:rsidRPr="00984047">
        <w:rPr>
          <w:rFonts w:ascii="Arial" w:hAnsi="Arial" w:cs="Arial"/>
          <w:sz w:val="19"/>
          <w:szCs w:val="19"/>
          <w:lang w:val="sk-SK"/>
        </w:rPr>
        <w:t xml:space="preserve">bude mať za následok vznik neoprávnených výdavkov v časti presahujúcej výšku </w:t>
      </w:r>
      <w:r w:rsidR="00762F0A" w:rsidRPr="00984047">
        <w:rPr>
          <w:rFonts w:ascii="Arial" w:hAnsi="Arial" w:cs="Arial"/>
          <w:sz w:val="19"/>
          <w:szCs w:val="19"/>
          <w:lang w:val="sk-SK"/>
        </w:rPr>
        <w:t xml:space="preserve">mzdy, resp. odmeny </w:t>
      </w:r>
      <w:r w:rsidRPr="00984047">
        <w:rPr>
          <w:rFonts w:ascii="Arial" w:hAnsi="Arial" w:cs="Arial"/>
          <w:sz w:val="19"/>
          <w:szCs w:val="19"/>
          <w:lang w:val="sk-SK"/>
        </w:rPr>
        <w:t xml:space="preserve">rovnakej práce vykonávanej mimo projektu. </w:t>
      </w:r>
      <w:r w:rsidR="00746758">
        <w:rPr>
          <w:rFonts w:ascii="Arial" w:hAnsi="Arial" w:cs="Arial"/>
          <w:sz w:val="19"/>
          <w:szCs w:val="19"/>
          <w:lang w:val="sk-SK"/>
        </w:rPr>
        <w:t>V prípade zamestnancov pracujúcich na projekte</w:t>
      </w:r>
      <w:r w:rsidR="00746758" w:rsidRPr="00984047">
        <w:rPr>
          <w:rFonts w:ascii="Arial" w:hAnsi="Arial" w:cs="Arial"/>
          <w:sz w:val="19"/>
          <w:szCs w:val="19"/>
          <w:lang w:val="sk-SK"/>
        </w:rPr>
        <w:t xml:space="preserve"> </w:t>
      </w:r>
      <w:r w:rsidRPr="00984047">
        <w:rPr>
          <w:rFonts w:ascii="Arial" w:hAnsi="Arial" w:cs="Arial"/>
          <w:sz w:val="19"/>
          <w:szCs w:val="19"/>
          <w:lang w:val="sk-SK"/>
        </w:rPr>
        <w:t>bude žiadateľ povinný preukázať, že zamestnanec, ktorého mzdové výdavky sú predmetom financovania z</w:t>
      </w:r>
      <w:r w:rsidR="006826FD" w:rsidRPr="00984047">
        <w:rPr>
          <w:rFonts w:ascii="Arial" w:hAnsi="Arial" w:cs="Arial"/>
          <w:sz w:val="19"/>
          <w:szCs w:val="19"/>
          <w:lang w:val="sk-SK"/>
        </w:rPr>
        <w:t> </w:t>
      </w:r>
      <w:r w:rsidRPr="00984047">
        <w:rPr>
          <w:rFonts w:ascii="Arial" w:hAnsi="Arial" w:cs="Arial"/>
          <w:sz w:val="19"/>
          <w:szCs w:val="19"/>
          <w:lang w:val="sk-SK"/>
        </w:rPr>
        <w:t>EŠIF</w:t>
      </w:r>
      <w:r w:rsidR="006826FD" w:rsidRPr="00984047">
        <w:rPr>
          <w:rFonts w:ascii="Arial" w:hAnsi="Arial" w:cs="Arial"/>
          <w:sz w:val="19"/>
          <w:szCs w:val="19"/>
          <w:lang w:val="sk-SK"/>
        </w:rPr>
        <w:t>,</w:t>
      </w:r>
      <w:r w:rsidRPr="00984047">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984047">
        <w:rPr>
          <w:rFonts w:ascii="Arial" w:hAnsi="Arial" w:cs="Arial"/>
          <w:sz w:val="19"/>
          <w:szCs w:val="19"/>
          <w:lang w:val="sk-SK"/>
        </w:rPr>
        <w:t>,</w:t>
      </w:r>
      <w:r w:rsidRPr="00984047">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na pracovný úväzok</w:t>
      </w:r>
      <w:r w:rsidRPr="00984047">
        <w:rPr>
          <w:rFonts w:ascii="Arial" w:hAnsi="Arial" w:cs="Arial"/>
          <w:b/>
          <w:sz w:val="19"/>
          <w:szCs w:val="19"/>
          <w:vertAlign w:val="superscript"/>
        </w:rPr>
        <w:footnoteReference w:id="33"/>
      </w:r>
      <w:r w:rsidRPr="00984047">
        <w:rPr>
          <w:rFonts w:ascii="Arial" w:hAnsi="Arial" w:cs="Arial"/>
          <w:b/>
          <w:sz w:val="19"/>
          <w:szCs w:val="19"/>
          <w:vertAlign w:val="superscript"/>
        </w:rPr>
        <w:t xml:space="preserve"> </w:t>
      </w:r>
      <w:r w:rsidRPr="00984047">
        <w:rPr>
          <w:rFonts w:ascii="Arial" w:hAnsi="Arial" w:cs="Arial"/>
          <w:b/>
          <w:sz w:val="19"/>
          <w:szCs w:val="19"/>
        </w:rPr>
        <w:t>(t.</w:t>
      </w:r>
      <w:r w:rsidR="0074224F" w:rsidRPr="00984047">
        <w:rPr>
          <w:rFonts w:ascii="Arial" w:hAnsi="Arial" w:cs="Arial"/>
          <w:b/>
          <w:sz w:val="19"/>
          <w:szCs w:val="19"/>
        </w:rPr>
        <w:t xml:space="preserve"> </w:t>
      </w:r>
      <w:r w:rsidRPr="00984047">
        <w:rPr>
          <w:rFonts w:ascii="Arial" w:hAnsi="Arial" w:cs="Arial"/>
          <w:b/>
          <w:sz w:val="19"/>
          <w:szCs w:val="19"/>
        </w:rPr>
        <w:t>j. ustanovený pracovný čas):</w:t>
      </w:r>
      <w:r w:rsidRPr="00984047">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p>
    <w:p w14:paraId="33AEF3F3" w14:textId="0F6D61F7" w:rsidR="00544395"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iba určitý pracovný čas:</w:t>
      </w:r>
      <w:r w:rsidRPr="00984047">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r w:rsidRPr="00984047">
        <w:rPr>
          <w:rFonts w:ascii="Arial" w:hAnsi="Arial" w:cs="Arial"/>
          <w:b/>
          <w:sz w:val="19"/>
          <w:szCs w:val="19"/>
        </w:rPr>
        <w:t>pomerne podľa skutočne odpracovaného času na projekte</w:t>
      </w:r>
      <w:r w:rsidRPr="00984047">
        <w:rPr>
          <w:rFonts w:ascii="Arial" w:hAnsi="Arial" w:cs="Arial"/>
          <w:sz w:val="19"/>
          <w:szCs w:val="19"/>
        </w:rPr>
        <w:t>. Náhrada za dovolenku prislúcha k obdobiu odpracovanému príslušným zamestnancom na danom projekte, t.</w:t>
      </w:r>
      <w:r w:rsidR="0074224F" w:rsidRPr="00984047">
        <w:rPr>
          <w:rFonts w:ascii="Arial" w:hAnsi="Arial" w:cs="Arial"/>
          <w:sz w:val="19"/>
          <w:szCs w:val="19"/>
        </w:rPr>
        <w:t xml:space="preserve"> </w:t>
      </w:r>
      <w:r w:rsidRPr="00984047">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984047" w:rsidRDefault="004265FD" w:rsidP="00544395">
      <w:pPr>
        <w:pStyle w:val="Zoznamsodrkami"/>
        <w:spacing w:before="120" w:after="120" w:line="288" w:lineRule="auto"/>
        <w:rPr>
          <w:rFonts w:ascii="Arial" w:hAnsi="Arial" w:cs="Arial"/>
          <w:sz w:val="19"/>
          <w:szCs w:val="19"/>
        </w:rPr>
      </w:pPr>
      <w:r w:rsidRPr="00984047">
        <w:rPr>
          <w:rFonts w:ascii="Arial" w:hAnsi="Arial" w:cs="Arial"/>
          <w:sz w:val="19"/>
          <w:szCs w:val="19"/>
        </w:rPr>
        <w:t>Oprávnená je skutočne čerpaná dovolenka v čase realizácie projektu</w:t>
      </w:r>
      <w:r w:rsidRPr="00984047">
        <w:rPr>
          <w:rStyle w:val="Odkaznapoznmkupodiarou"/>
          <w:rFonts w:cs="Arial"/>
          <w:sz w:val="19"/>
          <w:szCs w:val="19"/>
        </w:rPr>
        <w:footnoteReference w:id="34"/>
      </w:r>
      <w:r w:rsidRPr="00984047">
        <w:rPr>
          <w:rFonts w:ascii="Arial" w:hAnsi="Arial" w:cs="Arial"/>
          <w:sz w:val="19"/>
          <w:szCs w:val="19"/>
        </w:rPr>
        <w:t xml:space="preserve"> (t.</w:t>
      </w:r>
      <w:r w:rsidR="0074224F" w:rsidRPr="00984047">
        <w:rPr>
          <w:rFonts w:ascii="Arial" w:hAnsi="Arial" w:cs="Arial"/>
          <w:sz w:val="19"/>
          <w:szCs w:val="19"/>
        </w:rPr>
        <w:t xml:space="preserve"> </w:t>
      </w:r>
      <w:r w:rsidRPr="00984047">
        <w:rPr>
          <w:rFonts w:ascii="Arial" w:hAnsi="Arial" w:cs="Arial"/>
          <w:sz w:val="19"/>
          <w:szCs w:val="19"/>
        </w:rPr>
        <w:t>j. aj prenesená dovolenka z predchádzajúceho roku, ak nárok na dovolenku vznikol v súvislosti s výkonom práce na projekte</w:t>
      </w:r>
      <w:r w:rsidR="00AB24EA" w:rsidRPr="00984047">
        <w:rPr>
          <w:rFonts w:ascii="Arial" w:hAnsi="Arial" w:cs="Arial"/>
          <w:sz w:val="19"/>
          <w:szCs w:val="19"/>
        </w:rPr>
        <w:t>, teda nie na základe už odpracovaného času mimo realizácie projektu</w:t>
      </w:r>
      <w:r w:rsidRPr="00984047">
        <w:rPr>
          <w:rFonts w:ascii="Arial" w:hAnsi="Arial" w:cs="Arial"/>
          <w:sz w:val="19"/>
          <w:szCs w:val="19"/>
        </w:rPr>
        <w:t>).</w:t>
      </w:r>
    </w:p>
    <w:p w14:paraId="74B9F6D1" w14:textId="21DC812B" w:rsidR="006366AB" w:rsidRPr="00984047" w:rsidRDefault="004265FD" w:rsidP="006366AB">
      <w:pPr>
        <w:spacing w:before="120" w:after="120" w:line="288" w:lineRule="auto"/>
        <w:jc w:val="both"/>
        <w:rPr>
          <w:rFonts w:ascii="Arial" w:hAnsi="Arial" w:cs="Arial"/>
          <w:sz w:val="19"/>
          <w:szCs w:val="19"/>
          <w:lang w:val="sk-SK"/>
        </w:rPr>
      </w:pPr>
      <w:r w:rsidRPr="00984047">
        <w:rPr>
          <w:rFonts w:ascii="Arial" w:hAnsi="Arial" w:cs="Arial"/>
          <w:color w:val="000000"/>
          <w:sz w:val="19"/>
          <w:szCs w:val="19"/>
          <w:lang w:val="sk-SK" w:eastAsia="en-AU"/>
        </w:rPr>
        <w:t>Za neoprávnené výdavky sa budú považovať výdavky pri obchádzaní Zákonník</w:t>
      </w:r>
      <w:r w:rsidR="0005604C" w:rsidRPr="00984047">
        <w:rPr>
          <w:rFonts w:ascii="Arial" w:hAnsi="Arial" w:cs="Arial"/>
          <w:color w:val="000000"/>
          <w:sz w:val="19"/>
          <w:szCs w:val="19"/>
          <w:lang w:val="sk-SK" w:eastAsia="en-AU"/>
        </w:rPr>
        <w:t>a</w:t>
      </w:r>
      <w:r w:rsidRPr="00984047">
        <w:rPr>
          <w:rFonts w:ascii="Arial" w:hAnsi="Arial" w:cs="Arial"/>
          <w:color w:val="000000"/>
          <w:sz w:val="19"/>
          <w:szCs w:val="19"/>
          <w:lang w:val="sk-SK" w:eastAsia="en-AU"/>
        </w:rPr>
        <w:t xml:space="preserve"> práce v prípadoch, ak </w:t>
      </w:r>
      <w:r w:rsidR="00034F05" w:rsidRPr="00984047">
        <w:rPr>
          <w:rFonts w:ascii="Arial" w:hAnsi="Arial" w:cs="Arial"/>
          <w:color w:val="000000"/>
          <w:sz w:val="19"/>
          <w:szCs w:val="19"/>
          <w:lang w:val="sk-SK" w:eastAsia="en-AU"/>
        </w:rPr>
        <w:t xml:space="preserve">sa </w:t>
      </w:r>
      <w:r w:rsidRPr="00984047">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984047">
        <w:rPr>
          <w:rFonts w:ascii="Arial" w:hAnsi="Arial" w:cs="Arial"/>
          <w:color w:val="000000"/>
          <w:sz w:val="19"/>
          <w:szCs w:val="19"/>
          <w:lang w:val="sk-SK" w:eastAsia="en-AU"/>
        </w:rPr>
        <w:t>i</w:t>
      </w:r>
      <w:r w:rsidRPr="00984047">
        <w:rPr>
          <w:rFonts w:ascii="Arial" w:hAnsi="Arial" w:cs="Arial"/>
          <w:color w:val="000000"/>
          <w:sz w:val="19"/>
          <w:szCs w:val="19"/>
          <w:lang w:val="sk-SK" w:eastAsia="en-AU"/>
        </w:rPr>
        <w:t xml:space="preserve"> a pod., pričom vykonávaná činnosť stále javí znaky závislej práce.</w:t>
      </w:r>
      <w:r w:rsidR="006366AB" w:rsidRPr="00984047">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984047">
        <w:rPr>
          <w:rStyle w:val="Odkaznapoznmkupodiarou"/>
          <w:rFonts w:cs="Arial"/>
          <w:sz w:val="19"/>
          <w:szCs w:val="19"/>
          <w:lang w:val="sk-SK"/>
        </w:rPr>
        <w:footnoteReference w:id="35"/>
      </w:r>
      <w:r w:rsidR="006366AB" w:rsidRPr="00984047">
        <w:rPr>
          <w:rFonts w:ascii="Arial" w:hAnsi="Arial" w:cs="Arial"/>
          <w:sz w:val="19"/>
          <w:szCs w:val="19"/>
          <w:lang w:val="sk-SK"/>
        </w:rPr>
        <w:t xml:space="preserve">. </w:t>
      </w:r>
    </w:p>
    <w:p w14:paraId="3237F417" w14:textId="2A6AA2B1" w:rsidR="001B229E" w:rsidRPr="00984047" w:rsidRDefault="004265FD" w:rsidP="007E668E">
      <w:pPr>
        <w:pStyle w:val="Zkladntext"/>
        <w:jc w:val="both"/>
        <w:rPr>
          <w:rFonts w:ascii="Arial" w:hAnsi="Arial" w:cs="Arial"/>
          <w:sz w:val="19"/>
          <w:szCs w:val="19"/>
          <w:lang w:val="sk-SK"/>
        </w:rPr>
      </w:pPr>
      <w:r w:rsidRPr="00984047">
        <w:rPr>
          <w:rFonts w:ascii="Arial" w:hAnsi="Arial" w:cs="Arial"/>
          <w:b/>
          <w:color w:val="000000"/>
          <w:sz w:val="19"/>
          <w:szCs w:val="19"/>
          <w:lang w:val="sk-SK" w:eastAsia="en-AU"/>
        </w:rPr>
        <w:t>Odmeny</w:t>
      </w:r>
      <w:r w:rsidRPr="00984047">
        <w:rPr>
          <w:rStyle w:val="Odkaznapoznmkupodiarou"/>
          <w:rFonts w:cs="Arial"/>
          <w:color w:val="000000"/>
          <w:sz w:val="19"/>
          <w:szCs w:val="19"/>
          <w:lang w:val="sk-SK" w:eastAsia="en-AU"/>
        </w:rPr>
        <w:footnoteReference w:id="36"/>
      </w:r>
      <w:r w:rsidRPr="00984047">
        <w:rPr>
          <w:rFonts w:ascii="Arial" w:hAnsi="Arial" w:cs="Arial"/>
          <w:color w:val="000000"/>
          <w:sz w:val="19"/>
          <w:szCs w:val="19"/>
          <w:lang w:val="sk-SK" w:eastAsia="en-AU"/>
        </w:rPr>
        <w:t xml:space="preserve"> (resp. prémie alebo rôzne variabilné zložky naviazané napr. na hospodárske výsledky prijímateľa) </w:t>
      </w:r>
      <w:r w:rsidR="001B229E" w:rsidRPr="00984047">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3C32D2"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3C32D2">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984047">
        <w:rPr>
          <w:rFonts w:ascii="Arial" w:hAnsi="Arial" w:cs="Arial"/>
          <w:sz w:val="19"/>
          <w:szCs w:val="19"/>
          <w:lang w:val="sk-SK"/>
        </w:rPr>
        <w:t>výška priznanej mesačnej odmeny</w:t>
      </w:r>
      <w:r w:rsidR="006B39C5" w:rsidRPr="00984047">
        <w:rPr>
          <w:rFonts w:ascii="Arial" w:hAnsi="Arial" w:cs="Arial"/>
          <w:sz w:val="19"/>
          <w:szCs w:val="19"/>
          <w:vertAlign w:val="superscript"/>
        </w:rPr>
        <w:footnoteReference w:id="37"/>
      </w:r>
      <w:r w:rsidRPr="00984047">
        <w:rPr>
          <w:rFonts w:ascii="Arial" w:hAnsi="Arial" w:cs="Arial"/>
          <w:sz w:val="19"/>
          <w:szCs w:val="19"/>
          <w:vertAlign w:val="superscript"/>
          <w:lang w:val="sk-SK"/>
        </w:rPr>
        <w:t xml:space="preserve"> </w:t>
      </w:r>
      <w:r w:rsidRPr="00984047">
        <w:rPr>
          <w:rFonts w:ascii="Arial" w:hAnsi="Arial" w:cs="Arial"/>
          <w:sz w:val="19"/>
          <w:szCs w:val="19"/>
          <w:lang w:val="sk-SK"/>
        </w:rPr>
        <w:t>je oprávnená maximálne do výšky 30% súčtu funkčných platov/miezd uvedených v platových dekrétoch (bez odmien)</w:t>
      </w:r>
      <w:r w:rsidR="00595338" w:rsidRPr="00595338">
        <w:rPr>
          <w:rStyle w:val="Odkaznapoznmkupodiarou"/>
          <w:rFonts w:cs="Arial"/>
          <w:color w:val="000000"/>
          <w:szCs w:val="19"/>
          <w:lang w:eastAsia="en-AU"/>
        </w:rPr>
        <w:t xml:space="preserve"> </w:t>
      </w:r>
      <w:r w:rsidR="00595338">
        <w:rPr>
          <w:rStyle w:val="Odkaznapoznmkupodiarou"/>
          <w:rFonts w:cs="Arial"/>
          <w:color w:val="000000"/>
          <w:szCs w:val="19"/>
          <w:lang w:eastAsia="en-AU"/>
        </w:rPr>
        <w:footnoteReference w:id="38"/>
      </w:r>
      <w:r w:rsidRPr="00984047">
        <w:rPr>
          <w:rFonts w:ascii="Arial" w:hAnsi="Arial" w:cs="Arial"/>
          <w:sz w:val="19"/>
          <w:szCs w:val="19"/>
          <w:lang w:val="sk-SK"/>
        </w:rPr>
        <w:t xml:space="preserve"> za predchádzajúcich 6 mesiacov (vrátane mesiaca, keď je odmena priznaná)</w:t>
      </w:r>
      <w:r w:rsidR="006B39C5" w:rsidRPr="00984047">
        <w:rPr>
          <w:rFonts w:ascii="Arial" w:hAnsi="Arial" w:cs="Arial"/>
          <w:sz w:val="19"/>
          <w:szCs w:val="19"/>
          <w:vertAlign w:val="superscript"/>
        </w:rPr>
        <w:footnoteReference w:id="39"/>
      </w:r>
      <w:r w:rsidRPr="00984047">
        <w:rPr>
          <w:rFonts w:ascii="Arial" w:hAnsi="Arial" w:cs="Arial"/>
          <w:sz w:val="19"/>
          <w:szCs w:val="19"/>
          <w:vertAlign w:val="superscript"/>
          <w:lang w:val="sk-SK"/>
        </w:rPr>
        <w:t xml:space="preserve"> </w:t>
      </w:r>
      <w:r w:rsidRPr="00984047">
        <w:rPr>
          <w:rFonts w:ascii="Arial" w:hAnsi="Arial" w:cs="Arial"/>
          <w:sz w:val="19"/>
          <w:szCs w:val="19"/>
          <w:lang w:val="sk-SK"/>
        </w:rPr>
        <w:t>za kalendárny rok príslušného zamestnanca, pričom kumulovaná výška priznaných odmien</w:t>
      </w:r>
      <w:r w:rsidR="00373D64" w:rsidRPr="00984047">
        <w:rPr>
          <w:rFonts w:ascii="Arial" w:hAnsi="Arial" w:cs="Arial"/>
          <w:sz w:val="19"/>
          <w:szCs w:val="19"/>
          <w:vertAlign w:val="superscript"/>
        </w:rPr>
        <w:footnoteReference w:id="40"/>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984047">
        <w:rPr>
          <w:rFonts w:ascii="Arial" w:hAnsi="Arial" w:cs="Arial"/>
          <w:sz w:val="19"/>
          <w:szCs w:val="19"/>
          <w:lang w:val="sk-SK"/>
        </w:rPr>
        <w:t>je nevyhnutné, aby žiadateľ rešpektoval odmeňovanie jednotlivých pracovných pozícií s ohľadom na jeho predchádzajúcu mzdovú politiku</w:t>
      </w:r>
      <w:r w:rsidR="00095609">
        <w:rPr>
          <w:rStyle w:val="Odkaznapoznmkupodiarou"/>
          <w:rFonts w:cs="Arial"/>
          <w:szCs w:val="19"/>
          <w:lang w:val="sk-SK"/>
        </w:rPr>
        <w:footnoteReference w:id="41"/>
      </w:r>
      <w:r w:rsidRPr="00984047">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Náhrada mzdy za práceneschopnosť, ošetrovani</w:t>
      </w:r>
      <w:r w:rsidR="00445936" w:rsidRPr="00984047">
        <w:rPr>
          <w:rFonts w:ascii="Arial" w:hAnsi="Arial" w:cs="Arial"/>
          <w:b/>
          <w:sz w:val="19"/>
          <w:szCs w:val="19"/>
          <w:lang w:val="sk-SK"/>
        </w:rPr>
        <w:t>e</w:t>
      </w:r>
      <w:r w:rsidRPr="00984047">
        <w:rPr>
          <w:rFonts w:ascii="Arial" w:hAnsi="Arial" w:cs="Arial"/>
          <w:b/>
          <w:sz w:val="19"/>
          <w:szCs w:val="19"/>
          <w:lang w:val="sk-SK"/>
        </w:rPr>
        <w:t xml:space="preserve"> člena rodiny a návštevu u lekára</w:t>
      </w:r>
      <w:r w:rsidRPr="00984047">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984047">
        <w:rPr>
          <w:rFonts w:ascii="Arial" w:hAnsi="Arial" w:cs="Arial"/>
          <w:sz w:val="19"/>
          <w:szCs w:val="19"/>
          <w:lang w:val="sk-SK"/>
        </w:rPr>
        <w:t>ošetrovaní člena rodiny (ďalej len „</w:t>
      </w:r>
      <w:r w:rsidRPr="00984047">
        <w:rPr>
          <w:rFonts w:ascii="Arial" w:hAnsi="Arial" w:cs="Arial"/>
          <w:sz w:val="19"/>
          <w:szCs w:val="19"/>
          <w:lang w:val="sk-SK"/>
        </w:rPr>
        <w:t>OČR</w:t>
      </w:r>
      <w:r w:rsidR="00C6018E" w:rsidRPr="00984047">
        <w:rPr>
          <w:rFonts w:ascii="Arial" w:hAnsi="Arial" w:cs="Arial"/>
          <w:sz w:val="19"/>
          <w:szCs w:val="19"/>
          <w:lang w:val="sk-SK"/>
        </w:rPr>
        <w:t>“)</w:t>
      </w:r>
      <w:r w:rsidRPr="00984047">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týkajúce sa výkonu práce sú limitované rozsahom práce maximálne 12 hodín/deň za všetky pracovné úväzky osoby kumulatívne</w:t>
      </w:r>
      <w:r w:rsidRPr="00984047">
        <w:rPr>
          <w:rFonts w:ascii="Arial" w:hAnsi="Arial" w:cs="Arial"/>
          <w:sz w:val="19"/>
          <w:szCs w:val="19"/>
          <w:lang w:val="sk-SK"/>
        </w:rPr>
        <w:t>, t.</w:t>
      </w:r>
      <w:r w:rsidR="00FD46B9" w:rsidRPr="00984047">
        <w:rPr>
          <w:rFonts w:ascii="Arial" w:hAnsi="Arial" w:cs="Arial"/>
          <w:sz w:val="19"/>
          <w:szCs w:val="19"/>
          <w:lang w:val="sk-SK"/>
        </w:rPr>
        <w:t xml:space="preserve"> </w:t>
      </w:r>
      <w:r w:rsidRPr="00984047">
        <w:rPr>
          <w:rFonts w:ascii="Arial" w:hAnsi="Arial" w:cs="Arial"/>
          <w:sz w:val="19"/>
          <w:szCs w:val="19"/>
          <w:lang w:val="sk-SK"/>
        </w:rPr>
        <w:t>j. za všetky pracovné pomery, dohody mimo pracovného pomeru a štátnozamestnanecký pomer</w:t>
      </w:r>
      <w:r w:rsidRPr="00984047">
        <w:rPr>
          <w:rStyle w:val="Odkaznapoznmkupodiarou"/>
          <w:rFonts w:cs="Arial"/>
          <w:sz w:val="19"/>
          <w:szCs w:val="19"/>
          <w:lang w:val="sk-SK"/>
        </w:rPr>
        <w:footnoteReference w:id="42"/>
      </w:r>
      <w:r w:rsidRPr="00984047">
        <w:rPr>
          <w:rFonts w:ascii="Arial" w:hAnsi="Arial" w:cs="Arial"/>
          <w:sz w:val="19"/>
          <w:szCs w:val="19"/>
          <w:lang w:val="sk-SK"/>
        </w:rPr>
        <w:t xml:space="preserve">. </w:t>
      </w:r>
    </w:p>
    <w:p w14:paraId="15B0CE4B"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 xml:space="preserve">Výdavky týkajúce sa činností na projekte vykonávaných počas práceneschopnosti, </w:t>
      </w:r>
      <w:r w:rsidR="00C6018E" w:rsidRPr="00984047">
        <w:rPr>
          <w:rFonts w:ascii="Arial" w:hAnsi="Arial" w:cs="Arial"/>
          <w:b/>
          <w:sz w:val="19"/>
          <w:szCs w:val="19"/>
          <w:lang w:val="sk-SK"/>
        </w:rPr>
        <w:t>OČR</w:t>
      </w:r>
      <w:r w:rsidRPr="00984047">
        <w:rPr>
          <w:rFonts w:ascii="Arial" w:hAnsi="Arial" w:cs="Arial"/>
          <w:b/>
          <w:sz w:val="19"/>
          <w:szCs w:val="19"/>
          <w:lang w:val="sk-SK"/>
        </w:rPr>
        <w:t xml:space="preserve"> a návštevy lekára</w:t>
      </w:r>
      <w:r w:rsidRPr="00984047">
        <w:rPr>
          <w:rFonts w:ascii="Arial" w:hAnsi="Arial" w:cs="Arial"/>
          <w:sz w:val="19"/>
          <w:szCs w:val="19"/>
          <w:lang w:val="sk-SK"/>
        </w:rPr>
        <w:t xml:space="preserve"> nie sú považované za oprávnené výdavky (ak napr. zamestnanec nepracuje z dôvodu práceneschopnosti alebo </w:t>
      </w:r>
      <w:r w:rsidR="00C6018E" w:rsidRPr="00984047">
        <w:rPr>
          <w:rFonts w:ascii="Arial" w:hAnsi="Arial" w:cs="Arial"/>
          <w:sz w:val="19"/>
          <w:szCs w:val="19"/>
          <w:lang w:val="sk-SK"/>
        </w:rPr>
        <w:t>OČR</w:t>
      </w:r>
      <w:r w:rsidRPr="00984047">
        <w:rPr>
          <w:rFonts w:ascii="Arial" w:hAnsi="Arial" w:cs="Arial"/>
          <w:sz w:val="19"/>
          <w:szCs w:val="19"/>
          <w:lang w:val="sk-SK"/>
        </w:rPr>
        <w:t xml:space="preserve"> či navštívi lekára a súčasne v tom istom čase vykonáva aktivity na základe, napr. </w:t>
      </w:r>
      <w:r w:rsidR="000C56FA" w:rsidRPr="00984047">
        <w:rPr>
          <w:rFonts w:ascii="Arial" w:hAnsi="Arial" w:cs="Arial"/>
          <w:sz w:val="19"/>
          <w:szCs w:val="19"/>
          <w:lang w:val="sk-SK"/>
        </w:rPr>
        <w:t>O</w:t>
      </w:r>
      <w:r w:rsidRPr="00984047">
        <w:rPr>
          <w:rFonts w:ascii="Arial" w:hAnsi="Arial" w:cs="Arial"/>
          <w:sz w:val="19"/>
          <w:szCs w:val="19"/>
          <w:lang w:val="sk-SK"/>
        </w:rPr>
        <w:t xml:space="preserve">bčianskeho zákonníka alebo </w:t>
      </w:r>
      <w:r w:rsidR="000C56FA" w:rsidRPr="00984047">
        <w:rPr>
          <w:rFonts w:ascii="Arial" w:hAnsi="Arial" w:cs="Arial"/>
          <w:sz w:val="19"/>
          <w:szCs w:val="19"/>
          <w:lang w:val="sk-SK"/>
        </w:rPr>
        <w:t>Z</w:t>
      </w:r>
      <w:r w:rsidRPr="00984047">
        <w:rPr>
          <w:rFonts w:ascii="Arial" w:hAnsi="Arial" w:cs="Arial"/>
          <w:sz w:val="19"/>
          <w:szCs w:val="19"/>
          <w:lang w:val="sk-SK"/>
        </w:rPr>
        <w:t>ákonníka práce pre projekt, budú výdavky na tieto aktivity považované za neoprávnené).</w:t>
      </w:r>
    </w:p>
    <w:p w14:paraId="15B0CE4C"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Doplnkové dôchodkové sporenie</w:t>
      </w:r>
      <w:r w:rsidRPr="00984047">
        <w:rPr>
          <w:rFonts w:ascii="Arial" w:hAnsi="Arial" w:cs="Arial"/>
          <w:sz w:val="19"/>
          <w:szCs w:val="19"/>
          <w:lang w:val="sk-SK"/>
        </w:rPr>
        <w:t xml:space="preserve"> je založené na báze dobrovoľnosti, takže netvorí povinnú zložku mzdy zamestnanca, z toho dôvodu </w:t>
      </w:r>
      <w:r w:rsidRPr="00984047">
        <w:rPr>
          <w:rFonts w:ascii="Arial" w:hAnsi="Arial" w:cs="Arial"/>
          <w:b/>
          <w:sz w:val="19"/>
          <w:szCs w:val="19"/>
          <w:lang w:val="sk-SK"/>
        </w:rPr>
        <w:t>nie je považované za oprávnený mzdový výdavok</w:t>
      </w:r>
      <w:r w:rsidRPr="00984047">
        <w:rPr>
          <w:rFonts w:ascii="Arial" w:hAnsi="Arial" w:cs="Arial"/>
          <w:sz w:val="19"/>
          <w:szCs w:val="19"/>
          <w:lang w:val="sk-SK"/>
        </w:rPr>
        <w:t xml:space="preserve">. </w:t>
      </w:r>
    </w:p>
    <w:p w14:paraId="15B0CE4D" w14:textId="13A9651C"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sz w:val="19"/>
          <w:szCs w:val="19"/>
          <w:lang w:val="sk-SK"/>
        </w:rPr>
        <w:t xml:space="preserve">Ostatné </w:t>
      </w:r>
      <w:r w:rsidRPr="00984047">
        <w:rPr>
          <w:rFonts w:ascii="Arial" w:hAnsi="Arial" w:cs="Arial"/>
          <w:b/>
          <w:sz w:val="19"/>
          <w:szCs w:val="19"/>
          <w:lang w:val="sk-SK"/>
        </w:rPr>
        <w:t>výdavky na zamestnanca, ktoré nie sú pre zamestnávateľov povinné</w:t>
      </w:r>
      <w:r w:rsidRPr="00984047">
        <w:rPr>
          <w:rFonts w:ascii="Arial" w:hAnsi="Arial" w:cs="Arial"/>
          <w:sz w:val="19"/>
          <w:szCs w:val="19"/>
          <w:lang w:val="sk-SK"/>
        </w:rPr>
        <w:t xml:space="preserve"> podľa osobitných právnych predpisov (napr. dary, benefity</w:t>
      </w:r>
      <w:r w:rsidR="0001104D" w:rsidRPr="00984047">
        <w:rPr>
          <w:rFonts w:ascii="Arial" w:hAnsi="Arial" w:cs="Arial"/>
          <w:sz w:val="19"/>
          <w:szCs w:val="19"/>
          <w:lang w:val="sk-SK"/>
        </w:rPr>
        <w:t>, príspevky zo sociálneho fondu na dopravu alebo kultúrne podujatia a pod.</w:t>
      </w:r>
      <w:r w:rsidRPr="00984047">
        <w:rPr>
          <w:rFonts w:ascii="Arial" w:hAnsi="Arial" w:cs="Arial"/>
          <w:sz w:val="19"/>
          <w:szCs w:val="19"/>
          <w:lang w:val="sk-SK"/>
        </w:rPr>
        <w:t xml:space="preserve">), </w:t>
      </w:r>
      <w:r w:rsidRPr="00984047">
        <w:rPr>
          <w:rFonts w:ascii="Arial" w:hAnsi="Arial" w:cs="Arial"/>
          <w:b/>
          <w:sz w:val="19"/>
          <w:szCs w:val="19"/>
          <w:lang w:val="sk-SK"/>
        </w:rPr>
        <w:t>nie sú oprávnenými výdavkami</w:t>
      </w:r>
      <w:r w:rsidRPr="00984047">
        <w:rPr>
          <w:rFonts w:ascii="Arial" w:hAnsi="Arial" w:cs="Arial"/>
          <w:sz w:val="19"/>
          <w:szCs w:val="19"/>
          <w:lang w:val="sk-SK"/>
        </w:rPr>
        <w:t xml:space="preserve">. </w:t>
      </w:r>
    </w:p>
    <w:p w14:paraId="15B0CE4E"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na odstupné a odchodné sú považované za neoprávnené výdavky</w:t>
      </w:r>
      <w:r w:rsidRPr="00984047">
        <w:rPr>
          <w:rFonts w:ascii="Arial" w:hAnsi="Arial" w:cs="Arial"/>
          <w:sz w:val="19"/>
          <w:szCs w:val="19"/>
          <w:lang w:val="sk-SK"/>
        </w:rPr>
        <w:t xml:space="preserve"> z dôvodu, že medzi nimi a realizáciou projektu neexistuje príčinný vzťah. </w:t>
      </w:r>
    </w:p>
    <w:p w14:paraId="15B0CE4F"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Tvorba sociálneho fondu</w:t>
      </w:r>
      <w:r w:rsidRPr="00984047">
        <w:rPr>
          <w:rFonts w:ascii="Arial" w:hAnsi="Arial" w:cs="Arial"/>
          <w:sz w:val="19"/>
          <w:szCs w:val="19"/>
          <w:lang w:val="sk-SK"/>
        </w:rPr>
        <w:t xml:space="preserve"> je pre zamestnávateľa povinnosťou, nakoľko však jeho čerpanie nesúvisí s realizáci</w:t>
      </w:r>
      <w:r w:rsidR="002A5C7D" w:rsidRPr="00984047">
        <w:rPr>
          <w:rFonts w:ascii="Arial" w:hAnsi="Arial" w:cs="Arial"/>
          <w:sz w:val="19"/>
          <w:szCs w:val="19"/>
          <w:lang w:val="sk-SK"/>
        </w:rPr>
        <w:t>o</w:t>
      </w:r>
      <w:r w:rsidRPr="00984047">
        <w:rPr>
          <w:rFonts w:ascii="Arial" w:hAnsi="Arial" w:cs="Arial"/>
          <w:sz w:val="19"/>
          <w:szCs w:val="19"/>
          <w:lang w:val="sk-SK"/>
        </w:rPr>
        <w:t xml:space="preserve">u projektu, </w:t>
      </w:r>
      <w:r w:rsidRPr="00984047">
        <w:rPr>
          <w:rFonts w:ascii="Arial" w:hAnsi="Arial" w:cs="Arial"/>
          <w:b/>
          <w:sz w:val="19"/>
          <w:szCs w:val="19"/>
          <w:lang w:val="sk-SK"/>
        </w:rPr>
        <w:t>tieto výdavky nie sú oprávnenými</w:t>
      </w:r>
      <w:r w:rsidRPr="00984047">
        <w:rPr>
          <w:rFonts w:ascii="Arial" w:hAnsi="Arial" w:cs="Arial"/>
          <w:sz w:val="19"/>
          <w:szCs w:val="19"/>
          <w:lang w:val="sk-SK"/>
        </w:rPr>
        <w:t>.</w:t>
      </w:r>
    </w:p>
    <w:p w14:paraId="15B0CE50" w14:textId="6B53EE8F"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b/>
          <w:sz w:val="19"/>
          <w:szCs w:val="19"/>
          <w:lang w:val="sk-SK"/>
        </w:rPr>
        <w:t>Pracovné úväzky osôb pracujúcich na projekte sa nesmú prekrývať</w:t>
      </w:r>
      <w:r w:rsidRPr="00984047">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984047">
        <w:rPr>
          <w:rFonts w:ascii="Arial" w:hAnsi="Arial" w:cs="Arial"/>
          <w:sz w:val="19"/>
          <w:szCs w:val="19"/>
          <w:lang w:val="sk-SK"/>
        </w:rPr>
        <w:t xml:space="preserve">pre OP EVS </w:t>
      </w:r>
      <w:r w:rsidRPr="00984047">
        <w:rPr>
          <w:rFonts w:ascii="Arial" w:hAnsi="Arial" w:cs="Arial"/>
          <w:sz w:val="19"/>
          <w:szCs w:val="19"/>
          <w:lang w:val="sk-SK"/>
        </w:rPr>
        <w:t>oprávnený odstúpiť od zmluvy o NFP.</w:t>
      </w:r>
    </w:p>
    <w:p w14:paraId="15B0CE51" w14:textId="7CE905ED" w:rsidR="00910E0D" w:rsidRPr="00984047" w:rsidRDefault="004265FD" w:rsidP="000906F9">
      <w:pPr>
        <w:spacing w:before="120" w:after="120" w:line="288" w:lineRule="auto"/>
        <w:jc w:val="both"/>
        <w:rPr>
          <w:rFonts w:ascii="Arial" w:hAnsi="Arial" w:cs="Arial"/>
          <w:color w:val="000000"/>
          <w:sz w:val="19"/>
          <w:szCs w:val="19"/>
          <w:lang w:val="sk-SK"/>
        </w:rPr>
      </w:pPr>
      <w:r w:rsidRPr="00984047">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w:t>
      </w:r>
      <w:r w:rsidRPr="00941FF6">
        <w:rPr>
          <w:rFonts w:ascii="Arial" w:hAnsi="Arial" w:cs="Arial"/>
          <w:sz w:val="19"/>
          <w:szCs w:val="19"/>
          <w:lang w:val="sk-SK"/>
        </w:rPr>
        <w:t xml:space="preserve">v Usmernení RO </w:t>
      </w:r>
      <w:r w:rsidR="00EA2635" w:rsidRPr="00941FF6">
        <w:rPr>
          <w:rFonts w:ascii="Arial" w:hAnsi="Arial" w:cs="Arial"/>
          <w:sz w:val="19"/>
          <w:szCs w:val="19"/>
          <w:lang w:val="sk-SK"/>
        </w:rPr>
        <w:t xml:space="preserve">č. 5 </w:t>
      </w:r>
      <w:r w:rsidRPr="00941FF6">
        <w:rPr>
          <w:rFonts w:ascii="Arial" w:hAnsi="Arial" w:cs="Arial"/>
          <w:sz w:val="19"/>
          <w:szCs w:val="19"/>
          <w:lang w:val="sk-SK"/>
        </w:rPr>
        <w:t xml:space="preserve">pre OP EVS k oprávnenosti </w:t>
      </w:r>
      <w:r w:rsidR="007D57A4" w:rsidRPr="00941FF6">
        <w:rPr>
          <w:rFonts w:ascii="Arial" w:hAnsi="Arial" w:cs="Arial"/>
          <w:sz w:val="19"/>
          <w:szCs w:val="19"/>
          <w:lang w:val="sk-SK"/>
        </w:rPr>
        <w:t xml:space="preserve">vybraných skupín </w:t>
      </w:r>
      <w:r w:rsidRPr="00941FF6">
        <w:rPr>
          <w:rFonts w:ascii="Arial" w:hAnsi="Arial" w:cs="Arial"/>
          <w:sz w:val="19"/>
          <w:szCs w:val="19"/>
          <w:lang w:val="sk-SK"/>
        </w:rPr>
        <w:t>výdavkov</w:t>
      </w:r>
      <w:r w:rsidR="007D57A4" w:rsidRPr="00941FF6">
        <w:rPr>
          <w:rFonts w:ascii="Arial" w:hAnsi="Arial" w:cs="Arial"/>
          <w:sz w:val="19"/>
          <w:szCs w:val="19"/>
          <w:lang w:val="sk-SK"/>
        </w:rPr>
        <w:t xml:space="preserve"> pre PO 2014-2020</w:t>
      </w:r>
      <w:r w:rsidR="007671F8" w:rsidRPr="00941FF6">
        <w:rPr>
          <w:rFonts w:ascii="Arial" w:hAnsi="Arial" w:cs="Arial"/>
          <w:sz w:val="19"/>
          <w:szCs w:val="19"/>
          <w:lang w:val="sk-SK"/>
        </w:rPr>
        <w:t>.</w:t>
      </w:r>
      <w:r w:rsidRPr="00984047">
        <w:rPr>
          <w:rFonts w:ascii="Arial" w:hAnsi="Arial" w:cs="Arial"/>
          <w:sz w:val="19"/>
          <w:szCs w:val="19"/>
          <w:lang w:val="sk-SK"/>
        </w:rPr>
        <w:t xml:space="preserve"> </w:t>
      </w:r>
    </w:p>
    <w:p w14:paraId="15B0CE52" w14:textId="77777777" w:rsidR="004265FD" w:rsidRPr="00984047"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551D65" w:rsidRDefault="004265FD" w:rsidP="00551D65">
      <w:pPr>
        <w:pStyle w:val="BodyText1"/>
        <w:rPr>
          <w:b/>
        </w:rPr>
      </w:pPr>
      <w:r w:rsidRPr="00551D65">
        <w:rPr>
          <w:b/>
        </w:rPr>
        <w:t>Cestovné náhrady</w:t>
      </w:r>
      <w:r w:rsidR="00FA4BEA" w:rsidRPr="00551D65">
        <w:rPr>
          <w:rStyle w:val="Odkaznapoznmkupodiarou"/>
          <w:rFonts w:cs="Arial"/>
          <w:b/>
          <w:sz w:val="19"/>
          <w:szCs w:val="19"/>
          <w:lang w:val="sk-SK"/>
        </w:rPr>
        <w:footnoteReference w:id="43"/>
      </w:r>
    </w:p>
    <w:p w14:paraId="15B0CE54" w14:textId="1C72C868"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Pr>
          <w:rFonts w:ascii="Arial" w:hAnsi="Arial" w:cs="Arial"/>
          <w:sz w:val="19"/>
          <w:szCs w:val="19"/>
          <w:lang w:val="sk-SK"/>
        </w:rPr>
        <w:t>zamestnávateľa</w:t>
      </w:r>
      <w:r w:rsidRPr="00984047">
        <w:rPr>
          <w:rFonts w:ascii="Arial" w:hAnsi="Arial" w:cs="Arial"/>
          <w:sz w:val="19"/>
          <w:szCs w:val="19"/>
          <w:lang w:val="sk-SK"/>
        </w:rPr>
        <w:t xml:space="preserve">. </w:t>
      </w:r>
    </w:p>
    <w:p w14:paraId="15B0CE55" w14:textId="3992824A"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Pr>
          <w:rFonts w:ascii="Arial" w:hAnsi="Arial" w:cs="Arial"/>
          <w:sz w:val="19"/>
          <w:szCs w:val="19"/>
          <w:lang w:val="sk-SK"/>
        </w:rPr>
        <w:t xml:space="preserve">alebo sú osobami cieľovej skupiny </w:t>
      </w:r>
      <w:r w:rsidRPr="00984047">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Oprávnenými výdavkami v rámci cestovných náhrad sú: </w:t>
      </w:r>
    </w:p>
    <w:p w14:paraId="15B0CE57" w14:textId="12955E25"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cestovných výdavkov</w:t>
      </w:r>
      <w:r w:rsidR="004E07F2" w:rsidRPr="00984047">
        <w:rPr>
          <w:rFonts w:ascii="Arial" w:hAnsi="Arial" w:cs="Arial"/>
          <w:sz w:val="19"/>
          <w:szCs w:val="19"/>
        </w:rPr>
        <w:t>;</w:t>
      </w:r>
    </w:p>
    <w:p w14:paraId="15B0CE58" w14:textId="07496D76"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výdavkov na ubytovanie</w:t>
      </w:r>
      <w:r w:rsidR="004E07F2" w:rsidRPr="00984047">
        <w:rPr>
          <w:rFonts w:ascii="Arial" w:hAnsi="Arial" w:cs="Arial"/>
          <w:sz w:val="19"/>
          <w:szCs w:val="19"/>
        </w:rPr>
        <w:t>;</w:t>
      </w:r>
    </w:p>
    <w:p w14:paraId="15B0CE59" w14:textId="26F90E4D"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stravné</w:t>
      </w:r>
      <w:r w:rsidRPr="00984047">
        <w:rPr>
          <w:rFonts w:ascii="Arial" w:hAnsi="Arial" w:cs="Arial"/>
          <w:sz w:val="19"/>
          <w:szCs w:val="19"/>
          <w:vertAlign w:val="superscript"/>
        </w:rPr>
        <w:footnoteReference w:id="44"/>
      </w:r>
      <w:r w:rsidR="004E07F2" w:rsidRPr="00984047">
        <w:rPr>
          <w:rFonts w:ascii="Arial" w:hAnsi="Arial" w:cs="Arial"/>
          <w:sz w:val="19"/>
          <w:szCs w:val="19"/>
        </w:rPr>
        <w:t>;</w:t>
      </w:r>
    </w:p>
    <w:p w14:paraId="15B0CE5A" w14:textId="77777777"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potrebných vedľajších výdavkov.</w:t>
      </w:r>
    </w:p>
    <w:p w14:paraId="15B0CE5B" w14:textId="558CB2D6"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Pr>
          <w:rFonts w:ascii="Arial" w:hAnsi="Arial" w:cs="Arial"/>
          <w:sz w:val="19"/>
          <w:szCs w:val="19"/>
        </w:rPr>
        <w:t xml:space="preserve"> </w:t>
      </w:r>
      <w:r w:rsidR="00746758" w:rsidRPr="00746758">
        <w:rPr>
          <w:rFonts w:ascii="Arial" w:hAnsi="Arial" w:cs="Arial"/>
          <w:sz w:val="19"/>
          <w:szCs w:val="19"/>
        </w:rPr>
        <w:t>(v 1. triede ak vzdialenosť presahuje 200 km)</w:t>
      </w:r>
      <w:r w:rsidRPr="00984047">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b/>
          <w:sz w:val="19"/>
          <w:szCs w:val="19"/>
        </w:rPr>
        <w:t>Použitie miestnej verejnej dopravy</w:t>
      </w:r>
      <w:r w:rsidRPr="00984047">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lietadla</w:t>
      </w:r>
      <w:r w:rsidRPr="00984047">
        <w:rPr>
          <w:rFonts w:ascii="Arial" w:hAnsi="Arial" w:cs="Arial"/>
          <w:sz w:val="19"/>
          <w:szCs w:val="19"/>
          <w:lang w:eastAsia="en-US"/>
        </w:rPr>
        <w:t xml:space="preserve"> -</w:t>
      </w:r>
      <w:r w:rsidRPr="00984047">
        <w:rPr>
          <w:rFonts w:ascii="Arial" w:hAnsi="Arial" w:cs="Arial"/>
          <w:b/>
          <w:sz w:val="19"/>
          <w:szCs w:val="19"/>
          <w:lang w:eastAsia="en-US"/>
        </w:rPr>
        <w:t xml:space="preserve"> </w:t>
      </w:r>
      <w:r w:rsidRPr="00984047">
        <w:rPr>
          <w:rFonts w:ascii="Arial" w:hAnsi="Arial" w:cs="Arial"/>
          <w:sz w:val="19"/>
          <w:szCs w:val="19"/>
          <w:lang w:eastAsia="en-US"/>
        </w:rPr>
        <w:t>p</w:t>
      </w:r>
      <w:r w:rsidR="004265FD" w:rsidRPr="00984047">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984047" w:rsidDel="001C23A7">
        <w:rPr>
          <w:rFonts w:ascii="Arial" w:hAnsi="Arial" w:cs="Arial"/>
          <w:sz w:val="19"/>
          <w:szCs w:val="19"/>
          <w:lang w:eastAsia="en-US"/>
        </w:rPr>
        <w:t xml:space="preserve"> </w:t>
      </w:r>
      <w:r w:rsidR="004265FD" w:rsidRPr="00984047">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984047">
        <w:rPr>
          <w:rFonts w:ascii="Arial" w:hAnsi="Arial" w:cs="Arial"/>
          <w:sz w:val="19"/>
          <w:szCs w:val="19"/>
        </w:rPr>
        <w:t xml:space="preserve">Pri využití leteckej dopravy na tuzemské pracovné cesty sa za oprávnený výdavok bude považovať max. cena </w:t>
      </w:r>
      <w:r w:rsidR="00A755A1" w:rsidRPr="00984047">
        <w:rPr>
          <w:rFonts w:ascii="Arial" w:hAnsi="Arial" w:cs="Arial"/>
          <w:sz w:val="19"/>
          <w:szCs w:val="19"/>
        </w:rPr>
        <w:t xml:space="preserve">cestovného lístka na </w:t>
      </w:r>
      <w:r w:rsidR="004265FD" w:rsidRPr="00984047">
        <w:rPr>
          <w:rFonts w:ascii="Arial" w:hAnsi="Arial" w:cs="Arial"/>
          <w:sz w:val="19"/>
          <w:szCs w:val="19"/>
        </w:rPr>
        <w:t xml:space="preserve">vlak pre </w:t>
      </w:r>
      <w:r w:rsidR="00B77A1B" w:rsidRPr="00984047">
        <w:rPr>
          <w:rFonts w:ascii="Arial" w:hAnsi="Arial" w:cs="Arial"/>
          <w:sz w:val="19"/>
          <w:szCs w:val="19"/>
        </w:rPr>
        <w:t>2</w:t>
      </w:r>
      <w:r w:rsidR="004265FD" w:rsidRPr="00984047">
        <w:rPr>
          <w:rFonts w:ascii="Arial" w:hAnsi="Arial" w:cs="Arial"/>
          <w:sz w:val="19"/>
          <w:szCs w:val="19"/>
        </w:rPr>
        <w:t xml:space="preserve">. triedu + miestenka, ak </w:t>
      </w:r>
      <w:r w:rsidR="00A755A1" w:rsidRPr="00984047">
        <w:rPr>
          <w:rFonts w:ascii="Arial" w:hAnsi="Arial" w:cs="Arial"/>
          <w:sz w:val="19"/>
          <w:szCs w:val="19"/>
        </w:rPr>
        <w:t xml:space="preserve">však </w:t>
      </w:r>
      <w:r w:rsidR="00B77A1B" w:rsidRPr="00984047">
        <w:rPr>
          <w:rFonts w:ascii="Arial" w:hAnsi="Arial" w:cs="Arial"/>
          <w:sz w:val="19"/>
          <w:szCs w:val="19"/>
        </w:rPr>
        <w:t xml:space="preserve">cena </w:t>
      </w:r>
      <w:r w:rsidR="004265FD" w:rsidRPr="00984047">
        <w:rPr>
          <w:rFonts w:ascii="Arial" w:hAnsi="Arial" w:cs="Arial"/>
          <w:sz w:val="19"/>
          <w:szCs w:val="19"/>
        </w:rPr>
        <w:t>letenk</w:t>
      </w:r>
      <w:r w:rsidR="00B77A1B" w:rsidRPr="00984047">
        <w:rPr>
          <w:rFonts w:ascii="Arial" w:hAnsi="Arial" w:cs="Arial"/>
          <w:sz w:val="19"/>
          <w:szCs w:val="19"/>
        </w:rPr>
        <w:t>y</w:t>
      </w:r>
      <w:r w:rsidR="004265FD" w:rsidRPr="00984047">
        <w:rPr>
          <w:rFonts w:ascii="Arial" w:hAnsi="Arial" w:cs="Arial"/>
          <w:sz w:val="19"/>
          <w:szCs w:val="19"/>
        </w:rPr>
        <w:t xml:space="preserve"> bude </w:t>
      </w:r>
      <w:r w:rsidR="00B77A1B" w:rsidRPr="00984047">
        <w:rPr>
          <w:rFonts w:ascii="Arial" w:hAnsi="Arial" w:cs="Arial"/>
          <w:sz w:val="19"/>
          <w:szCs w:val="19"/>
        </w:rPr>
        <w:t xml:space="preserve">nižšia </w:t>
      </w:r>
      <w:r w:rsidR="004265FD" w:rsidRPr="00984047">
        <w:rPr>
          <w:rFonts w:ascii="Arial" w:hAnsi="Arial" w:cs="Arial"/>
          <w:sz w:val="19"/>
          <w:szCs w:val="19"/>
        </w:rPr>
        <w:t xml:space="preserve">ako cena </w:t>
      </w:r>
      <w:r w:rsidR="00B77A1B" w:rsidRPr="00984047">
        <w:rPr>
          <w:rFonts w:ascii="Arial" w:hAnsi="Arial" w:cs="Arial"/>
          <w:sz w:val="19"/>
          <w:szCs w:val="19"/>
        </w:rPr>
        <w:t xml:space="preserve">cestovného </w:t>
      </w:r>
      <w:r w:rsidR="004265FD" w:rsidRPr="00984047">
        <w:rPr>
          <w:rFonts w:ascii="Arial" w:hAnsi="Arial" w:cs="Arial"/>
          <w:sz w:val="19"/>
          <w:szCs w:val="19"/>
        </w:rPr>
        <w:t xml:space="preserve">lístka </w:t>
      </w:r>
      <w:r w:rsidR="00B77A1B" w:rsidRPr="00984047">
        <w:rPr>
          <w:rFonts w:ascii="Arial" w:hAnsi="Arial" w:cs="Arial"/>
          <w:sz w:val="19"/>
          <w:szCs w:val="19"/>
        </w:rPr>
        <w:t xml:space="preserve">na vlak </w:t>
      </w:r>
      <w:r w:rsidR="004265FD" w:rsidRPr="00984047">
        <w:rPr>
          <w:rFonts w:ascii="Arial" w:hAnsi="Arial" w:cs="Arial"/>
          <w:sz w:val="19"/>
          <w:szCs w:val="19"/>
        </w:rPr>
        <w:t xml:space="preserve">pre </w:t>
      </w:r>
      <w:r w:rsidR="00B77A1B" w:rsidRPr="00984047">
        <w:rPr>
          <w:rFonts w:ascii="Arial" w:hAnsi="Arial" w:cs="Arial"/>
          <w:sz w:val="19"/>
          <w:szCs w:val="19"/>
        </w:rPr>
        <w:t>2</w:t>
      </w:r>
      <w:r w:rsidR="004265FD" w:rsidRPr="00984047">
        <w:rPr>
          <w:rFonts w:ascii="Arial" w:hAnsi="Arial" w:cs="Arial"/>
          <w:sz w:val="19"/>
          <w:szCs w:val="19"/>
        </w:rPr>
        <w:t xml:space="preserve">. triedu + miestenka, preplatí </w:t>
      </w:r>
      <w:r w:rsidR="00B77A1B" w:rsidRPr="00984047">
        <w:rPr>
          <w:rFonts w:ascii="Arial" w:hAnsi="Arial" w:cs="Arial"/>
          <w:sz w:val="19"/>
          <w:szCs w:val="19"/>
        </w:rPr>
        <w:t xml:space="preserve">sa </w:t>
      </w:r>
      <w:r w:rsidR="004265FD" w:rsidRPr="00984047">
        <w:rPr>
          <w:rFonts w:ascii="Arial" w:hAnsi="Arial" w:cs="Arial"/>
          <w:sz w:val="19"/>
          <w:szCs w:val="19"/>
        </w:rPr>
        <w:t>cena letenky</w:t>
      </w:r>
      <w:r w:rsidR="00693F6C" w:rsidRPr="00984047">
        <w:rPr>
          <w:rFonts w:ascii="Arial" w:hAnsi="Arial" w:cs="Arial"/>
          <w:sz w:val="19"/>
          <w:szCs w:val="19"/>
        </w:rPr>
        <w:t>.</w:t>
      </w:r>
      <w:r w:rsidR="004265FD" w:rsidRPr="00984047">
        <w:rPr>
          <w:rFonts w:ascii="Arial" w:hAnsi="Arial" w:cs="Arial"/>
          <w:sz w:val="19"/>
          <w:szCs w:val="19"/>
        </w:rPr>
        <w:t xml:space="preserve">  </w:t>
      </w:r>
    </w:p>
    <w:p w14:paraId="047C9CD6" w14:textId="78AC694A" w:rsidR="0037283C" w:rsidRPr="00984047"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súkromného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sa zamestnanec/osoba </w:t>
      </w:r>
      <w:r w:rsidR="00746758">
        <w:rPr>
          <w:rFonts w:ascii="Arial" w:hAnsi="Arial" w:cs="Arial"/>
          <w:sz w:val="19"/>
          <w:szCs w:val="19"/>
          <w:lang w:eastAsia="en-US"/>
        </w:rPr>
        <w:t xml:space="preserve">písomne </w:t>
      </w:r>
      <w:r w:rsidR="004265FD" w:rsidRPr="00984047">
        <w:rPr>
          <w:rFonts w:ascii="Arial" w:hAnsi="Arial" w:cs="Arial"/>
          <w:sz w:val="19"/>
          <w:szCs w:val="19"/>
          <w:lang w:eastAsia="en-US"/>
        </w:rPr>
        <w:t>dohodne so zamestnávateľom, že pri pracovnej ceste použije cestné motorové vozidlo</w:t>
      </w:r>
      <w:r w:rsidR="002D6B83">
        <w:rPr>
          <w:rFonts w:ascii="Arial" w:hAnsi="Arial" w:cs="Arial"/>
          <w:sz w:val="19"/>
          <w:szCs w:val="19"/>
          <w:lang w:eastAsia="en-US"/>
        </w:rPr>
        <w:t xml:space="preserve"> okrem cestného motorového vozidla poskytnutého zamestnávateľom</w:t>
      </w:r>
      <w:r w:rsidR="004265FD" w:rsidRPr="00984047">
        <w:rPr>
          <w:rFonts w:ascii="Arial" w:hAnsi="Arial" w:cs="Arial"/>
          <w:sz w:val="19"/>
          <w:szCs w:val="19"/>
          <w:lang w:eastAsia="en-US"/>
        </w:rPr>
        <w:t xml:space="preserve">, </w:t>
      </w:r>
      <w:r w:rsidR="002D6B83">
        <w:rPr>
          <w:rFonts w:ascii="Arial" w:hAnsi="Arial" w:cs="Arial"/>
          <w:sz w:val="19"/>
          <w:szCs w:val="19"/>
          <w:lang w:eastAsia="en-US"/>
        </w:rPr>
        <w:t xml:space="preserve">zamestnancovi patrí základná náhrada za každý 1 km jazdy a náhrada za spotrebované pohonné látky. </w:t>
      </w:r>
      <w:r w:rsidR="004265FD" w:rsidRPr="00984047">
        <w:rPr>
          <w:rFonts w:ascii="Arial" w:hAnsi="Arial" w:cs="Arial"/>
          <w:sz w:val="19"/>
          <w:szCs w:val="19"/>
          <w:lang w:eastAsia="en-US"/>
        </w:rPr>
        <w:t>Nárok na úhradu cestovného má iba vodič motorového vozidla, t.</w:t>
      </w:r>
      <w:r w:rsidR="00DB47E1" w:rsidRPr="00984047">
        <w:rPr>
          <w:rFonts w:ascii="Arial" w:hAnsi="Arial" w:cs="Arial"/>
          <w:sz w:val="19"/>
          <w:szCs w:val="19"/>
          <w:lang w:eastAsia="en-US"/>
        </w:rPr>
        <w:t xml:space="preserve"> </w:t>
      </w:r>
      <w:r w:rsidR="004265FD" w:rsidRPr="00984047">
        <w:rPr>
          <w:rFonts w:ascii="Arial" w:hAnsi="Arial" w:cs="Arial"/>
          <w:sz w:val="19"/>
          <w:szCs w:val="19"/>
          <w:lang w:eastAsia="en-US"/>
        </w:rPr>
        <w:t>j. ak sú v motorovom vozidle viaceré osoby, nárok na úhradu má iba jedna osoba - vodič motorového vozidla</w:t>
      </w:r>
      <w:r w:rsidR="002D6B83">
        <w:rPr>
          <w:rFonts w:ascii="Arial" w:hAnsi="Arial" w:cs="Arial"/>
          <w:sz w:val="19"/>
          <w:szCs w:val="19"/>
          <w:lang w:eastAsia="en-US"/>
        </w:rPr>
        <w:t xml:space="preserve">. </w:t>
      </w:r>
      <w:r w:rsidR="0037283C" w:rsidRPr="002D2711">
        <w:rPr>
          <w:rFonts w:ascii="Arial" w:hAnsi="Arial" w:cs="Arial"/>
          <w:sz w:val="19"/>
          <w:szCs w:val="19"/>
          <w:lang w:eastAsia="en-US"/>
        </w:rPr>
        <w:t xml:space="preserve">V prípade, že </w:t>
      </w:r>
      <w:r w:rsidR="0037283C">
        <w:rPr>
          <w:rFonts w:ascii="Arial" w:hAnsi="Arial" w:cs="Arial"/>
          <w:sz w:val="19"/>
          <w:szCs w:val="19"/>
          <w:lang w:eastAsia="en-US"/>
        </w:rPr>
        <w:t>nebudú preukázané</w:t>
      </w:r>
      <w:r w:rsidR="0037283C" w:rsidRPr="002D2711">
        <w:rPr>
          <w:rFonts w:ascii="Arial" w:hAnsi="Arial" w:cs="Arial"/>
          <w:sz w:val="19"/>
          <w:szCs w:val="19"/>
          <w:lang w:eastAsia="en-US"/>
        </w:rPr>
        <w:t xml:space="preserve"> vyššie uvedené podmienky</w:t>
      </w:r>
      <w:r w:rsidR="0037283C">
        <w:rPr>
          <w:rFonts w:ascii="Arial" w:hAnsi="Arial" w:cs="Arial"/>
          <w:sz w:val="19"/>
          <w:szCs w:val="19"/>
          <w:lang w:eastAsia="en-US"/>
        </w:rPr>
        <w:t>,</w:t>
      </w:r>
      <w:r w:rsidR="0037283C" w:rsidRPr="002D2711">
        <w:rPr>
          <w:rFonts w:ascii="Arial" w:hAnsi="Arial" w:cs="Arial"/>
          <w:sz w:val="19"/>
          <w:szCs w:val="19"/>
          <w:lang w:eastAsia="en-US"/>
        </w:rPr>
        <w:t xml:space="preserve"> môže</w:t>
      </w:r>
      <w:r w:rsidR="008827CC">
        <w:rPr>
          <w:rFonts w:ascii="Arial" w:hAnsi="Arial" w:cs="Arial"/>
          <w:sz w:val="19"/>
          <w:szCs w:val="19"/>
          <w:lang w:eastAsia="en-US"/>
        </w:rPr>
        <w:t xml:space="preserve"> </w:t>
      </w:r>
      <w:r w:rsidR="0037283C" w:rsidRPr="002D2711">
        <w:rPr>
          <w:rFonts w:ascii="Arial" w:hAnsi="Arial" w:cs="Arial"/>
          <w:sz w:val="19"/>
          <w:szCs w:val="19"/>
          <w:lang w:eastAsia="en-US"/>
        </w:rPr>
        <w:t xml:space="preserve">byť zo strany RO </w:t>
      </w:r>
      <w:r w:rsidR="00D33532">
        <w:rPr>
          <w:rFonts w:ascii="Arial" w:hAnsi="Arial" w:cs="Arial"/>
          <w:sz w:val="19"/>
          <w:szCs w:val="19"/>
          <w:lang w:eastAsia="en-US"/>
        </w:rPr>
        <w:t xml:space="preserve">pre OP EVS </w:t>
      </w:r>
      <w:r w:rsidR="0037283C" w:rsidRPr="002D2711">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984047"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služobného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zamestnanec/osoba použije na cestu cestné motorové vozidlo </w:t>
      </w:r>
      <w:r w:rsidR="006A7BCB" w:rsidRPr="00984047">
        <w:rPr>
          <w:rFonts w:ascii="Arial" w:hAnsi="Arial" w:cs="Arial"/>
          <w:sz w:val="19"/>
          <w:szCs w:val="19"/>
          <w:lang w:eastAsia="en-US"/>
        </w:rPr>
        <w:t>žiadateľa/</w:t>
      </w:r>
      <w:r w:rsidR="004265FD" w:rsidRPr="00984047">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984047">
        <w:rPr>
          <w:rFonts w:ascii="Arial" w:hAnsi="Arial" w:cs="Arial"/>
          <w:sz w:val="19"/>
          <w:szCs w:val="19"/>
          <w:lang w:eastAsia="en-US"/>
        </w:rPr>
        <w:t>.</w:t>
      </w:r>
      <w:r w:rsidR="002D2711">
        <w:rPr>
          <w:rFonts w:ascii="Arial" w:hAnsi="Arial" w:cs="Arial"/>
          <w:sz w:val="19"/>
          <w:szCs w:val="19"/>
          <w:lang w:eastAsia="en-US"/>
        </w:rPr>
        <w:t xml:space="preserve"> </w:t>
      </w:r>
      <w:r w:rsidR="002D2711" w:rsidRPr="002D2711">
        <w:rPr>
          <w:rFonts w:ascii="Arial" w:hAnsi="Arial" w:cs="Arial"/>
          <w:sz w:val="19"/>
          <w:szCs w:val="19"/>
          <w:lang w:eastAsia="en-US"/>
        </w:rPr>
        <w:t xml:space="preserve">V prípade, že </w:t>
      </w:r>
      <w:r w:rsidR="00886786">
        <w:rPr>
          <w:rFonts w:ascii="Arial" w:hAnsi="Arial" w:cs="Arial"/>
          <w:sz w:val="19"/>
          <w:szCs w:val="19"/>
          <w:lang w:eastAsia="en-US"/>
        </w:rPr>
        <w:t>nebudú preukázané</w:t>
      </w:r>
      <w:r w:rsidR="002D2711" w:rsidRPr="002D2711">
        <w:rPr>
          <w:rFonts w:ascii="Arial" w:hAnsi="Arial" w:cs="Arial"/>
          <w:sz w:val="19"/>
          <w:szCs w:val="19"/>
          <w:lang w:eastAsia="en-US"/>
        </w:rPr>
        <w:t xml:space="preserve"> vyššie uvedené podmienky</w:t>
      </w:r>
      <w:r w:rsidR="00886786">
        <w:rPr>
          <w:rFonts w:ascii="Arial" w:hAnsi="Arial" w:cs="Arial"/>
          <w:sz w:val="19"/>
          <w:szCs w:val="19"/>
          <w:lang w:eastAsia="en-US"/>
        </w:rPr>
        <w:t>,</w:t>
      </w:r>
      <w:r w:rsidR="002D2711" w:rsidRPr="002D2711">
        <w:rPr>
          <w:rFonts w:ascii="Arial" w:hAnsi="Arial" w:cs="Arial"/>
          <w:sz w:val="19"/>
          <w:szCs w:val="19"/>
          <w:lang w:eastAsia="en-US"/>
        </w:rPr>
        <w:t xml:space="preserve"> môže byť zo strany RO </w:t>
      </w:r>
      <w:r w:rsidR="00B53955">
        <w:rPr>
          <w:rFonts w:ascii="Arial" w:hAnsi="Arial" w:cs="Arial"/>
          <w:sz w:val="19"/>
          <w:szCs w:val="19"/>
          <w:lang w:eastAsia="en-US"/>
        </w:rPr>
        <w:t xml:space="preserve">pre OP EVS </w:t>
      </w:r>
      <w:r w:rsidR="002D2711" w:rsidRPr="002D2711">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taxi služby</w:t>
      </w:r>
      <w:r w:rsidRPr="00984047">
        <w:rPr>
          <w:rFonts w:ascii="Arial" w:hAnsi="Arial" w:cs="Arial"/>
          <w:sz w:val="19"/>
          <w:szCs w:val="19"/>
          <w:lang w:eastAsia="en-US"/>
        </w:rPr>
        <w:t xml:space="preserve"> – RO pre OP EVS považuje výdavok na použitie taxi služby za oprávnený</w:t>
      </w:r>
      <w:r w:rsidR="00C2664E" w:rsidRPr="00984047">
        <w:rPr>
          <w:rFonts w:ascii="Arial" w:hAnsi="Arial" w:cs="Arial"/>
          <w:sz w:val="19"/>
          <w:szCs w:val="19"/>
          <w:lang w:eastAsia="en-US"/>
        </w:rPr>
        <w:t xml:space="preserve"> len v mimoriadnych prípadoch </w:t>
      </w:r>
      <w:r w:rsidR="0065364C" w:rsidRPr="00984047">
        <w:rPr>
          <w:rFonts w:ascii="Arial" w:hAnsi="Arial" w:cs="Arial"/>
          <w:sz w:val="19"/>
          <w:szCs w:val="19"/>
          <w:lang w:eastAsia="en-US"/>
        </w:rPr>
        <w:t>(</w:t>
      </w:r>
      <w:r w:rsidR="00C2664E" w:rsidRPr="00984047">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984047">
        <w:rPr>
          <w:rFonts w:ascii="Arial" w:hAnsi="Arial" w:cs="Arial"/>
          <w:sz w:val="19"/>
          <w:szCs w:val="19"/>
          <w:lang w:eastAsia="en-US"/>
        </w:rPr>
        <w:t>id</w:t>
      </w:r>
      <w:r w:rsidR="00C2664E" w:rsidRPr="00984047">
        <w:rPr>
          <w:rFonts w:ascii="Arial" w:hAnsi="Arial" w:cs="Arial"/>
          <w:sz w:val="19"/>
          <w:szCs w:val="19"/>
          <w:lang w:eastAsia="en-US"/>
        </w:rPr>
        <w:t>la pred 7</w:t>
      </w:r>
      <w:r w:rsidR="00034607" w:rsidRPr="00984047">
        <w:rPr>
          <w:rFonts w:ascii="Arial" w:hAnsi="Arial" w:cs="Arial"/>
          <w:sz w:val="19"/>
          <w:szCs w:val="19"/>
          <w:lang w:eastAsia="en-US"/>
        </w:rPr>
        <w:t>.</w:t>
      </w:r>
      <w:r w:rsidR="00C2664E" w:rsidRPr="00984047">
        <w:rPr>
          <w:rFonts w:ascii="Arial" w:hAnsi="Arial" w:cs="Arial"/>
          <w:sz w:val="19"/>
          <w:szCs w:val="19"/>
          <w:lang w:eastAsia="en-US"/>
        </w:rPr>
        <w:t xml:space="preserve"> hodinou ráno a po 22:00)</w:t>
      </w:r>
      <w:r w:rsidR="00AC450E" w:rsidRPr="00984047">
        <w:rPr>
          <w:rFonts w:ascii="Arial" w:hAnsi="Arial" w:cs="Arial"/>
          <w:sz w:val="19"/>
          <w:szCs w:val="19"/>
          <w:lang w:eastAsia="en-US"/>
        </w:rPr>
        <w:t>;</w:t>
      </w:r>
      <w:r w:rsidR="00C2664E" w:rsidRPr="00984047">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984047">
        <w:rPr>
          <w:rFonts w:ascii="Arial" w:hAnsi="Arial" w:cs="Arial"/>
          <w:sz w:val="19"/>
          <w:szCs w:val="19"/>
          <w:lang w:eastAsia="en-US"/>
        </w:rPr>
        <w:t>.</w:t>
      </w:r>
      <w:r w:rsidR="0036153F" w:rsidRPr="00984047">
        <w:rPr>
          <w:rFonts w:ascii="Arial" w:hAnsi="Arial" w:cs="Arial"/>
          <w:sz w:val="19"/>
          <w:szCs w:val="19"/>
          <w:lang w:eastAsia="en-US"/>
        </w:rPr>
        <w:t xml:space="preserve"> </w:t>
      </w:r>
    </w:p>
    <w:p w14:paraId="15B0CE61" w14:textId="30DF3DBF"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náhrada preukázaných </w:t>
      </w:r>
      <w:r w:rsidRPr="00984047">
        <w:rPr>
          <w:rFonts w:ascii="Arial" w:hAnsi="Arial" w:cs="Arial"/>
          <w:b/>
          <w:sz w:val="19"/>
          <w:szCs w:val="19"/>
          <w:lang w:eastAsia="en-US"/>
        </w:rPr>
        <w:t>výdavkov za ubytovanie</w:t>
      </w:r>
      <w:r w:rsidRPr="00984047">
        <w:rPr>
          <w:rFonts w:ascii="Arial" w:hAnsi="Arial" w:cs="Arial"/>
          <w:sz w:val="19"/>
          <w:szCs w:val="19"/>
          <w:lang w:eastAsia="en-US"/>
        </w:rPr>
        <w:t>. Aj v tomto prípade platí, že výdavky na ubytovanie majú zohľadňovať obvyklé ceny v danom mieste a</w:t>
      </w:r>
      <w:r w:rsidR="000052A6" w:rsidRPr="00984047">
        <w:rPr>
          <w:rFonts w:ascii="Arial" w:hAnsi="Arial" w:cs="Arial"/>
          <w:sz w:val="19"/>
          <w:szCs w:val="19"/>
          <w:lang w:eastAsia="en-US"/>
        </w:rPr>
        <w:t> </w:t>
      </w:r>
      <w:r w:rsidRPr="00984047">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984047">
        <w:rPr>
          <w:rFonts w:ascii="Arial" w:hAnsi="Arial" w:cs="Arial"/>
          <w:sz w:val="19"/>
          <w:szCs w:val="19"/>
          <w:lang w:eastAsia="en-US"/>
        </w:rPr>
        <w:t xml:space="preserve">maximálne </w:t>
      </w:r>
      <w:r w:rsidR="006F6C00" w:rsidRPr="00984047">
        <w:rPr>
          <w:rFonts w:ascii="Arial" w:hAnsi="Arial" w:cs="Arial"/>
          <w:b/>
          <w:sz w:val="19"/>
          <w:szCs w:val="19"/>
          <w:lang w:eastAsia="en-US"/>
        </w:rPr>
        <w:t>60</w:t>
      </w:r>
      <w:r w:rsidR="000052A6" w:rsidRPr="00984047">
        <w:rPr>
          <w:rFonts w:ascii="Arial" w:hAnsi="Arial" w:cs="Arial"/>
          <w:b/>
          <w:sz w:val="19"/>
          <w:szCs w:val="19"/>
          <w:lang w:eastAsia="en-US"/>
        </w:rPr>
        <w:t xml:space="preserve"> € osoba/noc</w:t>
      </w:r>
      <w:r w:rsidR="000052A6" w:rsidRPr="00984047">
        <w:rPr>
          <w:rFonts w:ascii="Arial" w:hAnsi="Arial" w:cs="Arial"/>
          <w:sz w:val="19"/>
          <w:szCs w:val="19"/>
          <w:lang w:eastAsia="en-US"/>
        </w:rPr>
        <w:t xml:space="preserve"> vrátane dane za ubytovanie</w:t>
      </w:r>
      <w:r w:rsidR="00240E59" w:rsidRPr="00984047">
        <w:rPr>
          <w:rFonts w:ascii="Arial" w:hAnsi="Arial" w:cs="Arial"/>
          <w:sz w:val="19"/>
          <w:szCs w:val="19"/>
          <w:lang w:eastAsia="en-US"/>
        </w:rPr>
        <w:t xml:space="preserve"> </w:t>
      </w:r>
      <w:r w:rsidRPr="00984047">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984047">
        <w:rPr>
          <w:rFonts w:ascii="Arial" w:hAnsi="Arial" w:cs="Arial"/>
          <w:sz w:val="19"/>
          <w:szCs w:val="19"/>
          <w:lang w:eastAsia="en-US"/>
        </w:rPr>
        <w:t>.</w:t>
      </w:r>
    </w:p>
    <w:p w14:paraId="15B0CE62" w14:textId="11933878"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w:t>
      </w:r>
      <w:r w:rsidRPr="00984047">
        <w:rPr>
          <w:rFonts w:ascii="Arial" w:hAnsi="Arial" w:cs="Arial"/>
          <w:b/>
          <w:sz w:val="19"/>
          <w:szCs w:val="19"/>
          <w:lang w:eastAsia="en-US"/>
        </w:rPr>
        <w:t>stravné</w:t>
      </w:r>
      <w:r w:rsidRPr="00984047">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984047">
        <w:rPr>
          <w:rFonts w:ascii="Arial" w:hAnsi="Arial" w:cs="Arial"/>
          <w:sz w:val="19"/>
          <w:szCs w:val="19"/>
          <w:lang w:eastAsia="en-US"/>
        </w:rPr>
        <w:t>tuzemskú</w:t>
      </w:r>
      <w:r w:rsidRPr="00984047">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984047">
          <w:rPr>
            <w:rFonts w:ascii="Arial" w:hAnsi="Arial" w:cs="Arial"/>
            <w:sz w:val="19"/>
            <w:szCs w:val="19"/>
            <w:lang w:eastAsia="en-US"/>
          </w:rPr>
          <w:t>o</w:t>
        </w:r>
        <w:r w:rsidRPr="00984047">
          <w:rPr>
            <w:rFonts w:ascii="Arial" w:hAnsi="Arial" w:cs="Arial"/>
            <w:sz w:val="19"/>
            <w:szCs w:val="19"/>
            <w:lang w:eastAsia="en-US"/>
          </w:rPr>
          <w:t>patrenie Ministerstva práce, sociálnych vecí a rodiny Slovenskej republiky o sumách stravného</w:t>
        </w:r>
      </w:hyperlink>
      <w:r w:rsidRPr="00984047">
        <w:rPr>
          <w:rFonts w:ascii="Arial" w:hAnsi="Arial" w:cs="Arial"/>
          <w:sz w:val="19"/>
          <w:szCs w:val="19"/>
          <w:lang w:eastAsia="en-US"/>
        </w:rPr>
        <w:t>)</w:t>
      </w:r>
      <w:r w:rsidR="00693F6C" w:rsidRPr="00984047">
        <w:rPr>
          <w:rFonts w:ascii="Arial" w:hAnsi="Arial" w:cs="Arial"/>
          <w:sz w:val="19"/>
          <w:szCs w:val="19"/>
          <w:lang w:eastAsia="en-US"/>
        </w:rPr>
        <w:t>.</w:t>
      </w:r>
      <w:r w:rsidRPr="00984047">
        <w:rPr>
          <w:rFonts w:ascii="Arial" w:hAnsi="Arial" w:cs="Arial"/>
          <w:sz w:val="19"/>
          <w:szCs w:val="19"/>
          <w:lang w:eastAsia="en-US"/>
        </w:rPr>
        <w:t xml:space="preserve"> </w:t>
      </w:r>
    </w:p>
    <w:p w14:paraId="15B0CE63" w14:textId="481B2F57"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Pri </w:t>
      </w:r>
      <w:r w:rsidRPr="00984047">
        <w:rPr>
          <w:rFonts w:ascii="Arial" w:hAnsi="Arial" w:cs="Arial"/>
          <w:b/>
          <w:sz w:val="19"/>
          <w:szCs w:val="19"/>
          <w:lang w:eastAsia="en-US"/>
        </w:rPr>
        <w:t>zahraničnej pracovnej ceste</w:t>
      </w:r>
      <w:r w:rsidRPr="00984047">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984047">
        <w:rPr>
          <w:rFonts w:ascii="Arial" w:hAnsi="Arial" w:cs="Arial"/>
          <w:sz w:val="19"/>
          <w:szCs w:val="19"/>
          <w:lang w:eastAsia="en-US"/>
        </w:rPr>
        <w:t>eurách alebo v cudzej mene</w:t>
      </w:r>
      <w:r w:rsidRPr="00984047">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984047">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984047">
        <w:rPr>
          <w:rFonts w:ascii="Arial" w:hAnsi="Arial" w:cs="Arial"/>
          <w:sz w:val="19"/>
          <w:szCs w:val="19"/>
          <w:lang w:eastAsia="en-US"/>
        </w:rPr>
        <w:t>)</w:t>
      </w:r>
      <w:r w:rsidR="00693F6C" w:rsidRPr="00984047">
        <w:rPr>
          <w:rFonts w:ascii="Arial" w:hAnsi="Arial" w:cs="Arial"/>
          <w:sz w:val="19"/>
          <w:szCs w:val="19"/>
          <w:lang w:eastAsia="en-US"/>
        </w:rPr>
        <w:t>.</w:t>
      </w:r>
    </w:p>
    <w:p w14:paraId="15B0CE64" w14:textId="1DD15C0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V prípade potrebných vedľajších výdavkov</w:t>
      </w:r>
      <w:r w:rsidR="00240E59" w:rsidRPr="00984047">
        <w:rPr>
          <w:rStyle w:val="Odkaznapoznmkupodiarou"/>
          <w:rFonts w:cs="Arial"/>
          <w:sz w:val="19"/>
          <w:szCs w:val="19"/>
          <w:lang w:val="sk-SK"/>
        </w:rPr>
        <w:footnoteReference w:id="45"/>
      </w:r>
      <w:r w:rsidRPr="00984047">
        <w:rPr>
          <w:rFonts w:ascii="Arial" w:hAnsi="Arial" w:cs="Arial"/>
          <w:sz w:val="19"/>
          <w:szCs w:val="19"/>
          <w:lang w:val="sk-SK"/>
        </w:rPr>
        <w:t xml:space="preserve"> ide o výdavky spojené s pracovnou cestou</w:t>
      </w:r>
      <w:r w:rsidR="008F6074" w:rsidRPr="00984047">
        <w:rPr>
          <w:rFonts w:ascii="Arial" w:hAnsi="Arial" w:cs="Arial"/>
          <w:sz w:val="19"/>
          <w:szCs w:val="19"/>
          <w:lang w:val="sk-SK"/>
        </w:rPr>
        <w:t>,</w:t>
      </w:r>
      <w:r w:rsidRPr="00984047">
        <w:rPr>
          <w:rFonts w:ascii="Arial" w:hAnsi="Arial" w:cs="Arial"/>
          <w:sz w:val="19"/>
          <w:szCs w:val="19"/>
          <w:lang w:val="sk-SK"/>
        </w:rPr>
        <w:t xml:space="preserve"> ako napr. parkovné, vstupenky na veľtrh, poplatky za úschovňu batožiny, konferenčné poplatky, miestne dane pri ubytovaní a pod. </w:t>
      </w:r>
      <w:r w:rsidRPr="00984047">
        <w:rPr>
          <w:rFonts w:ascii="Arial" w:hAnsi="Arial" w:cs="Arial"/>
          <w:b/>
          <w:sz w:val="19"/>
          <w:szCs w:val="19"/>
          <w:lang w:val="sk-SK"/>
        </w:rPr>
        <w:t>Vreckové</w:t>
      </w:r>
      <w:r w:rsidRPr="00984047">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984047" w:rsidRDefault="004265FD" w:rsidP="00C7578C">
      <w:pPr>
        <w:pStyle w:val="Zkladntext"/>
        <w:spacing w:after="0" w:line="288" w:lineRule="auto"/>
        <w:jc w:val="both"/>
        <w:rPr>
          <w:rFonts w:ascii="Arial" w:hAnsi="Arial" w:cs="Arial"/>
          <w:sz w:val="19"/>
          <w:szCs w:val="19"/>
          <w:lang w:val="sk-SK"/>
        </w:rPr>
      </w:pPr>
      <w:r w:rsidRPr="00984047">
        <w:rPr>
          <w:rFonts w:ascii="Arial" w:hAnsi="Arial" w:cs="Arial"/>
          <w:sz w:val="19"/>
          <w:szCs w:val="19"/>
          <w:lang w:val="sk-SK"/>
        </w:rPr>
        <w:t>Zahraničné pracovné cesty sú oprávnené v odôvodnených prípadoch a za predpokladu, že boli schválené v </w:t>
      </w:r>
      <w:r w:rsidR="00C6018E" w:rsidRPr="00984047">
        <w:rPr>
          <w:rFonts w:ascii="Arial" w:hAnsi="Arial" w:cs="Arial"/>
          <w:sz w:val="19"/>
          <w:szCs w:val="19"/>
          <w:lang w:val="sk-SK"/>
        </w:rPr>
        <w:t>Žo</w:t>
      </w:r>
      <w:r w:rsidRPr="00984047">
        <w:rPr>
          <w:rFonts w:ascii="Arial" w:hAnsi="Arial" w:cs="Arial"/>
          <w:sz w:val="19"/>
          <w:szCs w:val="19"/>
          <w:lang w:val="sk-SK"/>
        </w:rPr>
        <w:t xml:space="preserve">NFP a sú zahrnuté v zmluve o NFP </w:t>
      </w:r>
      <w:r w:rsidR="00772F84" w:rsidRPr="00984047">
        <w:rPr>
          <w:rFonts w:ascii="Arial" w:hAnsi="Arial" w:cs="Arial"/>
          <w:sz w:val="19"/>
          <w:szCs w:val="19"/>
          <w:lang w:val="sk-SK"/>
        </w:rPr>
        <w:t xml:space="preserve">(Opis projektu) </w:t>
      </w:r>
      <w:r w:rsidRPr="00984047">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984047">
        <w:rPr>
          <w:rStyle w:val="Odkaznapoznmkupodiarou"/>
          <w:rFonts w:cs="Arial"/>
          <w:sz w:val="19"/>
          <w:szCs w:val="19"/>
          <w:lang w:val="sk-SK"/>
        </w:rPr>
        <w:footnoteReference w:id="46"/>
      </w:r>
      <w:r w:rsidRPr="00984047">
        <w:rPr>
          <w:rFonts w:ascii="Arial" w:hAnsi="Arial" w:cs="Arial"/>
          <w:sz w:val="19"/>
          <w:szCs w:val="19"/>
          <w:lang w:val="sk-SK"/>
        </w:rPr>
        <w:t xml:space="preserve">. </w:t>
      </w:r>
      <w:r w:rsidR="008D49B4" w:rsidRPr="00984047">
        <w:rPr>
          <w:rFonts w:ascii="Arial" w:hAnsi="Arial" w:cs="Arial"/>
          <w:sz w:val="19"/>
          <w:szCs w:val="19"/>
          <w:lang w:val="sk-SK"/>
        </w:rPr>
        <w:t>Zároveň vša</w:t>
      </w:r>
      <w:r w:rsidRPr="00984047">
        <w:rPr>
          <w:rFonts w:ascii="Arial" w:hAnsi="Arial" w:cs="Arial"/>
          <w:sz w:val="19"/>
          <w:szCs w:val="19"/>
          <w:lang w:val="sk-SK"/>
        </w:rPr>
        <w:t>k žiadateľ musí dodržať vlastné interné predpisy organizácie, ak stanovujú nižší cenový limit.</w:t>
      </w:r>
    </w:p>
    <w:p w14:paraId="4E57ABCB" w14:textId="03FA86D8" w:rsidR="00EF00BE" w:rsidRPr="00984047" w:rsidRDefault="00EF00BE" w:rsidP="00C7578C">
      <w:pPr>
        <w:pStyle w:val="Zkladntext"/>
        <w:spacing w:after="0" w:line="288" w:lineRule="auto"/>
        <w:jc w:val="both"/>
        <w:rPr>
          <w:rFonts w:ascii="Arial" w:hAnsi="Arial" w:cs="Arial"/>
          <w:sz w:val="19"/>
          <w:szCs w:val="19"/>
          <w:lang w:val="sk-SK"/>
        </w:rPr>
      </w:pPr>
    </w:p>
    <w:p w14:paraId="4114D3FB" w14:textId="5B3255C4" w:rsidR="00EF00BE"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Oprávneným výdavkom sú aj výdavky na pracovné cesty</w:t>
      </w:r>
      <w:r w:rsidRPr="00984047">
        <w:rPr>
          <w:rFonts w:ascii="Arial" w:hAnsi="Arial" w:cs="Arial"/>
          <w:sz w:val="19"/>
          <w:szCs w:val="19"/>
          <w:vertAlign w:val="superscript"/>
        </w:rPr>
        <w:footnoteReference w:id="47"/>
      </w:r>
      <w:r w:rsidRPr="00984047">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984047">
        <w:rPr>
          <w:rFonts w:ascii="Arial" w:hAnsi="Arial" w:cs="Arial"/>
          <w:sz w:val="19"/>
          <w:szCs w:val="19"/>
          <w:lang w:val="sk-SK"/>
        </w:rPr>
        <w:t>Oprávnená v</w:t>
      </w:r>
      <w:r w:rsidRPr="00984047">
        <w:rPr>
          <w:rFonts w:ascii="Arial" w:hAnsi="Arial" w:cs="Arial"/>
          <w:sz w:val="19"/>
          <w:szCs w:val="19"/>
          <w:lang w:val="sk-SK"/>
        </w:rPr>
        <w:t>ýška náhrad</w:t>
      </w:r>
      <w:r w:rsidR="00F40698" w:rsidRPr="00984047">
        <w:rPr>
          <w:rFonts w:ascii="Arial" w:hAnsi="Arial" w:cs="Arial"/>
          <w:sz w:val="19"/>
          <w:szCs w:val="19"/>
          <w:lang w:val="sk-SK"/>
        </w:rPr>
        <w:t xml:space="preserve"> </w:t>
      </w:r>
      <w:r w:rsidR="00AE2188" w:rsidRPr="00984047">
        <w:rPr>
          <w:rFonts w:ascii="Arial" w:hAnsi="Arial" w:cs="Arial"/>
          <w:sz w:val="19"/>
          <w:szCs w:val="19"/>
          <w:lang w:val="sk-SK"/>
        </w:rPr>
        <w:t xml:space="preserve">nesmie presiahnuť sumu </w:t>
      </w:r>
      <w:r w:rsidR="00F40698" w:rsidRPr="00984047">
        <w:rPr>
          <w:rFonts w:ascii="Arial" w:hAnsi="Arial" w:cs="Arial"/>
          <w:sz w:val="19"/>
          <w:szCs w:val="19"/>
          <w:lang w:val="sk-SK"/>
        </w:rPr>
        <w:t xml:space="preserve">uplatňovaných </w:t>
      </w:r>
      <w:r w:rsidR="00AE2188" w:rsidRPr="00984047">
        <w:rPr>
          <w:rFonts w:ascii="Arial" w:hAnsi="Arial" w:cs="Arial"/>
          <w:sz w:val="19"/>
          <w:szCs w:val="19"/>
          <w:lang w:val="sk-SK"/>
        </w:rPr>
        <w:t xml:space="preserve">náhrad </w:t>
      </w:r>
      <w:r w:rsidR="00F40698" w:rsidRPr="00984047">
        <w:rPr>
          <w:rFonts w:ascii="Arial" w:hAnsi="Arial" w:cs="Arial"/>
          <w:sz w:val="19"/>
          <w:szCs w:val="19"/>
          <w:lang w:val="sk-SK"/>
        </w:rPr>
        <w:t>EK,</w:t>
      </w:r>
      <w:r w:rsidRPr="00984047">
        <w:rPr>
          <w:rFonts w:ascii="Arial" w:hAnsi="Arial" w:cs="Arial"/>
          <w:sz w:val="19"/>
          <w:szCs w:val="19"/>
          <w:lang w:val="sk-SK"/>
        </w:rPr>
        <w:t xml:space="preserve"> tzv. „per diems“</w:t>
      </w:r>
      <w:r w:rsidR="00C42A29" w:rsidRPr="00984047">
        <w:rPr>
          <w:rFonts w:ascii="Arial" w:hAnsi="Arial" w:cs="Arial"/>
          <w:sz w:val="19"/>
          <w:szCs w:val="19"/>
          <w:vertAlign w:val="superscript"/>
        </w:rPr>
        <w:footnoteReference w:id="48"/>
      </w:r>
      <w:r w:rsidR="00C42A29"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AE2188" w:rsidRPr="00984047">
        <w:rPr>
          <w:rFonts w:ascii="Arial" w:hAnsi="Arial" w:cs="Arial"/>
          <w:sz w:val="19"/>
          <w:szCs w:val="19"/>
          <w:lang w:val="sk-SK"/>
        </w:rPr>
        <w:t xml:space="preserve">ktorá </w:t>
      </w:r>
      <w:r w:rsidRPr="00984047">
        <w:rPr>
          <w:rFonts w:ascii="Arial" w:hAnsi="Arial" w:cs="Arial"/>
          <w:sz w:val="19"/>
          <w:szCs w:val="19"/>
          <w:lang w:val="sk-SK"/>
        </w:rPr>
        <w:t>zahŕňa výdavky na ubytovanie, stravné a cestovné v SR</w:t>
      </w:r>
      <w:r w:rsidR="00F40698" w:rsidRPr="00984047">
        <w:rPr>
          <w:rFonts w:ascii="Arial" w:hAnsi="Arial" w:cs="Arial"/>
          <w:sz w:val="19"/>
          <w:szCs w:val="19"/>
          <w:vertAlign w:val="superscript"/>
        </w:rPr>
        <w:footnoteReference w:id="49"/>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p>
    <w:p w14:paraId="0E74632C" w14:textId="77777777" w:rsidR="004E07F2" w:rsidRPr="00984047"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984047">
        <w:rPr>
          <w:rFonts w:ascii="Arial" w:hAnsi="Arial" w:cs="Arial"/>
          <w:sz w:val="19"/>
          <w:szCs w:val="19"/>
          <w:vertAlign w:val="superscript"/>
        </w:rPr>
        <w:footnoteReference w:id="50"/>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414846" w:rsidRPr="00984047">
        <w:rPr>
          <w:rFonts w:ascii="Arial" w:hAnsi="Arial" w:cs="Arial"/>
          <w:sz w:val="19"/>
          <w:szCs w:val="19"/>
          <w:lang w:val="sk-SK"/>
        </w:rPr>
        <w:t>príp.</w:t>
      </w:r>
      <w:r w:rsidRPr="00984047">
        <w:rPr>
          <w:rFonts w:ascii="Arial" w:hAnsi="Arial" w:cs="Arial"/>
          <w:sz w:val="19"/>
          <w:szCs w:val="19"/>
          <w:lang w:val="sk-SK"/>
        </w:rPr>
        <w:t xml:space="preserve"> môžu byť stanovené v nižšej sume</w:t>
      </w:r>
      <w:r w:rsidR="00414846" w:rsidRPr="00984047">
        <w:rPr>
          <w:rFonts w:ascii="Arial" w:hAnsi="Arial" w:cs="Arial"/>
          <w:sz w:val="19"/>
          <w:szCs w:val="19"/>
          <w:lang w:val="sk-SK"/>
        </w:rPr>
        <w:t>, resp.</w:t>
      </w:r>
      <w:r w:rsidRPr="00984047">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984047">
        <w:rPr>
          <w:rFonts w:ascii="Arial" w:hAnsi="Arial" w:cs="Arial"/>
          <w:sz w:val="19"/>
          <w:szCs w:val="19"/>
          <w:vertAlign w:val="superscript"/>
        </w:rPr>
        <w:footnoteReference w:id="51"/>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prepravu zahraničného experta do/zo SR je oprávneným výdavkom nad rámec per diems. </w:t>
      </w:r>
    </w:p>
    <w:p w14:paraId="191BF9C1" w14:textId="77777777" w:rsidR="00C7578C" w:rsidRPr="00984047"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984047" w:rsidRDefault="00615C94" w:rsidP="00984047">
      <w:pPr>
        <w:pStyle w:val="Zkladntext"/>
        <w:spacing w:after="0" w:line="288" w:lineRule="auto"/>
        <w:jc w:val="both"/>
        <w:rPr>
          <w:lang w:val="sk-SK"/>
        </w:rPr>
      </w:pPr>
      <w:r w:rsidRPr="00984047">
        <w:rPr>
          <w:rFonts w:ascii="Arial" w:hAnsi="Arial" w:cs="Arial"/>
          <w:b/>
          <w:bCs/>
          <w:iCs/>
          <w:sz w:val="19"/>
          <w:szCs w:val="19"/>
          <w:lang w:val="sk-SK"/>
        </w:rPr>
        <w:t>Zariadenie</w:t>
      </w:r>
      <w:r w:rsidR="00B842F0">
        <w:rPr>
          <w:rFonts w:ascii="Arial" w:hAnsi="Arial" w:cs="Arial"/>
          <w:b/>
          <w:bCs/>
          <w:iCs/>
          <w:sz w:val="19"/>
          <w:szCs w:val="19"/>
          <w:lang w:val="sk-SK"/>
        </w:rPr>
        <w:t>/</w:t>
      </w:r>
      <w:r w:rsidRPr="00984047">
        <w:rPr>
          <w:rFonts w:ascii="Arial" w:hAnsi="Arial" w:cs="Arial"/>
          <w:b/>
          <w:bCs/>
          <w:iCs/>
          <w:sz w:val="19"/>
          <w:szCs w:val="19"/>
          <w:lang w:val="sk-SK"/>
        </w:rPr>
        <w:t>vybavenie</w:t>
      </w:r>
      <w:r w:rsidR="00B842F0">
        <w:rPr>
          <w:rStyle w:val="Odkaznapoznmkupodiarou"/>
          <w:rFonts w:cs="Arial"/>
          <w:b/>
          <w:bCs/>
          <w:iCs/>
          <w:szCs w:val="19"/>
          <w:lang w:val="sk-SK"/>
        </w:rPr>
        <w:footnoteReference w:id="52"/>
      </w:r>
      <w:r w:rsidR="00144D52" w:rsidRPr="00984047">
        <w:rPr>
          <w:rFonts w:ascii="Arial" w:hAnsi="Arial" w:cs="Arial"/>
          <w:b/>
          <w:bCs/>
          <w:iCs/>
          <w:sz w:val="19"/>
          <w:szCs w:val="19"/>
          <w:lang w:val="sk-SK"/>
        </w:rPr>
        <w:t xml:space="preserve"> vrátane použitého zariadenia</w:t>
      </w:r>
    </w:p>
    <w:p w14:paraId="5844B5B4" w14:textId="7BD87613" w:rsidR="00053E5E" w:rsidRPr="00984047" w:rsidRDefault="00615C94" w:rsidP="00C7578C">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984047">
        <w:rPr>
          <w:rStyle w:val="Odkaznapoznmkupodiarou"/>
          <w:rFonts w:cs="Arial"/>
          <w:b w:val="0"/>
          <w:color w:val="auto"/>
          <w:sz w:val="19"/>
          <w:szCs w:val="19"/>
          <w:lang w:val="sk-SK"/>
        </w:rPr>
        <w:footnoteReference w:id="53"/>
      </w:r>
      <w:r w:rsidRPr="00984047">
        <w:rPr>
          <w:rFonts w:ascii="Arial" w:hAnsi="Arial" w:cs="Arial"/>
          <w:b w:val="0"/>
          <w:color w:val="auto"/>
          <w:sz w:val="19"/>
          <w:szCs w:val="19"/>
          <w:lang w:val="sk-SK"/>
        </w:rPr>
        <w:t xml:space="preserve"> a žiadateľ/prijímateľ ho musí využívať len pre účely projektu/ov v rámci OP EVS. </w:t>
      </w:r>
      <w:r w:rsidR="00053E5E" w:rsidRPr="00984047">
        <w:rPr>
          <w:rFonts w:ascii="Arial" w:hAnsi="Arial" w:cs="Arial"/>
          <w:b w:val="0"/>
          <w:color w:val="auto"/>
          <w:sz w:val="19"/>
          <w:szCs w:val="19"/>
          <w:lang w:val="sk-SK"/>
        </w:rPr>
        <w:t xml:space="preserve">V prípade kúpy nového majetku musí byť splnená podmienka, že </w:t>
      </w:r>
      <w:r w:rsidR="00812228" w:rsidRPr="00984047">
        <w:rPr>
          <w:rFonts w:ascii="Arial" w:hAnsi="Arial" w:cs="Arial"/>
          <w:b w:val="0"/>
          <w:color w:val="auto"/>
          <w:sz w:val="19"/>
          <w:szCs w:val="19"/>
          <w:lang w:val="sk-SK"/>
        </w:rPr>
        <w:t xml:space="preserve">majetok </w:t>
      </w:r>
      <w:r w:rsidR="00053E5E" w:rsidRPr="00984047">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984047">
        <w:rPr>
          <w:rFonts w:ascii="Arial" w:hAnsi="Arial" w:cs="Arial"/>
          <w:color w:val="auto"/>
          <w:sz w:val="19"/>
          <w:szCs w:val="19"/>
          <w:lang w:val="sk-SK"/>
        </w:rPr>
        <w:t xml:space="preserve"> </w:t>
      </w:r>
      <w:r w:rsidR="00053E5E" w:rsidRPr="00984047">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Pri obstaraní a využívaní zariadenia/vybavenia musí byť dodržaný </w:t>
      </w:r>
      <w:r w:rsidRPr="00984047">
        <w:rPr>
          <w:rFonts w:ascii="Arial" w:hAnsi="Arial" w:cs="Arial"/>
          <w:color w:val="000000" w:themeColor="text1"/>
          <w:sz w:val="19"/>
          <w:szCs w:val="19"/>
          <w:lang w:val="sk-SK"/>
        </w:rPr>
        <w:t>princíp hospodárnosti, efektívnosti, účelnosti a účinnosti</w:t>
      </w:r>
      <w:r w:rsidRPr="00984047">
        <w:rPr>
          <w:rFonts w:ascii="Arial" w:hAnsi="Arial" w:cs="Arial"/>
          <w:b w:val="0"/>
          <w:color w:val="000000" w:themeColor="text1"/>
          <w:sz w:val="19"/>
          <w:szCs w:val="19"/>
          <w:lang w:val="sk-SK"/>
        </w:rPr>
        <w:t xml:space="preserve">. </w:t>
      </w:r>
    </w:p>
    <w:p w14:paraId="0253C9E8" w14:textId="77777777" w:rsidR="009B33E8"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984047">
        <w:rPr>
          <w:rFonts w:ascii="Arial" w:hAnsi="Arial" w:cs="Arial"/>
          <w:color w:val="auto"/>
          <w:sz w:val="19"/>
          <w:szCs w:val="19"/>
          <w:lang w:val="sk-SK"/>
        </w:rPr>
        <w:t xml:space="preserve">činností </w:t>
      </w:r>
      <w:r w:rsidRPr="00984047">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984047">
        <w:rPr>
          <w:rFonts w:ascii="Arial" w:hAnsi="Arial" w:cs="Arial"/>
          <w:b w:val="0"/>
          <w:color w:val="auto"/>
          <w:sz w:val="19"/>
          <w:szCs w:val="19"/>
          <w:lang w:val="sk-SK"/>
        </w:rPr>
        <w:t xml:space="preserve"> </w:t>
      </w:r>
    </w:p>
    <w:p w14:paraId="688D1598" w14:textId="28B0145C"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984047">
          <w:rPr>
            <w:rStyle w:val="Hypertextovprepojenie"/>
            <w:rFonts w:cs="Arial"/>
            <w:b w:val="0"/>
            <w:szCs w:val="19"/>
            <w:lang w:val="sk-SK"/>
          </w:rPr>
          <w:t>www.partnerskadohoda.gov.sk</w:t>
        </w:r>
      </w:hyperlink>
      <w:r w:rsidRPr="00984047">
        <w:rPr>
          <w:rFonts w:ascii="Arial" w:hAnsi="Arial" w:cs="Arial"/>
          <w:b w:val="0"/>
          <w:color w:val="auto"/>
          <w:sz w:val="19"/>
          <w:szCs w:val="19"/>
          <w:lang w:val="sk-SK"/>
        </w:rPr>
        <w:t>.</w:t>
      </w:r>
    </w:p>
    <w:p w14:paraId="6BFC4FE4" w14:textId="17CF99A1"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majetok bude využívaný súčasne vo viacerých hlavných aktivitách</w:t>
      </w:r>
      <w:r w:rsidR="00926361" w:rsidRPr="00984047">
        <w:rPr>
          <w:rFonts w:ascii="Arial" w:hAnsi="Arial" w:cs="Arial"/>
          <w:b w:val="0"/>
          <w:color w:val="auto"/>
          <w:sz w:val="19"/>
          <w:szCs w:val="19"/>
          <w:lang w:val="sk-SK"/>
        </w:rPr>
        <w:t xml:space="preserve"> projektu</w:t>
      </w:r>
      <w:r w:rsidRPr="00984047">
        <w:rPr>
          <w:rFonts w:ascii="Arial" w:hAnsi="Arial" w:cs="Arial"/>
          <w:b w:val="0"/>
          <w:color w:val="auto"/>
          <w:sz w:val="19"/>
          <w:szCs w:val="19"/>
          <w:lang w:val="sk-SK"/>
        </w:rPr>
        <w:t xml:space="preserve">, žiadateľ uvedie tento majetok do jednej rozpočtovej podpoložky, pričom však v komentári presne </w:t>
      </w:r>
      <w:r w:rsidR="006C34E1" w:rsidRPr="00984047">
        <w:rPr>
          <w:rFonts w:ascii="Arial" w:hAnsi="Arial" w:cs="Arial"/>
          <w:b w:val="0"/>
          <w:color w:val="auto"/>
          <w:sz w:val="19"/>
          <w:szCs w:val="19"/>
          <w:lang w:val="sk-SK"/>
        </w:rPr>
        <w:t xml:space="preserve">uvedie všetky hlavné aktivity, v rámci ktorých bude uvedený majetok využívať. </w:t>
      </w:r>
      <w:r w:rsidR="00926361" w:rsidRPr="00984047">
        <w:rPr>
          <w:rFonts w:ascii="Arial" w:hAnsi="Arial" w:cs="Arial"/>
          <w:b w:val="0"/>
          <w:color w:val="auto"/>
          <w:sz w:val="19"/>
          <w:szCs w:val="19"/>
          <w:lang w:val="sk-SK"/>
        </w:rPr>
        <w:t xml:space="preserve">Ak bude </w:t>
      </w:r>
      <w:r w:rsidR="006A3B03" w:rsidRPr="00984047">
        <w:rPr>
          <w:rFonts w:ascii="Arial" w:hAnsi="Arial" w:cs="Arial"/>
          <w:b w:val="0"/>
          <w:color w:val="auto"/>
          <w:sz w:val="19"/>
          <w:szCs w:val="19"/>
          <w:lang w:val="sk-SK"/>
        </w:rPr>
        <w:t>majetok využívan</w:t>
      </w:r>
      <w:r w:rsidR="00F71F48" w:rsidRPr="00984047">
        <w:rPr>
          <w:rFonts w:ascii="Arial" w:hAnsi="Arial" w:cs="Arial"/>
          <w:b w:val="0"/>
          <w:color w:val="auto"/>
          <w:sz w:val="19"/>
          <w:szCs w:val="19"/>
          <w:lang w:val="sk-SK"/>
        </w:rPr>
        <w:t>ý</w:t>
      </w:r>
      <w:r w:rsidR="006A3B03" w:rsidRPr="00984047">
        <w:rPr>
          <w:rFonts w:ascii="Arial" w:hAnsi="Arial" w:cs="Arial"/>
          <w:b w:val="0"/>
          <w:color w:val="auto"/>
          <w:sz w:val="19"/>
          <w:szCs w:val="19"/>
          <w:lang w:val="sk-SK"/>
        </w:rPr>
        <w:t xml:space="preserve"> súčasne v podporných </w:t>
      </w:r>
      <w:r w:rsidRPr="00984047">
        <w:rPr>
          <w:rFonts w:ascii="Arial" w:hAnsi="Arial" w:cs="Arial"/>
          <w:b w:val="0"/>
          <w:color w:val="auto"/>
          <w:sz w:val="19"/>
          <w:szCs w:val="19"/>
          <w:lang w:val="sk-SK"/>
        </w:rPr>
        <w:t xml:space="preserve">ako aj </w:t>
      </w:r>
      <w:r w:rsidR="006A3B03" w:rsidRPr="00984047">
        <w:rPr>
          <w:rFonts w:ascii="Arial" w:hAnsi="Arial" w:cs="Arial"/>
          <w:b w:val="0"/>
          <w:color w:val="auto"/>
          <w:sz w:val="19"/>
          <w:szCs w:val="19"/>
          <w:lang w:val="sk-SK"/>
        </w:rPr>
        <w:t>hlavných aktivitách</w:t>
      </w:r>
      <w:r w:rsidRPr="00984047">
        <w:rPr>
          <w:rFonts w:ascii="Arial" w:hAnsi="Arial" w:cs="Arial"/>
          <w:b w:val="0"/>
          <w:color w:val="auto"/>
          <w:sz w:val="19"/>
          <w:szCs w:val="19"/>
          <w:lang w:val="sk-SK"/>
        </w:rPr>
        <w:t xml:space="preserve"> projektu, </w:t>
      </w:r>
      <w:r w:rsidR="006A3B03" w:rsidRPr="00984047">
        <w:rPr>
          <w:rFonts w:ascii="Arial" w:hAnsi="Arial" w:cs="Arial"/>
          <w:b w:val="0"/>
          <w:color w:val="auto"/>
          <w:sz w:val="19"/>
          <w:szCs w:val="19"/>
          <w:lang w:val="sk-SK"/>
        </w:rPr>
        <w:t xml:space="preserve">žiadateľ uvedie tento majetok do dvoch rozpočtových položiek (v rámci časti 1.6 </w:t>
      </w:r>
      <w:r w:rsidR="00F71F48" w:rsidRPr="00984047">
        <w:rPr>
          <w:rFonts w:ascii="Arial" w:hAnsi="Arial" w:cs="Arial"/>
          <w:b w:val="0"/>
          <w:color w:val="auto"/>
          <w:sz w:val="19"/>
          <w:szCs w:val="19"/>
          <w:lang w:val="sk-SK"/>
        </w:rPr>
        <w:t xml:space="preserve">Zariadenie/vybavenie projektu (mimo krížového financovania) - nepriame výdavky </w:t>
      </w:r>
      <w:r w:rsidR="006A3B03" w:rsidRPr="00984047">
        <w:rPr>
          <w:rFonts w:ascii="Arial" w:hAnsi="Arial" w:cs="Arial"/>
          <w:b w:val="0"/>
          <w:color w:val="auto"/>
          <w:sz w:val="19"/>
          <w:szCs w:val="19"/>
          <w:lang w:val="sk-SK"/>
        </w:rPr>
        <w:t>a 2.2</w:t>
      </w:r>
      <w:r w:rsidR="00F71F48" w:rsidRPr="00984047">
        <w:rPr>
          <w:rFonts w:ascii="Arial" w:hAnsi="Arial" w:cs="Arial"/>
          <w:b w:val="0"/>
          <w:color w:val="auto"/>
          <w:sz w:val="19"/>
          <w:szCs w:val="19"/>
          <w:lang w:val="sk-SK"/>
        </w:rPr>
        <w:t xml:space="preserve"> Zariadenie/vybavenie - mimo krížového financovania – priame aktivity</w:t>
      </w:r>
      <w:r w:rsidR="006A3B03" w:rsidRPr="00984047">
        <w:rPr>
          <w:rFonts w:ascii="Arial" w:hAnsi="Arial" w:cs="Arial"/>
          <w:b w:val="0"/>
          <w:color w:val="auto"/>
          <w:sz w:val="19"/>
          <w:szCs w:val="19"/>
          <w:lang w:val="sk-SK"/>
        </w:rPr>
        <w:t>)</w:t>
      </w:r>
      <w:r w:rsidRPr="00984047">
        <w:rPr>
          <w:rFonts w:ascii="Arial" w:hAnsi="Arial" w:cs="Arial"/>
          <w:b w:val="0"/>
          <w:color w:val="auto"/>
          <w:sz w:val="19"/>
          <w:szCs w:val="19"/>
          <w:lang w:val="sk-SK"/>
        </w:rPr>
        <w:t>, aby bolo možné posúdiť, či percentuáln</w:t>
      </w:r>
      <w:r w:rsidR="006C34E1" w:rsidRPr="00984047">
        <w:rPr>
          <w:rFonts w:ascii="Arial" w:hAnsi="Arial" w:cs="Arial"/>
          <w:b w:val="0"/>
          <w:color w:val="auto"/>
          <w:sz w:val="19"/>
          <w:szCs w:val="19"/>
          <w:lang w:val="sk-SK"/>
        </w:rPr>
        <w:t>y</w:t>
      </w:r>
      <w:r w:rsidRPr="00984047">
        <w:rPr>
          <w:rFonts w:ascii="Arial" w:hAnsi="Arial" w:cs="Arial"/>
          <w:b w:val="0"/>
          <w:color w:val="auto"/>
          <w:sz w:val="19"/>
          <w:szCs w:val="19"/>
          <w:lang w:val="sk-SK"/>
        </w:rPr>
        <w:t xml:space="preserve"> limit</w:t>
      </w:r>
      <w:r w:rsidR="006C34E1" w:rsidRPr="00984047">
        <w:rPr>
          <w:rFonts w:ascii="Arial" w:hAnsi="Arial" w:cs="Arial"/>
          <w:b w:val="0"/>
          <w:color w:val="auto"/>
          <w:sz w:val="19"/>
          <w:szCs w:val="19"/>
          <w:lang w:val="sk-SK"/>
        </w:rPr>
        <w:t xml:space="preserve"> na nepriame výdavky</w:t>
      </w:r>
      <w:r w:rsidRPr="00984047">
        <w:rPr>
          <w:rFonts w:ascii="Arial" w:hAnsi="Arial" w:cs="Arial"/>
          <w:b w:val="0"/>
          <w:color w:val="auto"/>
          <w:sz w:val="19"/>
          <w:szCs w:val="19"/>
          <w:lang w:val="sk-SK"/>
        </w:rPr>
        <w:t xml:space="preserve"> bol dodržan</w:t>
      </w:r>
      <w:r w:rsidR="006C34E1" w:rsidRPr="00984047">
        <w:rPr>
          <w:rFonts w:ascii="Arial" w:hAnsi="Arial" w:cs="Arial"/>
          <w:b w:val="0"/>
          <w:color w:val="auto"/>
          <w:sz w:val="19"/>
          <w:szCs w:val="19"/>
          <w:lang w:val="sk-SK"/>
        </w:rPr>
        <w:t>ý</w:t>
      </w:r>
      <w:r w:rsidRPr="00984047">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984047" w:rsidRDefault="00615C94" w:rsidP="00615C94">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Špecifické podmienky pre obstaranie informačno-komunikačných technológií</w:t>
      </w:r>
      <w:r w:rsidR="00BB3EB2" w:rsidRPr="00984047">
        <w:rPr>
          <w:rStyle w:val="Odkaznapoznmkupodiarou"/>
          <w:rFonts w:cs="Arial"/>
          <w:color w:val="auto"/>
          <w:sz w:val="19"/>
          <w:szCs w:val="19"/>
          <w:lang w:val="sk-SK"/>
        </w:rPr>
        <w:footnoteReference w:id="54"/>
      </w:r>
      <w:r w:rsidRPr="00984047">
        <w:rPr>
          <w:rFonts w:ascii="Arial" w:hAnsi="Arial" w:cs="Arial"/>
          <w:color w:val="auto"/>
          <w:sz w:val="19"/>
          <w:szCs w:val="19"/>
          <w:lang w:val="sk-SK"/>
        </w:rPr>
        <w:t>:</w:t>
      </w:r>
    </w:p>
    <w:p w14:paraId="46BD0105" w14:textId="5143AC14"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PC zostava</w:t>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984047">
        <w:rPr>
          <w:rFonts w:ascii="Arial" w:hAnsi="Arial" w:cs="Arial"/>
          <w:b w:val="0"/>
          <w:color w:val="000000" w:themeColor="text1"/>
          <w:sz w:val="19"/>
          <w:szCs w:val="19"/>
          <w:lang w:val="sk-SK"/>
        </w:rPr>
        <w:t>ých zamestnancov a</w:t>
      </w:r>
      <w:r w:rsidR="00B06378">
        <w:rPr>
          <w:rFonts w:ascii="Arial" w:hAnsi="Arial" w:cs="Arial"/>
          <w:b w:val="0"/>
          <w:color w:val="000000" w:themeColor="text1"/>
          <w:sz w:val="19"/>
          <w:szCs w:val="19"/>
          <w:lang w:val="sk-SK"/>
        </w:rPr>
        <w:t>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7</w:t>
      </w:r>
      <w:r w:rsidR="00856BF2">
        <w:rPr>
          <w:rFonts w:ascii="Arial" w:hAnsi="Arial" w:cs="Arial"/>
          <w:color w:val="000000" w:themeColor="text1"/>
          <w:sz w:val="19"/>
          <w:szCs w:val="19"/>
          <w:lang w:val="sk-SK"/>
        </w:rPr>
        <w:t>71</w:t>
      </w:r>
      <w:r w:rsidRPr="00984047">
        <w:rPr>
          <w:rFonts w:ascii="Arial" w:hAnsi="Arial" w:cs="Arial"/>
          <w:color w:val="000000" w:themeColor="text1"/>
          <w:sz w:val="19"/>
          <w:szCs w:val="19"/>
          <w:lang w:val="sk-SK"/>
        </w:rPr>
        <w:t xml:space="preserve"> EUR </w:t>
      </w:r>
      <w:r w:rsidR="00D47AD3">
        <w:rPr>
          <w:rFonts w:ascii="Arial" w:hAnsi="Arial" w:cs="Arial"/>
          <w:color w:val="000000" w:themeColor="text1"/>
          <w:sz w:val="19"/>
          <w:szCs w:val="19"/>
          <w:lang w:val="sk-SK"/>
        </w:rPr>
        <w:t>(</w:t>
      </w:r>
      <w:r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PC zostavy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w:t>
      </w:r>
      <w:r w:rsidR="00E81244">
        <w:rPr>
          <w:rFonts w:ascii="Arial" w:hAnsi="Arial" w:cs="Arial"/>
          <w:b w:val="0"/>
          <w:color w:val="000000" w:themeColor="text1"/>
          <w:sz w:val="19"/>
          <w:szCs w:val="19"/>
          <w:lang w:val="sk-SK"/>
        </w:rPr>
        <w:t>u (ak relevantné)</w:t>
      </w:r>
      <w:r w:rsidR="00DB2E12">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p>
    <w:p w14:paraId="2E87366D" w14:textId="593A3768"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w:t>
      </w:r>
      <w:bookmarkStart w:id="422" w:name="_Ref457287479"/>
      <w:r w:rsidRPr="00984047">
        <w:rPr>
          <w:rStyle w:val="Odkaznapoznmkupodiarou"/>
          <w:rFonts w:cs="Arial"/>
          <w:b w:val="0"/>
          <w:color w:val="000000" w:themeColor="text1"/>
          <w:sz w:val="19"/>
          <w:szCs w:val="19"/>
          <w:lang w:val="sk-SK"/>
        </w:rPr>
        <w:footnoteReference w:id="55"/>
      </w:r>
      <w:bookmarkEnd w:id="422"/>
      <w:r w:rsidRPr="00984047">
        <w:rPr>
          <w:rFonts w:ascii="Arial" w:hAnsi="Arial" w:cs="Arial"/>
          <w:b w:val="0"/>
          <w:color w:val="000000" w:themeColor="text1"/>
          <w:sz w:val="19"/>
          <w:szCs w:val="19"/>
          <w:lang w:val="sk-SK"/>
        </w:rPr>
        <w:t xml:space="preserve">-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00095880" w:rsidRPr="00984047" w:rsidDel="00095880">
        <w:rPr>
          <w:rFonts w:ascii="Arial" w:hAnsi="Arial" w:cs="Arial"/>
          <w:b w:val="0"/>
          <w:color w:val="000000" w:themeColor="text1"/>
          <w:sz w:val="19"/>
          <w:szCs w:val="19"/>
          <w:lang w:val="sk-SK"/>
        </w:rPr>
        <w:t xml:space="preserve"> </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5</w:t>
      </w:r>
      <w:r w:rsidR="000F2AD0">
        <w:rPr>
          <w:rFonts w:ascii="Arial" w:hAnsi="Arial" w:cs="Arial"/>
          <w:color w:val="000000" w:themeColor="text1"/>
          <w:sz w:val="19"/>
          <w:szCs w:val="19"/>
          <w:lang w:val="sk-SK"/>
        </w:rPr>
        <w:t>42</w:t>
      </w:r>
      <w:r w:rsidRPr="00984047">
        <w:rPr>
          <w:rFonts w:ascii="Arial" w:hAnsi="Arial" w:cs="Arial"/>
          <w:color w:val="000000" w:themeColor="text1"/>
          <w:sz w:val="19"/>
          <w:szCs w:val="19"/>
          <w:lang w:val="sk-SK"/>
        </w:rPr>
        <w:t xml:space="preserve"> EUR </w:t>
      </w:r>
      <w:r w:rsidR="00D47AD3">
        <w:rPr>
          <w:rFonts w:ascii="Arial" w:hAnsi="Arial" w:cs="Arial"/>
          <w:color w:val="000000" w:themeColor="text1"/>
          <w:sz w:val="19"/>
          <w:szCs w:val="19"/>
          <w:lang w:val="sk-SK"/>
        </w:rPr>
        <w:t>(</w:t>
      </w:r>
      <w:r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w:t>
      </w:r>
      <w:r w:rsidR="00E81244" w:rsidRPr="00984047" w:rsidDel="00E50DD9">
        <w:rPr>
          <w:rFonts w:ascii="Arial" w:hAnsi="Arial" w:cs="Arial"/>
          <w:b w:val="0"/>
          <w:color w:val="000000" w:themeColor="text1"/>
          <w:sz w:val="19"/>
          <w:szCs w:val="19"/>
          <w:lang w:val="sk-SK"/>
        </w:rPr>
        <w:t xml:space="preserve"> </w:t>
      </w:r>
    </w:p>
    <w:p w14:paraId="58417553" w14:textId="296C769C"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 s príslušenstvom</w:t>
      </w:r>
      <w:r w:rsidR="00F64AB5" w:rsidRPr="00984047">
        <w:rPr>
          <w:rFonts w:ascii="Arial" w:hAnsi="Arial" w:cs="Arial"/>
          <w:b w:val="0"/>
          <w:color w:val="000000" w:themeColor="text1"/>
          <w:sz w:val="19"/>
          <w:szCs w:val="19"/>
          <w:lang w:val="sk-SK"/>
        </w:rPr>
        <w:fldChar w:fldCharType="begin"/>
      </w:r>
      <w:r w:rsidR="00F64AB5" w:rsidRPr="00984047">
        <w:rPr>
          <w:rFonts w:ascii="Arial" w:hAnsi="Arial" w:cs="Arial"/>
          <w:b w:val="0"/>
          <w:color w:val="000000" w:themeColor="text1"/>
          <w:sz w:val="19"/>
          <w:szCs w:val="19"/>
          <w:lang w:val="sk-SK"/>
        </w:rPr>
        <w:instrText xml:space="preserve"> NOTEREF _Ref457287479 \f \h </w:instrText>
      </w:r>
      <w:r w:rsidR="00E401C7" w:rsidRPr="00984047">
        <w:rPr>
          <w:rFonts w:ascii="Arial" w:hAnsi="Arial" w:cs="Arial"/>
          <w:b w:val="0"/>
          <w:color w:val="000000" w:themeColor="text1"/>
          <w:sz w:val="19"/>
          <w:szCs w:val="19"/>
          <w:lang w:val="sk-SK"/>
        </w:rPr>
        <w:instrText xml:space="preserve"> \* MERGEFORMAT </w:instrText>
      </w:r>
      <w:r w:rsidR="00F64AB5" w:rsidRPr="00984047">
        <w:rPr>
          <w:rFonts w:ascii="Arial" w:hAnsi="Arial" w:cs="Arial"/>
          <w:b w:val="0"/>
          <w:color w:val="000000" w:themeColor="text1"/>
          <w:sz w:val="19"/>
          <w:szCs w:val="19"/>
          <w:lang w:val="sk-SK"/>
        </w:rPr>
      </w:r>
      <w:r w:rsidR="00F64AB5" w:rsidRPr="00984047">
        <w:rPr>
          <w:rFonts w:ascii="Arial" w:hAnsi="Arial" w:cs="Arial"/>
          <w:b w:val="0"/>
          <w:color w:val="000000" w:themeColor="text1"/>
          <w:sz w:val="19"/>
          <w:szCs w:val="19"/>
          <w:lang w:val="sk-SK"/>
        </w:rPr>
        <w:fldChar w:fldCharType="separate"/>
      </w:r>
      <w:r w:rsidR="00040949" w:rsidRPr="00040949">
        <w:rPr>
          <w:rStyle w:val="Odkaznapoznmkupodiarou"/>
          <w:rFonts w:cs="Arial"/>
          <w:b w:val="0"/>
          <w:color w:val="000000" w:themeColor="text1"/>
          <w:sz w:val="19"/>
          <w:szCs w:val="19"/>
        </w:rPr>
        <w:t>53</w:t>
      </w:r>
      <w:r w:rsidR="00F64AB5" w:rsidRPr="00984047">
        <w:rPr>
          <w:rFonts w:ascii="Arial" w:hAnsi="Arial" w:cs="Arial"/>
          <w:b w:val="0"/>
          <w:color w:val="000000" w:themeColor="text1"/>
          <w:sz w:val="19"/>
          <w:szCs w:val="19"/>
          <w:lang w:val="sk-SK"/>
        </w:rPr>
        <w:fldChar w:fldCharType="end"/>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984047">
        <w:rPr>
          <w:rFonts w:ascii="Arial" w:hAnsi="Arial" w:cs="Arial"/>
          <w:color w:val="000000" w:themeColor="text1"/>
          <w:sz w:val="19"/>
          <w:szCs w:val="19"/>
          <w:lang w:val="sk-SK"/>
        </w:rPr>
        <w:t>9</w:t>
      </w:r>
      <w:r w:rsidR="000F2AD0">
        <w:rPr>
          <w:rFonts w:ascii="Arial" w:hAnsi="Arial" w:cs="Arial"/>
          <w:color w:val="000000" w:themeColor="text1"/>
          <w:sz w:val="19"/>
          <w:szCs w:val="19"/>
          <w:lang w:val="sk-SK"/>
        </w:rPr>
        <w:t>74</w:t>
      </w:r>
      <w:r w:rsidRPr="00984047">
        <w:rPr>
          <w:rFonts w:ascii="Arial" w:hAnsi="Arial" w:cs="Arial"/>
          <w:color w:val="000000" w:themeColor="text1"/>
          <w:sz w:val="19"/>
          <w:szCs w:val="19"/>
          <w:lang w:val="sk-SK"/>
        </w:rPr>
        <w:t xml:space="preserve"> EUR </w:t>
      </w:r>
      <w:r w:rsidR="00D47AD3">
        <w:rPr>
          <w:rFonts w:ascii="Arial" w:hAnsi="Arial" w:cs="Arial"/>
          <w:color w:val="000000" w:themeColor="text1"/>
          <w:sz w:val="19"/>
          <w:szCs w:val="19"/>
          <w:lang w:val="sk-SK"/>
        </w:rPr>
        <w:t>(</w:t>
      </w:r>
      <w:r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 xml:space="preserve">. </w:t>
      </w:r>
    </w:p>
    <w:p w14:paraId="623EE3F1" w14:textId="7777777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Licencie</w:t>
      </w:r>
      <w:r w:rsidRPr="00984047">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984047" w:rsidRDefault="00615C94" w:rsidP="00615C94">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Tlačia</w:t>
      </w:r>
      <w:r w:rsidR="002A5159" w:rsidRPr="00984047">
        <w:rPr>
          <w:rFonts w:ascii="Arial" w:hAnsi="Arial" w:cs="Arial"/>
          <w:color w:val="auto"/>
          <w:sz w:val="19"/>
          <w:szCs w:val="19"/>
          <w:lang w:val="sk-SK"/>
        </w:rPr>
        <w:t>reň</w:t>
      </w:r>
      <w:r w:rsidR="002A5159" w:rsidRPr="00984047">
        <w:rPr>
          <w:rFonts w:ascii="Arial" w:hAnsi="Arial" w:cs="Arial"/>
          <w:b w:val="0"/>
          <w:color w:val="auto"/>
          <w:sz w:val="19"/>
          <w:szCs w:val="19"/>
          <w:lang w:val="sk-SK"/>
        </w:rPr>
        <w:t xml:space="preserve"> - p</w:t>
      </w:r>
      <w:r w:rsidRPr="00984047">
        <w:rPr>
          <w:rFonts w:ascii="Arial" w:hAnsi="Arial" w:cs="Arial"/>
          <w:b w:val="0"/>
          <w:color w:val="auto"/>
          <w:sz w:val="19"/>
          <w:szCs w:val="19"/>
          <w:lang w:val="sk-SK"/>
        </w:rPr>
        <w:t>ri zariaden</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pre tlač odporúča RO pre OP EVS spĺňať nasledujúce </w:t>
      </w:r>
      <w:r w:rsidR="002A5159" w:rsidRPr="00984047">
        <w:rPr>
          <w:rFonts w:ascii="Arial" w:hAnsi="Arial" w:cs="Arial"/>
          <w:b w:val="0"/>
          <w:color w:val="auto"/>
          <w:sz w:val="19"/>
          <w:szCs w:val="19"/>
          <w:lang w:val="sk-SK"/>
        </w:rPr>
        <w:t xml:space="preserve">minimálne </w:t>
      </w:r>
      <w:r w:rsidRPr="00984047">
        <w:rPr>
          <w:rFonts w:ascii="Arial" w:hAnsi="Arial" w:cs="Arial"/>
          <w:b w:val="0"/>
          <w:color w:val="auto"/>
          <w:sz w:val="19"/>
          <w:szCs w:val="19"/>
          <w:lang w:val="sk-SK"/>
        </w:rPr>
        <w:t xml:space="preserve">parametre: </w:t>
      </w:r>
    </w:p>
    <w:p w14:paraId="684E8029" w14:textId="410F12BE" w:rsidR="00615C94" w:rsidRPr="00984047" w:rsidRDefault="00615C94" w:rsidP="002A5159">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technológia tlače - laserová, obojstranná tlač (duplex), formáty papiera - min. A4, rýchlosť tlače - min. 20 str./min.,</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zaťažiteľnosť 1</w:t>
      </w:r>
      <w:r w:rsidR="00B27F17" w:rsidRPr="00984047">
        <w:rPr>
          <w:rFonts w:ascii="Arial" w:hAnsi="Arial" w:cs="Arial"/>
          <w:b w:val="0"/>
          <w:color w:val="auto"/>
          <w:sz w:val="19"/>
          <w:szCs w:val="19"/>
          <w:lang w:val="sk-SK"/>
        </w:rPr>
        <w:t>0</w:t>
      </w:r>
      <w:r w:rsidRPr="00984047">
        <w:rPr>
          <w:rFonts w:ascii="Arial" w:hAnsi="Arial" w:cs="Arial"/>
          <w:b w:val="0"/>
          <w:color w:val="auto"/>
          <w:sz w:val="19"/>
          <w:szCs w:val="19"/>
          <w:lang w:val="sk-SK"/>
        </w:rPr>
        <w:t xml:space="preserve"> 000 strán mesačne, rozhranie - vysokorýchlostný port USB, alt. LAN/WIFI.</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Tlačiar</w:t>
      </w:r>
      <w:r w:rsidR="002A5159" w:rsidRPr="00984047">
        <w:rPr>
          <w:rFonts w:ascii="Arial" w:hAnsi="Arial" w:cs="Arial"/>
          <w:b w:val="0"/>
          <w:color w:val="auto"/>
          <w:sz w:val="19"/>
          <w:szCs w:val="19"/>
          <w:lang w:val="sk-SK"/>
        </w:rPr>
        <w:t xml:space="preserve">eň </w:t>
      </w:r>
      <w:r w:rsidRPr="00984047">
        <w:rPr>
          <w:rFonts w:ascii="Arial" w:hAnsi="Arial" w:cs="Arial"/>
          <w:b w:val="0"/>
          <w:color w:val="auto"/>
          <w:sz w:val="19"/>
          <w:szCs w:val="19"/>
          <w:lang w:val="sk-SK"/>
        </w:rPr>
        <w:t>mus</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zodpovedať užívateľským potrebám zamestnancov</w:t>
      </w:r>
      <w:r w:rsidR="004D2662"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w:t>
      </w:r>
      <w:r w:rsidR="002A5159" w:rsidRPr="00984047">
        <w:rPr>
          <w:rFonts w:ascii="Arial" w:hAnsi="Arial" w:cs="Arial"/>
          <w:b w:val="0"/>
          <w:color w:val="auto"/>
          <w:sz w:val="19"/>
          <w:szCs w:val="19"/>
          <w:lang w:val="sk-SK"/>
        </w:rPr>
        <w:t>ia</w:t>
      </w:r>
      <w:r w:rsidRPr="00984047">
        <w:rPr>
          <w:rFonts w:ascii="Arial" w:hAnsi="Arial" w:cs="Arial"/>
          <w:b w:val="0"/>
          <w:color w:val="auto"/>
          <w:sz w:val="19"/>
          <w:szCs w:val="19"/>
          <w:lang w:val="sk-SK"/>
        </w:rPr>
        <w:t xml:space="preserve"> na kancelársku/administratívnu</w:t>
      </w:r>
      <w:r w:rsidR="00071500" w:rsidRPr="00984047">
        <w:rPr>
          <w:rFonts w:ascii="Arial" w:hAnsi="Arial" w:cs="Arial"/>
          <w:b w:val="0"/>
          <w:color w:val="auto"/>
          <w:sz w:val="19"/>
          <w:szCs w:val="19"/>
          <w:lang w:val="sk-SK"/>
        </w:rPr>
        <w:t>/školiacu/odbornú</w:t>
      </w:r>
      <w:r w:rsidRPr="00984047">
        <w:rPr>
          <w:rFonts w:ascii="Arial" w:hAnsi="Arial" w:cs="Arial"/>
          <w:b w:val="0"/>
          <w:color w:val="auto"/>
          <w:sz w:val="19"/>
          <w:szCs w:val="19"/>
          <w:lang w:val="sk-SK"/>
        </w:rPr>
        <w:t xml:space="preserve"> činnosť je maximálna cena </w:t>
      </w:r>
      <w:r w:rsidR="002A5159" w:rsidRPr="00984047">
        <w:rPr>
          <w:rFonts w:ascii="Arial" w:hAnsi="Arial" w:cs="Arial"/>
          <w:color w:val="auto"/>
          <w:sz w:val="19"/>
          <w:szCs w:val="19"/>
          <w:lang w:val="sk-SK"/>
        </w:rPr>
        <w:t>247</w:t>
      </w:r>
      <w:r w:rsidRPr="00984047">
        <w:rPr>
          <w:rFonts w:ascii="Arial" w:hAnsi="Arial" w:cs="Arial"/>
          <w:color w:val="auto"/>
          <w:sz w:val="19"/>
          <w:szCs w:val="19"/>
          <w:lang w:val="sk-SK"/>
        </w:rPr>
        <w:t xml:space="preserve"> EUR </w:t>
      </w:r>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b w:val="0"/>
          <w:color w:val="auto"/>
          <w:sz w:val="19"/>
          <w:szCs w:val="19"/>
          <w:lang w:val="sk-SK"/>
        </w:rPr>
        <w:t>.</w:t>
      </w:r>
    </w:p>
    <w:p w14:paraId="1C0FB500" w14:textId="7A4ED537" w:rsidR="002A5159" w:rsidRPr="00984047" w:rsidRDefault="002A5159" w:rsidP="002A5159">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(tlačiareň, skener, kopírovací stroj) – </w:t>
      </w:r>
      <w:r w:rsidRPr="00984047">
        <w:rPr>
          <w:rFonts w:ascii="Arial" w:hAnsi="Arial" w:cs="Arial"/>
          <w:b w:val="0"/>
          <w:color w:val="auto"/>
          <w:sz w:val="19"/>
          <w:szCs w:val="19"/>
          <w:lang w:val="sk-SK"/>
        </w:rPr>
        <w:t>pri multifunkčn</w:t>
      </w:r>
      <w:r w:rsidR="00371B02" w:rsidRPr="00984047">
        <w:rPr>
          <w:rFonts w:ascii="Arial" w:hAnsi="Arial" w:cs="Arial"/>
          <w:b w:val="0"/>
          <w:color w:val="auto"/>
          <w:sz w:val="19"/>
          <w:szCs w:val="19"/>
          <w:lang w:val="sk-SK"/>
        </w:rPr>
        <w:t xml:space="preserve">om zariadení </w:t>
      </w:r>
      <w:r w:rsidRPr="00984047">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984047">
        <w:rPr>
          <w:rFonts w:ascii="Arial" w:hAnsi="Arial" w:cs="Arial"/>
          <w:b w:val="0"/>
          <w:color w:val="auto"/>
          <w:sz w:val="19"/>
          <w:szCs w:val="19"/>
          <w:lang w:val="sk-SK"/>
        </w:rPr>
        <w:t xml:space="preserve"> rozlíšenie skenera – min. </w:t>
      </w:r>
      <w:r w:rsidR="00B548A3">
        <w:rPr>
          <w:rFonts w:ascii="Arial" w:hAnsi="Arial" w:cs="Arial"/>
          <w:b w:val="0"/>
          <w:color w:val="auto"/>
          <w:sz w:val="19"/>
          <w:szCs w:val="19"/>
          <w:lang w:val="sk-SK"/>
        </w:rPr>
        <w:t>600</w:t>
      </w:r>
      <w:r w:rsidR="00371B02" w:rsidRPr="00984047">
        <w:rPr>
          <w:rFonts w:ascii="Arial" w:hAnsi="Arial" w:cs="Arial"/>
          <w:b w:val="0"/>
          <w:color w:val="auto"/>
          <w:sz w:val="19"/>
          <w:szCs w:val="19"/>
          <w:lang w:val="sk-SK"/>
        </w:rPr>
        <w:t xml:space="preserve"> dpi,</w:t>
      </w:r>
      <w:r w:rsidRPr="00984047">
        <w:rPr>
          <w:rFonts w:ascii="Arial" w:hAnsi="Arial" w:cs="Arial"/>
          <w:b w:val="0"/>
          <w:color w:val="auto"/>
          <w:sz w:val="19"/>
          <w:szCs w:val="19"/>
          <w:lang w:val="sk-SK"/>
        </w:rPr>
        <w:t xml:space="preserve"> zaťažiteľnosť 10 000 strán mesačne, rozhranie - vysokorýchlostný port USB, alt. LAN/WIFI. </w:t>
      </w:r>
      <w:r w:rsidR="00371B02" w:rsidRPr="00984047">
        <w:rPr>
          <w:rFonts w:ascii="Arial" w:hAnsi="Arial" w:cs="Arial"/>
          <w:b w:val="0"/>
          <w:color w:val="auto"/>
          <w:sz w:val="19"/>
          <w:szCs w:val="19"/>
          <w:lang w:val="sk-SK"/>
        </w:rPr>
        <w:t>Multifunkčné zariadenie</w:t>
      </w:r>
      <w:r w:rsidRPr="00984047">
        <w:rPr>
          <w:rFonts w:ascii="Arial" w:hAnsi="Arial" w:cs="Arial"/>
          <w:b w:val="0"/>
          <w:color w:val="auto"/>
          <w:sz w:val="19"/>
          <w:szCs w:val="19"/>
          <w:lang w:val="sk-SK"/>
        </w:rPr>
        <w:t xml:space="preserv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zariadenia na kancelársku/administratívnu/školiacu/odbornú</w:t>
      </w:r>
      <w:r w:rsidR="00A43668"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činnosť je maximálna cena </w:t>
      </w:r>
      <w:r w:rsidRPr="00984047">
        <w:rPr>
          <w:rFonts w:ascii="Arial" w:hAnsi="Arial" w:cs="Arial"/>
          <w:color w:val="auto"/>
          <w:sz w:val="19"/>
          <w:szCs w:val="19"/>
          <w:lang w:val="sk-SK"/>
        </w:rPr>
        <w:t>2</w:t>
      </w:r>
      <w:r w:rsidR="004A5EAC" w:rsidRPr="00984047">
        <w:rPr>
          <w:rFonts w:ascii="Arial" w:hAnsi="Arial" w:cs="Arial"/>
          <w:color w:val="auto"/>
          <w:sz w:val="19"/>
          <w:szCs w:val="19"/>
          <w:lang w:val="sk-SK"/>
        </w:rPr>
        <w:t>66</w:t>
      </w:r>
      <w:r w:rsidRPr="00984047">
        <w:rPr>
          <w:rFonts w:ascii="Arial" w:hAnsi="Arial" w:cs="Arial"/>
          <w:color w:val="auto"/>
          <w:sz w:val="19"/>
          <w:szCs w:val="19"/>
          <w:lang w:val="sk-SK"/>
        </w:rPr>
        <w:t xml:space="preserve"> EUR </w:t>
      </w:r>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b w:val="0"/>
          <w:color w:val="auto"/>
          <w:sz w:val="19"/>
          <w:szCs w:val="19"/>
          <w:lang w:val="sk-SK"/>
        </w:rPr>
        <w:t>.</w:t>
      </w:r>
    </w:p>
    <w:p w14:paraId="2E949A6C" w14:textId="3D56A926" w:rsidR="00144D52" w:rsidRPr="00984047" w:rsidRDefault="0096138B" w:rsidP="00984047">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 veľkokapacitné – </w:t>
      </w:r>
      <w:r w:rsidRPr="00984047">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laserová</w:t>
      </w:r>
      <w:r w:rsidR="005D1C0E" w:rsidRPr="00984047">
        <w:rPr>
          <w:rFonts w:ascii="Arial" w:hAnsi="Arial" w:cs="Arial"/>
          <w:b w:val="0"/>
          <w:color w:val="auto"/>
          <w:sz w:val="19"/>
          <w:szCs w:val="19"/>
          <w:lang w:val="sk-SK"/>
        </w:rPr>
        <w:t xml:space="preserve"> farebná</w:t>
      </w:r>
      <w:r w:rsidRPr="00984047">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Pr>
          <w:rFonts w:ascii="Arial" w:hAnsi="Arial" w:cs="Arial"/>
          <w:b w:val="0"/>
          <w:color w:val="auto"/>
          <w:sz w:val="19"/>
          <w:szCs w:val="19"/>
          <w:lang w:val="sk-SK"/>
        </w:rPr>
        <w:t>600</w:t>
      </w:r>
      <w:r w:rsidRPr="00984047">
        <w:rPr>
          <w:rFonts w:ascii="Arial" w:hAnsi="Arial" w:cs="Arial"/>
          <w:b w:val="0"/>
          <w:color w:val="auto"/>
          <w:sz w:val="19"/>
          <w:szCs w:val="19"/>
          <w:lang w:val="sk-SK"/>
        </w:rPr>
        <w:t xml:space="preserve"> dpi, </w:t>
      </w:r>
      <w:r w:rsidR="000D01BC" w:rsidRPr="00984047">
        <w:rPr>
          <w:rFonts w:ascii="Arial" w:hAnsi="Arial" w:cs="Arial"/>
          <w:b w:val="0"/>
          <w:color w:val="auto"/>
          <w:sz w:val="19"/>
          <w:szCs w:val="19"/>
          <w:lang w:val="sk-SK"/>
        </w:rPr>
        <w:t>zaťažiteľnosť 6</w:t>
      </w:r>
      <w:r w:rsidRPr="00984047">
        <w:rPr>
          <w:rFonts w:ascii="Arial" w:hAnsi="Arial" w:cs="Arial"/>
          <w:b w:val="0"/>
          <w:color w:val="auto"/>
          <w:sz w:val="19"/>
          <w:szCs w:val="19"/>
          <w:lang w:val="sk-SK"/>
        </w:rPr>
        <w:t xml:space="preserve">0 000 strán mesačne, rozhranie - vysokorýchlostný port USB, </w:t>
      </w:r>
      <w:r w:rsidR="000D01BC" w:rsidRPr="00984047">
        <w:rPr>
          <w:rFonts w:ascii="Arial" w:hAnsi="Arial" w:cs="Arial"/>
          <w:b w:val="0"/>
          <w:color w:val="auto"/>
          <w:sz w:val="19"/>
          <w:szCs w:val="19"/>
          <w:lang w:val="sk-SK"/>
        </w:rPr>
        <w:t>LAN</w:t>
      </w:r>
      <w:r w:rsidRPr="00984047">
        <w:rPr>
          <w:rFonts w:ascii="Arial" w:hAnsi="Arial" w:cs="Arial"/>
          <w:b w:val="0"/>
          <w:color w:val="auto"/>
          <w:sz w:val="19"/>
          <w:szCs w:val="19"/>
          <w:lang w:val="sk-SK"/>
        </w:rPr>
        <w:t>. Multifunkčné zariadenie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xml:space="preserve">, preto pri nákupe zariadenia na kancelársku/administratívnu/školiacu/odbornú činnosť je maximálna cena </w:t>
      </w:r>
      <w:r w:rsidR="00C55A11" w:rsidRPr="00984047">
        <w:rPr>
          <w:rFonts w:ascii="Arial" w:hAnsi="Arial" w:cs="Arial"/>
          <w:b w:val="0"/>
          <w:color w:val="auto"/>
          <w:sz w:val="19"/>
          <w:szCs w:val="19"/>
          <w:lang w:val="sk-SK"/>
        </w:rPr>
        <w:t xml:space="preserve">  </w:t>
      </w:r>
      <w:r w:rsidR="00FE32EC" w:rsidRPr="00984047">
        <w:rPr>
          <w:rFonts w:ascii="Arial" w:hAnsi="Arial" w:cs="Arial"/>
          <w:color w:val="auto"/>
          <w:sz w:val="19"/>
          <w:szCs w:val="19"/>
          <w:lang w:val="sk-SK"/>
        </w:rPr>
        <w:t>1 300</w:t>
      </w:r>
      <w:r w:rsidRPr="00984047">
        <w:rPr>
          <w:rFonts w:ascii="Arial" w:hAnsi="Arial" w:cs="Arial"/>
          <w:color w:val="auto"/>
          <w:sz w:val="19"/>
          <w:szCs w:val="19"/>
          <w:lang w:val="sk-SK"/>
        </w:rPr>
        <w:t xml:space="preserve"> EUR </w:t>
      </w:r>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b w:val="0"/>
          <w:color w:val="auto"/>
          <w:sz w:val="19"/>
          <w:szCs w:val="19"/>
          <w:lang w:val="sk-SK"/>
        </w:rPr>
        <w:t>.</w:t>
      </w:r>
    </w:p>
    <w:p w14:paraId="4A610A33" w14:textId="77777777" w:rsidR="00144D52" w:rsidRPr="00B05311" w:rsidRDefault="00144D52" w:rsidP="00984047">
      <w:pPr>
        <w:pStyle w:val="BodyText1"/>
        <w:jc w:val="both"/>
        <w:rPr>
          <w:rFonts w:cs="Arial"/>
          <w:b/>
          <w:szCs w:val="19"/>
          <w:lang w:val="sk-SK"/>
        </w:rPr>
      </w:pPr>
      <w:r w:rsidRPr="00B05311">
        <w:rPr>
          <w:rFonts w:cs="Arial"/>
          <w:b/>
          <w:szCs w:val="19"/>
          <w:lang w:val="sk-SK"/>
        </w:rPr>
        <w:t>Nákup použitého zariadenia</w:t>
      </w:r>
    </w:p>
    <w:p w14:paraId="07D12A30" w14:textId="77777777" w:rsidR="00144D52" w:rsidRPr="00B05311" w:rsidRDefault="00144D52" w:rsidP="00984047">
      <w:pPr>
        <w:pStyle w:val="BodyText1"/>
        <w:jc w:val="both"/>
        <w:rPr>
          <w:rFonts w:cs="Arial"/>
          <w:szCs w:val="19"/>
          <w:lang w:val="sk-SK"/>
        </w:rPr>
      </w:pPr>
      <w:r w:rsidRPr="00B05311">
        <w:rPr>
          <w:rFonts w:cs="Arial"/>
          <w:szCs w:val="19"/>
          <w:lang w:val="sk-SK"/>
        </w:rPr>
        <w:t>Výdavky na nákup použitého zariadenia sú oprávnenými výdavkami za predpokladu splnenia nasledujúcich podmienok:</w:t>
      </w:r>
    </w:p>
    <w:p w14:paraId="7E4C16E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obstarávacia cena</w:t>
      </w:r>
      <w:r w:rsidRPr="00B05311">
        <w:rPr>
          <w:rStyle w:val="Odkaznapoznmkupodiarou"/>
          <w:rFonts w:cs="Arial"/>
          <w:sz w:val="19"/>
          <w:szCs w:val="19"/>
          <w:lang w:val="sk-SK"/>
        </w:rPr>
        <w:footnoteReference w:id="56"/>
      </w:r>
      <w:r w:rsidRPr="00B05311">
        <w:rPr>
          <w:rFonts w:cs="Arial"/>
          <w:szCs w:val="19"/>
          <w:lang w:val="sk-SK"/>
        </w:rPr>
        <w:t xml:space="preserve"> použitého zariadenia je nižšia ako výdavky na obdobné nové zariadenie; </w:t>
      </w:r>
    </w:p>
    <w:p w14:paraId="48168C5B"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oprávneným výdavkom je obstarávacia cena vysúťažená VO, maximálne však do výšky všeobecnej hodnoty zistenej znaleckým posudkom</w:t>
      </w:r>
      <w:r w:rsidRPr="00B05311">
        <w:rPr>
          <w:rStyle w:val="Odkaznapoznmkupodiarou"/>
          <w:rFonts w:cs="Arial"/>
          <w:sz w:val="19"/>
          <w:szCs w:val="19"/>
          <w:lang w:val="sk-SK"/>
        </w:rPr>
        <w:footnoteReference w:id="57"/>
      </w:r>
      <w:r w:rsidRPr="00B05311">
        <w:rPr>
          <w:rFonts w:cs="Arial"/>
          <w:szCs w:val="19"/>
          <w:lang w:val="sk-SK"/>
        </w:rPr>
        <w:t xml:space="preserve">; </w:t>
      </w:r>
    </w:p>
    <w:p w14:paraId="1523C2C8"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použité zariadenie je potrebné pre daný projekt a vyhovuje platným normám a štandardom;</w:t>
      </w:r>
    </w:p>
    <w:p w14:paraId="17F430C6"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B05311" w:rsidRDefault="00144D52" w:rsidP="00984047">
      <w:pPr>
        <w:pStyle w:val="BodyText1"/>
        <w:jc w:val="both"/>
        <w:rPr>
          <w:rFonts w:cs="Arial"/>
          <w:szCs w:val="19"/>
          <w:lang w:val="sk-SK"/>
        </w:rPr>
      </w:pPr>
      <w:r w:rsidRPr="00B05311">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B05311"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00144D52" w:rsidRPr="00B05311">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B05311" w:rsidRDefault="00B05311" w:rsidP="00984047">
      <w:pPr>
        <w:pStyle w:val="BodyText1"/>
        <w:jc w:val="both"/>
        <w:rPr>
          <w:rFonts w:cs="Arial"/>
          <w:b/>
          <w:szCs w:val="19"/>
          <w:lang w:val="sk-SK"/>
        </w:rPr>
      </w:pPr>
    </w:p>
    <w:p w14:paraId="2845F413" w14:textId="4934FC3E" w:rsidR="004265FD" w:rsidRPr="00B05311" w:rsidRDefault="00F55A4B" w:rsidP="00984047">
      <w:pPr>
        <w:pStyle w:val="BodyText1"/>
        <w:jc w:val="both"/>
        <w:rPr>
          <w:rFonts w:cs="Arial"/>
          <w:b/>
          <w:szCs w:val="19"/>
          <w:lang w:val="sk-SK"/>
        </w:rPr>
      </w:pPr>
      <w:r w:rsidRPr="00B05311">
        <w:rPr>
          <w:rFonts w:cs="Arial"/>
          <w:b/>
          <w:szCs w:val="19"/>
          <w:lang w:val="sk-SK"/>
        </w:rPr>
        <w:t>Výdavky na financovanie</w:t>
      </w:r>
      <w:r w:rsidR="002076F2" w:rsidRPr="00B05311">
        <w:rPr>
          <w:rFonts w:cs="Arial"/>
          <w:b/>
          <w:szCs w:val="19"/>
          <w:lang w:val="sk-SK"/>
        </w:rPr>
        <w:t xml:space="preserve"> </w:t>
      </w:r>
      <w:r w:rsidRPr="00B05311">
        <w:rPr>
          <w:rFonts w:cs="Arial"/>
          <w:b/>
          <w:szCs w:val="19"/>
          <w:lang w:val="sk-SK"/>
        </w:rPr>
        <w:t>analýz</w:t>
      </w:r>
      <w:r w:rsidR="00696266" w:rsidRPr="00B05311">
        <w:rPr>
          <w:rFonts w:cs="Arial"/>
          <w:b/>
          <w:szCs w:val="19"/>
          <w:lang w:val="sk-SK"/>
        </w:rPr>
        <w:t xml:space="preserve">, </w:t>
      </w:r>
      <w:r w:rsidR="004265FD" w:rsidRPr="00B05311">
        <w:rPr>
          <w:rFonts w:cs="Arial"/>
          <w:b/>
          <w:szCs w:val="19"/>
          <w:lang w:val="sk-SK"/>
        </w:rPr>
        <w:t>stratégií</w:t>
      </w:r>
      <w:r w:rsidR="00696266" w:rsidRPr="00B05311">
        <w:rPr>
          <w:rFonts w:cs="Arial"/>
          <w:b/>
          <w:szCs w:val="19"/>
          <w:lang w:val="sk-SK"/>
        </w:rPr>
        <w:t xml:space="preserve">, </w:t>
      </w:r>
      <w:r w:rsidR="004265FD" w:rsidRPr="00B05311">
        <w:rPr>
          <w:rFonts w:cs="Arial"/>
          <w:b/>
          <w:szCs w:val="19"/>
          <w:lang w:val="sk-SK"/>
        </w:rPr>
        <w:t>štúdií</w:t>
      </w:r>
      <w:r w:rsidR="00696266" w:rsidRPr="00B05311">
        <w:rPr>
          <w:rFonts w:cs="Arial"/>
          <w:b/>
          <w:szCs w:val="19"/>
          <w:lang w:val="sk-SK"/>
        </w:rPr>
        <w:t xml:space="preserve">, </w:t>
      </w:r>
      <w:r w:rsidR="004265FD" w:rsidRPr="00B05311">
        <w:rPr>
          <w:rFonts w:cs="Arial"/>
          <w:b/>
          <w:szCs w:val="19"/>
          <w:lang w:val="sk-SK"/>
        </w:rPr>
        <w:t>expertíz</w:t>
      </w:r>
      <w:r w:rsidR="00696266" w:rsidRPr="00B05311">
        <w:rPr>
          <w:rFonts w:cs="Arial"/>
          <w:b/>
          <w:szCs w:val="19"/>
          <w:lang w:val="sk-SK"/>
        </w:rPr>
        <w:t xml:space="preserve">, </w:t>
      </w:r>
      <w:r w:rsidR="00D55E73" w:rsidRPr="00B05311">
        <w:rPr>
          <w:rFonts w:cs="Arial"/>
          <w:b/>
          <w:szCs w:val="19"/>
          <w:lang w:val="sk-SK"/>
        </w:rPr>
        <w:t xml:space="preserve">auditov, </w:t>
      </w:r>
      <w:r w:rsidR="004265FD" w:rsidRPr="00B05311">
        <w:rPr>
          <w:rFonts w:cs="Arial"/>
          <w:b/>
          <w:szCs w:val="19"/>
          <w:lang w:val="sk-SK"/>
        </w:rPr>
        <w:t>plánov</w:t>
      </w:r>
      <w:r w:rsidR="00696266" w:rsidRPr="00B05311">
        <w:rPr>
          <w:rFonts w:cs="Arial"/>
          <w:b/>
          <w:szCs w:val="19"/>
          <w:lang w:val="sk-SK"/>
        </w:rPr>
        <w:t xml:space="preserve">, </w:t>
      </w:r>
      <w:r w:rsidR="002076F2" w:rsidRPr="00B05311">
        <w:rPr>
          <w:rFonts w:cs="Arial"/>
          <w:b/>
          <w:szCs w:val="19"/>
          <w:lang w:val="sk-SK"/>
        </w:rPr>
        <w:t>posudkov</w:t>
      </w:r>
      <w:r w:rsidR="00696266" w:rsidRPr="00B05311">
        <w:rPr>
          <w:rFonts w:cs="Arial"/>
          <w:b/>
          <w:szCs w:val="19"/>
          <w:lang w:val="sk-SK"/>
        </w:rPr>
        <w:t xml:space="preserve">, </w:t>
      </w:r>
      <w:r w:rsidR="002076F2" w:rsidRPr="00B05311">
        <w:rPr>
          <w:rFonts w:cs="Arial"/>
          <w:b/>
          <w:szCs w:val="19"/>
          <w:lang w:val="sk-SK"/>
        </w:rPr>
        <w:t>koncepcií</w:t>
      </w:r>
      <w:r w:rsidR="004265FD" w:rsidRPr="00B05311">
        <w:rPr>
          <w:rFonts w:cs="Arial"/>
          <w:b/>
          <w:szCs w:val="19"/>
          <w:lang w:val="sk-SK"/>
        </w:rPr>
        <w:t xml:space="preserve"> a iných odborných vyjadrení</w:t>
      </w:r>
    </w:p>
    <w:p w14:paraId="36B4E8C2" w14:textId="1D41E241" w:rsidR="00662256" w:rsidRPr="00D44435" w:rsidRDefault="004265FD" w:rsidP="00E27B17">
      <w:pPr>
        <w:pStyle w:val="BodyText1"/>
        <w:jc w:val="both"/>
        <w:rPr>
          <w:rFonts w:cs="Arial"/>
          <w:szCs w:val="19"/>
          <w:lang w:val="sk-SK"/>
        </w:rPr>
      </w:pPr>
      <w:r w:rsidRPr="00B05311">
        <w:rPr>
          <w:rFonts w:cs="Arial"/>
          <w:szCs w:val="19"/>
          <w:lang w:val="sk-SK"/>
        </w:rPr>
        <w:t xml:space="preserve">V prípade odborných služieb, týkajúcich sa </w:t>
      </w:r>
      <w:r w:rsidR="00023811" w:rsidRPr="00B05311">
        <w:rPr>
          <w:rFonts w:cs="Arial"/>
          <w:szCs w:val="19"/>
          <w:lang w:val="sk-SK"/>
        </w:rPr>
        <w:t xml:space="preserve">analýz, stratégií, </w:t>
      </w:r>
      <w:r w:rsidRPr="00B05311">
        <w:rPr>
          <w:rFonts w:cs="Arial"/>
          <w:szCs w:val="19"/>
          <w:lang w:val="sk-SK"/>
        </w:rPr>
        <w:t xml:space="preserve">štúdií, expertíz, </w:t>
      </w:r>
      <w:r w:rsidR="005F160C" w:rsidRPr="00B05311">
        <w:rPr>
          <w:rFonts w:cs="Arial"/>
          <w:szCs w:val="19"/>
          <w:lang w:val="sk-SK"/>
        </w:rPr>
        <w:t xml:space="preserve">auditov, </w:t>
      </w:r>
      <w:r w:rsidR="00023811" w:rsidRPr="00B05311">
        <w:rPr>
          <w:rFonts w:cs="Arial"/>
          <w:szCs w:val="19"/>
          <w:lang w:val="sk-SK"/>
        </w:rPr>
        <w:t>plánov</w:t>
      </w:r>
      <w:r w:rsidRPr="00B05311">
        <w:rPr>
          <w:rFonts w:cs="Arial"/>
          <w:szCs w:val="19"/>
          <w:lang w:val="sk-SK"/>
        </w:rPr>
        <w:t>, posudkov, koncepcií a iných odborných vyjadrení</w:t>
      </w:r>
      <w:r w:rsidR="004570BE" w:rsidRPr="00B05311">
        <w:rPr>
          <w:rFonts w:cs="Arial"/>
          <w:szCs w:val="19"/>
          <w:lang w:val="sk-SK"/>
        </w:rPr>
        <w:t xml:space="preserve"> (ďalej len „výstup“)</w:t>
      </w:r>
      <w:r w:rsidRPr="00B05311">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D543F1"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Pr="00662256">
        <w:rPr>
          <w:rFonts w:ascii="Arial" w:hAnsi="Arial" w:cs="Arial"/>
          <w:b w:val="0"/>
          <w:color w:val="auto"/>
          <w:sz w:val="19"/>
          <w:szCs w:val="19"/>
          <w:lang w:val="sk-SK"/>
        </w:rPr>
        <w:t xml:space="preserve">Pri vysporiadaní práv duševného vlastníctva je potrebné postupovať v zmysle </w:t>
      </w:r>
      <w:r w:rsidRPr="00662256">
        <w:rPr>
          <w:rFonts w:ascii="Arial" w:hAnsi="Arial" w:cs="Arial"/>
          <w:b w:val="0"/>
          <w:color w:val="000000"/>
          <w:sz w:val="19"/>
          <w:szCs w:val="19"/>
          <w:lang w:val="sk-SK"/>
        </w:rPr>
        <w:t>Všeobecných zmluvných podmienok k Zmluve o poskytnutí NFP.</w:t>
      </w:r>
    </w:p>
    <w:p w14:paraId="46B868AD" w14:textId="3AF027E8" w:rsidR="007E4032" w:rsidRPr="00984047" w:rsidRDefault="001371A6" w:rsidP="00984047">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Žiadateľ</w:t>
      </w:r>
      <w:r w:rsidR="004265FD" w:rsidRPr="00984047">
        <w:rPr>
          <w:rFonts w:ascii="Arial" w:hAnsi="Arial" w:cs="Arial"/>
          <w:sz w:val="19"/>
          <w:szCs w:val="19"/>
          <w:lang w:val="sk-SK"/>
        </w:rPr>
        <w:t xml:space="preserve"> </w:t>
      </w:r>
      <w:r w:rsidR="00587581" w:rsidRPr="00984047">
        <w:rPr>
          <w:rFonts w:ascii="Arial" w:hAnsi="Arial" w:cs="Arial"/>
          <w:sz w:val="19"/>
          <w:szCs w:val="19"/>
          <w:lang w:val="sk-SK"/>
        </w:rPr>
        <w:t xml:space="preserve">musí </w:t>
      </w:r>
      <w:r w:rsidR="004265FD" w:rsidRPr="00984047">
        <w:rPr>
          <w:rFonts w:ascii="Arial" w:hAnsi="Arial" w:cs="Arial"/>
          <w:sz w:val="19"/>
          <w:szCs w:val="19"/>
          <w:lang w:val="sk-SK"/>
        </w:rPr>
        <w:t>rešpekt</w:t>
      </w:r>
      <w:r w:rsidR="00587581" w:rsidRPr="00984047">
        <w:rPr>
          <w:rFonts w:ascii="Arial" w:hAnsi="Arial" w:cs="Arial"/>
          <w:sz w:val="19"/>
          <w:szCs w:val="19"/>
          <w:lang w:val="sk-SK"/>
        </w:rPr>
        <w:t>ovať</w:t>
      </w:r>
      <w:r w:rsidR="004265FD" w:rsidRPr="00984047">
        <w:rPr>
          <w:rFonts w:ascii="Arial" w:hAnsi="Arial" w:cs="Arial"/>
          <w:sz w:val="19"/>
          <w:szCs w:val="19"/>
          <w:lang w:val="sk-SK"/>
        </w:rPr>
        <w:t xml:space="preserve"> zásadu „hodnota za peniaze/value for money“. </w:t>
      </w:r>
    </w:p>
    <w:p w14:paraId="3940E3D0" w14:textId="0391A757"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Za účelom posúdenia odbornej kvality </w:t>
      </w:r>
      <w:r w:rsidR="007F5D5E" w:rsidRPr="00984047">
        <w:rPr>
          <w:rFonts w:ascii="Arial" w:hAnsi="Arial" w:cs="Arial"/>
          <w:color w:val="000000"/>
          <w:sz w:val="19"/>
          <w:szCs w:val="19"/>
          <w:lang w:eastAsia="cs-CZ"/>
        </w:rPr>
        <w:t>výstupov</w:t>
      </w:r>
      <w:r w:rsidR="00C7590E">
        <w:rPr>
          <w:rFonts w:ascii="Arial" w:hAnsi="Arial" w:cs="Arial"/>
          <w:color w:val="000000"/>
          <w:sz w:val="19"/>
          <w:szCs w:val="19"/>
          <w:lang w:eastAsia="cs-CZ"/>
        </w:rPr>
        <w:t xml:space="preserve"> </w:t>
      </w:r>
      <w:r w:rsidR="00C7590E" w:rsidRPr="00F07C32">
        <w:rPr>
          <w:rFonts w:ascii="Arial" w:hAnsi="Arial" w:cs="Arial"/>
          <w:sz w:val="19"/>
          <w:szCs w:val="19"/>
          <w:lang w:eastAsia="en-US"/>
        </w:rPr>
        <w:t>vypracovaných</w:t>
      </w:r>
      <w:r w:rsidR="00C7590E">
        <w:rPr>
          <w:rFonts w:ascii="Arial" w:hAnsi="Arial" w:cs="Arial"/>
          <w:sz w:val="19"/>
          <w:szCs w:val="19"/>
          <w:lang w:eastAsia="en-US"/>
        </w:rPr>
        <w:t xml:space="preserve"> externým</w:t>
      </w:r>
      <w:r w:rsidRPr="00984047">
        <w:rPr>
          <w:rFonts w:ascii="Arial" w:hAnsi="Arial" w:cs="Arial"/>
          <w:color w:val="000000"/>
          <w:sz w:val="19"/>
          <w:szCs w:val="19"/>
          <w:lang w:eastAsia="cs-CZ"/>
        </w:rPr>
        <w:t xml:space="preserve"> </w:t>
      </w:r>
      <w:r w:rsidR="00F95FF9">
        <w:rPr>
          <w:rFonts w:ascii="Arial" w:hAnsi="Arial" w:cs="Arial"/>
          <w:color w:val="000000"/>
          <w:sz w:val="19"/>
          <w:szCs w:val="19"/>
          <w:lang w:eastAsia="cs-CZ"/>
        </w:rPr>
        <w:t xml:space="preserve">dodávateľom </w:t>
      </w:r>
      <w:r w:rsidRPr="00984047">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984047">
        <w:rPr>
          <w:rFonts w:ascii="Arial" w:hAnsi="Arial" w:cs="Arial"/>
          <w:color w:val="000000"/>
          <w:sz w:val="19"/>
          <w:szCs w:val="19"/>
          <w:lang w:eastAsia="cs-CZ"/>
        </w:rPr>
        <w:t xml:space="preserve">realizácii </w:t>
      </w:r>
      <w:r w:rsidRPr="00984047">
        <w:rPr>
          <w:rFonts w:ascii="Arial" w:hAnsi="Arial" w:cs="Arial"/>
          <w:color w:val="000000"/>
          <w:sz w:val="19"/>
          <w:szCs w:val="19"/>
          <w:lang w:eastAsia="cs-CZ"/>
        </w:rPr>
        <w:t>projektu.</w:t>
      </w:r>
    </w:p>
    <w:p w14:paraId="39DA5EAE" w14:textId="6ECDE923"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Po vypracovaní návrhu výstupu je dodávateľ</w:t>
      </w:r>
      <w:r w:rsidR="00B0760F">
        <w:rPr>
          <w:rFonts w:ascii="Arial" w:hAnsi="Arial" w:cs="Arial"/>
          <w:color w:val="000000"/>
          <w:sz w:val="19"/>
          <w:szCs w:val="19"/>
          <w:lang w:eastAsia="cs-CZ"/>
        </w:rPr>
        <w:t xml:space="preserve"> </w:t>
      </w:r>
      <w:r w:rsidRPr="00984047">
        <w:rPr>
          <w:rFonts w:ascii="Arial" w:hAnsi="Arial" w:cs="Arial"/>
          <w:color w:val="000000"/>
          <w:sz w:val="19"/>
          <w:szCs w:val="19"/>
          <w:lang w:eastAsia="cs-CZ"/>
        </w:rPr>
        <w:t>povinn</w:t>
      </w:r>
      <w:r w:rsidR="00F95FF9">
        <w:rPr>
          <w:rFonts w:ascii="Arial" w:hAnsi="Arial" w:cs="Arial"/>
          <w:color w:val="000000"/>
          <w:sz w:val="19"/>
          <w:szCs w:val="19"/>
          <w:lang w:eastAsia="cs-CZ"/>
        </w:rPr>
        <w:t>ý</w:t>
      </w:r>
      <w:r w:rsidRPr="00984047">
        <w:rPr>
          <w:rFonts w:ascii="Arial" w:hAnsi="Arial" w:cs="Arial"/>
          <w:color w:val="000000"/>
          <w:sz w:val="19"/>
          <w:szCs w:val="19"/>
          <w:lang w:eastAsia="cs-CZ"/>
        </w:rPr>
        <w:t xml:space="preserve"> tento návrh predložiť </w:t>
      </w:r>
      <w:r w:rsidR="00475AC9" w:rsidRPr="00984047">
        <w:rPr>
          <w:rFonts w:ascii="Arial" w:hAnsi="Arial" w:cs="Arial"/>
          <w:color w:val="000000"/>
          <w:sz w:val="19"/>
          <w:szCs w:val="19"/>
          <w:lang w:eastAsia="cs-CZ"/>
        </w:rPr>
        <w:t>žiadateľovi</w:t>
      </w:r>
      <w:r w:rsidRPr="00984047">
        <w:rPr>
          <w:rFonts w:ascii="Arial" w:hAnsi="Arial" w:cs="Arial"/>
          <w:color w:val="000000"/>
          <w:sz w:val="19"/>
          <w:szCs w:val="19"/>
          <w:lang w:eastAsia="cs-CZ"/>
        </w:rPr>
        <w:t xml:space="preserve"> na posúdenie. Zodpovedná osoba u</w:t>
      </w:r>
      <w:r w:rsidR="00C70692" w:rsidRPr="00984047">
        <w:rPr>
          <w:rFonts w:ascii="Arial" w:hAnsi="Arial" w:cs="Arial"/>
          <w:color w:val="000000"/>
          <w:sz w:val="19"/>
          <w:szCs w:val="19"/>
          <w:lang w:eastAsia="cs-CZ"/>
        </w:rPr>
        <w:t> žiadateľa</w:t>
      </w:r>
      <w:r w:rsidRPr="00984047">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3C32D2" w:rsidRDefault="00AF3441" w:rsidP="00E37CE0">
      <w:pPr>
        <w:pStyle w:val="BodyText1"/>
        <w:jc w:val="both"/>
        <w:rPr>
          <w:szCs w:val="19"/>
          <w:lang w:val="sk-SK"/>
        </w:rPr>
      </w:pPr>
      <w:r w:rsidRPr="003C32D2">
        <w:rPr>
          <w:rFonts w:cs="Arial"/>
          <w:szCs w:val="19"/>
          <w:lang w:val="sk-SK" w:eastAsia="cs-CZ"/>
        </w:rPr>
        <w:t>Žiadateľ</w:t>
      </w:r>
      <w:r w:rsidR="00C4032C" w:rsidRPr="003C32D2">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3C32D2">
        <w:rPr>
          <w:szCs w:val="19"/>
          <w:lang w:val="sk-SK"/>
        </w:rPr>
        <w:t xml:space="preserve"> </w:t>
      </w:r>
    </w:p>
    <w:p w14:paraId="01925A47" w14:textId="1AF2A4F3" w:rsidR="00E9185B" w:rsidRPr="00F07C32"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 xml:space="preserve">Upozornenie pre </w:t>
      </w:r>
      <w:r w:rsidR="00E4552F">
        <w:rPr>
          <w:rFonts w:ascii="Arial" w:hAnsi="Arial" w:cs="Arial"/>
          <w:b/>
          <w:i/>
          <w:sz w:val="19"/>
          <w:szCs w:val="19"/>
          <w:lang w:eastAsia="en-US"/>
        </w:rPr>
        <w:t>žiadat</w:t>
      </w:r>
      <w:r w:rsidRPr="00375C69">
        <w:rPr>
          <w:rFonts w:ascii="Arial" w:hAnsi="Arial" w:cs="Arial"/>
          <w:b/>
          <w:i/>
          <w:sz w:val="19"/>
          <w:szCs w:val="19"/>
          <w:lang w:eastAsia="en-US"/>
        </w:rPr>
        <w:t>eľa:</w:t>
      </w:r>
      <w:r w:rsidRPr="00F07C32">
        <w:rPr>
          <w:rFonts w:ascii="Arial" w:hAnsi="Arial" w:cs="Arial"/>
          <w:sz w:val="19"/>
          <w:szCs w:val="19"/>
          <w:lang w:eastAsia="en-US"/>
        </w:rPr>
        <w:t xml:space="preserve"> V prípade uzatvorenia zmluvy na dodanie výstupu s použitím mernej jednotky „osobohodina“ je </w:t>
      </w:r>
      <w:r w:rsidR="00E4552F">
        <w:rPr>
          <w:rFonts w:ascii="Arial" w:hAnsi="Arial" w:cs="Arial"/>
          <w:sz w:val="19"/>
          <w:szCs w:val="19"/>
          <w:lang w:eastAsia="en-US"/>
        </w:rPr>
        <w:t>žiadateľ</w:t>
      </w:r>
      <w:r w:rsidRPr="00F07C32">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984047" w:rsidRDefault="00E37CE0" w:rsidP="00E37CE0">
      <w:pPr>
        <w:pStyle w:val="BodyText1"/>
        <w:jc w:val="both"/>
        <w:rPr>
          <w:lang w:eastAsia="cs-CZ"/>
        </w:rPr>
      </w:pPr>
      <w:r w:rsidRPr="00A75DFC">
        <w:rPr>
          <w:szCs w:val="19"/>
          <w:lang w:val="sk-SK"/>
        </w:rPr>
        <w:t>RO pre OP EVS si môže zároveň vyhradiť právo posúdenia vykonanej služby prostredníctvom nezávislého posudku.</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392EA642" w14:textId="77777777" w:rsidR="00D33A85" w:rsidRDefault="00D33A85" w:rsidP="00984047">
      <w:pPr>
        <w:pStyle w:val="BodyText1"/>
        <w:jc w:val="both"/>
        <w:rPr>
          <w:szCs w:val="19"/>
          <w:lang w:val="sk-SK"/>
        </w:rPr>
      </w:pPr>
    </w:p>
    <w:p w14:paraId="1384D245" w14:textId="3A03407A" w:rsidR="004265FD" w:rsidRPr="00A75DFC" w:rsidRDefault="004265FD" w:rsidP="00984047">
      <w:pPr>
        <w:pStyle w:val="BodyText1"/>
        <w:jc w:val="both"/>
        <w:rPr>
          <w:b/>
          <w:szCs w:val="19"/>
          <w:lang w:val="sk-SK"/>
        </w:rPr>
      </w:pPr>
      <w:r w:rsidRPr="00A75DFC">
        <w:rPr>
          <w:b/>
          <w:szCs w:val="19"/>
          <w:lang w:val="sk-SK"/>
        </w:rPr>
        <w:t>Subdodávka (subdodávateľské zmluvy)</w:t>
      </w:r>
    </w:p>
    <w:p w14:paraId="15B0CE70" w14:textId="77777777" w:rsidR="004265FD" w:rsidRPr="00A75DFC" w:rsidRDefault="004265FD" w:rsidP="00984047">
      <w:pPr>
        <w:pStyle w:val="BodyText1"/>
        <w:jc w:val="both"/>
        <w:rPr>
          <w:szCs w:val="19"/>
          <w:lang w:val="sk-SK"/>
        </w:rPr>
      </w:pPr>
      <w:r w:rsidRPr="00A75DFC">
        <w:rPr>
          <w:szCs w:val="19"/>
          <w:lang w:val="sk-SK"/>
        </w:rPr>
        <w:t>Výdavky súvisiace so subdodávkou nie sú oprávnené, ak:</w:t>
      </w:r>
    </w:p>
    <w:p w14:paraId="15B0CE71"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subdodávka neprináša navýšenie pridanej hodnoty projektu</w:t>
      </w:r>
      <w:r w:rsidR="004A613B" w:rsidRPr="00A75DFC">
        <w:rPr>
          <w:color w:val="auto"/>
          <w:szCs w:val="19"/>
          <w:lang w:val="sk-SK"/>
        </w:rPr>
        <w:t>;</w:t>
      </w:r>
    </w:p>
    <w:p w14:paraId="15B0CE72"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A75DFC" w:rsidRDefault="00B05311" w:rsidP="00B05311">
      <w:pPr>
        <w:pStyle w:val="BodyText1"/>
        <w:spacing w:after="0"/>
        <w:ind w:left="426"/>
        <w:jc w:val="both"/>
        <w:rPr>
          <w:color w:val="auto"/>
          <w:szCs w:val="19"/>
          <w:lang w:val="sk-SK"/>
        </w:rPr>
      </w:pPr>
    </w:p>
    <w:p w14:paraId="15B0CE73" w14:textId="6CB8B3CB" w:rsidR="004265FD" w:rsidRPr="00A75DFC" w:rsidRDefault="004265FD" w:rsidP="00984047">
      <w:pPr>
        <w:pStyle w:val="BodyText1"/>
        <w:jc w:val="both"/>
        <w:rPr>
          <w:szCs w:val="19"/>
          <w:lang w:val="sk-SK"/>
        </w:rPr>
      </w:pPr>
      <w:r w:rsidRPr="00A75DFC">
        <w:rPr>
          <w:szCs w:val="19"/>
          <w:lang w:val="sk-SK"/>
        </w:rPr>
        <w:t xml:space="preserve">Žiadateľ, resp. prijímateľ je povinný poskytnúť oprávneným orgánom </w:t>
      </w:r>
      <w:r w:rsidR="00587581" w:rsidRPr="00A75DFC">
        <w:rPr>
          <w:szCs w:val="19"/>
          <w:lang w:val="sk-SK"/>
        </w:rPr>
        <w:t xml:space="preserve">uvedeným </w:t>
      </w:r>
      <w:r w:rsidRPr="00A75DFC">
        <w:rPr>
          <w:szCs w:val="19"/>
          <w:lang w:val="sk-SK"/>
        </w:rPr>
        <w:t>v</w:t>
      </w:r>
      <w:r w:rsidR="00587581" w:rsidRPr="00A75DFC">
        <w:rPr>
          <w:szCs w:val="19"/>
          <w:lang w:val="sk-SK"/>
        </w:rPr>
        <w:t>o všeobecnom</w:t>
      </w:r>
      <w:r w:rsidRPr="00A75DFC">
        <w:rPr>
          <w:szCs w:val="19"/>
          <w:lang w:val="sk-SK"/>
        </w:rPr>
        <w:t> nariadení, všetky potrebné informácie súvisiace so subdodávkou (zahŕňa aj informácie od dodávateľov, subdodávateľov</w:t>
      </w:r>
      <w:r w:rsidR="00A10C8B" w:rsidRPr="00A75DFC">
        <w:rPr>
          <w:szCs w:val="19"/>
          <w:lang w:val="sk-SK"/>
        </w:rPr>
        <w:t>,</w:t>
      </w:r>
      <w:r w:rsidRPr="00A75DFC">
        <w:rPr>
          <w:szCs w:val="19"/>
          <w:lang w:val="sk-SK"/>
        </w:rPr>
        <w:t xml:space="preserve"> ako je napríklad cenová kalkulácia tovaru, služby alebo práce).</w:t>
      </w:r>
    </w:p>
    <w:p w14:paraId="15B0CE74" w14:textId="11790DA8" w:rsidR="00464B68" w:rsidRPr="00A75DF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A75DFC">
        <w:rPr>
          <w:rFonts w:cs="Arial"/>
          <w:i/>
          <w:color w:val="auto"/>
          <w:sz w:val="19"/>
          <w:szCs w:val="19"/>
          <w:lang w:val="sk-SK"/>
        </w:rPr>
        <w:t xml:space="preserve">Odporúčanie pre </w:t>
      </w:r>
      <w:r w:rsidR="00865A3F" w:rsidRPr="00A75DFC">
        <w:rPr>
          <w:rFonts w:cs="Arial"/>
          <w:i/>
          <w:color w:val="auto"/>
          <w:sz w:val="19"/>
          <w:szCs w:val="19"/>
          <w:lang w:val="sk-SK"/>
        </w:rPr>
        <w:t>žiadateľa</w:t>
      </w:r>
      <w:r w:rsidRPr="00A75DFC">
        <w:rPr>
          <w:rFonts w:cs="Arial"/>
          <w:i/>
          <w:color w:val="auto"/>
          <w:sz w:val="19"/>
          <w:szCs w:val="19"/>
          <w:lang w:val="sk-SK"/>
        </w:rPr>
        <w:t>:</w:t>
      </w:r>
      <w:r w:rsidRPr="00A75DFC">
        <w:rPr>
          <w:rFonts w:cs="Arial"/>
          <w:b w:val="0"/>
          <w:color w:val="auto"/>
          <w:sz w:val="19"/>
          <w:szCs w:val="19"/>
          <w:lang w:val="sk-SK"/>
        </w:rPr>
        <w:t xml:space="preserve"> Odporúčame </w:t>
      </w:r>
      <w:r w:rsidR="00865A3F" w:rsidRPr="00A75DFC">
        <w:rPr>
          <w:rFonts w:cs="Arial"/>
          <w:b w:val="0"/>
          <w:color w:val="auto"/>
          <w:sz w:val="19"/>
          <w:szCs w:val="19"/>
          <w:lang w:val="sk-SK"/>
        </w:rPr>
        <w:t>žiadateľovi</w:t>
      </w:r>
      <w:r w:rsidRPr="00A75DF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A75DFC">
        <w:rPr>
          <w:rFonts w:cs="Arial"/>
          <w:b w:val="0"/>
          <w:color w:val="auto"/>
          <w:sz w:val="19"/>
          <w:szCs w:val="19"/>
          <w:lang w:val="sk-SK"/>
        </w:rPr>
        <w:t>žiadateľ</w:t>
      </w:r>
      <w:r w:rsidRPr="00A75DFC">
        <w:rPr>
          <w:rFonts w:cs="Arial"/>
          <w:b w:val="0"/>
          <w:color w:val="auto"/>
          <w:sz w:val="19"/>
          <w:szCs w:val="19"/>
          <w:lang w:val="sk-SK"/>
        </w:rPr>
        <w:t xml:space="preserve"> je povinný preukázať </w:t>
      </w:r>
      <w:r w:rsidR="0005604C" w:rsidRPr="00A75DFC">
        <w:rPr>
          <w:rFonts w:cs="Arial"/>
          <w:b w:val="0"/>
          <w:color w:val="auto"/>
          <w:sz w:val="19"/>
          <w:szCs w:val="19"/>
          <w:lang w:val="sk-SK"/>
        </w:rPr>
        <w:t xml:space="preserve">RO pre OP EVS </w:t>
      </w:r>
      <w:r w:rsidRPr="00A75DFC">
        <w:rPr>
          <w:rFonts w:cs="Arial"/>
          <w:b w:val="0"/>
          <w:color w:val="auto"/>
          <w:sz w:val="19"/>
          <w:szCs w:val="19"/>
          <w:lang w:val="sk-SK"/>
        </w:rPr>
        <w:t xml:space="preserve">uplatnenie </w:t>
      </w:r>
      <w:r w:rsidRPr="00A75DFC">
        <w:rPr>
          <w:rFonts w:cs="Arial"/>
          <w:color w:val="auto"/>
          <w:sz w:val="19"/>
          <w:szCs w:val="19"/>
          <w:lang w:val="sk-SK"/>
        </w:rPr>
        <w:t>zásady „hodnota za peniaze/value for money“.</w:t>
      </w:r>
    </w:p>
    <w:p w14:paraId="33A8F344" w14:textId="77777777" w:rsidR="00541E54" w:rsidRDefault="00541E54" w:rsidP="00984047">
      <w:pPr>
        <w:pStyle w:val="BodyText1"/>
        <w:jc w:val="both"/>
        <w:rPr>
          <w:b/>
          <w:szCs w:val="19"/>
          <w:lang w:val="sk-SK"/>
        </w:rPr>
      </w:pPr>
    </w:p>
    <w:p w14:paraId="15B0CE75" w14:textId="77777777" w:rsidR="004265FD" w:rsidRPr="00541E54" w:rsidRDefault="004265FD" w:rsidP="00984047">
      <w:pPr>
        <w:pStyle w:val="BodyText1"/>
        <w:jc w:val="both"/>
        <w:rPr>
          <w:b/>
          <w:sz w:val="22"/>
          <w:szCs w:val="19"/>
          <w:lang w:val="sk-SK"/>
        </w:rPr>
      </w:pPr>
      <w:r w:rsidRPr="00541E54">
        <w:rPr>
          <w:b/>
          <w:sz w:val="22"/>
          <w:szCs w:val="19"/>
          <w:lang w:val="sk-SK"/>
        </w:rPr>
        <w:t>Prehľad položiek rozpočtu a podmienky pre jednotlivé typy výdavkov</w:t>
      </w:r>
      <w:r w:rsidRPr="00541E54">
        <w:rPr>
          <w:rStyle w:val="Odkaznapoznmkupodiarou"/>
          <w:rFonts w:cs="Arial"/>
          <w:b/>
          <w:sz w:val="22"/>
          <w:szCs w:val="19"/>
          <w:lang w:val="sk-SK"/>
        </w:rPr>
        <w:footnoteReference w:id="58"/>
      </w:r>
    </w:p>
    <w:p w14:paraId="15B0CE76" w14:textId="3C961154" w:rsidR="004265FD" w:rsidRPr="00854B1A" w:rsidRDefault="004265FD" w:rsidP="00984047">
      <w:pPr>
        <w:pStyle w:val="BodyText1"/>
        <w:jc w:val="both"/>
        <w:rPr>
          <w:b/>
          <w:sz w:val="20"/>
          <w:szCs w:val="19"/>
          <w:lang w:val="sk-SK"/>
        </w:rPr>
      </w:pPr>
      <w:r w:rsidRPr="00854B1A">
        <w:rPr>
          <w:b/>
          <w:sz w:val="20"/>
          <w:szCs w:val="19"/>
          <w:lang w:val="sk-SK"/>
        </w:rPr>
        <w:t xml:space="preserve">Hlavná položka „1. </w:t>
      </w:r>
      <w:r w:rsidR="007B67D8" w:rsidRPr="00854B1A">
        <w:rPr>
          <w:b/>
          <w:sz w:val="20"/>
          <w:szCs w:val="19"/>
          <w:lang w:val="sk-SK"/>
        </w:rPr>
        <w:t xml:space="preserve">Riadenie </w:t>
      </w:r>
      <w:r w:rsidRPr="00854B1A">
        <w:rPr>
          <w:b/>
          <w:sz w:val="20"/>
          <w:szCs w:val="19"/>
          <w:lang w:val="sk-SK"/>
        </w:rPr>
        <w:t>projektu a podporné aktivity - nepriame výdavky“</w:t>
      </w:r>
    </w:p>
    <w:p w14:paraId="15B0CE77" w14:textId="20D75B43" w:rsidR="004265FD" w:rsidRPr="00A75DFC" w:rsidRDefault="004265FD" w:rsidP="00984047">
      <w:pPr>
        <w:pStyle w:val="Highlight3"/>
        <w:spacing w:before="120" w:after="120" w:line="288" w:lineRule="auto"/>
        <w:jc w:val="both"/>
        <w:rPr>
          <w:rFonts w:ascii="Arial" w:hAnsi="Arial" w:cs="Arial"/>
          <w:b w:val="0"/>
          <w:color w:val="auto"/>
          <w:sz w:val="19"/>
          <w:szCs w:val="19"/>
          <w:lang w:val="sk-SK"/>
        </w:rPr>
      </w:pPr>
      <w:r w:rsidRPr="00A75DFC">
        <w:rPr>
          <w:rFonts w:ascii="Arial" w:hAnsi="Arial" w:cs="Arial"/>
          <w:b w:val="0"/>
          <w:color w:val="auto"/>
          <w:sz w:val="19"/>
          <w:szCs w:val="19"/>
          <w:lang w:val="sk-SK"/>
        </w:rPr>
        <w:t xml:space="preserve">Do tejto časti rozpočtu patria výdavky vynaložené na </w:t>
      </w:r>
      <w:r w:rsidR="007B67D8" w:rsidRPr="00A75DFC">
        <w:rPr>
          <w:rFonts w:ascii="Arial" w:hAnsi="Arial" w:cs="Arial"/>
          <w:b w:val="0"/>
          <w:color w:val="auto"/>
          <w:sz w:val="19"/>
          <w:szCs w:val="19"/>
          <w:lang w:val="sk-SK"/>
        </w:rPr>
        <w:t xml:space="preserve">riadenie </w:t>
      </w:r>
      <w:r w:rsidRPr="00A75DFC">
        <w:rPr>
          <w:rFonts w:ascii="Arial" w:hAnsi="Arial" w:cs="Arial"/>
          <w:b w:val="0"/>
          <w:color w:val="auto"/>
          <w:sz w:val="19"/>
          <w:szCs w:val="19"/>
          <w:lang w:val="sk-SK"/>
        </w:rPr>
        <w:t>projektu a podporné aktivity, ktoré sú rozčlenené na personálne výdavky interné</w:t>
      </w:r>
      <w:r w:rsidR="00A5201E" w:rsidRPr="00A75DFC">
        <w:rPr>
          <w:rStyle w:val="Odkaznapoznmkupodiarou"/>
          <w:rFonts w:cs="Arial"/>
          <w:b w:val="0"/>
          <w:color w:val="auto"/>
          <w:sz w:val="19"/>
          <w:szCs w:val="19"/>
          <w:lang w:val="sk-SK"/>
        </w:rPr>
        <w:footnoteReference w:id="59"/>
      </w:r>
      <w:r w:rsidRPr="00A75DFC">
        <w:rPr>
          <w:rFonts w:ascii="Arial" w:hAnsi="Arial" w:cs="Arial"/>
          <w:b w:val="0"/>
          <w:color w:val="auto"/>
          <w:sz w:val="19"/>
          <w:szCs w:val="19"/>
          <w:lang w:val="sk-SK"/>
        </w:rPr>
        <w:t>, cestovné náhrady, dodávka služieb – personálne výdavky, ostatné výdavky – nepriame, informovanie a</w:t>
      </w:r>
      <w:r w:rsidR="000D5BAC" w:rsidRPr="00A75DFC">
        <w:rPr>
          <w:rFonts w:ascii="Arial" w:hAnsi="Arial" w:cs="Arial"/>
          <w:b w:val="0"/>
          <w:color w:val="auto"/>
          <w:sz w:val="19"/>
          <w:szCs w:val="19"/>
          <w:lang w:val="sk-SK"/>
        </w:rPr>
        <w:t> </w:t>
      </w:r>
      <w:r w:rsidRPr="00A75DFC">
        <w:rPr>
          <w:rFonts w:ascii="Arial" w:hAnsi="Arial" w:cs="Arial"/>
          <w:b w:val="0"/>
          <w:color w:val="auto"/>
          <w:sz w:val="19"/>
          <w:szCs w:val="19"/>
          <w:lang w:val="sk-SK"/>
        </w:rPr>
        <w:t>komunikácia</w:t>
      </w:r>
      <w:r w:rsidR="000D5BAC" w:rsidRPr="00A75DFC">
        <w:rPr>
          <w:rFonts w:ascii="Arial" w:hAnsi="Arial" w:cs="Arial"/>
          <w:b w:val="0"/>
          <w:color w:val="auto"/>
          <w:sz w:val="19"/>
          <w:szCs w:val="19"/>
          <w:lang w:val="sk-SK"/>
        </w:rPr>
        <w:t>, zariadenie/vybavenie projektu (mimo krížového financovania)</w:t>
      </w:r>
      <w:r w:rsidR="00B21D45" w:rsidRPr="00A75DFC">
        <w:rPr>
          <w:rFonts w:ascii="Arial" w:hAnsi="Arial" w:cs="Arial"/>
          <w:b w:val="0"/>
          <w:color w:val="auto"/>
          <w:sz w:val="19"/>
          <w:szCs w:val="19"/>
          <w:lang w:val="sk-SK"/>
        </w:rPr>
        <w:t xml:space="preserve"> – nepriame výdavky</w:t>
      </w:r>
      <w:r w:rsidR="000D5BAC" w:rsidRPr="00A75DFC">
        <w:rPr>
          <w:rFonts w:ascii="Arial" w:hAnsi="Arial" w:cs="Arial"/>
          <w:b w:val="0"/>
          <w:color w:val="auto"/>
          <w:sz w:val="19"/>
          <w:szCs w:val="19"/>
          <w:lang w:val="sk-SK"/>
        </w:rPr>
        <w:t xml:space="preserve"> a odpisy dlhodobého hmotného/nehmotného majetku</w:t>
      </w:r>
      <w:r w:rsidR="00B21D45" w:rsidRPr="00A75DFC">
        <w:rPr>
          <w:rFonts w:ascii="Arial" w:hAnsi="Arial" w:cs="Arial"/>
          <w:b w:val="0"/>
          <w:color w:val="auto"/>
          <w:sz w:val="19"/>
          <w:szCs w:val="19"/>
          <w:lang w:val="sk-SK"/>
        </w:rPr>
        <w:t xml:space="preserve"> – nepriame</w:t>
      </w:r>
      <w:r w:rsidR="004204F2" w:rsidRPr="00A75DFC">
        <w:rPr>
          <w:rFonts w:ascii="Arial" w:hAnsi="Arial" w:cs="Arial"/>
          <w:b w:val="0"/>
          <w:color w:val="auto"/>
          <w:sz w:val="19"/>
          <w:szCs w:val="19"/>
          <w:lang w:val="sk-SK"/>
        </w:rPr>
        <w:t xml:space="preserve"> výdavky</w:t>
      </w:r>
      <w:r w:rsidRPr="00A75DFC">
        <w:rPr>
          <w:rFonts w:ascii="Arial" w:hAnsi="Arial" w:cs="Arial"/>
          <w:b w:val="0"/>
          <w:color w:val="auto"/>
          <w:sz w:val="19"/>
          <w:szCs w:val="19"/>
          <w:lang w:val="sk-SK"/>
        </w:rPr>
        <w:t xml:space="preserve">. </w:t>
      </w:r>
    </w:p>
    <w:p w14:paraId="15B0CE78" w14:textId="77777777"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1.1. Personálne výdavky interné</w:t>
      </w:r>
      <w:r w:rsidRPr="00984047">
        <w:rPr>
          <w:rFonts w:ascii="Arial" w:hAnsi="Arial" w:cs="Arial"/>
          <w:b w:val="0"/>
          <w:color w:val="auto"/>
          <w:sz w:val="19"/>
          <w:szCs w:val="19"/>
          <w:lang w:val="sk-SK"/>
        </w:rPr>
        <w:t xml:space="preserve"> </w:t>
      </w:r>
    </w:p>
    <w:p w14:paraId="3227AE09" w14:textId="4D8687F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w:t>
      </w:r>
      <w:r w:rsidR="006D5C3A" w:rsidRPr="00984047">
        <w:rPr>
          <w:rFonts w:ascii="Arial" w:hAnsi="Arial" w:cs="Arial"/>
          <w:b w:val="0"/>
          <w:color w:val="auto"/>
          <w:sz w:val="19"/>
          <w:szCs w:val="19"/>
          <w:lang w:val="sk-SK"/>
        </w:rPr>
        <w:t>Z</w:t>
      </w:r>
      <w:r w:rsidR="004265FD" w:rsidRPr="00984047">
        <w:rPr>
          <w:rFonts w:ascii="Arial" w:hAnsi="Arial" w:cs="Arial"/>
          <w:b w:val="0"/>
          <w:color w:val="auto"/>
          <w:sz w:val="19"/>
          <w:szCs w:val="19"/>
          <w:lang w:val="sk-SK"/>
        </w:rPr>
        <w:t xml:space="preserve">ákonník práce, zákon </w:t>
      </w:r>
      <w:r w:rsidR="0005604C" w:rsidRPr="00984047">
        <w:rPr>
          <w:rFonts w:ascii="Arial" w:hAnsi="Arial" w:cs="Arial"/>
          <w:b w:val="0"/>
          <w:color w:val="auto"/>
          <w:sz w:val="19"/>
          <w:szCs w:val="19"/>
          <w:lang w:val="sk-SK"/>
        </w:rPr>
        <w:t xml:space="preserve">č. </w:t>
      </w:r>
      <w:r w:rsidR="007B67D8" w:rsidRPr="00984047">
        <w:rPr>
          <w:rFonts w:ascii="Arial" w:hAnsi="Arial" w:cs="Arial"/>
          <w:b w:val="0"/>
          <w:color w:val="auto"/>
          <w:sz w:val="19"/>
          <w:szCs w:val="19"/>
          <w:lang w:val="sk-SK"/>
        </w:rPr>
        <w:t>400</w:t>
      </w:r>
      <w:r w:rsidR="0005604C" w:rsidRPr="00984047">
        <w:rPr>
          <w:rFonts w:ascii="Arial" w:hAnsi="Arial" w:cs="Arial"/>
          <w:b w:val="0"/>
          <w:color w:val="auto"/>
          <w:sz w:val="19"/>
          <w:szCs w:val="19"/>
          <w:lang w:val="sk-SK"/>
        </w:rPr>
        <w:t>/200</w:t>
      </w:r>
      <w:r w:rsidR="007B67D8" w:rsidRPr="00984047">
        <w:rPr>
          <w:rFonts w:ascii="Arial" w:hAnsi="Arial" w:cs="Arial"/>
          <w:b w:val="0"/>
          <w:color w:val="auto"/>
          <w:sz w:val="19"/>
          <w:szCs w:val="19"/>
          <w:lang w:val="sk-SK"/>
        </w:rPr>
        <w:t>9</w:t>
      </w:r>
      <w:r w:rsidR="0005604C" w:rsidRPr="00984047">
        <w:rPr>
          <w:rFonts w:ascii="Arial" w:hAnsi="Arial" w:cs="Arial"/>
          <w:b w:val="0"/>
          <w:color w:val="auto"/>
          <w:sz w:val="19"/>
          <w:szCs w:val="19"/>
          <w:lang w:val="sk-SK"/>
        </w:rPr>
        <w:t xml:space="preserve"> Z. z. </w:t>
      </w:r>
      <w:r w:rsidR="004265FD" w:rsidRPr="00984047">
        <w:rPr>
          <w:rFonts w:ascii="Arial" w:hAnsi="Arial" w:cs="Arial"/>
          <w:b w:val="0"/>
          <w:color w:val="auto"/>
          <w:sz w:val="19"/>
          <w:szCs w:val="19"/>
          <w:lang w:val="sk-SK"/>
        </w:rPr>
        <w:t>o štátnej službe</w:t>
      </w:r>
      <w:r w:rsidR="0005604C" w:rsidRPr="00984047">
        <w:rPr>
          <w:rFonts w:ascii="Arial" w:hAnsi="Arial" w:cs="Arial"/>
          <w:b w:val="0"/>
          <w:color w:val="auto"/>
          <w:sz w:val="19"/>
          <w:szCs w:val="19"/>
          <w:lang w:val="sk-SK"/>
        </w:rPr>
        <w:t xml:space="preserve"> a o zmene a doplnení niektorých zákonov (ďalej len „zákon o štátnej službe“)</w:t>
      </w:r>
      <w:r w:rsidRPr="00984047">
        <w:rPr>
          <w:rFonts w:ascii="Arial" w:hAnsi="Arial" w:cs="Arial"/>
          <w:b w:val="0"/>
          <w:color w:val="auto"/>
          <w:sz w:val="19"/>
          <w:szCs w:val="19"/>
          <w:lang w:val="sk-SK"/>
        </w:rPr>
        <w:t xml:space="preserve"> a pod.). </w:t>
      </w:r>
      <w:r w:rsidR="004265FD" w:rsidRPr="00984047">
        <w:rPr>
          <w:rFonts w:ascii="Arial" w:hAnsi="Arial" w:cs="Arial"/>
          <w:b w:val="0"/>
          <w:color w:val="auto"/>
          <w:sz w:val="19"/>
          <w:szCs w:val="19"/>
          <w:lang w:val="sk-SK"/>
        </w:rPr>
        <w:t xml:space="preserve">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w:t>
      </w:r>
      <w:r w:rsidR="002C31DD" w:rsidRPr="00984047">
        <w:rPr>
          <w:rFonts w:ascii="Arial" w:hAnsi="Arial" w:cs="Arial"/>
          <w:b w:val="0"/>
          <w:color w:val="auto"/>
          <w:sz w:val="19"/>
          <w:szCs w:val="19"/>
          <w:lang w:val="sk-SK"/>
        </w:rPr>
        <w:t xml:space="preserve"> povinnými </w:t>
      </w:r>
      <w:r w:rsidR="004265FD" w:rsidRPr="00984047">
        <w:rPr>
          <w:rFonts w:ascii="Arial" w:hAnsi="Arial" w:cs="Arial"/>
          <w:b w:val="0"/>
          <w:color w:val="auto"/>
          <w:sz w:val="19"/>
          <w:szCs w:val="19"/>
          <w:lang w:val="sk-SK"/>
        </w:rPr>
        <w:t>odvodmi zamestnávateľa. V komentári k rozpočtu je potrebné uviesť predpokladaný rozsah práce</w:t>
      </w:r>
      <w:r w:rsidR="004265FD" w:rsidRPr="00984047">
        <w:rPr>
          <w:rFonts w:ascii="Arial" w:hAnsi="Arial" w:cs="Arial"/>
          <w:b w:val="0"/>
          <w:color w:val="auto"/>
          <w:sz w:val="19"/>
          <w:szCs w:val="19"/>
          <w:vertAlign w:val="superscript"/>
          <w:lang w:val="sk-SK"/>
        </w:rPr>
        <w:footnoteReference w:id="60"/>
      </w:r>
      <w:r w:rsidR="004265FD" w:rsidRPr="00984047">
        <w:rPr>
          <w:rFonts w:ascii="Arial" w:hAnsi="Arial" w:cs="Arial"/>
          <w:b w:val="0"/>
          <w:color w:val="auto"/>
          <w:sz w:val="19"/>
          <w:szCs w:val="19"/>
          <w:lang w:val="sk-SK"/>
        </w:rPr>
        <w:t xml:space="preserve"> (v prípade, ak zamestnanec nepracuje 100 % </w:t>
      </w:r>
      <w:r w:rsidR="00E549DB"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na projekte sa uvedie</w:t>
      </w:r>
      <w:r w:rsidR="003276C4"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984047">
        <w:rPr>
          <w:rFonts w:ascii="Arial" w:hAnsi="Arial" w:cs="Arial"/>
          <w:b w:val="0"/>
          <w:color w:val="auto"/>
          <w:sz w:val="19"/>
          <w:szCs w:val="19"/>
          <w:lang w:val="sk-SK"/>
        </w:rPr>
        <w:t>prác</w:t>
      </w:r>
      <w:r w:rsidR="00615ED5" w:rsidRPr="00984047">
        <w:rPr>
          <w:rFonts w:ascii="Arial" w:hAnsi="Arial" w:cs="Arial"/>
          <w:b w:val="0"/>
          <w:color w:val="auto"/>
          <w:sz w:val="19"/>
          <w:szCs w:val="19"/>
          <w:lang w:val="sk-SK"/>
        </w:rPr>
        <w:t>ach</w:t>
      </w:r>
      <w:r w:rsidR="00537546"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537546"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mimo pracovného pomeru. </w:t>
      </w:r>
      <w:r w:rsidR="004A039B" w:rsidRPr="00984047">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984047">
        <w:rPr>
          <w:rStyle w:val="Odkaznapoznmkupodiarou"/>
          <w:rFonts w:cs="Arial"/>
          <w:b w:val="0"/>
          <w:color w:val="auto"/>
          <w:sz w:val="19"/>
          <w:szCs w:val="19"/>
          <w:lang w:val="sk-SK"/>
        </w:rPr>
        <w:footnoteReference w:id="61"/>
      </w:r>
      <w:r w:rsidR="004A039B" w:rsidRPr="00984047">
        <w:rPr>
          <w:rFonts w:ascii="Arial" w:hAnsi="Arial" w:cs="Arial"/>
          <w:b w:val="0"/>
          <w:color w:val="auto"/>
          <w:sz w:val="19"/>
          <w:szCs w:val="19"/>
          <w:lang w:val="sk-SK"/>
        </w:rPr>
        <w:t>.</w:t>
      </w:r>
    </w:p>
    <w:p w14:paraId="50350D5E" w14:textId="73A706D1" w:rsidR="00C037C2" w:rsidRPr="00984047"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Žiadateľ zabezpečí vedenie presnej evidencie skutočne odpracovaných hodín na projekte</w:t>
      </w:r>
      <w:r w:rsidR="00B32F12"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1.1.1. </w:t>
      </w:r>
      <w:r w:rsidR="005039BF"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w:t>
      </w:r>
      <w:r w:rsidR="004265FD" w:rsidRPr="00984047">
        <w:rPr>
          <w:rFonts w:ascii="Arial" w:hAnsi="Arial" w:cs="Arial"/>
          <w:b w:val="0"/>
          <w:color w:val="auto"/>
          <w:sz w:val="19"/>
          <w:szCs w:val="19"/>
          <w:lang w:val="sk-SK"/>
        </w:rPr>
        <w:t xml:space="preserve"> </w:t>
      </w:r>
    </w:p>
    <w:p w14:paraId="15B0CE7D" w14:textId="7BE54D0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w:t>
      </w:r>
      <w:r w:rsidR="008F1A24" w:rsidRPr="00984047">
        <w:rPr>
          <w:rFonts w:ascii="Arial" w:hAnsi="Arial" w:cs="Arial"/>
          <w:b w:val="0"/>
          <w:color w:val="auto"/>
          <w:sz w:val="19"/>
          <w:szCs w:val="19"/>
          <w:lang w:val="sk-SK"/>
        </w:rPr>
        <w:t>riadiacich pracovníkov</w:t>
      </w:r>
      <w:r w:rsidR="00BA3809" w:rsidRPr="00984047">
        <w:rPr>
          <w:rFonts w:ascii="Arial" w:hAnsi="Arial" w:cs="Arial"/>
          <w:b w:val="0"/>
          <w:color w:val="auto"/>
          <w:sz w:val="19"/>
          <w:szCs w:val="19"/>
          <w:lang w:val="sk-SK"/>
        </w:rPr>
        <w:t>,</w:t>
      </w:r>
      <w:r w:rsidR="008F1A24"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2"/>
      </w:r>
      <w:r w:rsidR="004265FD" w:rsidRPr="00984047">
        <w:rPr>
          <w:rFonts w:ascii="Arial" w:hAnsi="Arial" w:cs="Arial"/>
          <w:b w:val="0"/>
          <w:color w:val="auto"/>
          <w:sz w:val="19"/>
          <w:szCs w:val="19"/>
          <w:lang w:val="sk-SK"/>
        </w:rPr>
        <w:t>, ktorá je zodpovedná za realizáciu projektu ako celku</w:t>
      </w:r>
      <w:r w:rsidR="00353358"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353358"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5447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53358" w:rsidRPr="00984047">
        <w:rPr>
          <w:rFonts w:ascii="Arial" w:hAnsi="Arial" w:cs="Arial"/>
          <w:b w:val="0"/>
          <w:color w:val="auto"/>
          <w:sz w:val="19"/>
          <w:szCs w:val="19"/>
          <w:lang w:val="sk-SK"/>
        </w:rPr>
        <w:t>finančného manažéra</w:t>
      </w:r>
      <w:r w:rsidR="005739A9" w:rsidRPr="00984047">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984047">
        <w:rPr>
          <w:rFonts w:ascii="Arial" w:hAnsi="Arial" w:cs="Arial"/>
          <w:b w:val="0"/>
          <w:color w:val="auto"/>
          <w:sz w:val="19"/>
          <w:szCs w:val="19"/>
          <w:lang w:val="sk-SK"/>
        </w:rPr>
        <w:t xml:space="preserve"> a podobne</w:t>
      </w:r>
      <w:r w:rsidR="004265FD" w:rsidRPr="00984047">
        <w:rPr>
          <w:rFonts w:ascii="Arial" w:hAnsi="Arial" w:cs="Arial"/>
          <w:b w:val="0"/>
          <w:color w:val="auto"/>
          <w:sz w:val="19"/>
          <w:szCs w:val="19"/>
          <w:lang w:val="sk-SK"/>
        </w:rPr>
        <w:t xml:space="preserve">. </w:t>
      </w:r>
    </w:p>
    <w:p w14:paraId="15B0CE7E"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1.1.2. </w:t>
      </w:r>
      <w:r w:rsidR="005039BF"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7F" w14:textId="4AFCB879" w:rsidR="004265FD" w:rsidRPr="00984047" w:rsidRDefault="004A613B" w:rsidP="004F10BF">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finančnú časť, administratívnu a obslužnú časť, napr. </w:t>
      </w:r>
      <w:r w:rsidR="00196D60" w:rsidRPr="00984047">
        <w:rPr>
          <w:rFonts w:ascii="Arial" w:hAnsi="Arial" w:cs="Arial"/>
          <w:b w:val="0"/>
          <w:color w:val="auto"/>
          <w:sz w:val="19"/>
          <w:szCs w:val="19"/>
          <w:lang w:val="sk-SK"/>
        </w:rPr>
        <w:t xml:space="preserve">asistenta projektového / finančného manažéra, </w:t>
      </w:r>
      <w:r w:rsidR="00353358"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2" w14:textId="77777777" w:rsidR="004A613B" w:rsidRPr="00984047"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1.2. Cestovné náhrady</w:t>
      </w:r>
      <w:r w:rsidRPr="00984047">
        <w:rPr>
          <w:rFonts w:ascii="Arial" w:hAnsi="Arial" w:cs="Arial"/>
          <w:b w:val="0"/>
          <w:color w:val="auto"/>
          <w:sz w:val="19"/>
          <w:szCs w:val="19"/>
          <w:lang w:val="sk-SK"/>
        </w:rPr>
        <w:t xml:space="preserve"> </w:t>
      </w:r>
    </w:p>
    <w:p w14:paraId="15B0CE83" w14:textId="2D03FB8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984047">
        <w:rPr>
          <w:rFonts w:ascii="Arial" w:hAnsi="Arial" w:cs="Arial"/>
          <w:b w:val="0"/>
          <w:color w:val="auto"/>
          <w:sz w:val="19"/>
          <w:szCs w:val="19"/>
          <w:lang w:val="sk-SK"/>
        </w:rPr>
        <w:t xml:space="preserve">Riadenie </w:t>
      </w:r>
      <w:r w:rsidR="004265FD" w:rsidRPr="00984047">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984047">
        <w:rPr>
          <w:rFonts w:ascii="Arial" w:hAnsi="Arial" w:cs="Arial"/>
          <w:b w:val="0"/>
          <w:color w:val="auto"/>
          <w:sz w:val="19"/>
          <w:szCs w:val="19"/>
          <w:lang w:val="sk-SK"/>
        </w:rPr>
        <w:t>,</w:t>
      </w:r>
      <w:r w:rsidR="002B7FFA" w:rsidRPr="00984047">
        <w:rPr>
          <w:rFonts w:ascii="Arial" w:hAnsi="Arial" w:cs="Arial"/>
          <w:b w:val="0"/>
          <w:color w:val="auto"/>
          <w:sz w:val="19"/>
          <w:szCs w:val="19"/>
          <w:lang w:val="sk-SK"/>
        </w:rPr>
        <w:t xml:space="preserve">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1.3. „Dodávka služieb - personálne výdavky</w:t>
      </w:r>
      <w:r w:rsidRPr="00984047">
        <w:rPr>
          <w:rFonts w:ascii="Arial" w:hAnsi="Arial" w:cs="Arial"/>
          <w:sz w:val="19"/>
          <w:szCs w:val="19"/>
          <w:lang w:val="sk-SK"/>
        </w:rPr>
        <w:t>“</w:t>
      </w:r>
      <w:r w:rsidRPr="00984047">
        <w:rPr>
          <w:rStyle w:val="Odkaznapoznmkupodiarou"/>
          <w:rFonts w:cs="Arial"/>
          <w:sz w:val="19"/>
          <w:szCs w:val="19"/>
          <w:lang w:val="sk-SK"/>
        </w:rPr>
        <w:footnoteReference w:id="63"/>
      </w:r>
      <w:r w:rsidRPr="00984047">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984047">
        <w:rPr>
          <w:rFonts w:ascii="Arial" w:hAnsi="Arial" w:cs="Arial"/>
          <w:sz w:val="19"/>
          <w:szCs w:val="19"/>
          <w:lang w:val="sk-SK"/>
        </w:rPr>
        <w:t>.</w:t>
      </w:r>
      <w:r w:rsidRPr="00984047">
        <w:rPr>
          <w:rFonts w:ascii="Arial" w:hAnsi="Arial" w:cs="Arial"/>
          <w:sz w:val="19"/>
          <w:szCs w:val="19"/>
          <w:lang w:val="sk-SK"/>
        </w:rPr>
        <w:t xml:space="preserve"> Služby dodávateľov môžu byť využívané v tých prípadoch a pre tie činnosti, kedy nie je možné alebo efektívne </w:t>
      </w:r>
      <w:r w:rsidR="007E1918" w:rsidRPr="00984047">
        <w:rPr>
          <w:rFonts w:ascii="Arial" w:hAnsi="Arial" w:cs="Arial"/>
          <w:sz w:val="19"/>
          <w:szCs w:val="19"/>
          <w:lang w:val="sk-SK"/>
        </w:rPr>
        <w:t xml:space="preserve">a hospodárne </w:t>
      </w:r>
      <w:r w:rsidRPr="00984047">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984047">
        <w:rPr>
          <w:rFonts w:ascii="Arial" w:hAnsi="Arial" w:cs="Arial"/>
          <w:sz w:val="19"/>
          <w:szCs w:val="19"/>
          <w:lang w:val="sk-SK"/>
        </w:rPr>
        <w:t xml:space="preserve">V prípade </w:t>
      </w:r>
      <w:r w:rsidR="00537546" w:rsidRPr="00984047">
        <w:rPr>
          <w:rFonts w:ascii="Arial" w:hAnsi="Arial" w:cs="Arial"/>
          <w:b/>
          <w:sz w:val="19"/>
          <w:szCs w:val="19"/>
          <w:lang w:val="sk-SK"/>
        </w:rPr>
        <w:t>národných projektov</w:t>
      </w:r>
      <w:r w:rsidR="00537546" w:rsidRPr="00984047">
        <w:rPr>
          <w:rFonts w:ascii="Arial" w:hAnsi="Arial" w:cs="Arial"/>
          <w:sz w:val="19"/>
          <w:szCs w:val="19"/>
          <w:lang w:val="sk-SK"/>
        </w:rPr>
        <w:t xml:space="preserve"> sú tieto výdavky neoprávnené, nakoľko </w:t>
      </w:r>
      <w:r w:rsidR="00CF5C50" w:rsidRPr="00984047">
        <w:rPr>
          <w:rFonts w:ascii="Arial" w:hAnsi="Arial" w:cs="Arial"/>
          <w:sz w:val="19"/>
          <w:szCs w:val="19"/>
          <w:lang w:val="sk-SK"/>
        </w:rPr>
        <w:t xml:space="preserve">ide o žiadateľov, ktorí </w:t>
      </w:r>
      <w:r w:rsidR="00F01D8D" w:rsidRPr="00984047">
        <w:rPr>
          <w:rFonts w:ascii="Arial" w:hAnsi="Arial" w:cs="Arial"/>
          <w:sz w:val="19"/>
          <w:szCs w:val="19"/>
          <w:lang w:val="sk-SK"/>
        </w:rPr>
        <w:t xml:space="preserve">ako jediní </w:t>
      </w:r>
      <w:r w:rsidR="00AB281C" w:rsidRPr="00984047">
        <w:rPr>
          <w:rFonts w:ascii="Arial" w:hAnsi="Arial" w:cs="Arial"/>
          <w:sz w:val="19"/>
          <w:szCs w:val="19"/>
          <w:lang w:val="sk-SK"/>
        </w:rPr>
        <w:t>disponujú kompetenciami realizovať daný projekt</w:t>
      </w:r>
      <w:r w:rsidR="00501902" w:rsidRPr="00984047">
        <w:rPr>
          <w:rFonts w:ascii="Arial" w:hAnsi="Arial" w:cs="Arial"/>
          <w:sz w:val="19"/>
          <w:szCs w:val="19"/>
          <w:lang w:val="sk-SK"/>
        </w:rPr>
        <w:t>,</w:t>
      </w:r>
      <w:r w:rsidR="00AB281C" w:rsidRPr="00984047">
        <w:rPr>
          <w:rFonts w:ascii="Arial" w:hAnsi="Arial" w:cs="Arial"/>
          <w:sz w:val="19"/>
          <w:szCs w:val="19"/>
          <w:lang w:val="sk-SK"/>
        </w:rPr>
        <w:t xml:space="preserve"> a</w:t>
      </w:r>
      <w:r w:rsidR="002321BA" w:rsidRPr="00984047">
        <w:rPr>
          <w:rFonts w:ascii="Arial" w:hAnsi="Arial" w:cs="Arial"/>
          <w:sz w:val="19"/>
          <w:szCs w:val="19"/>
          <w:lang w:val="sk-SK"/>
        </w:rPr>
        <w:t> z tohto dôvodu</w:t>
      </w:r>
      <w:r w:rsidR="00AB281C" w:rsidRPr="00984047">
        <w:rPr>
          <w:rFonts w:ascii="Arial" w:hAnsi="Arial" w:cs="Arial"/>
          <w:sz w:val="19"/>
          <w:szCs w:val="19"/>
          <w:lang w:val="sk-SK"/>
        </w:rPr>
        <w:t xml:space="preserve"> </w:t>
      </w:r>
      <w:r w:rsidR="00CF5C50" w:rsidRPr="00984047">
        <w:rPr>
          <w:rFonts w:ascii="Arial" w:hAnsi="Arial" w:cs="Arial"/>
          <w:sz w:val="19"/>
          <w:szCs w:val="19"/>
          <w:lang w:val="sk-SK"/>
        </w:rPr>
        <w:t xml:space="preserve">by mali aktívne participovať </w:t>
      </w:r>
      <w:r w:rsidR="00AB281C" w:rsidRPr="00984047">
        <w:rPr>
          <w:rFonts w:ascii="Arial" w:hAnsi="Arial" w:cs="Arial"/>
          <w:sz w:val="19"/>
          <w:szCs w:val="19"/>
          <w:lang w:val="sk-SK"/>
        </w:rPr>
        <w:t xml:space="preserve">aj </w:t>
      </w:r>
      <w:r w:rsidR="00CF5C50" w:rsidRPr="00984047">
        <w:rPr>
          <w:rFonts w:ascii="Arial" w:hAnsi="Arial" w:cs="Arial"/>
          <w:sz w:val="19"/>
          <w:szCs w:val="19"/>
          <w:lang w:val="sk-SK"/>
        </w:rPr>
        <w:t xml:space="preserve">na </w:t>
      </w:r>
      <w:r w:rsidR="00AB281C" w:rsidRPr="00984047">
        <w:rPr>
          <w:rFonts w:ascii="Arial" w:hAnsi="Arial" w:cs="Arial"/>
          <w:sz w:val="19"/>
          <w:szCs w:val="19"/>
          <w:lang w:val="sk-SK"/>
        </w:rPr>
        <w:t xml:space="preserve">jeho </w:t>
      </w:r>
      <w:r w:rsidR="00CF5C50" w:rsidRPr="00984047">
        <w:rPr>
          <w:rFonts w:ascii="Arial" w:hAnsi="Arial" w:cs="Arial"/>
          <w:sz w:val="19"/>
          <w:szCs w:val="19"/>
          <w:lang w:val="sk-SK"/>
        </w:rPr>
        <w:t xml:space="preserve">riadení. </w:t>
      </w:r>
    </w:p>
    <w:p w14:paraId="15B0CE84" w14:textId="5C3DD119" w:rsidR="004265FD" w:rsidRPr="00984047" w:rsidRDefault="004265FD" w:rsidP="00FE1A63">
      <w:pPr>
        <w:pStyle w:val="Zkladntext"/>
        <w:spacing w:before="120" w:line="288" w:lineRule="auto"/>
        <w:jc w:val="both"/>
        <w:rPr>
          <w:rFonts w:ascii="Arial" w:hAnsi="Arial" w:cs="Arial"/>
          <w:b/>
          <w:sz w:val="19"/>
          <w:szCs w:val="19"/>
          <w:lang w:val="sk-SK"/>
        </w:rPr>
      </w:pPr>
      <w:r w:rsidRPr="00984047">
        <w:rPr>
          <w:rFonts w:ascii="Arial" w:hAnsi="Arial" w:cs="Arial"/>
          <w:sz w:val="19"/>
          <w:szCs w:val="19"/>
          <w:lang w:val="sk-SK"/>
        </w:rPr>
        <w:t xml:space="preserve">Pretože ide o poskytovanie služieb je </w:t>
      </w:r>
      <w:r w:rsidRPr="00984047">
        <w:rPr>
          <w:rFonts w:ascii="Arial" w:hAnsi="Arial" w:cs="Arial"/>
          <w:b/>
          <w:sz w:val="19"/>
          <w:szCs w:val="19"/>
          <w:lang w:val="sk-SK"/>
        </w:rPr>
        <w:t xml:space="preserve">nutné spravidla postupovať podľa pravidiel o verejnom obstarávaní (zákon </w:t>
      </w:r>
      <w:r w:rsidR="0005604C" w:rsidRPr="00984047">
        <w:rPr>
          <w:rFonts w:ascii="Arial" w:hAnsi="Arial" w:cs="Arial"/>
          <w:b/>
          <w:sz w:val="19"/>
          <w:szCs w:val="19"/>
          <w:lang w:val="sk-SK"/>
        </w:rPr>
        <w:t>o VO</w:t>
      </w:r>
      <w:r w:rsidR="00734E49" w:rsidRPr="00984047">
        <w:rPr>
          <w:rFonts w:ascii="Arial" w:hAnsi="Arial" w:cs="Arial"/>
          <w:b/>
          <w:sz w:val="19"/>
          <w:szCs w:val="19"/>
          <w:lang w:val="sk-SK"/>
        </w:rPr>
        <w:t>)</w:t>
      </w:r>
      <w:r w:rsidRPr="00984047">
        <w:rPr>
          <w:rFonts w:ascii="Arial" w:hAnsi="Arial" w:cs="Arial"/>
          <w:sz w:val="19"/>
          <w:szCs w:val="19"/>
          <w:lang w:val="sk-SK"/>
        </w:rPr>
        <w:t xml:space="preserve">. </w:t>
      </w:r>
      <w:r w:rsidR="008A3A10" w:rsidRPr="00984047">
        <w:rPr>
          <w:rFonts w:ascii="Arial" w:hAnsi="Arial" w:cs="Arial"/>
          <w:sz w:val="19"/>
          <w:szCs w:val="19"/>
          <w:lang w:val="sk-SK"/>
        </w:rPr>
        <w:t>R</w:t>
      </w:r>
      <w:r w:rsidRPr="00984047">
        <w:rPr>
          <w:rFonts w:ascii="Arial" w:hAnsi="Arial" w:cs="Arial"/>
          <w:sz w:val="19"/>
          <w:szCs w:val="19"/>
          <w:lang w:val="sk-SK"/>
        </w:rPr>
        <w:t xml:space="preserve">ozsah práce v komentári </w:t>
      </w:r>
      <w:r w:rsidR="008A3A10" w:rsidRPr="00984047">
        <w:rPr>
          <w:rFonts w:ascii="Arial" w:hAnsi="Arial" w:cs="Arial"/>
          <w:sz w:val="19"/>
          <w:szCs w:val="19"/>
          <w:lang w:val="sk-SK"/>
        </w:rPr>
        <w:t>sa musí zhodovať</w:t>
      </w:r>
      <w:r w:rsidRPr="00984047">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984047">
        <w:rPr>
          <w:rFonts w:ascii="Arial" w:hAnsi="Arial" w:cs="Arial"/>
          <w:b/>
          <w:sz w:val="19"/>
          <w:szCs w:val="19"/>
          <w:lang w:val="sk-SK"/>
        </w:rPr>
        <w:t>Realizáciu činnosti v položke 1.3</w:t>
      </w:r>
      <w:r w:rsidR="00DF6C00" w:rsidRPr="00984047">
        <w:rPr>
          <w:rFonts w:ascii="Arial" w:hAnsi="Arial" w:cs="Arial"/>
          <w:b/>
          <w:sz w:val="19"/>
          <w:szCs w:val="19"/>
          <w:lang w:val="sk-SK"/>
        </w:rPr>
        <w:t>.</w:t>
      </w:r>
      <w:r w:rsidRPr="00984047">
        <w:rPr>
          <w:rFonts w:ascii="Arial" w:hAnsi="Arial" w:cs="Arial"/>
          <w:b/>
          <w:sz w:val="19"/>
          <w:szCs w:val="19"/>
          <w:lang w:val="sk-SK"/>
        </w:rPr>
        <w:t xml:space="preserve"> nevykonávajú osoby, ktoré sú v pracovnoprávnom vzťahu k</w:t>
      </w:r>
      <w:r w:rsidR="00E74540" w:rsidRPr="00984047">
        <w:rPr>
          <w:rFonts w:ascii="Arial" w:hAnsi="Arial" w:cs="Arial"/>
          <w:b/>
          <w:sz w:val="19"/>
          <w:szCs w:val="19"/>
          <w:lang w:val="sk-SK"/>
        </w:rPr>
        <w:t> </w:t>
      </w:r>
      <w:r w:rsidRPr="00984047">
        <w:rPr>
          <w:rFonts w:ascii="Arial" w:hAnsi="Arial" w:cs="Arial"/>
          <w:b/>
          <w:sz w:val="19"/>
          <w:szCs w:val="19"/>
          <w:lang w:val="sk-SK"/>
        </w:rPr>
        <w:t>žiadateľovi</w:t>
      </w:r>
      <w:r w:rsidR="00E74540" w:rsidRPr="00984047">
        <w:rPr>
          <w:rFonts w:ascii="Arial" w:hAnsi="Arial" w:cs="Arial"/>
          <w:b/>
          <w:sz w:val="19"/>
          <w:szCs w:val="19"/>
          <w:lang w:val="sk-SK"/>
        </w:rPr>
        <w:t>,</w:t>
      </w:r>
      <w:r w:rsidRPr="00984047">
        <w:rPr>
          <w:rFonts w:ascii="Arial" w:hAnsi="Arial" w:cs="Arial"/>
          <w:b/>
          <w:sz w:val="19"/>
          <w:szCs w:val="19"/>
          <w:lang w:val="sk-SK"/>
        </w:rPr>
        <w:t xml:space="preserve"> a to ani prostredníctvom iných právnických, resp. fyzických osôb, ani na základe iného právneho vzťahu.</w:t>
      </w:r>
      <w:r w:rsidRPr="00984047">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984047">
        <w:rPr>
          <w:rFonts w:ascii="Arial" w:hAnsi="Arial" w:cs="Arial"/>
          <w:b/>
          <w:sz w:val="19"/>
          <w:szCs w:val="19"/>
          <w:lang w:val="sk-SK"/>
        </w:rPr>
        <w:t>„osobohodinu“</w:t>
      </w:r>
      <w:r w:rsidRPr="00984047">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984047">
        <w:rPr>
          <w:rFonts w:ascii="Arial" w:hAnsi="Arial" w:cs="Arial"/>
          <w:sz w:val="19"/>
          <w:szCs w:val="19"/>
          <w:lang w:val="sk-SK"/>
        </w:rPr>
        <w:t xml:space="preserve"> </w:t>
      </w:r>
      <w:r w:rsidRPr="00984047">
        <w:rPr>
          <w:rFonts w:ascii="Arial" w:hAnsi="Arial" w:cs="Arial"/>
          <w:sz w:val="19"/>
          <w:szCs w:val="19"/>
          <w:lang w:val="sk-SK"/>
        </w:rPr>
        <w:t xml:space="preserve">j. výdavky spojené s vykonaním diela alebo poskytnutím služby </w:t>
      </w:r>
      <w:r w:rsidRPr="00984047">
        <w:rPr>
          <w:rFonts w:ascii="Arial" w:hAnsi="Arial" w:cs="Arial"/>
          <w:b/>
          <w:sz w:val="19"/>
          <w:szCs w:val="19"/>
          <w:lang w:val="sk-SK"/>
        </w:rPr>
        <w:t>sú započítané do jednotkovej ceny</w:t>
      </w:r>
      <w:r w:rsidRPr="00984047">
        <w:rPr>
          <w:rFonts w:ascii="Arial" w:hAnsi="Arial" w:cs="Arial"/>
          <w:sz w:val="19"/>
          <w:szCs w:val="19"/>
          <w:lang w:val="sk-SK"/>
        </w:rPr>
        <w:t>, preto tieto výdavky samostatne fakturované nebudú uznané ako oprávnené.</w:t>
      </w:r>
      <w:r w:rsidRPr="00984047">
        <w:rPr>
          <w:rFonts w:ascii="Arial" w:hAnsi="Arial" w:cs="Arial"/>
          <w:b/>
          <w:sz w:val="19"/>
          <w:szCs w:val="19"/>
          <w:lang w:val="sk-SK"/>
        </w:rPr>
        <w:t xml:space="preserve"> </w:t>
      </w:r>
    </w:p>
    <w:p w14:paraId="15B0CE87"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1.3.1. </w:t>
      </w:r>
      <w:r w:rsidR="00277898"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 externý</w:t>
      </w:r>
      <w:r w:rsidR="004265FD" w:rsidRPr="00984047">
        <w:rPr>
          <w:rFonts w:ascii="Arial" w:hAnsi="Arial" w:cs="Arial"/>
          <w:b w:val="0"/>
          <w:color w:val="auto"/>
          <w:sz w:val="19"/>
          <w:szCs w:val="19"/>
          <w:lang w:val="sk-SK"/>
        </w:rPr>
        <w:t xml:space="preserve"> </w:t>
      </w:r>
    </w:p>
    <w:p w14:paraId="15B0CE88" w14:textId="4A8B8F7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w:t>
      </w:r>
      <w:r w:rsidR="004265FD" w:rsidRPr="00984047">
        <w:rPr>
          <w:rFonts w:ascii="Arial" w:hAnsi="Arial" w:cs="Arial"/>
          <w:b w:val="0"/>
          <w:color w:val="auto"/>
          <w:sz w:val="19"/>
          <w:szCs w:val="19"/>
          <w:lang w:val="sk-SK"/>
        </w:rPr>
        <w:t xml:space="preserve">možné začleniť </w:t>
      </w:r>
      <w:r w:rsidR="00872DDE" w:rsidRPr="00984047">
        <w:rPr>
          <w:rFonts w:ascii="Arial" w:hAnsi="Arial" w:cs="Arial"/>
          <w:b w:val="0"/>
          <w:color w:val="auto"/>
          <w:sz w:val="19"/>
          <w:szCs w:val="19"/>
          <w:lang w:val="sk-SK"/>
        </w:rPr>
        <w:t>riadiacich pracovníkov</w:t>
      </w:r>
      <w:r w:rsidR="005537B5" w:rsidRPr="00984047">
        <w:rPr>
          <w:rFonts w:ascii="Arial" w:hAnsi="Arial" w:cs="Arial"/>
          <w:b w:val="0"/>
          <w:color w:val="auto"/>
          <w:sz w:val="19"/>
          <w:szCs w:val="19"/>
          <w:lang w:val="sk-SK"/>
        </w:rPr>
        <w:t>,</w:t>
      </w:r>
      <w:r w:rsidR="00872DDE"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4"/>
      </w:r>
      <w:r w:rsidR="004265FD" w:rsidRPr="00984047">
        <w:rPr>
          <w:rFonts w:ascii="Arial" w:hAnsi="Arial" w:cs="Arial"/>
          <w:b w:val="0"/>
          <w:color w:val="auto"/>
          <w:sz w:val="19"/>
          <w:szCs w:val="19"/>
          <w:lang w:val="sk-SK"/>
        </w:rPr>
        <w:t>, ktorá je zodpovedná za realizáciu projektu ako celku</w:t>
      </w:r>
      <w:r w:rsidR="00624710"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624710"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A931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624710" w:rsidRPr="00984047">
        <w:rPr>
          <w:rFonts w:ascii="Arial" w:hAnsi="Arial" w:cs="Arial"/>
          <w:b w:val="0"/>
          <w:color w:val="auto"/>
          <w:sz w:val="19"/>
          <w:szCs w:val="19"/>
          <w:lang w:val="sk-SK"/>
        </w:rPr>
        <w:t>finančného manažéra</w:t>
      </w:r>
      <w:r w:rsidR="00026FCD" w:rsidRPr="00984047">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984047">
        <w:rPr>
          <w:rFonts w:ascii="Arial" w:hAnsi="Arial" w:cs="Arial"/>
          <w:b w:val="0"/>
          <w:color w:val="auto"/>
          <w:sz w:val="19"/>
          <w:szCs w:val="19"/>
          <w:lang w:val="sk-SK"/>
        </w:rPr>
        <w:t>a podobne.</w:t>
      </w:r>
      <w:r w:rsidR="004265FD" w:rsidRPr="00984047">
        <w:rPr>
          <w:rFonts w:ascii="Arial" w:hAnsi="Arial" w:cs="Arial"/>
          <w:b w:val="0"/>
          <w:color w:val="auto"/>
          <w:sz w:val="19"/>
          <w:szCs w:val="19"/>
          <w:lang w:val="sk-SK"/>
        </w:rPr>
        <w:t xml:space="preserve"> </w:t>
      </w:r>
    </w:p>
    <w:p w14:paraId="15B0CE89"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1.3.2. </w:t>
      </w:r>
      <w:r w:rsidR="00277898"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8A" w14:textId="5FE702F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984047">
        <w:rPr>
          <w:rFonts w:ascii="Arial" w:hAnsi="Arial" w:cs="Arial"/>
          <w:b w:val="0"/>
          <w:color w:val="auto"/>
          <w:sz w:val="19"/>
          <w:szCs w:val="19"/>
          <w:lang w:val="sk-SK"/>
        </w:rPr>
        <w:t xml:space="preserve">asistenta projektového / finančného manažéra, </w:t>
      </w:r>
      <w:r w:rsidR="00624710"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D" w14:textId="77777777" w:rsidR="004A613B"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1.4. Ostatné výdavky - nepriame</w:t>
      </w:r>
      <w:r w:rsidRPr="00984047">
        <w:rPr>
          <w:rFonts w:ascii="Arial" w:hAnsi="Arial" w:cs="Arial"/>
          <w:sz w:val="19"/>
          <w:szCs w:val="19"/>
          <w:lang w:val="sk-SK"/>
        </w:rPr>
        <w:t xml:space="preserve"> </w:t>
      </w:r>
    </w:p>
    <w:p w14:paraId="15B0CE8E" w14:textId="5D84A5A5" w:rsidR="004265FD" w:rsidRPr="00984047" w:rsidRDefault="004A613B"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Položka </w:t>
      </w:r>
      <w:r w:rsidR="004265FD" w:rsidRPr="00984047">
        <w:rPr>
          <w:rFonts w:ascii="Arial" w:hAnsi="Arial" w:cs="Arial"/>
          <w:sz w:val="19"/>
          <w:szCs w:val="19"/>
          <w:lang w:val="sk-SK"/>
        </w:rPr>
        <w:t>zahŕňa najmä výdavky vzniknuté pri realizácii projektu. Ide o spotrebný tovar a prevádzkový materiál, výdavky na nájom priestorov</w:t>
      </w:r>
      <w:r w:rsidR="00121A8E" w:rsidRPr="00984047">
        <w:rPr>
          <w:rFonts w:ascii="Arial" w:hAnsi="Arial" w:cs="Arial"/>
          <w:sz w:val="19"/>
          <w:szCs w:val="19"/>
          <w:lang w:val="sk-SK"/>
        </w:rPr>
        <w:t xml:space="preserve">, </w:t>
      </w:r>
      <w:r w:rsidR="004265FD" w:rsidRPr="00984047">
        <w:rPr>
          <w:rFonts w:ascii="Arial" w:hAnsi="Arial" w:cs="Arial"/>
          <w:sz w:val="19"/>
          <w:szCs w:val="19"/>
          <w:lang w:val="sk-SK"/>
        </w:rPr>
        <w:t xml:space="preserve">výdavky na poštovné, telekomunikačné poplatky, internet, </w:t>
      </w:r>
      <w:r w:rsidR="00BB4BA8" w:rsidRPr="00984047">
        <w:rPr>
          <w:rFonts w:ascii="Arial" w:hAnsi="Arial" w:cs="Arial"/>
          <w:sz w:val="19"/>
          <w:szCs w:val="19"/>
          <w:lang w:val="sk-SK"/>
        </w:rPr>
        <w:t xml:space="preserve">stravovanie, </w:t>
      </w:r>
      <w:r w:rsidR="004265FD" w:rsidRPr="00984047">
        <w:rPr>
          <w:rFonts w:ascii="Arial" w:hAnsi="Arial" w:cs="Arial"/>
          <w:sz w:val="19"/>
          <w:szCs w:val="19"/>
          <w:lang w:val="sk-SK"/>
        </w:rPr>
        <w:t>výdavky na energie, upratovanie v súvislosti s realizáciou projektu</w:t>
      </w:r>
      <w:r w:rsidR="00BB4BA8" w:rsidRPr="00984047">
        <w:rPr>
          <w:rFonts w:ascii="Arial" w:hAnsi="Arial" w:cs="Arial"/>
          <w:sz w:val="19"/>
          <w:szCs w:val="19"/>
          <w:lang w:val="sk-SK"/>
        </w:rPr>
        <w:t>.</w:t>
      </w:r>
      <w:r w:rsidR="004265FD" w:rsidRPr="00984047">
        <w:rPr>
          <w:rFonts w:ascii="Arial" w:hAnsi="Arial" w:cs="Arial"/>
          <w:b/>
          <w:sz w:val="19"/>
          <w:szCs w:val="19"/>
          <w:lang w:val="sk-SK"/>
        </w:rPr>
        <w:t xml:space="preserve"> Režijné výdavky, ktoré sa týkajú všeobecnej prevádzky organizácie bez príčinnej väzby na projekt</w:t>
      </w:r>
      <w:r w:rsidR="00CA3A50" w:rsidRPr="00984047">
        <w:rPr>
          <w:rFonts w:ascii="Arial" w:hAnsi="Arial" w:cs="Arial"/>
          <w:b/>
          <w:sz w:val="19"/>
          <w:szCs w:val="19"/>
          <w:lang w:val="sk-SK"/>
        </w:rPr>
        <w:t>,</w:t>
      </w:r>
      <w:r w:rsidR="004265FD" w:rsidRPr="00984047">
        <w:rPr>
          <w:rFonts w:ascii="Arial" w:hAnsi="Arial" w:cs="Arial"/>
          <w:b/>
          <w:sz w:val="19"/>
          <w:szCs w:val="19"/>
          <w:lang w:val="sk-SK"/>
        </w:rPr>
        <w:t xml:space="preserve"> ako i výdavky zodpovedajúce svojím vymedzením účtovnej kategórii mimoriadnych nákladov, sú neoprávnenými výdavkami.</w:t>
      </w:r>
      <w:r w:rsidR="004265FD" w:rsidRPr="00984047">
        <w:rPr>
          <w:rFonts w:ascii="Arial" w:hAnsi="Arial" w:cs="Arial"/>
          <w:sz w:val="19"/>
          <w:szCs w:val="19"/>
          <w:lang w:val="sk-SK"/>
        </w:rPr>
        <w:t xml:space="preserve"> </w:t>
      </w:r>
    </w:p>
    <w:p w14:paraId="15B0CE8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1.4.1. </w:t>
      </w:r>
      <w:r w:rsidR="00340365" w:rsidRPr="00984047">
        <w:rPr>
          <w:rFonts w:ascii="Arial" w:hAnsi="Arial" w:cs="Arial"/>
          <w:i/>
          <w:color w:val="auto"/>
          <w:sz w:val="19"/>
          <w:szCs w:val="19"/>
          <w:lang w:val="sk-SK"/>
        </w:rPr>
        <w:t>S</w:t>
      </w:r>
      <w:r w:rsidR="004265FD" w:rsidRPr="00984047">
        <w:rPr>
          <w:rFonts w:ascii="Arial" w:hAnsi="Arial" w:cs="Arial"/>
          <w:i/>
          <w:color w:val="auto"/>
          <w:sz w:val="19"/>
          <w:szCs w:val="19"/>
          <w:lang w:val="sk-SK"/>
        </w:rPr>
        <w:t>potrebný tovar a prevádzkový materiál</w:t>
      </w:r>
      <w:r w:rsidR="004265FD" w:rsidRPr="00984047">
        <w:rPr>
          <w:rFonts w:ascii="Arial" w:hAnsi="Arial" w:cs="Arial"/>
          <w:b w:val="0"/>
          <w:color w:val="auto"/>
          <w:sz w:val="19"/>
          <w:szCs w:val="19"/>
          <w:lang w:val="sk-SK"/>
        </w:rPr>
        <w:t xml:space="preserve"> </w:t>
      </w:r>
    </w:p>
    <w:p w14:paraId="2887F17B" w14:textId="3C204FC4" w:rsidR="00BE19F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spotrebný tovar alebo prevádzkový materiál. Patrí </w:t>
      </w:r>
      <w:r w:rsidR="003F021B" w:rsidRPr="00984047">
        <w:rPr>
          <w:rFonts w:ascii="Arial" w:hAnsi="Arial" w:cs="Arial"/>
          <w:b w:val="0"/>
          <w:color w:val="auto"/>
          <w:sz w:val="19"/>
          <w:szCs w:val="19"/>
          <w:lang w:val="sk-SK"/>
        </w:rPr>
        <w:t>sem</w:t>
      </w:r>
      <w:r w:rsidR="00DA21EE"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hlavne kancelársky materiál, prevádzkový materiál</w:t>
      </w:r>
      <w:r w:rsidR="00232E61" w:rsidRPr="00984047">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984047">
        <w:rPr>
          <w:rFonts w:ascii="Arial" w:hAnsi="Arial" w:cs="Arial"/>
          <w:b w:val="0"/>
          <w:color w:val="auto"/>
          <w:sz w:val="19"/>
          <w:szCs w:val="19"/>
          <w:lang w:val="sk-SK"/>
        </w:rPr>
        <w:t xml:space="preserve"> a podobne (v tejto položke </w:t>
      </w:r>
      <w:r w:rsidR="00DA21EE"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obstaranie drobného hmotného majetku, ktorý sa eviduje na evidenčnom liste, napr. kalkulačky, USB kľúče a iné predmety).</w:t>
      </w:r>
      <w:r w:rsidR="00232E61" w:rsidRPr="00984047">
        <w:rPr>
          <w:rFonts w:ascii="Arial" w:hAnsi="Arial" w:cs="Arial"/>
          <w:b w:val="0"/>
          <w:color w:val="auto"/>
          <w:sz w:val="19"/>
          <w:szCs w:val="19"/>
          <w:lang w:val="sk-SK"/>
        </w:rPr>
        <w:t xml:space="preserve"> V tejto položke sa </w:t>
      </w:r>
      <w:r w:rsidR="00FD7A07" w:rsidRPr="00984047">
        <w:rPr>
          <w:rFonts w:ascii="Arial" w:hAnsi="Arial" w:cs="Arial"/>
          <w:b w:val="0"/>
          <w:color w:val="auto"/>
          <w:sz w:val="19"/>
          <w:szCs w:val="19"/>
          <w:lang w:val="sk-SK"/>
        </w:rPr>
        <w:t xml:space="preserve">tiež </w:t>
      </w:r>
      <w:r w:rsidR="00232E61" w:rsidRPr="00984047">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984047">
        <w:rPr>
          <w:rFonts w:ascii="Arial" w:hAnsi="Arial" w:cs="Arial"/>
          <w:b w:val="0"/>
          <w:color w:val="auto"/>
          <w:sz w:val="19"/>
          <w:szCs w:val="19"/>
          <w:lang w:val="sk-SK"/>
        </w:rPr>
        <w:t xml:space="preserve"> </w:t>
      </w:r>
      <w:r w:rsidR="00232E61" w:rsidRPr="00984047">
        <w:rPr>
          <w:rFonts w:ascii="Arial" w:hAnsi="Arial" w:cs="Arial"/>
          <w:b w:val="0"/>
          <w:color w:val="auto"/>
          <w:sz w:val="19"/>
          <w:szCs w:val="19"/>
          <w:lang w:val="sk-SK"/>
        </w:rPr>
        <w:t xml:space="preserve">Uvedené náklady je povinný žiadateľ/prijímateľ hradiť z vlastných zdrojov. </w:t>
      </w:r>
      <w:r w:rsidR="001F3F62" w:rsidRPr="00984047">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984047">
        <w:rPr>
          <w:rStyle w:val="Odkaznapoznmkupodiarou"/>
          <w:rFonts w:cs="Arial"/>
          <w:b w:val="0"/>
          <w:color w:val="auto"/>
          <w:sz w:val="19"/>
          <w:szCs w:val="19"/>
          <w:lang w:val="sk-SK"/>
        </w:rPr>
        <w:footnoteReference w:id="65"/>
      </w:r>
      <w:r w:rsidR="001F3F62" w:rsidRPr="00984047">
        <w:rPr>
          <w:rFonts w:ascii="Arial" w:hAnsi="Arial" w:cs="Arial"/>
          <w:b w:val="0"/>
          <w:color w:val="auto"/>
          <w:sz w:val="19"/>
          <w:szCs w:val="19"/>
          <w:lang w:val="sk-SK"/>
        </w:rPr>
        <w:t xml:space="preserve"> projektu sú tieto výdavky nepriamymi výdavkami. </w:t>
      </w:r>
      <w:r w:rsidR="004265FD" w:rsidRPr="00984047">
        <w:rPr>
          <w:rFonts w:ascii="Arial" w:hAnsi="Arial" w:cs="Arial"/>
          <w:b w:val="0"/>
          <w:color w:val="auto"/>
          <w:sz w:val="19"/>
          <w:szCs w:val="19"/>
          <w:lang w:val="sk-SK"/>
        </w:rPr>
        <w:t xml:space="preserve">Jednotka pri kalkulácii tejto podpoložky </w:t>
      </w:r>
      <w:r w:rsidR="008D57EC" w:rsidRPr="00984047">
        <w:rPr>
          <w:rFonts w:ascii="Arial" w:hAnsi="Arial" w:cs="Arial"/>
          <w:b w:val="0"/>
          <w:color w:val="auto"/>
          <w:sz w:val="19"/>
          <w:szCs w:val="19"/>
          <w:lang w:val="sk-SK"/>
        </w:rPr>
        <w:t xml:space="preserve">je </w:t>
      </w:r>
      <w:r w:rsidR="004265FD" w:rsidRPr="00984047">
        <w:rPr>
          <w:rFonts w:ascii="Arial" w:hAnsi="Arial" w:cs="Arial"/>
          <w:b w:val="0"/>
          <w:color w:val="auto"/>
          <w:sz w:val="19"/>
          <w:szCs w:val="19"/>
          <w:lang w:val="sk-SK"/>
        </w:rPr>
        <w:t>projekt</w:t>
      </w:r>
      <w:r w:rsidR="008D57EC" w:rsidRPr="00984047">
        <w:rPr>
          <w:rFonts w:ascii="Arial" w:hAnsi="Arial" w:cs="Arial"/>
          <w:b w:val="0"/>
          <w:color w:val="auto"/>
          <w:sz w:val="19"/>
          <w:szCs w:val="19"/>
          <w:lang w:val="sk-SK"/>
        </w:rPr>
        <w:t> </w:t>
      </w:r>
      <w:r w:rsidR="00101FF8" w:rsidRPr="00984047">
        <w:rPr>
          <w:rFonts w:ascii="Arial" w:hAnsi="Arial" w:cs="Arial"/>
          <w:b w:val="0"/>
          <w:color w:val="auto"/>
          <w:sz w:val="19"/>
          <w:szCs w:val="19"/>
          <w:lang w:val="sk-SK"/>
        </w:rPr>
        <w:t>a iné</w:t>
      </w:r>
      <w:r w:rsidR="004265FD" w:rsidRPr="00984047">
        <w:rPr>
          <w:rFonts w:ascii="Arial" w:hAnsi="Arial" w:cs="Arial"/>
          <w:b w:val="0"/>
          <w:color w:val="auto"/>
          <w:sz w:val="19"/>
          <w:szCs w:val="19"/>
          <w:lang w:val="sk-SK"/>
        </w:rPr>
        <w:t>.</w:t>
      </w:r>
      <w:r w:rsidR="009A6979" w:rsidRPr="00984047">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984047">
        <w:rPr>
          <w:rFonts w:ascii="Arial" w:hAnsi="Arial" w:cs="Arial"/>
          <w:color w:val="auto"/>
          <w:sz w:val="19"/>
          <w:szCs w:val="19"/>
          <w:lang w:val="sk-SK"/>
        </w:rPr>
        <w:t>150</w:t>
      </w:r>
      <w:r w:rsidR="009A6979" w:rsidRPr="00984047">
        <w:rPr>
          <w:rFonts w:ascii="Arial" w:hAnsi="Arial" w:cs="Arial"/>
          <w:color w:val="auto"/>
          <w:sz w:val="19"/>
          <w:szCs w:val="19"/>
          <w:lang w:val="sk-SK"/>
        </w:rPr>
        <w:t xml:space="preserve"> €</w:t>
      </w:r>
      <w:r w:rsidR="009A6979" w:rsidRPr="00984047">
        <w:rPr>
          <w:rFonts w:ascii="Arial" w:hAnsi="Arial" w:cs="Arial"/>
          <w:b w:val="0"/>
          <w:color w:val="auto"/>
          <w:sz w:val="19"/>
          <w:szCs w:val="19"/>
          <w:lang w:val="sk-SK"/>
        </w:rPr>
        <w:t xml:space="preserve"> pripadajúcu na jeden mesiac realizácie projektu. </w:t>
      </w:r>
    </w:p>
    <w:p w14:paraId="594949FF" w14:textId="77777777" w:rsidR="00590C9C"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1.4.2.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pre administráciu projektu</w:t>
      </w:r>
      <w:r w:rsidR="004265FD" w:rsidRPr="00984047">
        <w:rPr>
          <w:rFonts w:ascii="Arial" w:hAnsi="Arial" w:cs="Arial"/>
          <w:b w:val="0"/>
          <w:color w:val="auto"/>
          <w:sz w:val="19"/>
          <w:szCs w:val="19"/>
          <w:lang w:val="sk-SK"/>
        </w:rPr>
        <w:t xml:space="preserve"> </w:t>
      </w:r>
    </w:p>
    <w:p w14:paraId="4EB5785F" w14:textId="40A3EE8C" w:rsidR="00BE19F5"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možné začleniť výdavky na nájom administratívnych alebo iných priestorov využívaných </w:t>
      </w:r>
      <w:r w:rsidRPr="00984047">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984047">
        <w:rPr>
          <w:rFonts w:ascii="Arial" w:hAnsi="Arial" w:cs="Arial"/>
          <w:b w:val="0"/>
          <w:sz w:val="19"/>
          <w:szCs w:val="19"/>
          <w:lang w:val="sk-SK"/>
        </w:rPr>
        <w:t xml:space="preserve"> </w:t>
      </w:r>
      <w:r w:rsidRPr="00984047">
        <w:rPr>
          <w:rFonts w:ascii="Arial" w:hAnsi="Arial" w:cs="Arial"/>
          <w:b w:val="0"/>
          <w:color w:val="auto"/>
          <w:sz w:val="19"/>
          <w:szCs w:val="19"/>
          <w:lang w:val="sk-SK"/>
        </w:rPr>
        <w:t xml:space="preserve">sa využívajú </w:t>
      </w:r>
      <w:r w:rsidRPr="00984047">
        <w:rPr>
          <w:rFonts w:ascii="Arial" w:hAnsi="Arial" w:cs="Arial"/>
          <w:color w:val="auto"/>
          <w:sz w:val="19"/>
          <w:szCs w:val="19"/>
          <w:lang w:val="sk-SK"/>
        </w:rPr>
        <w:t>spoločne</w:t>
      </w:r>
      <w:r w:rsidRPr="00984047">
        <w:rPr>
          <w:rFonts w:ascii="Arial" w:hAnsi="Arial" w:cs="Arial"/>
          <w:b w:val="0"/>
          <w:color w:val="auto"/>
          <w:sz w:val="19"/>
          <w:szCs w:val="19"/>
          <w:lang w:val="sk-SK"/>
        </w:rPr>
        <w:t xml:space="preserve"> pre riadenie, administráciu a</w:t>
      </w:r>
      <w:r w:rsidR="00633760" w:rsidRPr="00984047">
        <w:rPr>
          <w:rFonts w:ascii="Arial" w:hAnsi="Arial" w:cs="Arial"/>
          <w:b w:val="0"/>
          <w:color w:val="auto"/>
          <w:sz w:val="19"/>
          <w:szCs w:val="19"/>
          <w:lang w:val="sk-SK"/>
        </w:rPr>
        <w:t> odborný personál projektu</w:t>
      </w:r>
      <w:r w:rsidRPr="00984047">
        <w:rPr>
          <w:rStyle w:val="Odkaznapoznmkupodiarou"/>
          <w:rFonts w:cs="Arial"/>
          <w:b w:val="0"/>
          <w:color w:val="auto"/>
          <w:sz w:val="19"/>
          <w:szCs w:val="19"/>
          <w:lang w:val="sk-SK"/>
        </w:rPr>
        <w:footnoteReference w:id="66"/>
      </w:r>
      <w:r w:rsidRPr="00984047">
        <w:rPr>
          <w:rFonts w:ascii="Arial" w:hAnsi="Arial" w:cs="Arial"/>
          <w:b w:val="0"/>
          <w:color w:val="auto"/>
          <w:sz w:val="19"/>
          <w:szCs w:val="19"/>
          <w:lang w:val="sk-SK"/>
        </w:rPr>
        <w:t>. Jednotka pri kalkulácii tejto podpoložky môže byť m</w:t>
      </w:r>
      <w:r w:rsidRPr="00984047">
        <w:rPr>
          <w:rFonts w:ascii="Arial" w:hAnsi="Arial" w:cs="Arial"/>
          <w:b w:val="0"/>
          <w:color w:val="auto"/>
          <w:sz w:val="19"/>
          <w:szCs w:val="19"/>
          <w:vertAlign w:val="superscript"/>
          <w:lang w:val="sk-SK"/>
        </w:rPr>
        <w:t>2</w:t>
      </w:r>
      <w:r w:rsidRPr="00984047">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984047">
        <w:rPr>
          <w:rFonts w:ascii="Arial" w:hAnsi="Arial" w:cs="Arial"/>
          <w:b w:val="0"/>
          <w:color w:val="000000" w:themeColor="text1"/>
          <w:sz w:val="19"/>
          <w:szCs w:val="19"/>
          <w:lang w:val="sk-SK"/>
        </w:rPr>
        <w:t>zamestnancov</w:t>
      </w:r>
      <w:r w:rsidRPr="00984047">
        <w:rPr>
          <w:rFonts w:ascii="Arial" w:hAnsi="Arial" w:cs="Arial"/>
          <w:b w:val="0"/>
          <w:color w:val="000000" w:themeColor="text1"/>
          <w:sz w:val="19"/>
          <w:szCs w:val="19"/>
          <w:lang w:val="sk-SK"/>
        </w:rPr>
        <w:t xml:space="preserve"> bude priestor</w:t>
      </w:r>
      <w:r w:rsidR="00C56A8C" w:rsidRPr="00984047">
        <w:rPr>
          <w:rFonts w:ascii="Arial" w:hAnsi="Arial" w:cs="Arial"/>
          <w:b w:val="0"/>
          <w:color w:val="000000" w:themeColor="text1"/>
          <w:sz w:val="19"/>
          <w:szCs w:val="19"/>
          <w:lang w:val="sk-SK"/>
        </w:rPr>
        <w:t>y</w:t>
      </w:r>
      <w:r w:rsidRPr="00984047">
        <w:rPr>
          <w:rFonts w:ascii="Arial" w:hAnsi="Arial" w:cs="Arial"/>
          <w:b w:val="0"/>
          <w:color w:val="000000" w:themeColor="text1"/>
          <w:sz w:val="19"/>
          <w:szCs w:val="19"/>
          <w:lang w:val="sk-SK"/>
        </w:rPr>
        <w:t xml:space="preserve"> využívať, v akom časovom úseku </w:t>
      </w:r>
      <w:r w:rsidRPr="00984047">
        <w:rPr>
          <w:rFonts w:ascii="Arial" w:hAnsi="Arial" w:cs="Arial"/>
          <w:b w:val="0"/>
          <w:color w:val="auto"/>
          <w:sz w:val="19"/>
          <w:szCs w:val="19"/>
          <w:lang w:val="sk-SK"/>
        </w:rPr>
        <w:t xml:space="preserve">a podobne. </w:t>
      </w:r>
      <w:r w:rsidR="00EE7183" w:rsidRPr="00984047">
        <w:rPr>
          <w:rFonts w:ascii="Arial" w:hAnsi="Arial" w:cs="Arial"/>
          <w:b w:val="0"/>
          <w:color w:val="auto"/>
          <w:sz w:val="19"/>
          <w:szCs w:val="19"/>
          <w:lang w:val="sk-SK"/>
        </w:rPr>
        <w:t>Maximálna výška výdavkov pripadajúca na 1 m</w:t>
      </w:r>
      <w:r w:rsidR="00EE7183" w:rsidRPr="00984047">
        <w:rPr>
          <w:rFonts w:ascii="Arial" w:hAnsi="Arial" w:cs="Arial"/>
          <w:b w:val="0"/>
          <w:color w:val="auto"/>
          <w:sz w:val="19"/>
          <w:szCs w:val="19"/>
          <w:vertAlign w:val="superscript"/>
          <w:lang w:val="sk-SK"/>
        </w:rPr>
        <w:t>2</w:t>
      </w:r>
      <w:r w:rsidR="00EE7183" w:rsidRPr="00984047">
        <w:rPr>
          <w:rFonts w:ascii="Arial" w:hAnsi="Arial" w:cs="Arial"/>
          <w:b w:val="0"/>
          <w:color w:val="auto"/>
          <w:sz w:val="19"/>
          <w:szCs w:val="19"/>
          <w:lang w:val="sk-SK"/>
        </w:rPr>
        <w:t xml:space="preserve"> nesmie presiahnuť </w:t>
      </w:r>
      <w:r w:rsidR="00FE71B2" w:rsidRPr="00984047">
        <w:rPr>
          <w:rFonts w:ascii="Arial" w:hAnsi="Arial" w:cs="Arial"/>
          <w:color w:val="auto"/>
          <w:sz w:val="19"/>
          <w:szCs w:val="19"/>
          <w:lang w:val="sk-SK"/>
        </w:rPr>
        <w:t>11,</w:t>
      </w:r>
      <w:r w:rsidR="00380C9E" w:rsidRPr="00984047">
        <w:rPr>
          <w:rFonts w:ascii="Arial" w:hAnsi="Arial" w:cs="Arial"/>
          <w:color w:val="auto"/>
          <w:sz w:val="19"/>
          <w:szCs w:val="19"/>
          <w:lang w:val="sk-SK"/>
        </w:rPr>
        <w:t>40</w:t>
      </w:r>
      <w:r w:rsidR="00FE71B2" w:rsidRPr="00984047">
        <w:rPr>
          <w:rFonts w:ascii="Arial" w:hAnsi="Arial" w:cs="Arial"/>
          <w:color w:val="auto"/>
          <w:sz w:val="19"/>
          <w:szCs w:val="19"/>
          <w:lang w:val="sk-SK"/>
        </w:rPr>
        <w:t xml:space="preserve"> </w:t>
      </w:r>
      <w:r w:rsidR="00EE7183" w:rsidRPr="00984047">
        <w:rPr>
          <w:rFonts w:ascii="Arial" w:hAnsi="Arial" w:cs="Arial"/>
          <w:color w:val="auto"/>
          <w:sz w:val="19"/>
          <w:szCs w:val="19"/>
          <w:lang w:val="sk-SK"/>
        </w:rPr>
        <w:t>€</w:t>
      </w:r>
      <w:r w:rsidR="008C1EAD" w:rsidRPr="00984047">
        <w:rPr>
          <w:rFonts w:ascii="Arial" w:hAnsi="Arial" w:cs="Arial"/>
          <w:color w:val="auto"/>
          <w:sz w:val="19"/>
          <w:szCs w:val="19"/>
          <w:lang w:val="sk-SK"/>
        </w:rPr>
        <w:t>/mesiac</w:t>
      </w:r>
      <w:r w:rsidR="00EE7183" w:rsidRPr="00984047">
        <w:rPr>
          <w:rFonts w:ascii="Arial" w:hAnsi="Arial" w:cs="Arial"/>
          <w:color w:val="auto"/>
          <w:sz w:val="19"/>
          <w:szCs w:val="19"/>
          <w:lang w:val="sk-SK"/>
        </w:rPr>
        <w:t xml:space="preserve"> </w:t>
      </w:r>
      <w:r w:rsidR="00D47AD3">
        <w:rPr>
          <w:rFonts w:ascii="Arial" w:hAnsi="Arial" w:cs="Arial"/>
          <w:color w:val="000000" w:themeColor="text1"/>
          <w:sz w:val="19"/>
          <w:szCs w:val="19"/>
          <w:lang w:val="sk-SK"/>
        </w:rPr>
        <w:t>(</w:t>
      </w:r>
      <w:r w:rsidR="00EE7183" w:rsidRPr="00984047">
        <w:rPr>
          <w:rFonts w:ascii="Arial" w:hAnsi="Arial" w:cs="Arial"/>
          <w:color w:val="000000" w:themeColor="text1"/>
          <w:sz w:val="19"/>
          <w:szCs w:val="19"/>
          <w:lang w:val="sk-SK"/>
        </w:rPr>
        <w:t>vrátane</w:t>
      </w:r>
      <w:r w:rsidR="00D47AD3" w:rsidRPr="00984047">
        <w:rPr>
          <w:rFonts w:ascii="Arial" w:hAnsi="Arial" w:cs="Arial"/>
          <w:color w:val="000000" w:themeColor="text1"/>
          <w:sz w:val="19"/>
          <w:szCs w:val="19"/>
          <w:lang w:val="sk-SK"/>
        </w:rPr>
        <w:t xml:space="preserve"> </w:t>
      </w:r>
      <w:r w:rsidR="00EE7183" w:rsidRPr="00984047">
        <w:rPr>
          <w:rFonts w:ascii="Arial" w:hAnsi="Arial" w:cs="Arial"/>
          <w:color w:val="000000" w:themeColor="text1"/>
          <w:sz w:val="19"/>
          <w:szCs w:val="19"/>
          <w:lang w:val="sk-SK"/>
        </w:rPr>
        <w:t>DPH</w:t>
      </w:r>
      <w:r w:rsidR="00D47AD3">
        <w:rPr>
          <w:rFonts w:ascii="Arial" w:hAnsi="Arial" w:cs="Arial"/>
          <w:color w:val="000000" w:themeColor="text1"/>
          <w:sz w:val="19"/>
          <w:szCs w:val="19"/>
          <w:lang w:val="sk-SK"/>
        </w:rPr>
        <w:t xml:space="preserve"> a ostatných daní, odvodov, poplatkov a podobne)</w:t>
      </w:r>
      <w:r w:rsidR="00BD1D4D" w:rsidRPr="00984047">
        <w:rPr>
          <w:rFonts w:ascii="Arial" w:hAnsi="Arial" w:cs="Arial"/>
          <w:color w:val="auto"/>
          <w:sz w:val="19"/>
          <w:szCs w:val="19"/>
          <w:lang w:val="sk-SK"/>
        </w:rPr>
        <w:t>. Zároveň</w:t>
      </w:r>
      <w:r w:rsidR="00C04019" w:rsidRPr="00984047">
        <w:rPr>
          <w:rFonts w:ascii="Arial" w:hAnsi="Arial" w:cs="Arial"/>
          <w:color w:val="auto"/>
          <w:sz w:val="19"/>
          <w:szCs w:val="19"/>
          <w:lang w:val="sk-SK"/>
        </w:rPr>
        <w:t xml:space="preserve"> veľkosť </w:t>
      </w:r>
      <w:r w:rsidR="00A221B0" w:rsidRPr="00984047">
        <w:rPr>
          <w:rFonts w:ascii="Arial" w:hAnsi="Arial" w:cs="Arial"/>
          <w:color w:val="auto"/>
          <w:sz w:val="19"/>
          <w:szCs w:val="19"/>
          <w:lang w:val="sk-SK"/>
        </w:rPr>
        <w:t xml:space="preserve">pracovnej miestnosti </w:t>
      </w:r>
      <w:r w:rsidR="00D14000" w:rsidRPr="00984047">
        <w:rPr>
          <w:rFonts w:ascii="Arial" w:hAnsi="Arial" w:cs="Arial"/>
          <w:color w:val="auto"/>
          <w:sz w:val="19"/>
          <w:szCs w:val="19"/>
          <w:lang w:val="sk-SK"/>
        </w:rPr>
        <w:t>(</w:t>
      </w:r>
      <w:r w:rsidR="00A221B0" w:rsidRPr="00984047">
        <w:rPr>
          <w:rFonts w:ascii="Arial" w:hAnsi="Arial" w:cs="Arial"/>
          <w:color w:val="auto"/>
          <w:sz w:val="19"/>
          <w:szCs w:val="19"/>
          <w:lang w:val="sk-SK"/>
        </w:rPr>
        <w:t>vrátane spoločných priestorov</w:t>
      </w:r>
      <w:r w:rsidR="00D14000" w:rsidRPr="00984047">
        <w:rPr>
          <w:rFonts w:ascii="Arial" w:hAnsi="Arial" w:cs="Arial"/>
          <w:color w:val="auto"/>
          <w:sz w:val="19"/>
          <w:szCs w:val="19"/>
          <w:lang w:val="sk-SK"/>
        </w:rPr>
        <w:t>)</w:t>
      </w:r>
      <w:r w:rsidR="00E27C12"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t xml:space="preserve">nesmie presiahnuť </w:t>
      </w:r>
      <w:r w:rsidR="004E1825" w:rsidRPr="00984047">
        <w:rPr>
          <w:rFonts w:ascii="Arial" w:hAnsi="Arial" w:cs="Arial"/>
          <w:color w:val="auto"/>
          <w:sz w:val="19"/>
          <w:szCs w:val="19"/>
          <w:lang w:val="sk-SK"/>
        </w:rPr>
        <w:t>13</w:t>
      </w:r>
      <w:r w:rsidR="00DC455C" w:rsidRPr="00984047">
        <w:rPr>
          <w:rFonts w:ascii="Arial" w:hAnsi="Arial" w:cs="Arial"/>
          <w:color w:val="auto"/>
          <w:sz w:val="19"/>
          <w:szCs w:val="19"/>
          <w:lang w:val="sk-SK"/>
        </w:rPr>
        <w:t xml:space="preserve"> </w:t>
      </w:r>
      <w:r w:rsidR="004E1825" w:rsidRPr="00984047">
        <w:rPr>
          <w:rFonts w:ascii="Arial" w:hAnsi="Arial" w:cs="Arial"/>
          <w:color w:val="auto"/>
          <w:sz w:val="19"/>
          <w:szCs w:val="19"/>
          <w:lang w:val="sk-SK"/>
        </w:rPr>
        <w:t>m</w:t>
      </w:r>
      <w:r w:rsidR="004E1825" w:rsidRPr="00984047">
        <w:rPr>
          <w:rFonts w:ascii="Arial" w:hAnsi="Arial" w:cs="Arial"/>
          <w:color w:val="auto"/>
          <w:sz w:val="19"/>
          <w:szCs w:val="19"/>
          <w:vertAlign w:val="superscript"/>
          <w:lang w:val="sk-SK"/>
        </w:rPr>
        <w:t>2</w:t>
      </w:r>
      <w:r w:rsidR="00E27C12" w:rsidRPr="00984047">
        <w:rPr>
          <w:rFonts w:ascii="Arial" w:hAnsi="Arial" w:cs="Arial"/>
          <w:color w:val="auto"/>
          <w:sz w:val="19"/>
          <w:szCs w:val="19"/>
          <w:lang w:val="sk-SK"/>
        </w:rPr>
        <w:t>/osoba</w:t>
      </w:r>
      <w:r w:rsidR="003429D2" w:rsidRPr="00984047">
        <w:rPr>
          <w:rStyle w:val="Odkaznapoznmkupodiarou"/>
          <w:rFonts w:cs="Arial"/>
          <w:color w:val="auto"/>
          <w:sz w:val="19"/>
          <w:szCs w:val="19"/>
          <w:lang w:val="sk-SK"/>
        </w:rPr>
        <w:footnoteReference w:id="67"/>
      </w:r>
      <w:r w:rsidR="00EE7183" w:rsidRPr="00984047">
        <w:rPr>
          <w:rFonts w:ascii="Arial" w:hAnsi="Arial" w:cs="Arial"/>
          <w:b w:val="0"/>
          <w:color w:val="auto"/>
          <w:sz w:val="19"/>
          <w:szCs w:val="19"/>
          <w:lang w:val="sk-SK"/>
        </w:rPr>
        <w:t xml:space="preserve">. </w:t>
      </w:r>
      <w:r w:rsidR="00BE19F5" w:rsidRPr="00984047">
        <w:rPr>
          <w:rFonts w:ascii="Arial" w:hAnsi="Arial" w:cs="Arial"/>
          <w:b w:val="0"/>
          <w:color w:val="auto"/>
          <w:sz w:val="19"/>
          <w:szCs w:val="19"/>
          <w:lang w:val="sk-SK"/>
        </w:rPr>
        <w:t xml:space="preserve">Výdavky na nájom priestorov sú oprávnené iba pre zamestnancov pracujúcich </w:t>
      </w:r>
      <w:r w:rsidR="00AC1573">
        <w:rPr>
          <w:rFonts w:ascii="Arial" w:hAnsi="Arial" w:cs="Arial"/>
          <w:b w:val="0"/>
          <w:color w:val="auto"/>
          <w:sz w:val="19"/>
          <w:szCs w:val="19"/>
          <w:lang w:val="sk-SK"/>
        </w:rPr>
        <w:t xml:space="preserve">na plný pracovný úväzok </w:t>
      </w:r>
      <w:r w:rsidR="00BE19F5" w:rsidRPr="00984047">
        <w:rPr>
          <w:rFonts w:ascii="Arial" w:hAnsi="Arial" w:cs="Arial"/>
          <w:b w:val="0"/>
          <w:color w:val="auto"/>
          <w:sz w:val="19"/>
          <w:szCs w:val="19"/>
          <w:lang w:val="sk-SK"/>
        </w:rPr>
        <w:t xml:space="preserve">100 % </w:t>
      </w:r>
      <w:r w:rsidR="00615ED5" w:rsidRPr="00984047">
        <w:rPr>
          <w:rFonts w:ascii="Arial" w:hAnsi="Arial" w:cs="Arial"/>
          <w:b w:val="0"/>
          <w:color w:val="auto"/>
          <w:sz w:val="19"/>
          <w:szCs w:val="19"/>
          <w:lang w:val="sk-SK"/>
        </w:rPr>
        <w:t>činností</w:t>
      </w:r>
      <w:r w:rsidR="00BE19F5" w:rsidRPr="00984047">
        <w:rPr>
          <w:rFonts w:ascii="Arial" w:hAnsi="Arial" w:cs="Arial"/>
          <w:b w:val="0"/>
          <w:color w:val="auto"/>
          <w:sz w:val="19"/>
          <w:szCs w:val="19"/>
          <w:lang w:val="sk-SK"/>
        </w:rPr>
        <w:t xml:space="preserve"> na projekte</w:t>
      </w:r>
      <w:r w:rsidR="00014FE0" w:rsidRPr="00984047">
        <w:rPr>
          <w:rFonts w:ascii="Arial" w:hAnsi="Arial" w:cs="Arial"/>
          <w:b w:val="0"/>
          <w:color w:val="auto"/>
          <w:sz w:val="19"/>
          <w:szCs w:val="19"/>
          <w:lang w:val="sk-SK"/>
        </w:rPr>
        <w:t>/och v rámci OP EVS</w:t>
      </w:r>
      <w:r w:rsidR="00BE19F5" w:rsidRPr="00984047">
        <w:rPr>
          <w:rFonts w:ascii="Arial" w:hAnsi="Arial" w:cs="Arial"/>
          <w:b w:val="0"/>
          <w:color w:val="auto"/>
          <w:sz w:val="19"/>
          <w:szCs w:val="19"/>
          <w:lang w:val="sk-SK"/>
        </w:rPr>
        <w:t xml:space="preserve"> (okrem zamestnancov pracujúcich na základe dohôd o prác</w:t>
      </w:r>
      <w:r w:rsidR="00615ED5" w:rsidRPr="00984047">
        <w:rPr>
          <w:rFonts w:ascii="Arial" w:hAnsi="Arial" w:cs="Arial"/>
          <w:b w:val="0"/>
          <w:color w:val="auto"/>
          <w:sz w:val="19"/>
          <w:szCs w:val="19"/>
          <w:lang w:val="sk-SK"/>
        </w:rPr>
        <w:t>ach</w:t>
      </w:r>
      <w:r w:rsidR="00BE19F5"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BE19F5" w:rsidRPr="00984047">
        <w:rPr>
          <w:rFonts w:ascii="Arial" w:hAnsi="Arial" w:cs="Arial"/>
          <w:b w:val="0"/>
          <w:color w:val="auto"/>
          <w:sz w:val="19"/>
          <w:szCs w:val="19"/>
          <w:lang w:val="sk-SK"/>
        </w:rPr>
        <w:t xml:space="preserve"> mimo pracovného pomeru). </w:t>
      </w:r>
    </w:p>
    <w:p w14:paraId="7EE19B63" w14:textId="1C66FC1A" w:rsidR="00590C9C" w:rsidRPr="00984047" w:rsidRDefault="000E50AB" w:rsidP="000E50AB">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w:t>
      </w:r>
      <w:r w:rsidR="00D21286">
        <w:rPr>
          <w:rFonts w:ascii="Arial" w:hAnsi="Arial" w:cs="Arial"/>
          <w:color w:val="auto"/>
          <w:sz w:val="19"/>
          <w:szCs w:val="19"/>
          <w:lang w:val="sk-SK"/>
        </w:rPr>
        <w:t>/partner</w:t>
      </w:r>
      <w:r w:rsidRPr="00984047">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984047">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984047">
        <w:rPr>
          <w:rFonts w:ascii="Arial" w:hAnsi="Arial" w:cs="Arial"/>
          <w:b w:val="0"/>
          <w:color w:val="auto"/>
          <w:sz w:val="19"/>
          <w:szCs w:val="19"/>
          <w:lang w:val="sk-SK"/>
        </w:rPr>
        <w:t>odborný personá</w:t>
      </w:r>
      <w:r w:rsidR="009F30AF" w:rsidRPr="00984047">
        <w:rPr>
          <w:rFonts w:ascii="Arial" w:hAnsi="Arial" w:cs="Arial"/>
          <w:b w:val="0"/>
          <w:color w:val="auto"/>
          <w:sz w:val="19"/>
          <w:szCs w:val="19"/>
          <w:lang w:val="sk-SK"/>
        </w:rPr>
        <w:t>l</w:t>
      </w:r>
      <w:r w:rsidR="00B77E14" w:rsidRPr="00984047">
        <w:rPr>
          <w:rFonts w:ascii="Arial" w:hAnsi="Arial" w:cs="Arial"/>
          <w:b w:val="0"/>
          <w:color w:val="auto"/>
          <w:sz w:val="19"/>
          <w:szCs w:val="19"/>
          <w:lang w:val="sk-SK"/>
        </w:rPr>
        <w:t xml:space="preserve"> si žiadateľ </w:t>
      </w:r>
      <w:r w:rsidR="00BA6CE8" w:rsidRPr="00984047">
        <w:rPr>
          <w:rFonts w:ascii="Arial" w:hAnsi="Arial" w:cs="Arial"/>
          <w:b w:val="0"/>
          <w:color w:val="auto"/>
          <w:sz w:val="19"/>
          <w:szCs w:val="19"/>
          <w:lang w:val="sk-SK"/>
        </w:rPr>
        <w:t xml:space="preserve">časť </w:t>
      </w:r>
      <w:r w:rsidR="00B77E14" w:rsidRPr="00984047">
        <w:rPr>
          <w:rFonts w:ascii="Arial" w:hAnsi="Arial" w:cs="Arial"/>
          <w:b w:val="0"/>
          <w:color w:val="auto"/>
          <w:sz w:val="19"/>
          <w:szCs w:val="19"/>
          <w:lang w:val="sk-SK"/>
        </w:rPr>
        <w:t>priestor</w:t>
      </w:r>
      <w:r w:rsidR="00BA6CE8" w:rsidRPr="00984047">
        <w:rPr>
          <w:rFonts w:ascii="Arial" w:hAnsi="Arial" w:cs="Arial"/>
          <w:b w:val="0"/>
          <w:color w:val="auto"/>
          <w:sz w:val="19"/>
          <w:szCs w:val="19"/>
          <w:lang w:val="sk-SK"/>
        </w:rPr>
        <w:t>ov</w:t>
      </w:r>
      <w:r w:rsidR="00B77E14" w:rsidRPr="00984047">
        <w:rPr>
          <w:rFonts w:ascii="Arial" w:hAnsi="Arial" w:cs="Arial"/>
          <w:b w:val="0"/>
          <w:color w:val="auto"/>
          <w:sz w:val="19"/>
          <w:szCs w:val="19"/>
          <w:lang w:val="sk-SK"/>
        </w:rPr>
        <w:t xml:space="preserve"> využívan</w:t>
      </w:r>
      <w:r w:rsidR="00BA6CE8" w:rsidRPr="00984047">
        <w:rPr>
          <w:rFonts w:ascii="Arial" w:hAnsi="Arial" w:cs="Arial"/>
          <w:b w:val="0"/>
          <w:color w:val="auto"/>
          <w:sz w:val="19"/>
          <w:szCs w:val="19"/>
          <w:lang w:val="sk-SK"/>
        </w:rPr>
        <w:t>ých</w:t>
      </w:r>
      <w:r w:rsidR="00B77E14" w:rsidRPr="00984047">
        <w:rPr>
          <w:rFonts w:ascii="Arial" w:hAnsi="Arial" w:cs="Arial"/>
          <w:b w:val="0"/>
          <w:color w:val="auto"/>
          <w:sz w:val="19"/>
          <w:szCs w:val="19"/>
          <w:lang w:val="sk-SK"/>
        </w:rPr>
        <w:t xml:space="preserve"> </w:t>
      </w:r>
      <w:r w:rsidR="00BA6CE8" w:rsidRPr="00984047">
        <w:rPr>
          <w:rFonts w:ascii="Arial" w:hAnsi="Arial" w:cs="Arial"/>
          <w:b w:val="0"/>
          <w:color w:val="auto"/>
          <w:sz w:val="19"/>
          <w:szCs w:val="19"/>
          <w:lang w:val="sk-SK"/>
        </w:rPr>
        <w:t>pre odborný personál</w:t>
      </w:r>
      <w:r w:rsidR="00B77E14" w:rsidRPr="00984047">
        <w:rPr>
          <w:rFonts w:ascii="Arial" w:hAnsi="Arial" w:cs="Arial"/>
          <w:b w:val="0"/>
          <w:color w:val="auto"/>
          <w:sz w:val="19"/>
          <w:szCs w:val="19"/>
          <w:lang w:val="sk-SK"/>
        </w:rPr>
        <w:t xml:space="preserve"> projektu </w:t>
      </w:r>
      <w:r w:rsidR="00B77E14" w:rsidRPr="00984047">
        <w:rPr>
          <w:rFonts w:ascii="Arial" w:hAnsi="Arial" w:cs="Arial"/>
          <w:color w:val="auto"/>
          <w:sz w:val="19"/>
          <w:szCs w:val="19"/>
          <w:lang w:val="sk-SK"/>
        </w:rPr>
        <w:t>bude rozpočtovať osobitne v rámci hlavných aktivít</w:t>
      </w:r>
      <w:r w:rsidR="00B77E1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môže si nárokovať iba pomernú časť výdavkov na nájom priestorov</w:t>
      </w:r>
      <w:r w:rsidR="009F30AF" w:rsidRPr="00984047">
        <w:rPr>
          <w:rFonts w:ascii="Arial" w:hAnsi="Arial" w:cs="Arial"/>
          <w:b w:val="0"/>
          <w:color w:val="auto"/>
          <w:sz w:val="19"/>
          <w:szCs w:val="19"/>
          <w:lang w:val="sk-SK"/>
        </w:rPr>
        <w:t xml:space="preserve">. Spôsob výpočtu tejto pomernej časti musí žiadateľ/prijímateľ </w:t>
      </w:r>
      <w:r w:rsidRPr="00984047">
        <w:rPr>
          <w:rFonts w:ascii="Arial" w:hAnsi="Arial" w:cs="Arial"/>
          <w:b w:val="0"/>
          <w:color w:val="auto"/>
          <w:sz w:val="19"/>
          <w:szCs w:val="19"/>
          <w:lang w:val="sk-SK"/>
        </w:rPr>
        <w:t>jednoznačne preu</w:t>
      </w:r>
      <w:r w:rsidR="009F30AF" w:rsidRPr="00984047">
        <w:rPr>
          <w:rFonts w:ascii="Arial" w:hAnsi="Arial" w:cs="Arial"/>
          <w:b w:val="0"/>
          <w:color w:val="auto"/>
          <w:sz w:val="19"/>
          <w:szCs w:val="19"/>
          <w:lang w:val="sk-SK"/>
        </w:rPr>
        <w:t xml:space="preserve">kázať, pričom </w:t>
      </w:r>
      <w:r w:rsidRPr="00984047">
        <w:rPr>
          <w:rFonts w:ascii="Arial" w:hAnsi="Arial" w:cs="Arial"/>
          <w:b w:val="0"/>
          <w:color w:val="auto"/>
          <w:sz w:val="19"/>
          <w:szCs w:val="19"/>
          <w:lang w:val="sk-SK"/>
        </w:rPr>
        <w:t>musí použiť objektívny a matematicky overiteľný ukazovateľ</w:t>
      </w:r>
      <w:r w:rsidR="00B77E14"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7FAA4C68" w14:textId="4537DDF5" w:rsidR="00B77E14" w:rsidRPr="00984047" w:rsidRDefault="00B77E14"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Spôsob výpočtu </w:t>
      </w:r>
      <w:r w:rsidR="005928BD" w:rsidRPr="00984047">
        <w:rPr>
          <w:rFonts w:ascii="Arial" w:hAnsi="Arial" w:cs="Arial"/>
          <w:color w:val="auto"/>
          <w:sz w:val="19"/>
          <w:szCs w:val="19"/>
          <w:lang w:val="sk-SK"/>
        </w:rPr>
        <w:t>oprávnených</w:t>
      </w:r>
      <w:r w:rsidRPr="00984047">
        <w:rPr>
          <w:rFonts w:ascii="Arial" w:hAnsi="Arial" w:cs="Arial"/>
          <w:color w:val="auto"/>
          <w:sz w:val="19"/>
          <w:szCs w:val="19"/>
          <w:lang w:val="sk-SK"/>
        </w:rPr>
        <w:t xml:space="preserve"> výdavkov na nájom priestorov je </w:t>
      </w:r>
      <w:r w:rsidR="00B00B34" w:rsidRPr="00984047">
        <w:rPr>
          <w:rFonts w:ascii="Arial" w:hAnsi="Arial" w:cs="Arial"/>
          <w:color w:val="auto"/>
          <w:sz w:val="19"/>
          <w:szCs w:val="19"/>
          <w:lang w:val="sk-SK"/>
        </w:rPr>
        <w:t>potrebné doložiť</w:t>
      </w:r>
      <w:r w:rsidRPr="00984047">
        <w:rPr>
          <w:rFonts w:ascii="Arial" w:hAnsi="Arial" w:cs="Arial"/>
          <w:color w:val="auto"/>
          <w:sz w:val="19"/>
          <w:szCs w:val="19"/>
          <w:lang w:val="sk-SK"/>
        </w:rPr>
        <w:t xml:space="preserve"> k rozpočtu projektu.</w:t>
      </w:r>
    </w:p>
    <w:p w14:paraId="15B0CE95" w14:textId="42F18943"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1.4.3. </w:t>
      </w:r>
      <w:r w:rsidR="00340365" w:rsidRPr="00984047">
        <w:rPr>
          <w:rFonts w:ascii="Arial" w:hAnsi="Arial" w:cs="Arial"/>
          <w:i/>
          <w:color w:val="auto"/>
          <w:sz w:val="19"/>
          <w:szCs w:val="19"/>
          <w:lang w:val="sk-SK"/>
        </w:rPr>
        <w:t>T</w:t>
      </w:r>
      <w:r w:rsidR="004265FD" w:rsidRPr="00984047">
        <w:rPr>
          <w:rFonts w:ascii="Arial" w:hAnsi="Arial" w:cs="Arial"/>
          <w:i/>
          <w:color w:val="auto"/>
          <w:sz w:val="19"/>
          <w:szCs w:val="19"/>
          <w:lang w:val="sk-SK"/>
        </w:rPr>
        <w:t>elekomunikačné poplatky</w:t>
      </w:r>
      <w:r w:rsidR="004265FD" w:rsidRPr="00984047">
        <w:rPr>
          <w:rStyle w:val="Odkaznapoznmkupodiarou"/>
          <w:rFonts w:cs="Arial"/>
          <w:i/>
          <w:color w:val="auto"/>
          <w:sz w:val="19"/>
          <w:szCs w:val="19"/>
          <w:lang w:val="sk-SK"/>
        </w:rPr>
        <w:footnoteReference w:id="68"/>
      </w:r>
      <w:r w:rsidR="004265FD" w:rsidRPr="00984047">
        <w:rPr>
          <w:rFonts w:ascii="Arial" w:hAnsi="Arial" w:cs="Arial"/>
          <w:i/>
          <w:color w:val="auto"/>
          <w:sz w:val="19"/>
          <w:szCs w:val="19"/>
          <w:lang w:val="sk-SK"/>
        </w:rPr>
        <w:t>, poštov</w:t>
      </w:r>
      <w:r w:rsidR="00A723B8"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é</w:t>
      </w:r>
      <w:r w:rsidR="008A6B07" w:rsidRPr="00984047">
        <w:rPr>
          <w:rFonts w:ascii="Arial" w:hAnsi="Arial" w:cs="Arial"/>
          <w:i/>
          <w:color w:val="auto"/>
          <w:sz w:val="19"/>
          <w:szCs w:val="19"/>
          <w:lang w:val="sk-SK"/>
        </w:rPr>
        <w:t xml:space="preserve"> a</w:t>
      </w:r>
      <w:r w:rsidR="00C7159D" w:rsidRPr="00984047">
        <w:rPr>
          <w:rFonts w:ascii="Arial" w:hAnsi="Arial" w:cs="Arial"/>
          <w:i/>
          <w:color w:val="auto"/>
          <w:sz w:val="19"/>
          <w:szCs w:val="19"/>
          <w:lang w:val="sk-SK"/>
        </w:rPr>
        <w:t xml:space="preserve"> prístup na </w:t>
      </w:r>
      <w:r w:rsidR="008A6B07" w:rsidRPr="00984047">
        <w:rPr>
          <w:rFonts w:ascii="Arial" w:hAnsi="Arial" w:cs="Arial"/>
          <w:i/>
          <w:color w:val="auto"/>
          <w:sz w:val="19"/>
          <w:szCs w:val="19"/>
          <w:lang w:val="sk-SK"/>
        </w:rPr>
        <w:t>internet</w:t>
      </w:r>
      <w:r w:rsidR="004265FD" w:rsidRPr="00984047">
        <w:rPr>
          <w:rFonts w:ascii="Arial" w:hAnsi="Arial" w:cs="Arial"/>
          <w:b w:val="0"/>
          <w:color w:val="auto"/>
          <w:sz w:val="19"/>
          <w:szCs w:val="19"/>
          <w:lang w:val="sk-SK"/>
        </w:rPr>
        <w:t xml:space="preserve"> </w:t>
      </w:r>
    </w:p>
    <w:p w14:paraId="4125FFEF" w14:textId="6C033F3B" w:rsidR="001119B6"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telekomunikačné poplatky</w:t>
      </w:r>
      <w:r w:rsidR="00F2127D" w:rsidRPr="00984047">
        <w:rPr>
          <w:rFonts w:ascii="Arial" w:hAnsi="Arial" w:cs="Arial"/>
          <w:b w:val="0"/>
          <w:color w:val="auto"/>
          <w:sz w:val="19"/>
          <w:szCs w:val="19"/>
          <w:lang w:val="sk-SK"/>
        </w:rPr>
        <w:t>, poštovné a</w:t>
      </w:r>
      <w:r w:rsidR="00C7159D" w:rsidRPr="00984047">
        <w:rPr>
          <w:rFonts w:ascii="Arial" w:hAnsi="Arial" w:cs="Arial"/>
          <w:b w:val="0"/>
          <w:color w:val="auto"/>
          <w:sz w:val="19"/>
          <w:szCs w:val="19"/>
          <w:lang w:val="sk-SK"/>
        </w:rPr>
        <w:t xml:space="preserve"> prístup na </w:t>
      </w:r>
      <w:r w:rsidR="00F2127D" w:rsidRPr="00984047">
        <w:rPr>
          <w:rFonts w:ascii="Arial" w:hAnsi="Arial" w:cs="Arial"/>
          <w:b w:val="0"/>
          <w:color w:val="auto"/>
          <w:sz w:val="19"/>
          <w:szCs w:val="19"/>
          <w:lang w:val="sk-SK"/>
        </w:rPr>
        <w:t>internet</w:t>
      </w:r>
      <w:r w:rsidR="004265FD" w:rsidRPr="00984047">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984047">
        <w:rPr>
          <w:rFonts w:ascii="Arial" w:hAnsi="Arial" w:cs="Arial"/>
          <w:b w:val="0"/>
          <w:color w:val="auto"/>
          <w:sz w:val="19"/>
          <w:szCs w:val="19"/>
          <w:lang w:val="sk-SK"/>
        </w:rPr>
        <w:t xml:space="preserve"> Žiadateľ je oprávnený si </w:t>
      </w:r>
      <w:r w:rsidR="00BC5252" w:rsidRPr="00984047">
        <w:rPr>
          <w:rFonts w:ascii="Arial" w:hAnsi="Arial" w:cs="Arial"/>
          <w:b w:val="0"/>
          <w:color w:val="auto"/>
          <w:sz w:val="19"/>
          <w:szCs w:val="19"/>
          <w:lang w:val="sk-SK"/>
        </w:rPr>
        <w:t>rozpočtovať</w:t>
      </w:r>
      <w:r w:rsidR="00444D92" w:rsidRPr="00984047">
        <w:rPr>
          <w:rFonts w:ascii="Arial" w:hAnsi="Arial" w:cs="Arial"/>
          <w:b w:val="0"/>
          <w:color w:val="auto"/>
          <w:sz w:val="19"/>
          <w:szCs w:val="19"/>
          <w:lang w:val="sk-SK"/>
        </w:rPr>
        <w:t xml:space="preserve"> telekomunikačné poplatky za pevnú linku </w:t>
      </w:r>
      <w:r w:rsidR="001129AC" w:rsidRPr="00984047">
        <w:rPr>
          <w:rFonts w:ascii="Arial" w:hAnsi="Arial" w:cs="Arial"/>
          <w:b w:val="0"/>
          <w:color w:val="auto"/>
          <w:sz w:val="19"/>
          <w:szCs w:val="19"/>
          <w:lang w:val="sk-SK"/>
        </w:rPr>
        <w:t xml:space="preserve">ako aj </w:t>
      </w:r>
      <w:r w:rsidR="00444D92" w:rsidRPr="00984047">
        <w:rPr>
          <w:rFonts w:ascii="Arial" w:hAnsi="Arial" w:cs="Arial"/>
          <w:b w:val="0"/>
          <w:color w:val="auto"/>
          <w:sz w:val="19"/>
          <w:szCs w:val="19"/>
          <w:lang w:val="sk-SK"/>
        </w:rPr>
        <w:t>mobiln</w:t>
      </w:r>
      <w:r w:rsidR="00D76BA9" w:rsidRPr="00984047">
        <w:rPr>
          <w:rFonts w:ascii="Arial" w:hAnsi="Arial" w:cs="Arial"/>
          <w:b w:val="0"/>
          <w:color w:val="auto"/>
          <w:sz w:val="19"/>
          <w:szCs w:val="19"/>
          <w:lang w:val="sk-SK"/>
        </w:rPr>
        <w:t>é hlasové služby</w:t>
      </w:r>
      <w:r w:rsidR="00444D92" w:rsidRPr="00984047">
        <w:rPr>
          <w:rFonts w:ascii="Arial" w:hAnsi="Arial" w:cs="Arial"/>
          <w:b w:val="0"/>
          <w:color w:val="auto"/>
          <w:sz w:val="19"/>
          <w:szCs w:val="19"/>
          <w:lang w:val="sk-SK"/>
        </w:rPr>
        <w:t xml:space="preserve"> (paušál).</w:t>
      </w:r>
      <w:r w:rsidR="004265FD"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Mobilné služby môžu </w:t>
      </w:r>
      <w:r w:rsidR="0042104F" w:rsidRPr="00984047">
        <w:rPr>
          <w:rFonts w:ascii="Arial" w:hAnsi="Arial" w:cs="Arial"/>
          <w:b w:val="0"/>
          <w:color w:val="auto"/>
          <w:sz w:val="19"/>
          <w:szCs w:val="19"/>
          <w:lang w:val="sk-SK"/>
        </w:rPr>
        <w:t>v rámci balíka telekomunikačných služieb</w:t>
      </w:r>
      <w:r w:rsidR="00D76BA9" w:rsidRPr="00984047">
        <w:rPr>
          <w:rFonts w:ascii="Arial" w:hAnsi="Arial" w:cs="Arial"/>
          <w:b w:val="0"/>
          <w:color w:val="auto"/>
          <w:sz w:val="19"/>
          <w:szCs w:val="19"/>
          <w:lang w:val="sk-SK"/>
        </w:rPr>
        <w:t xml:space="preserve"> okrem hlasových služieb</w:t>
      </w:r>
      <w:r w:rsidR="0042104F"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zároveň obsahovať aj </w:t>
      </w:r>
      <w:r w:rsidR="00D76BA9" w:rsidRPr="00984047">
        <w:rPr>
          <w:rFonts w:ascii="Arial" w:hAnsi="Arial" w:cs="Arial"/>
          <w:b w:val="0"/>
          <w:color w:val="auto"/>
          <w:sz w:val="19"/>
          <w:szCs w:val="19"/>
          <w:lang w:val="sk-SK"/>
        </w:rPr>
        <w:t>iné mobilné služby</w:t>
      </w:r>
      <w:r w:rsidR="00260158" w:rsidRPr="00984047">
        <w:rPr>
          <w:rFonts w:ascii="Arial" w:hAnsi="Arial" w:cs="Arial"/>
          <w:b w:val="0"/>
          <w:color w:val="auto"/>
          <w:sz w:val="19"/>
          <w:szCs w:val="19"/>
          <w:lang w:val="sk-SK"/>
        </w:rPr>
        <w:t>,</w:t>
      </w:r>
      <w:r w:rsidR="00D76BA9" w:rsidRPr="00984047">
        <w:rPr>
          <w:rFonts w:ascii="Arial" w:hAnsi="Arial" w:cs="Arial"/>
          <w:b w:val="0"/>
          <w:color w:val="auto"/>
          <w:sz w:val="19"/>
          <w:szCs w:val="19"/>
          <w:lang w:val="sk-SK"/>
        </w:rPr>
        <w:t xml:space="preserve"> ako napr. textové správy a </w:t>
      </w:r>
      <w:r w:rsidR="001129AC" w:rsidRPr="00984047">
        <w:rPr>
          <w:rFonts w:ascii="Arial" w:hAnsi="Arial" w:cs="Arial"/>
          <w:b w:val="0"/>
          <w:color w:val="auto"/>
          <w:sz w:val="19"/>
          <w:szCs w:val="19"/>
          <w:lang w:val="sk-SK"/>
        </w:rPr>
        <w:t xml:space="preserve">prístup </w:t>
      </w:r>
      <w:r w:rsidR="003B1116" w:rsidRPr="00984047">
        <w:rPr>
          <w:rFonts w:ascii="Arial" w:hAnsi="Arial" w:cs="Arial"/>
          <w:b w:val="0"/>
          <w:color w:val="auto"/>
          <w:sz w:val="19"/>
          <w:szCs w:val="19"/>
          <w:lang w:val="sk-SK"/>
        </w:rPr>
        <w:t>na</w:t>
      </w:r>
      <w:r w:rsidR="0042104F" w:rsidRPr="00984047">
        <w:rPr>
          <w:rFonts w:ascii="Arial" w:hAnsi="Arial" w:cs="Arial"/>
          <w:b w:val="0"/>
          <w:color w:val="auto"/>
          <w:sz w:val="19"/>
          <w:szCs w:val="19"/>
          <w:lang w:val="sk-SK"/>
        </w:rPr>
        <w:t> </w:t>
      </w:r>
      <w:r w:rsidR="001129AC" w:rsidRPr="00984047">
        <w:rPr>
          <w:rFonts w:ascii="Arial" w:hAnsi="Arial" w:cs="Arial"/>
          <w:b w:val="0"/>
          <w:color w:val="auto"/>
          <w:sz w:val="19"/>
          <w:szCs w:val="19"/>
          <w:lang w:val="sk-SK"/>
        </w:rPr>
        <w:t>internet</w:t>
      </w:r>
      <w:r w:rsidR="0042104F" w:rsidRPr="00984047">
        <w:rPr>
          <w:rFonts w:ascii="Arial" w:hAnsi="Arial" w:cs="Arial"/>
          <w:b w:val="0"/>
          <w:color w:val="auto"/>
          <w:sz w:val="19"/>
          <w:szCs w:val="19"/>
          <w:lang w:val="sk-SK"/>
        </w:rPr>
        <w:t xml:space="preserve">. </w:t>
      </w:r>
      <w:r w:rsidR="003F7318" w:rsidRPr="00984047">
        <w:rPr>
          <w:rFonts w:ascii="Arial" w:hAnsi="Arial" w:cs="Arial"/>
          <w:color w:val="auto"/>
          <w:sz w:val="19"/>
          <w:szCs w:val="19"/>
          <w:lang w:val="sk-SK"/>
        </w:rPr>
        <w:t xml:space="preserve">Telekomunikačné poplatky </w:t>
      </w:r>
      <w:r w:rsidR="00C4711C" w:rsidRPr="00984047">
        <w:rPr>
          <w:rFonts w:ascii="Arial" w:hAnsi="Arial" w:cs="Arial"/>
          <w:color w:val="auto"/>
          <w:sz w:val="19"/>
          <w:szCs w:val="19"/>
          <w:lang w:val="sk-SK"/>
        </w:rPr>
        <w:t>a poplatky za prístup na internet</w:t>
      </w:r>
      <w:r w:rsidR="0038758F">
        <w:rPr>
          <w:rStyle w:val="Odkaznapoznmkupodiarou"/>
          <w:rFonts w:cs="Arial"/>
          <w:color w:val="auto"/>
          <w:szCs w:val="19"/>
          <w:lang w:val="sk-SK"/>
        </w:rPr>
        <w:footnoteReference w:id="69"/>
      </w:r>
      <w:r w:rsidR="00C4711C"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sú oprávnené pre zamestnancov žiadateľa</w:t>
      </w:r>
      <w:r w:rsidR="001D1C8A" w:rsidRPr="00984047">
        <w:rPr>
          <w:rFonts w:ascii="Arial" w:hAnsi="Arial" w:cs="Arial"/>
          <w:color w:val="auto"/>
          <w:sz w:val="19"/>
          <w:szCs w:val="19"/>
          <w:lang w:val="sk-SK"/>
        </w:rPr>
        <w:t>/prijímateľa</w:t>
      </w:r>
      <w:r w:rsidR="003F7318" w:rsidRPr="00984047">
        <w:rPr>
          <w:rFonts w:ascii="Arial" w:hAnsi="Arial" w:cs="Arial"/>
          <w:color w:val="auto"/>
          <w:sz w:val="19"/>
          <w:szCs w:val="19"/>
          <w:lang w:val="sk-SK"/>
        </w:rPr>
        <w:t xml:space="preserve"> pracujúcich na základe pracovnej</w:t>
      </w:r>
      <w:r w:rsidR="003F69EB" w:rsidRPr="00984047">
        <w:rPr>
          <w:rFonts w:ascii="Arial" w:hAnsi="Arial" w:cs="Arial"/>
          <w:color w:val="auto"/>
          <w:sz w:val="19"/>
          <w:szCs w:val="19"/>
          <w:lang w:val="sk-SK"/>
        </w:rPr>
        <w:t>/služobnej</w:t>
      </w:r>
      <w:r w:rsidR="003F7318" w:rsidRPr="00984047">
        <w:rPr>
          <w:rFonts w:ascii="Arial" w:hAnsi="Arial" w:cs="Arial"/>
          <w:color w:val="auto"/>
          <w:sz w:val="19"/>
          <w:szCs w:val="19"/>
          <w:lang w:val="sk-SK"/>
        </w:rPr>
        <w:t xml:space="preserve"> zmluvy </w:t>
      </w:r>
      <w:r w:rsidR="00955C1F" w:rsidRPr="00984047">
        <w:rPr>
          <w:rFonts w:ascii="Arial" w:hAnsi="Arial" w:cs="Arial"/>
          <w:color w:val="auto"/>
          <w:sz w:val="19"/>
          <w:szCs w:val="19"/>
          <w:lang w:val="sk-SK"/>
        </w:rPr>
        <w:t>na plný pracovný úväzok</w:t>
      </w:r>
      <w:r w:rsidR="00EB5310"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 xml:space="preserve">100 % </w:t>
      </w:r>
      <w:r w:rsidR="00C31573" w:rsidRPr="00984047">
        <w:rPr>
          <w:rFonts w:ascii="Arial" w:hAnsi="Arial" w:cs="Arial"/>
          <w:color w:val="auto"/>
          <w:sz w:val="19"/>
          <w:szCs w:val="19"/>
          <w:lang w:val="sk-SK"/>
        </w:rPr>
        <w:t xml:space="preserve">činností </w:t>
      </w:r>
      <w:r w:rsidR="003F7318" w:rsidRPr="00984047">
        <w:rPr>
          <w:rFonts w:ascii="Arial" w:hAnsi="Arial" w:cs="Arial"/>
          <w:color w:val="auto"/>
          <w:sz w:val="19"/>
          <w:szCs w:val="19"/>
          <w:lang w:val="sk-SK"/>
        </w:rPr>
        <w:t>na projekte</w:t>
      </w:r>
      <w:r w:rsidR="00EB5310" w:rsidRPr="00984047">
        <w:rPr>
          <w:rFonts w:ascii="Arial" w:hAnsi="Arial" w:cs="Arial"/>
          <w:color w:val="auto"/>
          <w:sz w:val="19"/>
          <w:szCs w:val="19"/>
          <w:lang w:val="sk-SK"/>
        </w:rPr>
        <w:t>/och v rámci OP EVS</w:t>
      </w:r>
      <w:r w:rsidR="003F7318" w:rsidRPr="00984047">
        <w:rPr>
          <w:rFonts w:ascii="Arial" w:hAnsi="Arial" w:cs="Arial"/>
          <w:color w:val="auto"/>
          <w:sz w:val="19"/>
          <w:szCs w:val="19"/>
          <w:lang w:val="sk-SK"/>
        </w:rPr>
        <w:t>.</w:t>
      </w:r>
      <w:r w:rsidR="003F7318" w:rsidRPr="00984047">
        <w:rPr>
          <w:rFonts w:ascii="Arial" w:hAnsi="Arial" w:cs="Arial"/>
          <w:b w:val="0"/>
          <w:color w:val="auto"/>
          <w:sz w:val="19"/>
          <w:szCs w:val="19"/>
          <w:lang w:val="sk-SK"/>
        </w:rPr>
        <w:t xml:space="preserve"> </w:t>
      </w:r>
      <w:r w:rsidR="00E85309" w:rsidRPr="00984047">
        <w:rPr>
          <w:rFonts w:ascii="Arial" w:hAnsi="Arial" w:cs="Arial"/>
          <w:b w:val="0"/>
          <w:color w:val="auto"/>
          <w:sz w:val="19"/>
          <w:szCs w:val="19"/>
          <w:lang w:val="sk-SK"/>
        </w:rPr>
        <w:t>Maximálna výška telekomunikačných poplatkov</w:t>
      </w:r>
      <w:r w:rsidR="0042104F" w:rsidRPr="00984047">
        <w:rPr>
          <w:rFonts w:ascii="Arial" w:hAnsi="Arial" w:cs="Arial"/>
          <w:b w:val="0"/>
          <w:color w:val="auto"/>
          <w:sz w:val="19"/>
          <w:szCs w:val="19"/>
          <w:lang w:val="sk-SK"/>
        </w:rPr>
        <w:t xml:space="preserve"> </w:t>
      </w:r>
      <w:r w:rsidR="000428F4" w:rsidRPr="00984047">
        <w:rPr>
          <w:rFonts w:ascii="Arial" w:hAnsi="Arial" w:cs="Arial"/>
          <w:b w:val="0"/>
          <w:color w:val="auto"/>
          <w:sz w:val="19"/>
          <w:szCs w:val="19"/>
          <w:lang w:val="sk-SK"/>
        </w:rPr>
        <w:t xml:space="preserve">a poplatkov za prístup na internet </w:t>
      </w:r>
      <w:r w:rsidR="0042104F" w:rsidRPr="00984047">
        <w:rPr>
          <w:rFonts w:ascii="Arial" w:hAnsi="Arial" w:cs="Arial"/>
          <w:b w:val="0"/>
          <w:color w:val="auto"/>
          <w:sz w:val="19"/>
          <w:szCs w:val="19"/>
          <w:lang w:val="sk-SK"/>
        </w:rPr>
        <w:t>za všetky služby (pevná linka, mobilné služby</w:t>
      </w:r>
      <w:r w:rsidR="000428F4" w:rsidRPr="00984047">
        <w:rPr>
          <w:rFonts w:ascii="Arial" w:hAnsi="Arial" w:cs="Arial"/>
          <w:b w:val="0"/>
          <w:color w:val="auto"/>
          <w:sz w:val="19"/>
          <w:szCs w:val="19"/>
          <w:lang w:val="sk-SK"/>
        </w:rPr>
        <w:t>, internet</w:t>
      </w:r>
      <w:r w:rsidR="0042104F" w:rsidRPr="00984047">
        <w:rPr>
          <w:rFonts w:ascii="Arial" w:hAnsi="Arial" w:cs="Arial"/>
          <w:b w:val="0"/>
          <w:color w:val="auto"/>
          <w:sz w:val="19"/>
          <w:szCs w:val="19"/>
          <w:lang w:val="sk-SK"/>
        </w:rPr>
        <w:t>)</w:t>
      </w:r>
      <w:r w:rsidR="00E85309" w:rsidRPr="00984047">
        <w:rPr>
          <w:rFonts w:ascii="Arial" w:hAnsi="Arial" w:cs="Arial"/>
          <w:b w:val="0"/>
          <w:color w:val="auto"/>
          <w:sz w:val="19"/>
          <w:szCs w:val="19"/>
          <w:lang w:val="sk-SK"/>
        </w:rPr>
        <w:t xml:space="preserve"> nesmie presiahnuť </w:t>
      </w:r>
      <w:r w:rsidR="008638A4" w:rsidRPr="00984047">
        <w:rPr>
          <w:rFonts w:ascii="Arial" w:hAnsi="Arial" w:cs="Arial"/>
          <w:b w:val="0"/>
          <w:color w:val="auto"/>
          <w:sz w:val="19"/>
          <w:szCs w:val="19"/>
          <w:lang w:val="sk-SK"/>
        </w:rPr>
        <w:t xml:space="preserve">sumu </w:t>
      </w:r>
      <w:r w:rsidR="006D0C03" w:rsidRPr="00984047">
        <w:rPr>
          <w:rFonts w:ascii="Arial" w:hAnsi="Arial" w:cs="Arial"/>
          <w:color w:val="auto"/>
          <w:sz w:val="19"/>
          <w:szCs w:val="19"/>
          <w:lang w:val="sk-SK"/>
        </w:rPr>
        <w:t>5</w:t>
      </w:r>
      <w:r w:rsidR="00E85309" w:rsidRPr="00984047">
        <w:rPr>
          <w:rFonts w:ascii="Arial" w:hAnsi="Arial" w:cs="Arial"/>
          <w:color w:val="auto"/>
          <w:sz w:val="19"/>
          <w:szCs w:val="19"/>
          <w:lang w:val="sk-SK"/>
        </w:rPr>
        <w:t xml:space="preserve">0 € </w:t>
      </w:r>
      <w:r w:rsidR="00D47AD3">
        <w:rPr>
          <w:rFonts w:ascii="Arial" w:hAnsi="Arial" w:cs="Arial"/>
          <w:color w:val="000000" w:themeColor="text1"/>
          <w:sz w:val="19"/>
          <w:szCs w:val="19"/>
          <w:lang w:val="sk-SK"/>
        </w:rPr>
        <w:t>(</w:t>
      </w:r>
      <w:r w:rsidR="00272C31" w:rsidRPr="00984047">
        <w:rPr>
          <w:rFonts w:ascii="Arial" w:hAnsi="Arial" w:cs="Arial"/>
          <w:color w:val="000000" w:themeColor="text1"/>
          <w:sz w:val="19"/>
          <w:szCs w:val="19"/>
          <w:lang w:val="sk-SK"/>
        </w:rPr>
        <w:t>vrátane DPH</w:t>
      </w:r>
      <w:r w:rsidR="00272C31">
        <w:rPr>
          <w:rFonts w:ascii="Arial" w:hAnsi="Arial" w:cs="Arial"/>
          <w:color w:val="000000" w:themeColor="text1"/>
          <w:sz w:val="19"/>
          <w:szCs w:val="19"/>
          <w:lang w:val="sk-SK"/>
        </w:rPr>
        <w:t xml:space="preserve"> </w:t>
      </w:r>
      <w:r w:rsidR="00D47AD3">
        <w:rPr>
          <w:rFonts w:ascii="Arial" w:hAnsi="Arial" w:cs="Arial"/>
          <w:color w:val="000000" w:themeColor="text1"/>
          <w:sz w:val="19"/>
          <w:szCs w:val="19"/>
          <w:lang w:val="sk-SK"/>
        </w:rPr>
        <w:t>a ostatných daní, odvodov, poplatkov a podobne)</w:t>
      </w:r>
      <w:r w:rsidR="00272C31" w:rsidRPr="00984047">
        <w:rPr>
          <w:rFonts w:ascii="Arial" w:hAnsi="Arial" w:cs="Arial"/>
          <w:color w:val="auto"/>
          <w:sz w:val="19"/>
          <w:szCs w:val="19"/>
          <w:lang w:val="sk-SK"/>
        </w:rPr>
        <w:t xml:space="preserve"> </w:t>
      </w:r>
      <w:r w:rsidR="00E85309" w:rsidRPr="00984047">
        <w:rPr>
          <w:rFonts w:ascii="Arial" w:hAnsi="Arial" w:cs="Arial"/>
          <w:color w:val="auto"/>
          <w:sz w:val="19"/>
          <w:szCs w:val="19"/>
          <w:lang w:val="sk-SK"/>
        </w:rPr>
        <w:t>osoba/mesiac</w:t>
      </w:r>
      <w:r w:rsidR="003429D2" w:rsidRPr="00984047">
        <w:rPr>
          <w:rStyle w:val="Odkaznapoznmkupodiarou"/>
          <w:rFonts w:cs="Arial"/>
          <w:color w:val="auto"/>
          <w:sz w:val="19"/>
          <w:szCs w:val="19"/>
          <w:lang w:val="sk-SK"/>
        </w:rPr>
        <w:footnoteReference w:id="70"/>
      </w:r>
      <w:r w:rsidR="00E85309"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F69EB" w:rsidRPr="00984047">
        <w:rPr>
          <w:rFonts w:ascii="Arial" w:hAnsi="Arial" w:cs="Arial"/>
          <w:b w:val="0"/>
          <w:color w:val="auto"/>
          <w:sz w:val="19"/>
          <w:szCs w:val="19"/>
          <w:lang w:val="sk-SK"/>
        </w:rPr>
        <w:t>Žiadateľ</w:t>
      </w:r>
      <w:r w:rsidR="007B1931" w:rsidRPr="00984047">
        <w:rPr>
          <w:rFonts w:ascii="Arial" w:hAnsi="Arial" w:cs="Arial"/>
          <w:b w:val="0"/>
          <w:color w:val="auto"/>
          <w:sz w:val="19"/>
          <w:szCs w:val="19"/>
          <w:lang w:val="sk-SK"/>
        </w:rPr>
        <w:t>/prijímateľ</w:t>
      </w:r>
      <w:r w:rsidR="003F69EB" w:rsidRPr="00984047">
        <w:rPr>
          <w:rFonts w:ascii="Arial" w:hAnsi="Arial" w:cs="Arial"/>
          <w:b w:val="0"/>
          <w:color w:val="auto"/>
          <w:sz w:val="19"/>
          <w:szCs w:val="19"/>
          <w:lang w:val="sk-SK"/>
        </w:rPr>
        <w:t xml:space="preserve"> preukáže spôsob výpočtu </w:t>
      </w:r>
      <w:r w:rsidR="003138E2" w:rsidRPr="00984047">
        <w:rPr>
          <w:rFonts w:ascii="Arial" w:hAnsi="Arial" w:cs="Arial"/>
          <w:b w:val="0"/>
          <w:color w:val="auto"/>
          <w:sz w:val="19"/>
          <w:szCs w:val="19"/>
          <w:lang w:val="sk-SK"/>
        </w:rPr>
        <w:t xml:space="preserve">nárokovanej </w:t>
      </w:r>
      <w:r w:rsidR="003F69EB" w:rsidRPr="00984047">
        <w:rPr>
          <w:rFonts w:ascii="Arial" w:hAnsi="Arial" w:cs="Arial"/>
          <w:b w:val="0"/>
          <w:color w:val="auto"/>
          <w:sz w:val="19"/>
          <w:szCs w:val="19"/>
          <w:lang w:val="sk-SK"/>
        </w:rPr>
        <w:t xml:space="preserve">časti </w:t>
      </w:r>
      <w:r w:rsidR="003138E2" w:rsidRPr="00984047">
        <w:rPr>
          <w:rFonts w:ascii="Arial" w:hAnsi="Arial" w:cs="Arial"/>
          <w:b w:val="0"/>
          <w:color w:val="auto"/>
          <w:sz w:val="19"/>
          <w:szCs w:val="19"/>
          <w:lang w:val="sk-SK"/>
        </w:rPr>
        <w:t>výdavku</w:t>
      </w:r>
      <w:r w:rsidR="007F628C" w:rsidRPr="00984047">
        <w:rPr>
          <w:rFonts w:ascii="Arial" w:hAnsi="Arial" w:cs="Arial"/>
          <w:b w:val="0"/>
          <w:color w:val="auto"/>
          <w:sz w:val="19"/>
          <w:szCs w:val="19"/>
          <w:lang w:val="sk-SK"/>
        </w:rPr>
        <w:t xml:space="preserve"> podľa štruktúry využívaných služieb</w:t>
      </w:r>
      <w:r w:rsidR="0018171F"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 a</w:t>
      </w:r>
      <w:r w:rsidR="003F69EB"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984047">
        <w:rPr>
          <w:rFonts w:ascii="Arial" w:hAnsi="Arial" w:cs="Arial"/>
          <w:b w:val="0"/>
          <w:color w:val="auto"/>
          <w:sz w:val="19"/>
          <w:szCs w:val="19"/>
          <w:lang w:val="sk-SK"/>
        </w:rPr>
        <w:t>žiadateľ</w:t>
      </w:r>
      <w:r w:rsidR="007F628C" w:rsidRPr="00984047">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984047">
        <w:rPr>
          <w:rFonts w:ascii="Arial" w:hAnsi="Arial" w:cs="Arial"/>
          <w:b w:val="0"/>
          <w:color w:val="auto"/>
          <w:sz w:val="19"/>
          <w:szCs w:val="19"/>
          <w:lang w:val="sk-SK"/>
        </w:rPr>
        <w:t xml:space="preserve">žiadateľ predkladá k rozpočtu projektu. </w:t>
      </w:r>
      <w:r w:rsidR="00C31C4C" w:rsidRPr="00984047">
        <w:rPr>
          <w:rFonts w:ascii="Arial" w:hAnsi="Arial" w:cs="Arial"/>
          <w:b w:val="0"/>
          <w:color w:val="auto"/>
          <w:sz w:val="19"/>
          <w:szCs w:val="19"/>
          <w:lang w:val="sk-SK"/>
        </w:rPr>
        <w:t xml:space="preserve">Výdavky </w:t>
      </w:r>
      <w:r w:rsidR="0013201A" w:rsidRPr="00984047">
        <w:rPr>
          <w:rFonts w:ascii="Arial" w:hAnsi="Arial" w:cs="Arial"/>
          <w:b w:val="0"/>
          <w:color w:val="auto"/>
          <w:sz w:val="19"/>
          <w:szCs w:val="19"/>
          <w:lang w:val="sk-SK"/>
        </w:rPr>
        <w:t xml:space="preserve">na telekomunikačné </w:t>
      </w:r>
      <w:r w:rsidR="00274FEC" w:rsidRPr="00984047">
        <w:rPr>
          <w:rFonts w:ascii="Arial" w:hAnsi="Arial" w:cs="Arial"/>
          <w:b w:val="0"/>
          <w:color w:val="auto"/>
          <w:sz w:val="19"/>
          <w:szCs w:val="19"/>
          <w:lang w:val="sk-SK"/>
        </w:rPr>
        <w:t>služby</w:t>
      </w:r>
      <w:r w:rsidR="0013201A" w:rsidRPr="00984047">
        <w:rPr>
          <w:rFonts w:ascii="Arial" w:hAnsi="Arial" w:cs="Arial"/>
          <w:b w:val="0"/>
          <w:color w:val="auto"/>
          <w:sz w:val="19"/>
          <w:szCs w:val="19"/>
          <w:lang w:val="sk-SK"/>
        </w:rPr>
        <w:t xml:space="preserve"> a </w:t>
      </w:r>
      <w:r w:rsidR="004A4D0C" w:rsidRPr="00984047">
        <w:rPr>
          <w:rFonts w:ascii="Arial" w:hAnsi="Arial" w:cs="Arial"/>
          <w:b w:val="0"/>
          <w:color w:val="auto"/>
          <w:sz w:val="19"/>
          <w:szCs w:val="19"/>
          <w:lang w:val="sk-SK"/>
        </w:rPr>
        <w:t>n</w:t>
      </w:r>
      <w:r w:rsidR="0013201A" w:rsidRPr="00984047">
        <w:rPr>
          <w:rFonts w:ascii="Arial" w:hAnsi="Arial" w:cs="Arial"/>
          <w:b w:val="0"/>
          <w:color w:val="auto"/>
          <w:sz w:val="19"/>
          <w:szCs w:val="19"/>
          <w:lang w:val="sk-SK"/>
        </w:rPr>
        <w:t xml:space="preserve">a </w:t>
      </w:r>
      <w:r w:rsidR="004E01D0" w:rsidRPr="00984047">
        <w:rPr>
          <w:rFonts w:ascii="Arial" w:hAnsi="Arial" w:cs="Arial"/>
          <w:b w:val="0"/>
          <w:color w:val="auto"/>
          <w:sz w:val="19"/>
          <w:szCs w:val="19"/>
          <w:lang w:val="sk-SK"/>
        </w:rPr>
        <w:t xml:space="preserve">služby </w:t>
      </w:r>
      <w:r w:rsidR="0013201A" w:rsidRPr="00984047">
        <w:rPr>
          <w:rFonts w:ascii="Arial" w:hAnsi="Arial" w:cs="Arial"/>
          <w:b w:val="0"/>
          <w:color w:val="auto"/>
          <w:sz w:val="19"/>
          <w:szCs w:val="19"/>
          <w:lang w:val="sk-SK"/>
        </w:rPr>
        <w:t>prístup</w:t>
      </w:r>
      <w:r w:rsidR="004E01D0" w:rsidRPr="00984047">
        <w:rPr>
          <w:rFonts w:ascii="Arial" w:hAnsi="Arial" w:cs="Arial"/>
          <w:b w:val="0"/>
          <w:color w:val="auto"/>
          <w:sz w:val="19"/>
          <w:szCs w:val="19"/>
          <w:lang w:val="sk-SK"/>
        </w:rPr>
        <w:t>u</w:t>
      </w:r>
      <w:r w:rsidR="00C31C4C" w:rsidRPr="00984047">
        <w:rPr>
          <w:rFonts w:ascii="Arial" w:hAnsi="Arial" w:cs="Arial"/>
          <w:b w:val="0"/>
          <w:color w:val="auto"/>
          <w:sz w:val="19"/>
          <w:szCs w:val="19"/>
          <w:lang w:val="sk-SK"/>
        </w:rPr>
        <w:t xml:space="preserve"> na internet musia zodpovedať hospodárnemu, efektívnemu, účinnému a účelnému </w:t>
      </w:r>
      <w:r w:rsidR="004E01D0" w:rsidRPr="00984047">
        <w:rPr>
          <w:rFonts w:ascii="Arial" w:hAnsi="Arial" w:cs="Arial"/>
          <w:b w:val="0"/>
          <w:color w:val="auto"/>
          <w:sz w:val="19"/>
          <w:szCs w:val="19"/>
          <w:lang w:val="sk-SK"/>
        </w:rPr>
        <w:t xml:space="preserve">využívaniu verejných financií. </w:t>
      </w:r>
      <w:r w:rsidR="007F628C" w:rsidRPr="00984047">
        <w:rPr>
          <w:rFonts w:ascii="Arial" w:hAnsi="Arial" w:cs="Arial"/>
          <w:b w:val="0"/>
          <w:color w:val="auto"/>
          <w:sz w:val="19"/>
          <w:szCs w:val="19"/>
          <w:lang w:val="sk-SK"/>
        </w:rPr>
        <w:t>V </w:t>
      </w:r>
      <w:r w:rsidR="004265FD" w:rsidRPr="00984047">
        <w:rPr>
          <w:rFonts w:ascii="Arial" w:hAnsi="Arial" w:cs="Arial"/>
          <w:b w:val="0"/>
          <w:color w:val="auto"/>
          <w:sz w:val="19"/>
          <w:szCs w:val="19"/>
          <w:lang w:val="sk-SK"/>
        </w:rPr>
        <w:t xml:space="preserve">komentári </w:t>
      </w:r>
      <w:r w:rsidR="00596890" w:rsidRPr="00984047">
        <w:rPr>
          <w:rFonts w:ascii="Arial" w:hAnsi="Arial" w:cs="Arial"/>
          <w:b w:val="0"/>
          <w:color w:val="auto"/>
          <w:sz w:val="19"/>
          <w:szCs w:val="19"/>
          <w:lang w:val="sk-SK"/>
        </w:rPr>
        <w:t>k</w:t>
      </w:r>
      <w:r w:rsidR="004265FD" w:rsidRPr="00984047">
        <w:rPr>
          <w:rFonts w:ascii="Arial" w:hAnsi="Arial" w:cs="Arial"/>
          <w:b w:val="0"/>
          <w:color w:val="auto"/>
          <w:sz w:val="19"/>
          <w:szCs w:val="19"/>
          <w:lang w:val="sk-SK"/>
        </w:rPr>
        <w:t xml:space="preserve"> rozpočtu žiadateľ uvedie</w:t>
      </w:r>
      <w:r w:rsidR="005F693F"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vedené výdavky </w:t>
      </w:r>
      <w:r w:rsidR="005B7E0E" w:rsidRPr="00984047">
        <w:rPr>
          <w:rFonts w:ascii="Arial" w:hAnsi="Arial" w:cs="Arial"/>
          <w:b w:val="0"/>
          <w:color w:val="auto"/>
          <w:sz w:val="19"/>
          <w:szCs w:val="19"/>
          <w:lang w:val="sk-SK"/>
        </w:rPr>
        <w:t xml:space="preserve">je možné uviesť </w:t>
      </w:r>
      <w:r w:rsidR="004265FD" w:rsidRPr="00984047">
        <w:rPr>
          <w:rFonts w:ascii="Arial" w:hAnsi="Arial" w:cs="Arial"/>
          <w:b w:val="0"/>
          <w:color w:val="auto"/>
          <w:sz w:val="19"/>
          <w:szCs w:val="19"/>
          <w:lang w:val="sk-SK"/>
        </w:rPr>
        <w:t>v rozpočte projektu ako samostatné rozpočtové podpoložky.</w:t>
      </w:r>
      <w:r w:rsidR="001119B6" w:rsidRPr="00984047">
        <w:rPr>
          <w:rFonts w:ascii="Arial" w:hAnsi="Arial" w:cs="Arial"/>
          <w:b w:val="0"/>
          <w:color w:val="auto"/>
          <w:sz w:val="19"/>
          <w:szCs w:val="19"/>
          <w:lang w:val="sk-SK"/>
        </w:rPr>
        <w:t xml:space="preserve"> </w:t>
      </w:r>
    </w:p>
    <w:p w14:paraId="15B0CE99" w14:textId="129DB609"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1.4.</w:t>
      </w:r>
      <w:r w:rsidR="00F2127D" w:rsidRPr="00984047">
        <w:rPr>
          <w:rFonts w:ascii="Arial" w:hAnsi="Arial" w:cs="Arial"/>
          <w:i/>
          <w:color w:val="auto"/>
          <w:sz w:val="19"/>
          <w:szCs w:val="19"/>
          <w:lang w:val="sk-SK"/>
        </w:rPr>
        <w:t>4</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E</w:t>
      </w:r>
      <w:r w:rsidR="004265FD" w:rsidRPr="00984047">
        <w:rPr>
          <w:rFonts w:ascii="Arial" w:hAnsi="Arial" w:cs="Arial"/>
          <w:i/>
          <w:color w:val="auto"/>
          <w:sz w:val="19"/>
          <w:szCs w:val="19"/>
          <w:lang w:val="sk-SK"/>
        </w:rPr>
        <w:t>nergie, upratovanie</w:t>
      </w:r>
      <w:r w:rsidR="00461B6C" w:rsidRPr="00984047">
        <w:rPr>
          <w:rStyle w:val="Odkaznapoznmkupodiarou"/>
          <w:rFonts w:cs="Arial"/>
          <w:i/>
          <w:color w:val="auto"/>
          <w:sz w:val="19"/>
          <w:szCs w:val="19"/>
          <w:lang w:val="sk-SK"/>
        </w:rPr>
        <w:footnoteReference w:id="71"/>
      </w:r>
      <w:r w:rsidR="004265FD" w:rsidRPr="00984047">
        <w:rPr>
          <w:rFonts w:ascii="Arial" w:hAnsi="Arial" w:cs="Arial"/>
          <w:b w:val="0"/>
          <w:color w:val="auto"/>
          <w:sz w:val="19"/>
          <w:szCs w:val="19"/>
          <w:lang w:val="sk-SK"/>
        </w:rPr>
        <w:t xml:space="preserve"> </w:t>
      </w:r>
    </w:p>
    <w:p w14:paraId="2680CEB6" w14:textId="64F48263" w:rsidR="0036421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na energie a upratovanie</w:t>
      </w:r>
      <w:r w:rsidR="004265FD" w:rsidRPr="00984047">
        <w:rPr>
          <w:rStyle w:val="Odkaznapoznmkupodiarou"/>
          <w:rFonts w:cs="Arial"/>
          <w:b w:val="0"/>
          <w:color w:val="auto"/>
          <w:sz w:val="19"/>
          <w:szCs w:val="19"/>
          <w:lang w:val="sk-SK"/>
        </w:rPr>
        <w:footnoteReference w:id="72"/>
      </w:r>
      <w:r w:rsidR="004265FD" w:rsidRPr="00984047">
        <w:rPr>
          <w:rFonts w:ascii="Arial" w:hAnsi="Arial" w:cs="Arial"/>
          <w:b w:val="0"/>
          <w:color w:val="auto"/>
          <w:sz w:val="19"/>
          <w:szCs w:val="19"/>
          <w:lang w:val="sk-SK"/>
        </w:rPr>
        <w:t xml:space="preserve"> (v prípade upratovania ide o dodanie služby alebo pracovnoprávny vzťah) využívaných pre </w:t>
      </w:r>
      <w:r w:rsidR="00364215" w:rsidRPr="00984047">
        <w:rPr>
          <w:rFonts w:ascii="Arial" w:hAnsi="Arial" w:cs="Arial"/>
          <w:b w:val="0"/>
          <w:color w:val="auto"/>
          <w:sz w:val="19"/>
          <w:szCs w:val="19"/>
          <w:lang w:val="sk-SK"/>
        </w:rPr>
        <w:t xml:space="preserve">riadenie a </w:t>
      </w:r>
      <w:r w:rsidR="004265FD" w:rsidRPr="00984047">
        <w:rPr>
          <w:rFonts w:ascii="Arial" w:hAnsi="Arial" w:cs="Arial"/>
          <w:b w:val="0"/>
          <w:color w:val="auto"/>
          <w:sz w:val="19"/>
          <w:szCs w:val="19"/>
          <w:lang w:val="sk-SK"/>
        </w:rPr>
        <w:t>administráciu projektu</w:t>
      </w:r>
      <w:r w:rsidR="00364215" w:rsidRPr="00984047">
        <w:rPr>
          <w:rFonts w:ascii="Arial" w:hAnsi="Arial" w:cs="Arial"/>
          <w:b w:val="0"/>
          <w:color w:val="000000" w:themeColor="text1"/>
          <w:sz w:val="19"/>
          <w:szCs w:val="19"/>
          <w:lang w:val="sk-SK"/>
        </w:rPr>
        <w:t>. Zároveň je možné do nepriamych výdavkov rozpočtovať energie a upratovanie</w:t>
      </w:r>
      <w:r w:rsidR="007647FC" w:rsidRPr="00984047">
        <w:rPr>
          <w:rFonts w:ascii="Arial" w:hAnsi="Arial" w:cs="Arial"/>
          <w:b w:val="0"/>
          <w:color w:val="000000" w:themeColor="text1"/>
          <w:sz w:val="19"/>
          <w:szCs w:val="19"/>
          <w:lang w:val="sk-SK"/>
        </w:rPr>
        <w:t>,</w:t>
      </w:r>
      <w:r w:rsidR="00364215" w:rsidRPr="00984047">
        <w:rPr>
          <w:rFonts w:ascii="Arial" w:hAnsi="Arial" w:cs="Arial"/>
          <w:b w:val="0"/>
          <w:color w:val="000000" w:themeColor="text1"/>
          <w:sz w:val="19"/>
          <w:szCs w:val="19"/>
          <w:lang w:val="sk-SK"/>
        </w:rPr>
        <w:t xml:space="preserve"> ktoré</w:t>
      </w:r>
      <w:r w:rsidR="00364215" w:rsidRPr="00984047">
        <w:rPr>
          <w:rFonts w:ascii="Arial" w:hAnsi="Arial" w:cs="Arial"/>
          <w:b w:val="0"/>
          <w:sz w:val="19"/>
          <w:szCs w:val="19"/>
          <w:lang w:val="sk-SK"/>
        </w:rPr>
        <w:t xml:space="preserve"> </w:t>
      </w:r>
      <w:r w:rsidR="00364215" w:rsidRPr="00984047">
        <w:rPr>
          <w:rFonts w:ascii="Arial" w:hAnsi="Arial" w:cs="Arial"/>
          <w:b w:val="0"/>
          <w:color w:val="auto"/>
          <w:sz w:val="19"/>
          <w:szCs w:val="19"/>
          <w:lang w:val="sk-SK"/>
        </w:rPr>
        <w:t xml:space="preserve">sa využívajú </w:t>
      </w:r>
      <w:r w:rsidR="00364215" w:rsidRPr="00984047">
        <w:rPr>
          <w:rFonts w:ascii="Arial" w:hAnsi="Arial" w:cs="Arial"/>
          <w:color w:val="auto"/>
          <w:sz w:val="19"/>
          <w:szCs w:val="19"/>
          <w:lang w:val="sk-SK"/>
        </w:rPr>
        <w:t>spoločne</w:t>
      </w:r>
      <w:r w:rsidR="00364215" w:rsidRPr="00984047">
        <w:rPr>
          <w:rFonts w:ascii="Arial" w:hAnsi="Arial" w:cs="Arial"/>
          <w:b w:val="0"/>
          <w:color w:val="auto"/>
          <w:sz w:val="19"/>
          <w:szCs w:val="19"/>
          <w:lang w:val="sk-SK"/>
        </w:rPr>
        <w:t xml:space="preserve"> pre riadenie, administráciu a </w:t>
      </w:r>
      <w:r w:rsidR="00E06D7F" w:rsidRPr="00984047">
        <w:rPr>
          <w:rFonts w:ascii="Arial" w:hAnsi="Arial" w:cs="Arial"/>
          <w:b w:val="0"/>
          <w:color w:val="auto"/>
          <w:sz w:val="19"/>
          <w:szCs w:val="19"/>
          <w:lang w:val="sk-SK"/>
        </w:rPr>
        <w:t>odborný personál projektu</w:t>
      </w:r>
      <w:r w:rsidR="00CA3187" w:rsidRPr="00984047">
        <w:rPr>
          <w:rStyle w:val="Odkaznapoznmkupodiarou"/>
          <w:rFonts w:cs="Arial"/>
          <w:b w:val="0"/>
          <w:color w:val="auto"/>
          <w:sz w:val="19"/>
          <w:szCs w:val="19"/>
          <w:lang w:val="sk-SK"/>
        </w:rPr>
        <w:footnoteReference w:id="73"/>
      </w:r>
      <w:r w:rsidR="007647FC"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Výdavky na energie môžu obsahovať výdavky na elektrickú energiu, teplo, plyn, vodné a</w:t>
      </w:r>
      <w:r w:rsidR="00EE7EB4">
        <w:rPr>
          <w:rFonts w:ascii="Arial" w:hAnsi="Arial" w:cs="Arial"/>
          <w:b w:val="0"/>
          <w:color w:val="auto"/>
          <w:sz w:val="19"/>
          <w:szCs w:val="19"/>
          <w:lang w:val="sk-SK"/>
        </w:rPr>
        <w:t> </w:t>
      </w:r>
      <w:r w:rsidR="004265FD" w:rsidRPr="00984047">
        <w:rPr>
          <w:rFonts w:ascii="Arial" w:hAnsi="Arial" w:cs="Arial"/>
          <w:b w:val="0"/>
          <w:color w:val="auto"/>
          <w:sz w:val="19"/>
          <w:szCs w:val="19"/>
          <w:lang w:val="sk-SK"/>
        </w:rPr>
        <w:t>stočné</w:t>
      </w:r>
      <w:r w:rsidR="00EE7EB4">
        <w:rPr>
          <w:rFonts w:ascii="Arial" w:hAnsi="Arial" w:cs="Arial"/>
          <w:b w:val="0"/>
          <w:color w:val="auto"/>
          <w:sz w:val="19"/>
          <w:szCs w:val="19"/>
          <w:lang w:val="sk-SK"/>
        </w:rPr>
        <w:t xml:space="preserve"> a pod</w:t>
      </w:r>
      <w:r w:rsidR="004265FD" w:rsidRPr="00984047">
        <w:rPr>
          <w:rFonts w:ascii="Arial" w:hAnsi="Arial" w:cs="Arial"/>
          <w:b w:val="0"/>
          <w:color w:val="auto"/>
          <w:sz w:val="19"/>
          <w:szCs w:val="19"/>
          <w:lang w:val="sk-SK"/>
        </w:rPr>
        <w:t xml:space="preserve">. </w:t>
      </w:r>
      <w:r w:rsidR="004E6EB3" w:rsidRPr="00984047">
        <w:rPr>
          <w:rFonts w:ascii="Arial" w:hAnsi="Arial" w:cs="Arial"/>
          <w:b w:val="0"/>
          <w:color w:val="auto"/>
          <w:sz w:val="19"/>
          <w:szCs w:val="19"/>
          <w:lang w:val="sk-SK"/>
        </w:rPr>
        <w:t xml:space="preserve">Výdavky sú oprávnené iba pre zamestnancov pracujúcich </w:t>
      </w:r>
      <w:r w:rsidR="00AC1573">
        <w:rPr>
          <w:rFonts w:ascii="Arial" w:hAnsi="Arial" w:cs="Arial"/>
          <w:b w:val="0"/>
          <w:color w:val="auto"/>
          <w:sz w:val="19"/>
          <w:szCs w:val="19"/>
          <w:lang w:val="sk-SK"/>
        </w:rPr>
        <w:t xml:space="preserve">na plný pracovný úväzok </w:t>
      </w:r>
      <w:r w:rsidR="004E6EB3" w:rsidRPr="00984047">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984047">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984047">
        <w:rPr>
          <w:rFonts w:ascii="Arial" w:hAnsi="Arial" w:cs="Arial"/>
          <w:b w:val="0"/>
          <w:color w:val="auto"/>
          <w:sz w:val="19"/>
          <w:szCs w:val="19"/>
          <w:vertAlign w:val="superscript"/>
          <w:lang w:val="sk-SK"/>
        </w:rPr>
        <w:t>2</w:t>
      </w:r>
      <w:r w:rsidR="00F86925" w:rsidRPr="00984047">
        <w:rPr>
          <w:rFonts w:ascii="Arial" w:hAnsi="Arial" w:cs="Arial"/>
          <w:b w:val="0"/>
          <w:color w:val="auto"/>
          <w:sz w:val="19"/>
          <w:szCs w:val="19"/>
          <w:lang w:val="sk-SK"/>
        </w:rPr>
        <w:t xml:space="preserve">, hodina, mesiac, rok, projekt a iné. </w:t>
      </w:r>
    </w:p>
    <w:p w14:paraId="5F2A9A75" w14:textId="05FA431C" w:rsidR="008B2F77" w:rsidRPr="00984047" w:rsidRDefault="00364215" w:rsidP="008B2F7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984047">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984047">
        <w:rPr>
          <w:rFonts w:ascii="Arial" w:hAnsi="Arial" w:cs="Arial"/>
          <w:b w:val="0"/>
          <w:color w:val="000000" w:themeColor="text1"/>
          <w:sz w:val="19"/>
          <w:szCs w:val="19"/>
          <w:lang w:val="sk-SK"/>
        </w:rPr>
        <w:t>odborný personál projektu</w:t>
      </w:r>
      <w:r w:rsidR="008B2F77" w:rsidRPr="00984047">
        <w:rPr>
          <w:rFonts w:ascii="Arial" w:hAnsi="Arial" w:cs="Arial"/>
          <w:b w:val="0"/>
          <w:color w:val="000000" w:themeColor="text1"/>
          <w:sz w:val="19"/>
          <w:szCs w:val="19"/>
          <w:lang w:val="sk-SK"/>
        </w:rPr>
        <w:t>, si žiadateľ</w:t>
      </w:r>
      <w:r w:rsidR="008B451A" w:rsidRPr="00984047">
        <w:rPr>
          <w:rFonts w:ascii="Arial" w:hAnsi="Arial" w:cs="Arial"/>
          <w:b w:val="0"/>
          <w:color w:val="000000" w:themeColor="text1"/>
          <w:sz w:val="19"/>
          <w:szCs w:val="19"/>
          <w:lang w:val="sk-SK"/>
        </w:rPr>
        <w:t>/prijímateľ</w:t>
      </w:r>
      <w:r w:rsidR="008B2F77" w:rsidRPr="00984047">
        <w:rPr>
          <w:rFonts w:ascii="Arial" w:hAnsi="Arial" w:cs="Arial"/>
          <w:b w:val="0"/>
          <w:color w:val="000000" w:themeColor="text1"/>
          <w:sz w:val="19"/>
          <w:szCs w:val="19"/>
          <w:lang w:val="sk-SK"/>
        </w:rPr>
        <w:t xml:space="preserve"> </w:t>
      </w:r>
      <w:r w:rsidR="00E06D7F" w:rsidRPr="00984047">
        <w:rPr>
          <w:rFonts w:ascii="Arial" w:hAnsi="Arial" w:cs="Arial"/>
          <w:b w:val="0"/>
          <w:color w:val="000000" w:themeColor="text1"/>
          <w:sz w:val="19"/>
          <w:szCs w:val="19"/>
          <w:lang w:val="sk-SK"/>
        </w:rPr>
        <w:t xml:space="preserve">výdavky na </w:t>
      </w:r>
      <w:r w:rsidR="008B2F77" w:rsidRPr="00984047">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984047">
        <w:rPr>
          <w:rFonts w:ascii="Arial" w:hAnsi="Arial" w:cs="Arial"/>
          <w:b w:val="0"/>
          <w:color w:val="000000" w:themeColor="text1"/>
          <w:sz w:val="19"/>
          <w:szCs w:val="19"/>
          <w:lang w:val="sk-SK"/>
        </w:rPr>
        <w:t>môže si nárokovať iba pomernú časť výdavkov na energie a upratovanie</w:t>
      </w:r>
      <w:r w:rsidR="00E06D7F"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r w:rsidR="00E06D7F" w:rsidRPr="00984047">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984047" w:rsidRDefault="00364215" w:rsidP="00364215">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w:t>
      </w:r>
      <w:r w:rsidR="00FA403C"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na </w:t>
      </w:r>
      <w:r w:rsidR="00F86925" w:rsidRPr="00984047">
        <w:rPr>
          <w:rFonts w:ascii="Arial" w:hAnsi="Arial" w:cs="Arial"/>
          <w:color w:val="000000" w:themeColor="text1"/>
          <w:sz w:val="19"/>
          <w:szCs w:val="19"/>
          <w:lang w:val="sk-SK"/>
        </w:rPr>
        <w:t xml:space="preserve">energie a upratovanie </w:t>
      </w:r>
      <w:r w:rsidRPr="00984047">
        <w:rPr>
          <w:rFonts w:ascii="Arial" w:hAnsi="Arial" w:cs="Arial"/>
          <w:color w:val="000000" w:themeColor="text1"/>
          <w:sz w:val="19"/>
          <w:szCs w:val="19"/>
          <w:lang w:val="sk-SK"/>
        </w:rPr>
        <w:t xml:space="preserve">je </w:t>
      </w:r>
      <w:r w:rsidR="00E06D7F"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15B0CE9A" w14:textId="646CD85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984047">
        <w:rPr>
          <w:rFonts w:ascii="Arial" w:hAnsi="Arial" w:cs="Arial"/>
          <w:b w:val="0"/>
          <w:color w:val="auto"/>
          <w:sz w:val="19"/>
          <w:szCs w:val="19"/>
          <w:lang w:val="sk-SK"/>
        </w:rPr>
        <w:t>.</w:t>
      </w:r>
    </w:p>
    <w:p w14:paraId="15B0CE9B" w14:textId="27344808"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sidDel="008125C5">
        <w:rPr>
          <w:rFonts w:ascii="Arial" w:hAnsi="Arial" w:cs="Arial"/>
          <w:i/>
          <w:color w:val="auto"/>
          <w:sz w:val="19"/>
          <w:szCs w:val="19"/>
          <w:lang w:val="sk-SK"/>
        </w:rPr>
        <w:t>1.4.</w:t>
      </w:r>
      <w:r w:rsidR="00F2127D" w:rsidRPr="00984047">
        <w:rPr>
          <w:rFonts w:ascii="Arial" w:hAnsi="Arial" w:cs="Arial"/>
          <w:i/>
          <w:color w:val="auto"/>
          <w:sz w:val="19"/>
          <w:szCs w:val="19"/>
          <w:lang w:val="sk-SK"/>
        </w:rPr>
        <w:t>5</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oist</w:t>
      </w:r>
      <w:r w:rsidR="005816DE" w:rsidRPr="00984047">
        <w:rPr>
          <w:rFonts w:ascii="Arial" w:hAnsi="Arial" w:cs="Arial"/>
          <w:i/>
          <w:color w:val="auto"/>
          <w:sz w:val="19"/>
          <w:szCs w:val="19"/>
          <w:lang w:val="sk-SK"/>
        </w:rPr>
        <w:t>enie</w:t>
      </w:r>
      <w:r w:rsidR="004265FD" w:rsidRPr="00984047">
        <w:rPr>
          <w:rFonts w:ascii="Arial" w:hAnsi="Arial" w:cs="Arial"/>
          <w:b w:val="0"/>
          <w:color w:val="auto"/>
          <w:sz w:val="19"/>
          <w:szCs w:val="19"/>
          <w:lang w:val="sk-SK"/>
        </w:rPr>
        <w:t xml:space="preserve"> </w:t>
      </w:r>
    </w:p>
    <w:p w14:paraId="15B0CE9C" w14:textId="7777777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sidDel="008125C5">
        <w:rPr>
          <w:rFonts w:ascii="Arial" w:hAnsi="Arial" w:cs="Arial"/>
          <w:b w:val="0"/>
          <w:color w:val="auto"/>
          <w:sz w:val="19"/>
          <w:szCs w:val="19"/>
          <w:lang w:val="sk-SK"/>
        </w:rPr>
        <w:t>Do podpoložky</w:t>
      </w:r>
      <w:r w:rsidRPr="00984047" w:rsidDel="008125C5">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4F11B5" w:rsidRDefault="000761A6" w:rsidP="006B57C7">
      <w:pPr>
        <w:pStyle w:val="Textkomentra"/>
        <w:jc w:val="both"/>
        <w:rPr>
          <w:rFonts w:ascii="Arial" w:hAnsi="Arial" w:cs="Arial"/>
          <w:sz w:val="19"/>
          <w:szCs w:val="19"/>
          <w:lang w:val="sk-SK"/>
        </w:rPr>
      </w:pPr>
      <w:r w:rsidRPr="00854B1A">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Pr>
          <w:lang w:val="sk-SK"/>
        </w:rPr>
        <w:t xml:space="preserve"> </w:t>
      </w:r>
      <w:r w:rsidR="00F92B53" w:rsidRPr="004F11B5">
        <w:rPr>
          <w:rFonts w:ascii="Arial" w:hAnsi="Arial" w:cs="Arial"/>
          <w:sz w:val="19"/>
          <w:szCs w:val="19"/>
          <w:lang w:val="sk-SK"/>
        </w:rPr>
        <w:t>Výnimk</w:t>
      </w:r>
      <w:r w:rsidR="006B57C7">
        <w:rPr>
          <w:rFonts w:ascii="Arial" w:hAnsi="Arial" w:cs="Arial"/>
          <w:sz w:val="19"/>
          <w:szCs w:val="19"/>
          <w:lang w:val="sk-SK"/>
        </w:rPr>
        <w:t>a</w:t>
      </w:r>
      <w:r w:rsidR="00F92B53" w:rsidRPr="004F11B5">
        <w:rPr>
          <w:rFonts w:ascii="Arial" w:hAnsi="Arial" w:cs="Arial"/>
          <w:sz w:val="19"/>
          <w:szCs w:val="19"/>
          <w:lang w:val="sk-SK"/>
        </w:rPr>
        <w:t xml:space="preserve"> na povinnosť poistenia je možná vo vzťahu k poistným rizikám a poistnej sume</w:t>
      </w:r>
      <w:r w:rsidR="004F11B5" w:rsidRPr="004F11B5">
        <w:rPr>
          <w:rFonts w:ascii="Arial" w:hAnsi="Arial" w:cs="Arial"/>
          <w:sz w:val="19"/>
          <w:szCs w:val="19"/>
          <w:lang w:val="sk-SK"/>
        </w:rPr>
        <w:t xml:space="preserve">, </w:t>
      </w:r>
      <w:r w:rsidR="00F92B53" w:rsidRPr="004F11B5">
        <w:rPr>
          <w:rFonts w:ascii="Arial" w:hAnsi="Arial" w:cs="Arial"/>
          <w:sz w:val="19"/>
          <w:szCs w:val="19"/>
          <w:lang w:val="sk-SK"/>
        </w:rPr>
        <w:t xml:space="preserve">napr. </w:t>
      </w:r>
      <w:r w:rsidR="004F11B5" w:rsidRPr="004F11B5">
        <w:rPr>
          <w:rFonts w:ascii="Arial" w:hAnsi="Arial" w:cs="Arial"/>
          <w:sz w:val="19"/>
          <w:szCs w:val="19"/>
          <w:lang w:val="sk-SK"/>
        </w:rPr>
        <w:t xml:space="preserve">ak sa </w:t>
      </w:r>
      <w:r w:rsidR="00F92B53" w:rsidRPr="004F11B5">
        <w:rPr>
          <w:rFonts w:ascii="Arial" w:hAnsi="Arial" w:cs="Arial"/>
          <w:sz w:val="19"/>
          <w:szCs w:val="19"/>
          <w:lang w:val="sk-SK"/>
        </w:rPr>
        <w:t>právo alebo majetková hodnota nedá poistiť fakticky</w:t>
      </w:r>
      <w:r w:rsidR="004F11B5">
        <w:rPr>
          <w:rFonts w:ascii="Arial" w:hAnsi="Arial" w:cs="Arial"/>
          <w:sz w:val="19"/>
          <w:szCs w:val="19"/>
          <w:lang w:val="sk-SK"/>
        </w:rPr>
        <w:t xml:space="preserve"> (</w:t>
      </w:r>
      <w:r w:rsidR="004F11B5" w:rsidRPr="004F11B5">
        <w:rPr>
          <w:rFonts w:ascii="Arial" w:hAnsi="Arial" w:cs="Arial"/>
          <w:sz w:val="19"/>
          <w:szCs w:val="19"/>
          <w:lang w:val="sk-SK"/>
        </w:rPr>
        <w:t>napr. software, licencie na predmety priemyselného vlastníctva</w:t>
      </w:r>
      <w:r w:rsidR="004F11B5">
        <w:rPr>
          <w:rFonts w:ascii="Arial" w:hAnsi="Arial" w:cs="Arial"/>
          <w:sz w:val="19"/>
          <w:szCs w:val="19"/>
          <w:lang w:val="sk-SK"/>
        </w:rPr>
        <w:t xml:space="preserve"> atď</w:t>
      </w:r>
      <w:r w:rsidR="00635A6A">
        <w:rPr>
          <w:rFonts w:ascii="Arial" w:hAnsi="Arial" w:cs="Arial"/>
          <w:sz w:val="19"/>
          <w:szCs w:val="19"/>
          <w:lang w:val="sk-SK"/>
        </w:rPr>
        <w:t>.</w:t>
      </w:r>
      <w:r w:rsidR="004F11B5">
        <w:rPr>
          <w:rFonts w:ascii="Arial" w:hAnsi="Arial" w:cs="Arial"/>
          <w:sz w:val="19"/>
          <w:szCs w:val="19"/>
          <w:lang w:val="sk-SK"/>
        </w:rPr>
        <w:t>)</w:t>
      </w:r>
      <w:r w:rsidR="00F92B53" w:rsidRPr="004F11B5">
        <w:rPr>
          <w:rFonts w:ascii="Arial" w:hAnsi="Arial" w:cs="Arial"/>
          <w:sz w:val="19"/>
          <w:szCs w:val="19"/>
          <w:lang w:val="sk-SK"/>
        </w:rPr>
        <w:t xml:space="preserve"> alebo z ekonomických dôvodov (výška poistného je likvidačná).</w:t>
      </w:r>
    </w:p>
    <w:p w14:paraId="7394D4A0" w14:textId="31593D15" w:rsidR="000761A6" w:rsidRPr="00941FF6" w:rsidRDefault="003E5016" w:rsidP="00941FF6">
      <w:pPr>
        <w:pStyle w:val="Textkomentra"/>
        <w:jc w:val="both"/>
        <w:rPr>
          <w:rFonts w:ascii="Arial" w:hAnsi="Arial" w:cs="Arial"/>
          <w:sz w:val="19"/>
          <w:szCs w:val="19"/>
          <w:lang w:val="sk-SK"/>
        </w:rPr>
      </w:pPr>
      <w:r>
        <w:rPr>
          <w:rFonts w:ascii="Arial" w:hAnsi="Arial" w:cs="Arial"/>
          <w:sz w:val="19"/>
          <w:szCs w:val="19"/>
          <w:lang w:val="sk-SK"/>
        </w:rPr>
        <w:t>Od v</w:t>
      </w:r>
      <w:r w:rsidRPr="004F11B5">
        <w:rPr>
          <w:rFonts w:ascii="Arial" w:hAnsi="Arial" w:cs="Arial"/>
          <w:sz w:val="19"/>
          <w:szCs w:val="19"/>
          <w:lang w:val="sk-SK"/>
        </w:rPr>
        <w:t>šeobecnej povinnosti poistenia</w:t>
      </w:r>
      <w:r>
        <w:rPr>
          <w:rFonts w:ascii="Arial" w:hAnsi="Arial" w:cs="Arial"/>
          <w:sz w:val="19"/>
          <w:szCs w:val="19"/>
          <w:lang w:val="sk-SK"/>
        </w:rPr>
        <w:t xml:space="preserve"> majetku</w:t>
      </w:r>
      <w:r w:rsidRPr="004F11B5">
        <w:rPr>
          <w:rFonts w:ascii="Arial" w:hAnsi="Arial" w:cs="Arial"/>
          <w:sz w:val="19"/>
          <w:szCs w:val="19"/>
          <w:lang w:val="sk-SK"/>
        </w:rPr>
        <w:t xml:space="preserve"> sú </w:t>
      </w:r>
      <w:r>
        <w:rPr>
          <w:rFonts w:ascii="Arial" w:hAnsi="Arial" w:cs="Arial"/>
          <w:sz w:val="19"/>
          <w:szCs w:val="19"/>
          <w:lang w:val="sk-SK"/>
        </w:rPr>
        <w:t>oslobodení prijímatelia -</w:t>
      </w:r>
      <w:r w:rsidRPr="004F11B5">
        <w:rPr>
          <w:rFonts w:ascii="Arial" w:hAnsi="Arial" w:cs="Arial"/>
          <w:sz w:val="19"/>
          <w:szCs w:val="19"/>
          <w:lang w:val="sk-SK"/>
        </w:rPr>
        <w:t xml:space="preserve"> </w:t>
      </w:r>
      <w:r>
        <w:rPr>
          <w:rFonts w:ascii="Arial" w:hAnsi="Arial" w:cs="Arial"/>
          <w:sz w:val="19"/>
          <w:szCs w:val="19"/>
          <w:lang w:val="sk-SK"/>
        </w:rPr>
        <w:t xml:space="preserve">orgány </w:t>
      </w:r>
      <w:r w:rsidRPr="004F11B5">
        <w:rPr>
          <w:rFonts w:ascii="Arial" w:hAnsi="Arial" w:cs="Arial"/>
          <w:sz w:val="19"/>
          <w:szCs w:val="19"/>
          <w:lang w:val="sk-SK"/>
        </w:rPr>
        <w:t>štátne</w:t>
      </w:r>
      <w:r>
        <w:rPr>
          <w:rFonts w:ascii="Arial" w:hAnsi="Arial" w:cs="Arial"/>
          <w:sz w:val="19"/>
          <w:szCs w:val="19"/>
          <w:lang w:val="sk-SK"/>
        </w:rPr>
        <w:t>j</w:t>
      </w:r>
      <w:r w:rsidRPr="004F11B5">
        <w:rPr>
          <w:rFonts w:ascii="Arial" w:hAnsi="Arial" w:cs="Arial"/>
          <w:sz w:val="19"/>
          <w:szCs w:val="19"/>
          <w:lang w:val="sk-SK"/>
        </w:rPr>
        <w:t xml:space="preserve"> </w:t>
      </w:r>
      <w:r>
        <w:rPr>
          <w:rFonts w:ascii="Arial" w:hAnsi="Arial" w:cs="Arial"/>
          <w:sz w:val="19"/>
          <w:szCs w:val="19"/>
          <w:lang w:val="sk-SK"/>
        </w:rPr>
        <w:t>správy</w:t>
      </w:r>
      <w:r w:rsidRPr="004F11B5">
        <w:rPr>
          <w:rFonts w:ascii="Arial" w:hAnsi="Arial" w:cs="Arial"/>
          <w:sz w:val="19"/>
          <w:szCs w:val="19"/>
          <w:lang w:val="sk-SK"/>
        </w:rPr>
        <w:t>,</w:t>
      </w:r>
      <w:r>
        <w:rPr>
          <w:rFonts w:ascii="Arial" w:hAnsi="Arial" w:cs="Arial"/>
          <w:sz w:val="19"/>
          <w:szCs w:val="19"/>
          <w:lang w:val="sk-SK"/>
        </w:rPr>
        <w:t xml:space="preserve"> ktorí pri rovnakom alebo obdobnom majetku ako nadobudli alebo zhodnotili z projektu, nikdy</w:t>
      </w:r>
      <w:r w:rsidRPr="004F11B5">
        <w:rPr>
          <w:rFonts w:ascii="Arial" w:hAnsi="Arial" w:cs="Arial"/>
          <w:sz w:val="19"/>
          <w:szCs w:val="19"/>
          <w:lang w:val="sk-SK"/>
        </w:rPr>
        <w:t xml:space="preserve"> nevyužívajú inštitút poistenia. V prípade, že </w:t>
      </w:r>
      <w:r>
        <w:rPr>
          <w:rFonts w:ascii="Arial" w:hAnsi="Arial" w:cs="Arial"/>
          <w:sz w:val="19"/>
          <w:szCs w:val="19"/>
          <w:lang w:val="sk-SK"/>
        </w:rPr>
        <w:t xml:space="preserve">prijímatelia </w:t>
      </w:r>
      <w:r w:rsidRPr="004F11B5">
        <w:rPr>
          <w:rFonts w:ascii="Arial" w:hAnsi="Arial" w:cs="Arial"/>
          <w:sz w:val="19"/>
          <w:szCs w:val="19"/>
          <w:lang w:val="sk-SK"/>
        </w:rPr>
        <w:t>využijú možnosť nepoistiť majetok</w:t>
      </w:r>
      <w:r>
        <w:rPr>
          <w:rFonts w:ascii="Arial" w:hAnsi="Arial" w:cs="Arial"/>
          <w:sz w:val="19"/>
          <w:szCs w:val="19"/>
          <w:lang w:val="sk-SK"/>
        </w:rPr>
        <w:t xml:space="preserve"> podľa predchádzajúcej vety</w:t>
      </w:r>
      <w:r w:rsidRPr="004F11B5">
        <w:rPr>
          <w:rFonts w:ascii="Arial" w:hAnsi="Arial" w:cs="Arial"/>
          <w:sz w:val="19"/>
          <w:szCs w:val="19"/>
          <w:lang w:val="sk-SK"/>
        </w:rPr>
        <w:t>, musia si byť vedom</w:t>
      </w:r>
      <w:r>
        <w:rPr>
          <w:rFonts w:ascii="Arial" w:hAnsi="Arial" w:cs="Arial"/>
          <w:sz w:val="19"/>
          <w:szCs w:val="19"/>
          <w:lang w:val="sk-SK"/>
        </w:rPr>
        <w:t>í</w:t>
      </w:r>
      <w:r w:rsidRPr="004F11B5">
        <w:rPr>
          <w:rFonts w:ascii="Arial" w:hAnsi="Arial" w:cs="Arial"/>
          <w:sz w:val="19"/>
          <w:szCs w:val="19"/>
          <w:lang w:val="sk-SK"/>
        </w:rPr>
        <w:t>, že v prípade poškodenia, krádeže a pod. majú povinnosť náhrady majetku z vlastných zdrojov.</w:t>
      </w:r>
    </w:p>
    <w:p w14:paraId="37362BAD" w14:textId="05A4A694"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1.5. Informovanie a komunikácia</w:t>
      </w:r>
      <w:r w:rsidRPr="00984047">
        <w:rPr>
          <w:rStyle w:val="Odkaznapoznmkupodiarou"/>
          <w:rFonts w:cs="Arial"/>
          <w:color w:val="auto"/>
          <w:sz w:val="19"/>
          <w:szCs w:val="19"/>
          <w:lang w:val="sk-SK"/>
        </w:rPr>
        <w:footnoteReference w:id="74"/>
      </w:r>
      <w:r w:rsidRPr="00984047">
        <w:rPr>
          <w:rFonts w:ascii="Arial" w:hAnsi="Arial" w:cs="Arial"/>
          <w:b w:val="0"/>
          <w:color w:val="auto"/>
          <w:sz w:val="19"/>
          <w:szCs w:val="19"/>
          <w:lang w:val="sk-SK"/>
        </w:rPr>
        <w:t xml:space="preserve"> </w:t>
      </w:r>
    </w:p>
    <w:p w14:paraId="15B0CEA0" w14:textId="59F57AA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BF2DDC" w:rsidRPr="00984047">
        <w:rPr>
          <w:rFonts w:ascii="Arial" w:hAnsi="Arial" w:cs="Arial"/>
          <w:b w:val="0"/>
          <w:color w:val="auto"/>
          <w:sz w:val="19"/>
          <w:szCs w:val="19"/>
          <w:lang w:val="sk-SK"/>
        </w:rPr>
        <w:t xml:space="preserve">zahŕňa </w:t>
      </w:r>
      <w:r w:rsidR="004265FD" w:rsidRPr="00984047">
        <w:rPr>
          <w:rFonts w:ascii="Arial" w:hAnsi="Arial" w:cs="Arial"/>
          <w:b w:val="0"/>
          <w:color w:val="auto"/>
          <w:sz w:val="19"/>
          <w:szCs w:val="19"/>
          <w:lang w:val="sk-SK"/>
        </w:rPr>
        <w:t xml:space="preserve">výdavky na </w:t>
      </w:r>
      <w:r w:rsidR="00666EBF" w:rsidRPr="00984047">
        <w:rPr>
          <w:rFonts w:ascii="Arial" w:hAnsi="Arial" w:cs="Arial"/>
          <w:b w:val="0"/>
          <w:color w:val="auto"/>
          <w:sz w:val="19"/>
          <w:szCs w:val="19"/>
          <w:lang w:val="sk-SK"/>
        </w:rPr>
        <w:t>brožúrky</w:t>
      </w:r>
      <w:r w:rsidR="004265FD" w:rsidRPr="00984047">
        <w:rPr>
          <w:rFonts w:ascii="Arial" w:hAnsi="Arial" w:cs="Arial"/>
          <w:b w:val="0"/>
          <w:color w:val="auto"/>
          <w:sz w:val="19"/>
          <w:szCs w:val="19"/>
          <w:lang w:val="sk-SK"/>
        </w:rPr>
        <w:t xml:space="preserve"> a letáky, usporiadanie konferencií o projekte (vrátane občerstvenia</w:t>
      </w:r>
      <w:r w:rsidR="004265FD" w:rsidRPr="00984047">
        <w:rPr>
          <w:rStyle w:val="Odkaznapoznmkupodiarou"/>
          <w:rFonts w:cs="Arial"/>
          <w:b w:val="0"/>
          <w:color w:val="auto"/>
          <w:sz w:val="19"/>
          <w:szCs w:val="19"/>
          <w:lang w:val="sk-SK"/>
        </w:rPr>
        <w:footnoteReference w:id="75"/>
      </w:r>
      <w:r w:rsidR="004265FD" w:rsidRPr="00984047">
        <w:rPr>
          <w:rFonts w:ascii="Arial" w:hAnsi="Arial" w:cs="Arial"/>
          <w:b w:val="0"/>
          <w:color w:val="auto"/>
          <w:sz w:val="19"/>
          <w:szCs w:val="19"/>
          <w:lang w:val="sk-SK"/>
        </w:rPr>
        <w:t>, prenájmu priestorov</w:t>
      </w:r>
      <w:r w:rsidR="00A145C7" w:rsidRPr="00984047">
        <w:rPr>
          <w:rFonts w:ascii="Arial" w:hAnsi="Arial" w:cs="Arial"/>
          <w:b w:val="0"/>
          <w:color w:val="auto"/>
          <w:sz w:val="19"/>
          <w:szCs w:val="19"/>
          <w:lang w:val="sk-SK"/>
        </w:rPr>
        <w:t>, techniky</w:t>
      </w:r>
      <w:r w:rsidR="004265FD" w:rsidRPr="00984047">
        <w:rPr>
          <w:rFonts w:ascii="Arial" w:hAnsi="Arial" w:cs="Arial"/>
          <w:b w:val="0"/>
          <w:color w:val="auto"/>
          <w:sz w:val="19"/>
          <w:szCs w:val="19"/>
          <w:lang w:val="sk-SK"/>
        </w:rPr>
        <w:t xml:space="preserve"> a pod.), workshopy, reklamu, </w:t>
      </w:r>
      <w:r w:rsidR="00666EBF" w:rsidRPr="00984047">
        <w:rPr>
          <w:rFonts w:ascii="Arial" w:hAnsi="Arial" w:cs="Arial"/>
          <w:b w:val="0"/>
          <w:color w:val="auto"/>
          <w:sz w:val="19"/>
          <w:szCs w:val="19"/>
          <w:lang w:val="sk-SK"/>
        </w:rPr>
        <w:t xml:space="preserve">propagačné predmety, </w:t>
      </w:r>
      <w:r w:rsidR="004265FD" w:rsidRPr="00984047">
        <w:rPr>
          <w:rFonts w:ascii="Arial" w:hAnsi="Arial" w:cs="Arial"/>
          <w:b w:val="0"/>
          <w:color w:val="auto"/>
          <w:sz w:val="19"/>
          <w:szCs w:val="19"/>
          <w:lang w:val="sk-SK"/>
        </w:rPr>
        <w:t>publikovanie článkov o projekte, televíznych a rozhlasových relácií</w:t>
      </w:r>
      <w:r w:rsidR="00AB5860" w:rsidRPr="00984047">
        <w:rPr>
          <w:rFonts w:ascii="Arial" w:hAnsi="Arial" w:cs="Arial"/>
          <w:b w:val="0"/>
          <w:color w:val="auto"/>
          <w:sz w:val="19"/>
          <w:szCs w:val="19"/>
          <w:lang w:val="sk-SK"/>
        </w:rPr>
        <w:t>, tvorb</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a správ</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webstránky</w:t>
      </w:r>
      <w:r w:rsidR="008148BC" w:rsidRPr="00984047">
        <w:rPr>
          <w:rStyle w:val="Odkaznapoznmkupodiarou"/>
          <w:rFonts w:cs="Arial"/>
          <w:b w:val="0"/>
          <w:color w:val="auto"/>
          <w:sz w:val="19"/>
          <w:szCs w:val="19"/>
          <w:lang w:val="sk-SK"/>
        </w:rPr>
        <w:footnoteReference w:id="76"/>
      </w:r>
      <w:r w:rsidR="004265FD" w:rsidRPr="00984047">
        <w:rPr>
          <w:rFonts w:ascii="Arial" w:hAnsi="Arial" w:cs="Arial"/>
          <w:b w:val="0"/>
          <w:color w:val="auto"/>
          <w:sz w:val="19"/>
          <w:szCs w:val="19"/>
          <w:lang w:val="sk-SK"/>
        </w:rPr>
        <w:t xml:space="preserve"> a podobne. </w:t>
      </w:r>
      <w:r w:rsidR="00822150" w:rsidRPr="00984047">
        <w:rPr>
          <w:rFonts w:ascii="Arial" w:hAnsi="Arial" w:cs="Arial"/>
          <w:b w:val="0"/>
          <w:color w:val="auto"/>
          <w:sz w:val="19"/>
          <w:szCs w:val="19"/>
          <w:lang w:val="sk-SK"/>
        </w:rPr>
        <w:t xml:space="preserve">Výdavky na tvorbu a správu webstránky určenej na informovanie a komunikáciu nesmú presiahnuť </w:t>
      </w:r>
      <w:r w:rsidR="007505AD" w:rsidRPr="00984047">
        <w:rPr>
          <w:rFonts w:ascii="Arial" w:hAnsi="Arial" w:cs="Arial"/>
          <w:color w:val="auto"/>
          <w:sz w:val="19"/>
          <w:szCs w:val="19"/>
          <w:lang w:val="sk-SK"/>
        </w:rPr>
        <w:t>5</w:t>
      </w:r>
      <w:r w:rsidR="00822150" w:rsidRPr="00984047">
        <w:rPr>
          <w:rFonts w:ascii="Arial" w:hAnsi="Arial" w:cs="Arial"/>
          <w:color w:val="auto"/>
          <w:sz w:val="19"/>
          <w:szCs w:val="19"/>
          <w:lang w:val="sk-SK"/>
        </w:rPr>
        <w:t xml:space="preserve"> 000 </w:t>
      </w:r>
      <w:r w:rsidR="005E5D2D" w:rsidRPr="00984047">
        <w:rPr>
          <w:rFonts w:ascii="Arial" w:hAnsi="Arial" w:cs="Arial"/>
          <w:color w:val="auto"/>
          <w:sz w:val="19"/>
          <w:szCs w:val="19"/>
          <w:lang w:val="sk-SK"/>
        </w:rPr>
        <w:t>€</w:t>
      </w:r>
      <w:r w:rsidR="00822150" w:rsidRPr="00984047">
        <w:rPr>
          <w:rFonts w:ascii="Arial" w:hAnsi="Arial" w:cs="Arial"/>
          <w:b w:val="0"/>
          <w:color w:val="auto"/>
          <w:sz w:val="19"/>
          <w:szCs w:val="19"/>
          <w:lang w:val="sk-SK"/>
        </w:rPr>
        <w:t xml:space="preserve">, pričom žiadateľ je povinný pri rozpočtovaní položky prihliadať na dĺžku realizácie projektu. </w:t>
      </w:r>
      <w:r w:rsidR="004265FD" w:rsidRPr="00984047">
        <w:rPr>
          <w:rFonts w:ascii="Arial" w:hAnsi="Arial" w:cs="Arial"/>
          <w:b w:val="0"/>
          <w:color w:val="auto"/>
          <w:sz w:val="19"/>
          <w:szCs w:val="19"/>
          <w:lang w:val="sk-SK"/>
        </w:rPr>
        <w:t xml:space="preserve">Ide o obstaranie tovaru alebo služby. V komentári </w:t>
      </w:r>
      <w:r w:rsidR="008712C5" w:rsidRPr="00984047">
        <w:rPr>
          <w:rFonts w:ascii="Arial" w:hAnsi="Arial" w:cs="Arial"/>
          <w:b w:val="0"/>
          <w:color w:val="auto"/>
          <w:sz w:val="19"/>
          <w:szCs w:val="19"/>
          <w:lang w:val="sk-SK"/>
        </w:rPr>
        <w:t xml:space="preserve">rozpočtu </w:t>
      </w:r>
      <w:r w:rsidR="004265FD" w:rsidRPr="00984047">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984047" w:rsidRDefault="00F76EA7" w:rsidP="000706F2">
      <w:pPr>
        <w:pStyle w:val="Highlight3"/>
        <w:spacing w:before="360" w:after="120" w:line="288" w:lineRule="auto"/>
        <w:ind w:firstLine="720"/>
        <w:jc w:val="both"/>
        <w:rPr>
          <w:rFonts w:ascii="Arial" w:hAnsi="Arial" w:cs="Arial"/>
          <w:color w:val="auto"/>
          <w:sz w:val="19"/>
          <w:szCs w:val="19"/>
          <w:lang w:val="sk-SK"/>
        </w:rPr>
      </w:pPr>
      <w:r w:rsidRPr="00984047">
        <w:rPr>
          <w:rFonts w:ascii="Arial" w:hAnsi="Arial" w:cs="Arial"/>
          <w:color w:val="auto"/>
          <w:sz w:val="19"/>
          <w:szCs w:val="19"/>
          <w:lang w:val="sk-SK"/>
        </w:rPr>
        <w:t>Položka 1.6 Zariadenie/vybavenie projektu (mimo krížového financovania) - nepriame výdavky</w:t>
      </w:r>
      <w:r w:rsidR="00382FAF" w:rsidRPr="00984047">
        <w:rPr>
          <w:rStyle w:val="Odkaznapoznmkupodiarou"/>
          <w:rFonts w:cs="Arial"/>
          <w:color w:val="auto"/>
          <w:sz w:val="19"/>
          <w:szCs w:val="19"/>
          <w:lang w:val="sk-SK"/>
        </w:rPr>
        <w:footnoteReference w:id="77"/>
      </w:r>
    </w:p>
    <w:p w14:paraId="04231CD0" w14:textId="5AEDFE8B" w:rsidR="00F76EA7" w:rsidRPr="00984047" w:rsidRDefault="00F76EA7"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položky je možné zaradiť</w:t>
      </w:r>
      <w:r w:rsidR="0029492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zariadenie, </w:t>
      </w:r>
      <w:r w:rsidR="00294924"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nehmotný majetok (napr. software) </w:t>
      </w:r>
      <w:r w:rsidRPr="00984047" w:rsidDel="00A412B7">
        <w:rPr>
          <w:rFonts w:ascii="Arial" w:hAnsi="Arial" w:cs="Arial"/>
          <w:b w:val="0"/>
          <w:color w:val="auto"/>
          <w:sz w:val="19"/>
          <w:szCs w:val="19"/>
          <w:lang w:val="sk-SK"/>
        </w:rPr>
        <w:t>a podobne</w:t>
      </w:r>
      <w:r w:rsidRPr="00984047">
        <w:rPr>
          <w:rStyle w:val="Odkaznapoznmkupodiarou"/>
          <w:rFonts w:cs="Arial"/>
          <w:b w:val="0"/>
          <w:color w:val="auto"/>
          <w:sz w:val="19"/>
          <w:szCs w:val="19"/>
          <w:lang w:val="sk-SK"/>
        </w:rPr>
        <w:footnoteReference w:id="78"/>
      </w:r>
      <w:r w:rsidR="00575E2E" w:rsidRPr="00984047">
        <w:rPr>
          <w:rFonts w:ascii="Arial" w:hAnsi="Arial" w:cs="Arial"/>
          <w:b w:val="0"/>
          <w:color w:val="auto"/>
          <w:sz w:val="19"/>
          <w:szCs w:val="19"/>
          <w:lang w:val="sk-SK"/>
        </w:rPr>
        <w:t xml:space="preserve"> pre zamestnancov zaradených v rámci Riadenia projektu a podporn</w:t>
      </w:r>
      <w:r w:rsidR="001D35BA" w:rsidRPr="00984047">
        <w:rPr>
          <w:rFonts w:ascii="Arial" w:hAnsi="Arial" w:cs="Arial"/>
          <w:b w:val="0"/>
          <w:color w:val="auto"/>
          <w:sz w:val="19"/>
          <w:szCs w:val="19"/>
          <w:lang w:val="sk-SK"/>
        </w:rPr>
        <w:t>ých aktiví</w:t>
      </w:r>
      <w:r w:rsidR="00575E2E" w:rsidRPr="00984047">
        <w:rPr>
          <w:rFonts w:ascii="Arial" w:hAnsi="Arial" w:cs="Arial"/>
          <w:b w:val="0"/>
          <w:color w:val="auto"/>
          <w:sz w:val="19"/>
          <w:szCs w:val="19"/>
          <w:lang w:val="sk-SK"/>
        </w:rPr>
        <w:t>t</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666A229F" w14:textId="77777777" w:rsidR="00B97FD1" w:rsidRPr="00984047" w:rsidRDefault="00B97FD1" w:rsidP="00B97FD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984047">
        <w:rPr>
          <w:rFonts w:ascii="Arial" w:hAnsi="Arial" w:cs="Arial"/>
          <w:color w:val="auto"/>
          <w:sz w:val="19"/>
          <w:szCs w:val="19"/>
          <w:lang w:val="sk-SK"/>
        </w:rPr>
        <w:t>žiadateľ/prijímateľ má povinnosť pri zadávaní podmienok a kritérií verejného obstarávania dodržať tieto maximálne ceny</w:t>
      </w:r>
      <w:r w:rsidRPr="00984047">
        <w:rPr>
          <w:rFonts w:ascii="Arial" w:hAnsi="Arial" w:cs="Arial"/>
          <w:b w:val="0"/>
          <w:color w:val="auto"/>
          <w:sz w:val="19"/>
          <w:szCs w:val="19"/>
          <w:lang w:val="sk-SK"/>
        </w:rPr>
        <w:t>. Jednotka pri kalkulácii tejto položky môže byť kus a iné.</w:t>
      </w:r>
    </w:p>
    <w:p w14:paraId="4C9986E0" w14:textId="726A2294"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984047"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984047" w:rsidRDefault="006848FC" w:rsidP="006848FC">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Položka 1.7 Odpisy dlhodobého hmotného/nehmotného majetku - nepriame výdavky</w:t>
      </w:r>
    </w:p>
    <w:p w14:paraId="07D4E1FC" w14:textId="69CE9F25" w:rsidR="00A94E21" w:rsidRPr="00854B1A" w:rsidRDefault="00A94E21" w:rsidP="00A94E21">
      <w:pPr>
        <w:pStyle w:val="Zkladntext"/>
        <w:spacing w:before="120" w:line="288" w:lineRule="auto"/>
        <w:jc w:val="both"/>
        <w:rPr>
          <w:rFonts w:ascii="Arial" w:hAnsi="Arial" w:cs="Arial"/>
          <w:sz w:val="19"/>
          <w:szCs w:val="19"/>
          <w:lang w:val="sk-SK"/>
        </w:rPr>
      </w:pPr>
      <w:r w:rsidRPr="00854B1A">
        <w:rPr>
          <w:rFonts w:ascii="Arial" w:hAnsi="Arial" w:cs="Arial"/>
          <w:sz w:val="19"/>
          <w:szCs w:val="19"/>
          <w:lang w:val="sk-SK"/>
        </w:rPr>
        <w:t xml:space="preserve">V rámci </w:t>
      </w:r>
      <w:r w:rsidR="00731776" w:rsidRPr="00854B1A">
        <w:rPr>
          <w:rFonts w:ascii="Arial" w:hAnsi="Arial" w:cs="Arial"/>
          <w:sz w:val="19"/>
          <w:szCs w:val="19"/>
          <w:lang w:val="sk-SK"/>
        </w:rPr>
        <w:t>položky</w:t>
      </w:r>
      <w:r w:rsidRPr="00854B1A">
        <w:rPr>
          <w:rFonts w:ascii="Arial" w:hAnsi="Arial" w:cs="Arial"/>
          <w:sz w:val="19"/>
          <w:szCs w:val="19"/>
          <w:lang w:val="sk-SK"/>
        </w:rPr>
        <w:t xml:space="preserve"> je možné zaradiť odpisy dlhodobého hmotného a nehmotného majetku </w:t>
      </w:r>
      <w:r w:rsidR="00731776" w:rsidRPr="00854B1A">
        <w:rPr>
          <w:rFonts w:ascii="Arial" w:hAnsi="Arial" w:cs="Arial"/>
          <w:sz w:val="19"/>
          <w:szCs w:val="19"/>
          <w:lang w:val="sk-SK"/>
        </w:rPr>
        <w:t xml:space="preserve">využívaného pre riadenie projektu a podporné aktivity </w:t>
      </w:r>
      <w:r w:rsidRPr="00854B1A">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854B1A">
        <w:rPr>
          <w:rFonts w:ascii="Arial" w:hAnsi="Arial" w:cs="Arial"/>
          <w:sz w:val="19"/>
          <w:szCs w:val="19"/>
          <w:lang w:val="sk-SK"/>
        </w:rPr>
        <w:t>Jednotka pri kalkulácii tejto položky môže byť mesiac a iné.</w:t>
      </w:r>
    </w:p>
    <w:p w14:paraId="0CEE3C45" w14:textId="45087DF5"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t xml:space="preserve">Odpisy sú oprávnené, ak obstaraný odpisovaný majetok (hmotný/nehmotný majetok) nebol financovaný z </w:t>
      </w:r>
      <w:r w:rsidR="006E5E4F">
        <w:rPr>
          <w:rFonts w:ascii="Arial" w:hAnsi="Arial" w:cs="Arial"/>
          <w:b/>
          <w:sz w:val="19"/>
          <w:szCs w:val="19"/>
          <w:lang w:val="sk-SK"/>
        </w:rPr>
        <w:t xml:space="preserve">grantov financovaných z </w:t>
      </w:r>
      <w:r w:rsidRPr="00984047">
        <w:rPr>
          <w:rFonts w:ascii="Arial" w:hAnsi="Arial" w:cs="Arial"/>
          <w:b/>
          <w:sz w:val="19"/>
          <w:szCs w:val="19"/>
          <w:lang w:val="sk-SK"/>
        </w:rPr>
        <w:t>verejných zdrojov (zdroje EÚ, štátny rozpočet, zdroje obce, VÚC a iné verejné zdroje)</w:t>
      </w:r>
      <w:r w:rsidR="001D6C21" w:rsidRPr="00984047">
        <w:rPr>
          <w:rStyle w:val="Odkaznapoznmkupodiarou"/>
          <w:rFonts w:cs="Arial"/>
          <w:b/>
          <w:sz w:val="19"/>
          <w:szCs w:val="19"/>
          <w:lang w:val="sk-SK"/>
        </w:rPr>
        <w:t xml:space="preserve"> </w:t>
      </w:r>
      <w:r w:rsidR="001D6C21" w:rsidRPr="00984047">
        <w:rPr>
          <w:rStyle w:val="Odkaznapoznmkupodiarou"/>
          <w:rFonts w:cs="Arial"/>
          <w:b/>
          <w:sz w:val="19"/>
          <w:szCs w:val="19"/>
          <w:lang w:val="sk-SK"/>
        </w:rPr>
        <w:footnoteReference w:id="79"/>
      </w:r>
      <w:r w:rsidRPr="00984047">
        <w:rPr>
          <w:rFonts w:ascii="Arial" w:hAnsi="Arial" w:cs="Arial"/>
          <w:b/>
          <w:sz w:val="19"/>
          <w:szCs w:val="19"/>
          <w:lang w:val="sk-SK"/>
        </w:rPr>
        <w:t xml:space="preserve">. </w:t>
      </w:r>
    </w:p>
    <w:p w14:paraId="2A8ACDA1"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984047">
        <w:rPr>
          <w:rFonts w:ascii="Arial" w:hAnsi="Arial" w:cs="Arial"/>
          <w:b w:val="0"/>
          <w:color w:val="auto"/>
          <w:sz w:val="19"/>
          <w:szCs w:val="19"/>
          <w:lang w:val="sk-SK"/>
        </w:rPr>
        <w:t xml:space="preserve">činností </w:t>
      </w:r>
      <w:r w:rsidRPr="00984047">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984047" w:rsidRDefault="00A94E21" w:rsidP="00A94E21">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Na účely posudzovania oprávnenosti výdavkov sa za oprávnený výdavok považuje účtovný odpis maximálne do výšky daňového odpisu</w:t>
      </w:r>
      <w:r w:rsidRPr="00984047">
        <w:rPr>
          <w:rStyle w:val="Odkaznapoznmkupodiarou"/>
          <w:rFonts w:cs="Arial"/>
          <w:b w:val="0"/>
          <w:color w:val="auto"/>
          <w:sz w:val="19"/>
          <w:szCs w:val="19"/>
          <w:lang w:val="sk-SK"/>
        </w:rPr>
        <w:footnoteReference w:id="80"/>
      </w:r>
      <w:r w:rsidRPr="00984047">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umožňujú to pravidlá oprávnenosti programu;</w:t>
      </w:r>
    </w:p>
    <w:p w14:paraId="25449971"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výška výdavkov</w:t>
      </w:r>
      <w:r w:rsidRPr="00984047">
        <w:rPr>
          <w:rStyle w:val="Odkaznapoznmkupodiarou"/>
          <w:rFonts w:cs="Arial"/>
          <w:sz w:val="19"/>
          <w:szCs w:val="19"/>
        </w:rPr>
        <w:footnoteReference w:id="81"/>
      </w:r>
      <w:r w:rsidRPr="00984047">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984047">
        <w:rPr>
          <w:rStyle w:val="Odkaznapoznmkupodiarou"/>
          <w:rFonts w:cs="Arial"/>
          <w:sz w:val="19"/>
          <w:szCs w:val="19"/>
        </w:rPr>
        <w:footnoteReference w:id="82"/>
      </w:r>
      <w:r w:rsidRPr="00984047">
        <w:rPr>
          <w:rFonts w:ascii="Arial" w:hAnsi="Arial" w:cs="Arial"/>
          <w:sz w:val="19"/>
          <w:szCs w:val="19"/>
        </w:rPr>
        <w:t xml:space="preserve">); </w:t>
      </w:r>
    </w:p>
    <w:p w14:paraId="53BF49F5"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výdavky sa vzťahujú výlučne na obdobie realizácie projektu;</w:t>
      </w:r>
    </w:p>
    <w:p w14:paraId="6C8527E6" w14:textId="71D50382" w:rsidR="00A94E21" w:rsidRPr="00984047"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0C6BF0">
        <w:rPr>
          <w:rFonts w:ascii="Arial" w:hAnsi="Arial" w:cs="Arial"/>
          <w:sz w:val="19"/>
          <w:szCs w:val="19"/>
        </w:rPr>
        <w:t>na obstaranie odpisovaného majetku neboli použité granty z verejných zdrojov</w:t>
      </w:r>
      <w:r w:rsidR="00A94E21" w:rsidRPr="00984047">
        <w:rPr>
          <w:rFonts w:ascii="Arial" w:hAnsi="Arial" w:cs="Arial"/>
          <w:sz w:val="19"/>
          <w:szCs w:val="19"/>
        </w:rPr>
        <w:t>.</w:t>
      </w:r>
    </w:p>
    <w:p w14:paraId="4B5891F9"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984047" w:rsidRDefault="00A94E21"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984047"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Default="00854B1A" w:rsidP="00854B1A">
      <w:pPr>
        <w:pStyle w:val="BodyText1"/>
        <w:rPr>
          <w:b/>
          <w:sz w:val="20"/>
        </w:rPr>
      </w:pPr>
    </w:p>
    <w:p w14:paraId="15B0CEA2" w14:textId="77C26080" w:rsidR="004265FD" w:rsidRPr="00854B1A" w:rsidRDefault="004265FD" w:rsidP="00854B1A">
      <w:pPr>
        <w:pStyle w:val="BodyText1"/>
        <w:rPr>
          <w:b/>
          <w:sz w:val="20"/>
        </w:rPr>
      </w:pPr>
      <w:r w:rsidRPr="00854B1A">
        <w:rPr>
          <w:b/>
          <w:sz w:val="20"/>
        </w:rPr>
        <w:t>Hlavná položka „2. Zariadenie/vybavenie projektu</w:t>
      </w:r>
      <w:r w:rsidR="00637D84" w:rsidRPr="00854B1A">
        <w:rPr>
          <w:b/>
          <w:sz w:val="20"/>
        </w:rPr>
        <w:t xml:space="preserve"> - priame výdavky</w:t>
      </w:r>
      <w:r w:rsidRPr="00854B1A">
        <w:rPr>
          <w:b/>
          <w:sz w:val="20"/>
        </w:rPr>
        <w:t>“</w:t>
      </w:r>
    </w:p>
    <w:p w14:paraId="1CE2DA70" w14:textId="36BC468D" w:rsidR="00BE3155" w:rsidRPr="00984047" w:rsidRDefault="004265FD" w:rsidP="00BE315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hlavnej položky </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2. Zariadenie/vybavenie projektu</w:t>
      </w:r>
      <w:r w:rsidR="00637D84" w:rsidRPr="00984047">
        <w:rPr>
          <w:rFonts w:ascii="Arial" w:hAnsi="Arial" w:cs="Arial"/>
          <w:b w:val="0"/>
          <w:color w:val="auto"/>
          <w:sz w:val="19"/>
          <w:szCs w:val="19"/>
          <w:lang w:val="sk-SK"/>
        </w:rPr>
        <w:t xml:space="preserve"> – priame výdavky</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je možné zaradiť zariadenie, </w:t>
      </w:r>
      <w:r w:rsidR="003829D0"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prístroje, stroje, </w:t>
      </w:r>
      <w:r w:rsidR="00952A98" w:rsidRPr="00984047">
        <w:rPr>
          <w:rFonts w:ascii="Arial" w:hAnsi="Arial" w:cs="Arial"/>
          <w:b w:val="0"/>
          <w:color w:val="auto"/>
          <w:sz w:val="19"/>
          <w:szCs w:val="19"/>
          <w:lang w:val="sk-SK"/>
        </w:rPr>
        <w:t xml:space="preserve">dlhodobý </w:t>
      </w:r>
      <w:r w:rsidRPr="00984047">
        <w:rPr>
          <w:rFonts w:ascii="Arial" w:hAnsi="Arial" w:cs="Arial"/>
          <w:b w:val="0"/>
          <w:color w:val="auto"/>
          <w:sz w:val="19"/>
          <w:szCs w:val="19"/>
          <w:lang w:val="sk-SK"/>
        </w:rPr>
        <w:t>nehmotný majetok (napr. software)</w:t>
      </w:r>
      <w:r w:rsidR="0023549E" w:rsidRPr="00984047">
        <w:rPr>
          <w:rFonts w:ascii="Arial" w:hAnsi="Arial" w:cs="Arial"/>
          <w:b w:val="0"/>
          <w:color w:val="auto"/>
          <w:sz w:val="19"/>
          <w:szCs w:val="19"/>
          <w:lang w:val="sk-SK"/>
        </w:rPr>
        <w:t xml:space="preserve"> </w:t>
      </w:r>
      <w:r w:rsidRPr="00984047" w:rsidDel="00A412B7">
        <w:rPr>
          <w:rFonts w:ascii="Arial" w:hAnsi="Arial" w:cs="Arial"/>
          <w:b w:val="0"/>
          <w:color w:val="auto"/>
          <w:sz w:val="19"/>
          <w:szCs w:val="19"/>
          <w:lang w:val="sk-SK"/>
        </w:rPr>
        <w:t>a podobne</w:t>
      </w:r>
      <w:r w:rsidR="00575B29" w:rsidRPr="00984047">
        <w:rPr>
          <w:rStyle w:val="Odkaznapoznmkupodiarou"/>
          <w:rFonts w:cs="Arial"/>
          <w:b w:val="0"/>
          <w:color w:val="auto"/>
          <w:sz w:val="19"/>
          <w:szCs w:val="19"/>
          <w:lang w:val="sk-SK"/>
        </w:rPr>
        <w:footnoteReference w:id="83"/>
      </w:r>
      <w:r w:rsidR="003829D0" w:rsidRPr="00984047">
        <w:rPr>
          <w:rFonts w:ascii="Arial" w:hAnsi="Arial" w:cs="Arial"/>
          <w:b w:val="0"/>
          <w:color w:val="auto"/>
          <w:sz w:val="19"/>
          <w:szCs w:val="19"/>
          <w:lang w:val="sk-SK"/>
        </w:rPr>
        <w:t xml:space="preserve"> určené </w:t>
      </w:r>
      <w:r w:rsidR="00144D52" w:rsidRPr="00984047">
        <w:rPr>
          <w:rFonts w:ascii="Arial" w:hAnsi="Arial" w:cs="Arial"/>
          <w:b w:val="0"/>
          <w:color w:val="auto"/>
          <w:sz w:val="19"/>
          <w:szCs w:val="19"/>
          <w:lang w:val="sk-SK"/>
        </w:rPr>
        <w:t>pre</w:t>
      </w:r>
      <w:r w:rsidR="003829D0" w:rsidRPr="00984047">
        <w:rPr>
          <w:rFonts w:ascii="Arial" w:hAnsi="Arial" w:cs="Arial"/>
          <w:b w:val="0"/>
          <w:color w:val="auto"/>
          <w:sz w:val="19"/>
          <w:szCs w:val="19"/>
          <w:lang w:val="sk-SK"/>
        </w:rPr>
        <w:t xml:space="preserve"> hlavné aktivity projektu</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BE3155"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984047">
        <w:rPr>
          <w:rFonts w:ascii="Arial" w:hAnsi="Arial" w:cs="Arial"/>
          <w:color w:val="auto"/>
          <w:sz w:val="19"/>
          <w:szCs w:val="19"/>
          <w:lang w:val="sk-SK"/>
        </w:rPr>
        <w:t>žiadateľ/prijímateľ má povinnosť pri zadávaní podmienok a kritérií verejného obstarávania dodržať tieto maximálne ceny</w:t>
      </w:r>
      <w:r w:rsidR="00BE3155" w:rsidRPr="00984047">
        <w:rPr>
          <w:rFonts w:ascii="Arial" w:hAnsi="Arial" w:cs="Arial"/>
          <w:b w:val="0"/>
          <w:color w:val="auto"/>
          <w:sz w:val="19"/>
          <w:szCs w:val="19"/>
          <w:lang w:val="sk-SK"/>
        </w:rPr>
        <w:t>. Jednotka pri kalkulácii tejto položky môže byť kus a iné.</w:t>
      </w:r>
    </w:p>
    <w:p w14:paraId="15B0CEA3" w14:textId="2AF70FED" w:rsidR="004265FD" w:rsidRPr="00984047" w:rsidRDefault="007042CF"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Rozsah zariadenia/</w:t>
      </w:r>
      <w:r w:rsidR="004265FD" w:rsidRPr="00984047">
        <w:rPr>
          <w:rFonts w:ascii="Arial" w:hAnsi="Arial" w:cs="Arial"/>
          <w:b w:val="0"/>
          <w:color w:val="auto"/>
          <w:sz w:val="19"/>
          <w:szCs w:val="19"/>
          <w:lang w:val="sk-SK"/>
        </w:rPr>
        <w:t xml:space="preserve">vybavenia (vrátane nehmotného majetku) </w:t>
      </w:r>
      <w:r w:rsidR="00687EB5" w:rsidRPr="00984047">
        <w:rPr>
          <w:rFonts w:ascii="Arial" w:hAnsi="Arial" w:cs="Arial"/>
          <w:b w:val="0"/>
          <w:color w:val="auto"/>
          <w:sz w:val="19"/>
          <w:szCs w:val="19"/>
          <w:lang w:val="sk-SK"/>
        </w:rPr>
        <w:t xml:space="preserve">oprávneného </w:t>
      </w:r>
      <w:r w:rsidR="004265FD" w:rsidRPr="00984047">
        <w:rPr>
          <w:rFonts w:ascii="Arial" w:hAnsi="Arial" w:cs="Arial"/>
          <w:b w:val="0"/>
          <w:color w:val="auto"/>
          <w:sz w:val="19"/>
          <w:szCs w:val="19"/>
          <w:lang w:val="sk-SK"/>
        </w:rPr>
        <w:t>na financovanie zo zdrojov EŠIF a štátneho rozpočtu je uveden</w:t>
      </w:r>
      <w:r w:rsidR="001C4A72" w:rsidRPr="00984047">
        <w:rPr>
          <w:rFonts w:ascii="Arial" w:hAnsi="Arial" w:cs="Arial"/>
          <w:b w:val="0"/>
          <w:color w:val="auto"/>
          <w:sz w:val="19"/>
          <w:szCs w:val="19"/>
          <w:lang w:val="sk-SK"/>
        </w:rPr>
        <w:t>ý</w:t>
      </w:r>
      <w:r w:rsidR="004265FD" w:rsidRPr="00984047">
        <w:rPr>
          <w:rFonts w:ascii="Arial" w:hAnsi="Arial" w:cs="Arial"/>
          <w:b w:val="0"/>
          <w:color w:val="auto"/>
          <w:sz w:val="19"/>
          <w:szCs w:val="19"/>
          <w:lang w:val="sk-SK"/>
        </w:rPr>
        <w:t xml:space="preserve"> v príslušnej výzve/vyzvaní. Hlavnú položku 2. Zariadenie/vybavenie projektu</w:t>
      </w:r>
      <w:r w:rsidR="00637D84" w:rsidRPr="00984047">
        <w:rPr>
          <w:rFonts w:ascii="Arial" w:hAnsi="Arial" w:cs="Arial"/>
          <w:b w:val="0"/>
          <w:color w:val="auto"/>
          <w:sz w:val="19"/>
          <w:szCs w:val="19"/>
          <w:lang w:val="sk-SK"/>
        </w:rPr>
        <w:t xml:space="preserve"> – priame výdavky</w:t>
      </w:r>
      <w:r w:rsidR="004265FD" w:rsidRPr="00984047">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984047" w:rsidRDefault="004A613B" w:rsidP="00E82B90">
      <w:pPr>
        <w:pStyle w:val="Highlight3"/>
        <w:spacing w:before="12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2.1 Zariadenie/vybavenie - krížové financovanie</w:t>
      </w:r>
      <w:r w:rsidR="004265FD" w:rsidRPr="00984047">
        <w:rPr>
          <w:rStyle w:val="Odkaznapoznmkupodiarou"/>
          <w:rFonts w:cs="Arial"/>
          <w:color w:val="auto"/>
          <w:sz w:val="19"/>
          <w:szCs w:val="19"/>
          <w:lang w:val="sk-SK"/>
        </w:rPr>
        <w:footnoteReference w:id="84"/>
      </w:r>
    </w:p>
    <w:p w14:paraId="15B0CEB6" w14:textId="290626D9" w:rsidR="004265FD" w:rsidRPr="00984047" w:rsidRDefault="002C79E2" w:rsidP="00E82B90">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Bez ohľadu na to, či</w:t>
      </w:r>
      <w:r w:rsidR="004265FD" w:rsidRPr="00984047">
        <w:rPr>
          <w:rFonts w:ascii="Arial" w:hAnsi="Arial" w:cs="Arial"/>
          <w:b w:val="0"/>
          <w:color w:val="auto"/>
          <w:sz w:val="19"/>
          <w:szCs w:val="19"/>
          <w:lang w:val="sk-SK"/>
        </w:rPr>
        <w:t xml:space="preserve"> cena obstarávaného zariadenia/vybavenia presiahne </w:t>
      </w:r>
      <w:r w:rsidRPr="00984047">
        <w:rPr>
          <w:rFonts w:ascii="Arial" w:hAnsi="Arial" w:cs="Arial"/>
          <w:b w:val="0"/>
          <w:color w:val="auto"/>
          <w:sz w:val="19"/>
          <w:szCs w:val="19"/>
          <w:lang w:val="sk-SK"/>
        </w:rPr>
        <w:t xml:space="preserve">alebo nepresiahne </w:t>
      </w:r>
      <w:r w:rsidR="004265FD" w:rsidRPr="00984047">
        <w:rPr>
          <w:rFonts w:ascii="Arial" w:hAnsi="Arial" w:cs="Arial"/>
          <w:b w:val="0"/>
          <w:color w:val="auto"/>
          <w:sz w:val="19"/>
          <w:szCs w:val="19"/>
          <w:lang w:val="sk-SK"/>
        </w:rPr>
        <w:t>výšku</w:t>
      </w:r>
      <w:r w:rsidR="00CE0C11" w:rsidRPr="00984047">
        <w:rPr>
          <w:rStyle w:val="Odkaznapoznmkupodiarou"/>
          <w:rFonts w:cs="Arial"/>
          <w:b w:val="0"/>
          <w:color w:val="auto"/>
          <w:sz w:val="19"/>
          <w:szCs w:val="19"/>
          <w:lang w:val="sk-SK"/>
        </w:rPr>
        <w:footnoteReference w:id="85"/>
      </w:r>
      <w:r w:rsidR="004265FD" w:rsidRPr="00984047">
        <w:rPr>
          <w:rFonts w:ascii="Arial" w:hAnsi="Arial" w:cs="Arial"/>
          <w:b w:val="0"/>
          <w:color w:val="auto"/>
          <w:sz w:val="19"/>
          <w:szCs w:val="19"/>
          <w:lang w:val="sk-SK"/>
        </w:rPr>
        <w:t xml:space="preserve"> definovanú v zákone o dani z príjmov (podľa § 22 uvedeného zákona)</w:t>
      </w:r>
      <w:r w:rsidR="00971B57"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971B57" w:rsidRPr="00984047">
        <w:rPr>
          <w:rFonts w:ascii="Arial" w:hAnsi="Arial" w:cs="Arial"/>
          <w:b w:val="0"/>
          <w:color w:val="auto"/>
          <w:sz w:val="19"/>
          <w:szCs w:val="19"/>
          <w:lang w:val="sk-SK"/>
        </w:rPr>
        <w:t>j. uvedené zariadenie/vybavenie je vykázané ako (drobný) dlhodobý hmotný/nehmotný majetok,</w:t>
      </w:r>
      <w:r w:rsidR="004265FD" w:rsidRPr="00984047">
        <w:rPr>
          <w:rFonts w:ascii="Arial" w:hAnsi="Arial" w:cs="Arial"/>
          <w:b w:val="0"/>
          <w:color w:val="auto"/>
          <w:sz w:val="19"/>
          <w:szCs w:val="19"/>
          <w:lang w:val="sk-SK"/>
        </w:rPr>
        <w:t xml:space="preserve"> žiadateľovi</w:t>
      </w:r>
      <w:r w:rsidR="008E4F0A" w:rsidRPr="00984047">
        <w:rPr>
          <w:rFonts w:ascii="Arial" w:hAnsi="Arial" w:cs="Arial"/>
          <w:b w:val="0"/>
          <w:color w:val="auto"/>
          <w:sz w:val="19"/>
          <w:szCs w:val="19"/>
          <w:lang w:val="sk-SK"/>
        </w:rPr>
        <w:t>/prijímateľovi</w:t>
      </w:r>
      <w:r w:rsidR="004265FD" w:rsidRPr="00984047">
        <w:rPr>
          <w:rFonts w:ascii="Arial" w:hAnsi="Arial" w:cs="Arial"/>
          <w:b w:val="0"/>
          <w:color w:val="auto"/>
          <w:sz w:val="19"/>
          <w:szCs w:val="19"/>
          <w:lang w:val="sk-SK"/>
        </w:rPr>
        <w:t xml:space="preserve"> bude uhradená suma vo výške zodpovedajúcej plánovanej dobe využitia obstaraného zariadenia/vybavenia </w:t>
      </w:r>
      <w:r w:rsidR="009E0817" w:rsidRPr="00984047">
        <w:rPr>
          <w:rFonts w:ascii="Arial" w:hAnsi="Arial" w:cs="Arial"/>
          <w:b w:val="0"/>
          <w:color w:val="auto"/>
          <w:sz w:val="19"/>
          <w:szCs w:val="19"/>
          <w:lang w:val="sk-SK"/>
        </w:rPr>
        <w:t xml:space="preserve">pre účely </w:t>
      </w:r>
      <w:r w:rsidR="00217050" w:rsidRPr="00984047">
        <w:rPr>
          <w:rFonts w:ascii="Arial" w:hAnsi="Arial" w:cs="Arial"/>
          <w:b w:val="0"/>
          <w:color w:val="auto"/>
          <w:sz w:val="19"/>
          <w:szCs w:val="19"/>
          <w:lang w:val="sk-SK"/>
        </w:rPr>
        <w:t xml:space="preserve">hlavných </w:t>
      </w:r>
      <w:r w:rsidR="009E0817" w:rsidRPr="00984047">
        <w:rPr>
          <w:rFonts w:ascii="Arial" w:hAnsi="Arial" w:cs="Arial"/>
          <w:b w:val="0"/>
          <w:color w:val="auto"/>
          <w:sz w:val="19"/>
          <w:szCs w:val="19"/>
          <w:lang w:val="sk-SK"/>
        </w:rPr>
        <w:t xml:space="preserve">aktivít projektu </w:t>
      </w:r>
      <w:r w:rsidR="004265FD" w:rsidRPr="00984047">
        <w:rPr>
          <w:rFonts w:ascii="Arial" w:hAnsi="Arial" w:cs="Arial"/>
          <w:b w:val="0"/>
          <w:color w:val="auto"/>
          <w:sz w:val="19"/>
          <w:szCs w:val="19"/>
          <w:lang w:val="sk-SK"/>
        </w:rPr>
        <w:t xml:space="preserve">počas trvania projektu a daňového odpisu v zmysle zákona </w:t>
      </w:r>
      <w:r w:rsidR="0005604C" w:rsidRPr="00984047">
        <w:rPr>
          <w:rFonts w:ascii="Arial" w:hAnsi="Arial" w:cs="Arial"/>
          <w:b w:val="0"/>
          <w:color w:val="auto"/>
          <w:sz w:val="19"/>
          <w:szCs w:val="19"/>
          <w:lang w:val="sk-SK"/>
        </w:rPr>
        <w:t>o dani z príjmov</w:t>
      </w:r>
      <w:r w:rsidR="004265FD" w:rsidRPr="00984047">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984047">
        <w:rPr>
          <w:rFonts w:ascii="Arial" w:hAnsi="Arial" w:cs="Arial"/>
          <w:b w:val="0"/>
          <w:color w:val="auto"/>
          <w:sz w:val="19"/>
          <w:szCs w:val="19"/>
          <w:lang w:val="sk-SK"/>
        </w:rPr>
        <w:t>pre viacero projektov v rámci OP EVS</w:t>
      </w:r>
      <w:r w:rsidR="004265FD"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za oprávnený výdavok sa bude považovať iba daňový odpis za prislúchajúce obdobie realizácie projektu</w:t>
      </w:r>
      <w:r w:rsidR="004265FD" w:rsidRPr="00984047">
        <w:rPr>
          <w:rStyle w:val="Odkaznapoznmkupodiarou"/>
          <w:rFonts w:cs="Arial"/>
          <w:b w:val="0"/>
          <w:color w:val="auto"/>
          <w:sz w:val="19"/>
          <w:szCs w:val="19"/>
          <w:lang w:val="sk-SK"/>
        </w:rPr>
        <w:footnoteReference w:id="86"/>
      </w:r>
      <w:r w:rsidR="004265FD" w:rsidRPr="00984047">
        <w:rPr>
          <w:rFonts w:ascii="Arial" w:hAnsi="Arial" w:cs="Arial"/>
          <w:b w:val="0"/>
          <w:color w:val="auto"/>
          <w:sz w:val="19"/>
          <w:szCs w:val="19"/>
          <w:lang w:val="sk-SK"/>
        </w:rPr>
        <w:t xml:space="preserve">. </w:t>
      </w:r>
      <w:r w:rsidR="00F701A2" w:rsidRPr="00984047">
        <w:rPr>
          <w:rFonts w:ascii="Arial" w:hAnsi="Arial" w:cs="Arial"/>
          <w:b w:val="0"/>
          <w:color w:val="auto"/>
          <w:sz w:val="19"/>
          <w:szCs w:val="19"/>
          <w:lang w:val="sk-SK"/>
        </w:rPr>
        <w:t xml:space="preserve">V prípade, že zariadenie/vybavenie vykázané ako </w:t>
      </w:r>
      <w:r w:rsidR="00DE68F8">
        <w:rPr>
          <w:rFonts w:ascii="Arial" w:hAnsi="Arial" w:cs="Arial"/>
          <w:b w:val="0"/>
          <w:color w:val="auto"/>
          <w:sz w:val="19"/>
          <w:szCs w:val="19"/>
          <w:lang w:val="sk-SK"/>
        </w:rPr>
        <w:t xml:space="preserve">(drobný) </w:t>
      </w:r>
      <w:r w:rsidR="00F701A2" w:rsidRPr="00984047">
        <w:rPr>
          <w:rFonts w:ascii="Arial" w:hAnsi="Arial" w:cs="Arial"/>
          <w:b w:val="0"/>
          <w:color w:val="auto"/>
          <w:sz w:val="19"/>
          <w:szCs w:val="19"/>
          <w:lang w:val="sk-SK"/>
        </w:rPr>
        <w:t>dlhodobý hmotný/nehmotný majetok</w:t>
      </w:r>
      <w:r w:rsidR="003E2DFA" w:rsidRPr="00984047">
        <w:rPr>
          <w:rFonts w:ascii="Arial" w:hAnsi="Arial" w:cs="Arial"/>
          <w:b w:val="0"/>
          <w:color w:val="auto"/>
          <w:sz w:val="19"/>
          <w:szCs w:val="19"/>
          <w:lang w:val="sk-SK"/>
        </w:rPr>
        <w:t xml:space="preserve">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3E2DFA"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3E2DFA" w:rsidRPr="00984047">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984047" w:rsidRDefault="004A613B" w:rsidP="00E82B90">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2.2 Zariadenie/vybavenie - mimo krížového financovania</w:t>
      </w:r>
    </w:p>
    <w:p w14:paraId="15B0CEB8" w14:textId="7E0B2B00"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w:t>
      </w:r>
      <w:r w:rsidR="00576D8A" w:rsidRPr="00984047">
        <w:rPr>
          <w:rFonts w:ascii="Arial" w:hAnsi="Arial" w:cs="Arial"/>
          <w:b w:val="0"/>
          <w:color w:val="auto"/>
          <w:sz w:val="19"/>
          <w:szCs w:val="19"/>
          <w:lang w:val="sk-SK"/>
        </w:rPr>
        <w:t>, ktoré žiadateľ/prijímateľ bude využívať len pre účely projektu</w:t>
      </w:r>
      <w:r w:rsidR="00A224F2" w:rsidRPr="00984047">
        <w:rPr>
          <w:rFonts w:ascii="Arial" w:hAnsi="Arial" w:cs="Arial"/>
          <w:b w:val="0"/>
          <w:color w:val="auto"/>
          <w:sz w:val="19"/>
          <w:szCs w:val="19"/>
          <w:lang w:val="sk-SK"/>
        </w:rPr>
        <w:t>/ov v rámci OP EVS</w:t>
      </w:r>
      <w:r w:rsidR="00576D8A"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984047" w:rsidRDefault="000B11BF" w:rsidP="000C2C06">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w:t>
      </w:r>
      <w:r w:rsidR="00CE0C11" w:rsidRPr="00984047">
        <w:rPr>
          <w:rFonts w:ascii="Arial" w:hAnsi="Arial" w:cs="Arial"/>
          <w:b w:val="0"/>
          <w:color w:val="auto"/>
          <w:sz w:val="19"/>
          <w:szCs w:val="19"/>
          <w:lang w:val="sk-SK"/>
        </w:rPr>
        <w:t xml:space="preserve"> cena obstarávaného zariadenia/vybavenia (vrátane nehmotného majetku) presiahne </w:t>
      </w:r>
      <w:r w:rsidR="00677198" w:rsidRPr="00984047">
        <w:rPr>
          <w:rFonts w:ascii="Arial" w:hAnsi="Arial" w:cs="Arial"/>
          <w:b w:val="0"/>
          <w:color w:val="auto"/>
          <w:sz w:val="19"/>
          <w:szCs w:val="19"/>
          <w:lang w:val="sk-SK"/>
        </w:rPr>
        <w:t xml:space="preserve">alebo nepresiahne </w:t>
      </w:r>
      <w:r w:rsidR="00CE0C11" w:rsidRPr="00984047">
        <w:rPr>
          <w:rFonts w:ascii="Arial" w:hAnsi="Arial" w:cs="Arial"/>
          <w:b w:val="0"/>
          <w:color w:val="auto"/>
          <w:sz w:val="19"/>
          <w:szCs w:val="19"/>
          <w:lang w:val="sk-SK"/>
        </w:rPr>
        <w:t>výšku definovanú v zákone o dani z príjmov (podľa § 22 uvedeného zákona)</w:t>
      </w:r>
      <w:r w:rsidR="00F37FEA"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F37FEA" w:rsidRPr="00984047">
        <w:rPr>
          <w:rFonts w:ascii="Arial" w:hAnsi="Arial" w:cs="Arial"/>
          <w:b w:val="0"/>
          <w:color w:val="auto"/>
          <w:sz w:val="19"/>
          <w:szCs w:val="19"/>
          <w:lang w:val="sk-SK"/>
        </w:rPr>
        <w:t>j. uvedené zariadenie/vybavenie (vrátane nehmotného majetku) je vykázané ako (drobný) dlhodobý hmotný/nehmotný majetok</w:t>
      </w:r>
      <w:r w:rsidR="00861F78" w:rsidRPr="00984047">
        <w:rPr>
          <w:rFonts w:ascii="Arial" w:hAnsi="Arial" w:cs="Arial"/>
          <w:b w:val="0"/>
          <w:color w:val="auto"/>
          <w:sz w:val="19"/>
          <w:szCs w:val="19"/>
          <w:lang w:val="sk-SK"/>
        </w:rPr>
        <w:t>,</w:t>
      </w:r>
      <w:r w:rsidR="00CE0C11" w:rsidRPr="00984047">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984047">
        <w:rPr>
          <w:rFonts w:ascii="Arial" w:hAnsi="Arial" w:cs="Arial"/>
          <w:b w:val="0"/>
          <w:color w:val="auto"/>
          <w:sz w:val="19"/>
          <w:szCs w:val="19"/>
          <w:lang w:val="sk-SK"/>
        </w:rPr>
        <w:t>pre viacero projektov v rámci OP EVS</w:t>
      </w:r>
      <w:r w:rsidR="00CE0C11"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CE0C11" w:rsidRPr="00984047">
        <w:rPr>
          <w:rFonts w:ascii="Arial" w:hAnsi="Arial" w:cs="Arial"/>
          <w:b w:val="0"/>
          <w:color w:val="auto"/>
          <w:sz w:val="19"/>
          <w:szCs w:val="19"/>
          <w:lang w:val="sk-SK"/>
        </w:rPr>
        <w:t>j. za oprávnený výdavok sa bude považovať iba daňový odpis za prislúchajúce obdobie realizácie projektu</w:t>
      </w:r>
      <w:r w:rsidR="00CE0C11" w:rsidRPr="00984047">
        <w:rPr>
          <w:rStyle w:val="Odkaznapoznmkupodiarou"/>
          <w:rFonts w:cs="Arial"/>
          <w:b w:val="0"/>
          <w:color w:val="auto"/>
          <w:sz w:val="19"/>
          <w:szCs w:val="19"/>
          <w:lang w:val="sk-SK"/>
        </w:rPr>
        <w:footnoteReference w:id="87"/>
      </w:r>
      <w:r w:rsidR="00CE0C11" w:rsidRPr="00984047">
        <w:rPr>
          <w:rFonts w:ascii="Arial" w:hAnsi="Arial" w:cs="Arial"/>
          <w:b w:val="0"/>
          <w:color w:val="auto"/>
          <w:sz w:val="19"/>
          <w:szCs w:val="19"/>
          <w:lang w:val="sk-SK"/>
        </w:rPr>
        <w:t xml:space="preserve">. </w:t>
      </w:r>
      <w:r w:rsidR="00B34211" w:rsidRPr="00984047">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B34211"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B34211" w:rsidRPr="00984047">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984047" w:rsidRDefault="004A613B" w:rsidP="000C2C06">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2.3 Odpisy hmotného a nehmotného majetku</w:t>
      </w:r>
    </w:p>
    <w:p w14:paraId="1B7B17A2" w14:textId="1A97E45E" w:rsidR="00A75812" w:rsidRPr="00984047" w:rsidRDefault="00A75812" w:rsidP="00A75812">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411792" w:rsidRDefault="003171D1" w:rsidP="00E61D2C">
      <w:pPr>
        <w:pStyle w:val="Highlight3"/>
        <w:spacing w:before="120" w:after="120" w:line="288" w:lineRule="auto"/>
        <w:jc w:val="both"/>
        <w:rPr>
          <w:rFonts w:ascii="Arial" w:hAnsi="Arial" w:cs="Arial"/>
          <w:b w:val="0"/>
          <w:color w:val="auto"/>
          <w:sz w:val="19"/>
          <w:szCs w:val="19"/>
          <w:lang w:val="sk-SK"/>
        </w:rPr>
      </w:pPr>
      <w:r w:rsidRPr="00411792">
        <w:rPr>
          <w:rFonts w:ascii="Arial" w:hAnsi="Arial" w:cs="Arial"/>
          <w:b w:val="0"/>
          <w:color w:val="auto"/>
          <w:sz w:val="19"/>
          <w:szCs w:val="19"/>
          <w:lang w:val="sk-SK"/>
        </w:rPr>
        <w:t xml:space="preserve">Bližšie informácie k odpisom hmotného a nehmotného majetku sú </w:t>
      </w:r>
      <w:r w:rsidR="006A279C" w:rsidRPr="00411792">
        <w:rPr>
          <w:rFonts w:ascii="Arial" w:hAnsi="Arial" w:cs="Arial"/>
          <w:b w:val="0"/>
          <w:color w:val="auto"/>
          <w:sz w:val="19"/>
          <w:szCs w:val="19"/>
          <w:lang w:val="sk-SK"/>
        </w:rPr>
        <w:t>uvedené v časti</w:t>
      </w:r>
      <w:r w:rsidR="00E61D2C" w:rsidRPr="00411792">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411792" w:rsidRDefault="004265FD" w:rsidP="00411792">
      <w:pPr>
        <w:pStyle w:val="BodyText1"/>
        <w:rPr>
          <w:b/>
          <w:sz w:val="20"/>
          <w:lang w:val="sk-SK"/>
        </w:rPr>
      </w:pPr>
      <w:r w:rsidRPr="00411792">
        <w:rPr>
          <w:b/>
          <w:sz w:val="20"/>
          <w:lang w:val="sk-SK"/>
        </w:rPr>
        <w:t xml:space="preserve">Hlavná položka „3. Názov konkrétnej aktivity“ (uviesť názov aktivity podľa opisu projektu, ktorý je zhodný s názvom aktivity uvedeným v </w:t>
      </w:r>
      <w:r w:rsidR="0022445F" w:rsidRPr="00411792">
        <w:rPr>
          <w:b/>
          <w:sz w:val="20"/>
          <w:lang w:val="sk-SK"/>
        </w:rPr>
        <w:t>časti</w:t>
      </w:r>
      <w:r w:rsidRPr="00411792">
        <w:rPr>
          <w:b/>
          <w:sz w:val="20"/>
          <w:lang w:val="sk-SK"/>
        </w:rPr>
        <w:t xml:space="preserve"> 11 formulára </w:t>
      </w:r>
      <w:r w:rsidR="001874B7" w:rsidRPr="00411792">
        <w:rPr>
          <w:b/>
          <w:sz w:val="20"/>
          <w:lang w:val="sk-SK"/>
        </w:rPr>
        <w:t>Žo</w:t>
      </w:r>
      <w:r w:rsidRPr="00411792">
        <w:rPr>
          <w:b/>
          <w:sz w:val="20"/>
          <w:lang w:val="sk-SK"/>
        </w:rPr>
        <w:t>NFP)</w:t>
      </w:r>
    </w:p>
    <w:p w14:paraId="15B0CF00" w14:textId="4E7DE40F"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984047">
        <w:rPr>
          <w:rFonts w:ascii="Arial" w:hAnsi="Arial" w:cs="Arial"/>
          <w:b w:val="0"/>
          <w:color w:val="auto"/>
          <w:sz w:val="19"/>
          <w:szCs w:val="19"/>
          <w:lang w:val="sk-SK"/>
        </w:rPr>
        <w:t xml:space="preserve">sa vytvorí </w:t>
      </w:r>
      <w:r w:rsidRPr="00984047">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984047">
        <w:rPr>
          <w:rFonts w:ascii="Arial" w:hAnsi="Arial" w:cs="Arial"/>
          <w:b w:val="0"/>
          <w:color w:val="auto"/>
          <w:sz w:val="19"/>
          <w:szCs w:val="19"/>
          <w:lang w:val="sk-SK"/>
        </w:rPr>
        <w:t xml:space="preserve">uvedenými </w:t>
      </w:r>
      <w:r w:rsidRPr="00984047">
        <w:rPr>
          <w:rFonts w:ascii="Arial" w:hAnsi="Arial" w:cs="Arial"/>
          <w:b w:val="0"/>
          <w:color w:val="auto"/>
          <w:sz w:val="19"/>
          <w:szCs w:val="19"/>
          <w:lang w:val="sk-SK"/>
        </w:rPr>
        <w:t>v opise projektu a v</w:t>
      </w:r>
      <w:r w:rsidR="0042660D" w:rsidRPr="00984047">
        <w:rPr>
          <w:rFonts w:ascii="Arial" w:hAnsi="Arial" w:cs="Arial"/>
          <w:b w:val="0"/>
          <w:color w:val="auto"/>
          <w:sz w:val="19"/>
          <w:szCs w:val="19"/>
          <w:lang w:val="sk-SK"/>
        </w:rPr>
        <w:t>o</w:t>
      </w:r>
      <w:r w:rsidRPr="00984047">
        <w:rPr>
          <w:rFonts w:ascii="Arial" w:hAnsi="Arial" w:cs="Arial"/>
          <w:b w:val="0"/>
          <w:color w:val="auto"/>
          <w:sz w:val="19"/>
          <w:szCs w:val="19"/>
          <w:lang w:val="sk-SK"/>
        </w:rPr>
        <w:t xml:space="preserve"> formulár</w:t>
      </w:r>
      <w:r w:rsidR="0042660D" w:rsidRPr="00984047">
        <w:rPr>
          <w:rFonts w:ascii="Arial" w:hAnsi="Arial" w:cs="Arial"/>
          <w:b w:val="0"/>
          <w:color w:val="auto"/>
          <w:sz w:val="19"/>
          <w:szCs w:val="19"/>
          <w:lang w:val="sk-SK"/>
        </w:rPr>
        <w:t>i</w:t>
      </w:r>
      <w:r w:rsidRPr="00984047">
        <w:rPr>
          <w:rFonts w:ascii="Arial" w:hAnsi="Arial" w:cs="Arial"/>
          <w:b w:val="0"/>
          <w:color w:val="auto"/>
          <w:sz w:val="19"/>
          <w:szCs w:val="19"/>
          <w:lang w:val="sk-SK"/>
        </w:rPr>
        <w:t xml:space="preserve"> </w:t>
      </w:r>
      <w:r w:rsidR="001874B7" w:rsidRPr="00984047">
        <w:rPr>
          <w:rFonts w:ascii="Arial" w:hAnsi="Arial" w:cs="Arial"/>
          <w:b w:val="0"/>
          <w:color w:val="auto"/>
          <w:sz w:val="19"/>
          <w:szCs w:val="19"/>
          <w:lang w:val="sk-SK"/>
        </w:rPr>
        <w:t>Žo</w:t>
      </w:r>
      <w:r w:rsidRPr="00984047">
        <w:rPr>
          <w:rFonts w:ascii="Arial" w:hAnsi="Arial" w:cs="Arial"/>
          <w:b w:val="0"/>
          <w:color w:val="auto"/>
          <w:sz w:val="19"/>
          <w:szCs w:val="19"/>
          <w:lang w:val="sk-SK"/>
        </w:rPr>
        <w:t xml:space="preserve">NFP. </w:t>
      </w:r>
      <w:r w:rsidR="00E45574" w:rsidRPr="00984047">
        <w:rPr>
          <w:rFonts w:ascii="Arial" w:hAnsi="Arial" w:cs="Arial"/>
          <w:b w:val="0"/>
          <w:color w:val="auto"/>
          <w:sz w:val="19"/>
          <w:szCs w:val="19"/>
          <w:lang w:val="sk-SK"/>
        </w:rPr>
        <w:t xml:space="preserve">Nezlučujú sa </w:t>
      </w:r>
      <w:r w:rsidRPr="00984047">
        <w:rPr>
          <w:rFonts w:ascii="Arial" w:hAnsi="Arial" w:cs="Arial"/>
          <w:b w:val="0"/>
          <w:color w:val="auto"/>
          <w:sz w:val="19"/>
          <w:szCs w:val="19"/>
          <w:lang w:val="sk-SK"/>
        </w:rPr>
        <w:t>všetky aktivity do jednej spoločnej hlavnej položky/aktivity.</w:t>
      </w:r>
    </w:p>
    <w:p w14:paraId="15B0CF01" w14:textId="35C4FC68"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nebudú mať v rozpočte vlastnú hlavnú časť a nebudú rozpočtované, </w:t>
      </w:r>
      <w:r w:rsidR="00AB42B1" w:rsidRPr="00984047">
        <w:rPr>
          <w:rFonts w:ascii="Arial" w:hAnsi="Arial" w:cs="Arial"/>
          <w:color w:val="auto"/>
          <w:sz w:val="19"/>
          <w:szCs w:val="19"/>
          <w:lang w:val="sk-SK"/>
        </w:rPr>
        <w:t xml:space="preserve">sa budú </w:t>
      </w:r>
      <w:r w:rsidRPr="00984047">
        <w:rPr>
          <w:rFonts w:ascii="Arial" w:hAnsi="Arial" w:cs="Arial"/>
          <w:color w:val="auto"/>
          <w:sz w:val="19"/>
          <w:szCs w:val="19"/>
          <w:lang w:val="sk-SK"/>
        </w:rPr>
        <w:t>musieť realizovať z vlastných zdrojov.</w:t>
      </w:r>
    </w:p>
    <w:p w14:paraId="15B0CF02" w14:textId="611400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984047">
        <w:rPr>
          <w:rFonts w:ascii="Arial" w:hAnsi="Arial" w:cs="Arial"/>
          <w:b w:val="0"/>
          <w:color w:val="auto"/>
          <w:sz w:val="19"/>
          <w:szCs w:val="19"/>
          <w:lang w:val="sk-SK"/>
        </w:rPr>
        <w:t>sú</w:t>
      </w:r>
      <w:r w:rsidRPr="00984047">
        <w:rPr>
          <w:rFonts w:ascii="Arial" w:hAnsi="Arial" w:cs="Arial"/>
          <w:b w:val="0"/>
          <w:color w:val="auto"/>
          <w:sz w:val="19"/>
          <w:szCs w:val="19"/>
          <w:lang w:val="sk-SK"/>
        </w:rPr>
        <w:t xml:space="preserve"> uvedené v opise projektu.</w:t>
      </w:r>
    </w:p>
    <w:p w14:paraId="15B0CF03" w14:textId="77777777" w:rsidR="004A613B" w:rsidRPr="00984047" w:rsidRDefault="004265FD" w:rsidP="005F6320">
      <w:pPr>
        <w:pStyle w:val="Highlight3"/>
        <w:spacing w:before="360" w:after="120" w:line="288" w:lineRule="auto"/>
        <w:ind w:left="142"/>
        <w:jc w:val="both"/>
        <w:rPr>
          <w:rFonts w:ascii="Arial" w:hAnsi="Arial" w:cs="Arial"/>
          <w:b w:val="0"/>
          <w:color w:val="auto"/>
          <w:sz w:val="19"/>
          <w:szCs w:val="19"/>
          <w:lang w:val="sk-SK"/>
        </w:rPr>
      </w:pPr>
      <w:r w:rsidRPr="00984047">
        <w:rPr>
          <w:rFonts w:ascii="Arial" w:hAnsi="Arial" w:cs="Arial"/>
          <w:color w:val="auto"/>
          <w:sz w:val="19"/>
          <w:szCs w:val="19"/>
          <w:lang w:val="sk-SK"/>
        </w:rPr>
        <w:t>Položka 3.1. Personálne výdavky interné – odborné činnosti</w:t>
      </w:r>
      <w:r w:rsidRPr="00984047">
        <w:rPr>
          <w:rFonts w:ascii="Arial" w:hAnsi="Arial" w:cs="Arial"/>
          <w:b w:val="0"/>
          <w:color w:val="auto"/>
          <w:sz w:val="19"/>
          <w:szCs w:val="19"/>
          <w:lang w:val="sk-SK"/>
        </w:rPr>
        <w:t xml:space="preserve"> </w:t>
      </w:r>
    </w:p>
    <w:p w14:paraId="2675DE13" w14:textId="056C80B6" w:rsidR="001E6738"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984047">
        <w:rPr>
          <w:rStyle w:val="Odkaznapoznmkupodiarou"/>
          <w:rFonts w:cs="Arial"/>
          <w:b w:val="0"/>
          <w:color w:val="auto"/>
          <w:sz w:val="19"/>
          <w:szCs w:val="19"/>
          <w:lang w:val="sk-SK"/>
        </w:rPr>
        <w:footnoteReference w:id="88"/>
      </w:r>
      <w:r w:rsidR="004265FD" w:rsidRPr="00984047">
        <w:rPr>
          <w:rFonts w:ascii="Arial" w:hAnsi="Arial" w:cs="Arial"/>
          <w:b w:val="0"/>
          <w:color w:val="auto"/>
          <w:sz w:val="19"/>
          <w:szCs w:val="19"/>
          <w:lang w:val="sk-SK"/>
        </w:rPr>
        <w:t xml:space="preserve"> (v prípade, ak zamestnanec nepracuje 100% </w:t>
      </w:r>
      <w:r w:rsidR="00055DA3"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984047">
        <w:rPr>
          <w:rFonts w:ascii="Arial" w:hAnsi="Arial" w:cs="Arial"/>
          <w:b w:val="0"/>
          <w:color w:val="auto"/>
          <w:sz w:val="19"/>
          <w:szCs w:val="19"/>
          <w:lang w:val="sk-SK"/>
        </w:rPr>
        <w:t>prác</w:t>
      </w:r>
      <w:r w:rsidR="00F45724" w:rsidRPr="00984047">
        <w:rPr>
          <w:rFonts w:ascii="Arial" w:hAnsi="Arial" w:cs="Arial"/>
          <w:b w:val="0"/>
          <w:color w:val="auto"/>
          <w:sz w:val="19"/>
          <w:szCs w:val="19"/>
          <w:lang w:val="sk-SK"/>
        </w:rPr>
        <w:t>ach</w:t>
      </w:r>
      <w:r w:rsidR="00A96FDF" w:rsidRPr="00984047">
        <w:rPr>
          <w:rFonts w:ascii="Arial" w:hAnsi="Arial" w:cs="Arial"/>
          <w:b w:val="0"/>
          <w:color w:val="auto"/>
          <w:sz w:val="19"/>
          <w:szCs w:val="19"/>
          <w:lang w:val="sk-SK"/>
        </w:rPr>
        <w:t xml:space="preserve"> vykonávan</w:t>
      </w:r>
      <w:r w:rsidR="00F45724" w:rsidRPr="00984047">
        <w:rPr>
          <w:rFonts w:ascii="Arial" w:hAnsi="Arial" w:cs="Arial"/>
          <w:b w:val="0"/>
          <w:color w:val="auto"/>
          <w:sz w:val="19"/>
          <w:szCs w:val="19"/>
          <w:lang w:val="sk-SK"/>
        </w:rPr>
        <w:t>ých</w:t>
      </w:r>
      <w:r w:rsidR="00A96FDF"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výdavky spojené s touto činnosťou budú považované za neoprávnené</w:t>
      </w:r>
      <w:r w:rsidR="004265FD" w:rsidRPr="00984047">
        <w:rPr>
          <w:rStyle w:val="Odkaznapoznmkupodiarou"/>
          <w:rFonts w:cs="Arial"/>
          <w:b w:val="0"/>
          <w:color w:val="auto"/>
          <w:sz w:val="19"/>
          <w:szCs w:val="19"/>
          <w:lang w:val="sk-SK"/>
        </w:rPr>
        <w:footnoteReference w:id="89"/>
      </w:r>
      <w:r w:rsidR="004265FD" w:rsidRPr="00984047">
        <w:rPr>
          <w:rFonts w:ascii="Arial" w:hAnsi="Arial" w:cs="Arial"/>
          <w:b w:val="0"/>
          <w:color w:val="auto"/>
          <w:sz w:val="19"/>
          <w:szCs w:val="19"/>
          <w:lang w:val="sk-SK"/>
        </w:rPr>
        <w:t xml:space="preserve">. </w:t>
      </w:r>
    </w:p>
    <w:p w14:paraId="15B0CF04" w14:textId="6567C288"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A96FDF" w:rsidRPr="00984047">
        <w:rPr>
          <w:rFonts w:ascii="Arial" w:hAnsi="Arial" w:cs="Arial"/>
          <w:b w:val="0"/>
          <w:color w:val="auto"/>
          <w:sz w:val="19"/>
          <w:szCs w:val="19"/>
          <w:lang w:val="sk-SK"/>
        </w:rPr>
        <w:t>V</w:t>
      </w:r>
      <w:r w:rsidRPr="00984047">
        <w:rPr>
          <w:rFonts w:ascii="Arial" w:hAnsi="Arial" w:cs="Arial"/>
          <w:b w:val="0"/>
          <w:color w:val="auto"/>
          <w:sz w:val="19"/>
          <w:szCs w:val="19"/>
          <w:lang w:val="sk-SK"/>
        </w:rPr>
        <w:t xml:space="preserve"> opačnom prípade búdu tieto výdavky označené ako neoprávnené. </w:t>
      </w:r>
    </w:p>
    <w:p w14:paraId="15B0CF05"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004265FD" w:rsidRPr="00984047">
        <w:rPr>
          <w:rFonts w:ascii="Arial" w:hAnsi="Arial" w:cs="Arial"/>
          <w:b w:val="0"/>
          <w:color w:val="auto"/>
          <w:sz w:val="19"/>
          <w:szCs w:val="19"/>
          <w:lang w:val="sk-SK"/>
        </w:rPr>
        <w:t xml:space="preserve"> je možné začleniť personál zastrešujúci odbornú časť predmetnej aktivity.</w:t>
      </w:r>
      <w:r w:rsidR="004265FD" w:rsidRPr="00984047" w:rsidDel="00707708">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 tejto podpoložke nesmú byť rozpočtované riadiace a administratívne činnosti, rov</w:t>
      </w:r>
      <w:r w:rsidR="00A16B72" w:rsidRPr="00984047">
        <w:rPr>
          <w:rFonts w:ascii="Arial" w:hAnsi="Arial" w:cs="Arial"/>
          <w:b w:val="0"/>
          <w:color w:val="auto"/>
          <w:sz w:val="19"/>
          <w:szCs w:val="19"/>
          <w:lang w:val="sk-SK"/>
        </w:rPr>
        <w:t>nako činnosti spojené s monitorovaním</w:t>
      </w:r>
      <w:r w:rsidR="004265FD" w:rsidRPr="00984047">
        <w:rPr>
          <w:rFonts w:ascii="Arial" w:hAnsi="Arial" w:cs="Arial"/>
          <w:b w:val="0"/>
          <w:color w:val="auto"/>
          <w:sz w:val="19"/>
          <w:szCs w:val="19"/>
          <w:lang w:val="sk-SK"/>
        </w:rPr>
        <w:t xml:space="preserve"> projektu</w:t>
      </w:r>
      <w:r w:rsidR="008D099D" w:rsidRPr="00984047">
        <w:rPr>
          <w:rStyle w:val="Odkaznapoznmkupodiarou"/>
          <w:rFonts w:cs="Arial"/>
          <w:b w:val="0"/>
          <w:color w:val="auto"/>
          <w:sz w:val="19"/>
          <w:szCs w:val="19"/>
          <w:lang w:val="sk-SK"/>
        </w:rPr>
        <w:footnoteReference w:id="90"/>
      </w:r>
      <w:r w:rsidR="004265FD" w:rsidRPr="00984047">
        <w:rPr>
          <w:rFonts w:ascii="Arial" w:hAnsi="Arial" w:cs="Arial"/>
          <w:b w:val="0"/>
          <w:color w:val="auto"/>
          <w:sz w:val="19"/>
          <w:szCs w:val="19"/>
          <w:lang w:val="sk-SK"/>
        </w:rPr>
        <w:t xml:space="preserve">. </w:t>
      </w:r>
    </w:p>
    <w:p w14:paraId="15B0CF07" w14:textId="77777777" w:rsidR="004A613B" w:rsidRPr="00984047" w:rsidRDefault="004265FD" w:rsidP="005F6320">
      <w:pPr>
        <w:pStyle w:val="Highlight3"/>
        <w:spacing w:before="36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3.2. Cestovné náhrady </w:t>
      </w:r>
    </w:p>
    <w:p w14:paraId="15B0CF08" w14:textId="2473B43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984047">
        <w:rPr>
          <w:rFonts w:ascii="Arial" w:hAnsi="Arial" w:cs="Arial"/>
          <w:b w:val="0"/>
          <w:color w:val="auto"/>
          <w:sz w:val="19"/>
          <w:szCs w:val="19"/>
          <w:lang w:val="sk-SK"/>
        </w:rPr>
        <w:t>, ako aj limitmi uvedenými v tejto príručke</w:t>
      </w:r>
      <w:r w:rsidR="004265FD" w:rsidRPr="00984047">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984047" w:rsidRDefault="004265FD" w:rsidP="005F6320">
      <w:pPr>
        <w:pStyle w:val="Highlight3"/>
        <w:spacing w:before="360" w:after="120" w:line="288" w:lineRule="auto"/>
        <w:ind w:left="284"/>
        <w:jc w:val="both"/>
        <w:rPr>
          <w:rFonts w:ascii="Arial" w:hAnsi="Arial" w:cs="Arial"/>
          <w:b w:val="0"/>
          <w:sz w:val="19"/>
          <w:szCs w:val="19"/>
          <w:lang w:val="sk-SK"/>
        </w:rPr>
      </w:pPr>
      <w:r w:rsidRPr="00984047">
        <w:rPr>
          <w:rFonts w:ascii="Arial" w:hAnsi="Arial" w:cs="Arial"/>
          <w:color w:val="auto"/>
          <w:sz w:val="19"/>
          <w:szCs w:val="19"/>
          <w:lang w:val="sk-SK"/>
        </w:rPr>
        <w:t xml:space="preserve">Položka 3.3. Dodávka služieb - personálne výdavky (odborné činnosti) </w:t>
      </w:r>
    </w:p>
    <w:p w14:paraId="15B0CF0A" w14:textId="7131B0D3"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O</w:t>
      </w:r>
      <w:r w:rsidR="004265FD" w:rsidRPr="00984047">
        <w:rPr>
          <w:rFonts w:ascii="Arial" w:hAnsi="Arial" w:cs="Arial"/>
          <w:b w:val="0"/>
          <w:color w:val="auto"/>
          <w:sz w:val="19"/>
          <w:szCs w:val="19"/>
          <w:lang w:val="sk-SK"/>
        </w:rPr>
        <w:t>dborné činnosti zahŕňajú výdavky predmetnej aktivity vzniknuté na základe iných ako pracovnoprávnych vzťahov</w:t>
      </w:r>
      <w:r w:rsidR="004265FD" w:rsidRPr="00984047">
        <w:rPr>
          <w:rFonts w:ascii="Arial" w:hAnsi="Arial" w:cs="Arial"/>
          <w:b w:val="0"/>
          <w:color w:val="auto"/>
          <w:sz w:val="19"/>
          <w:szCs w:val="19"/>
          <w:vertAlign w:val="superscript"/>
          <w:lang w:val="sk-SK"/>
        </w:rPr>
        <w:footnoteReference w:id="91"/>
      </w:r>
      <w:r w:rsidR="004265FD" w:rsidRPr="00984047">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984047">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984047">
        <w:rPr>
          <w:rFonts w:ascii="Arial" w:hAnsi="Arial" w:cs="Arial"/>
          <w:b w:val="0"/>
          <w:color w:val="auto"/>
          <w:sz w:val="19"/>
          <w:szCs w:val="19"/>
          <w:lang w:val="sk-SK"/>
        </w:rPr>
        <w:t xml:space="preserve">Pretože ide o poskytovanie služieb je nutné spravidla </w:t>
      </w:r>
      <w:r w:rsidR="004265FD" w:rsidRPr="00984047">
        <w:rPr>
          <w:rFonts w:ascii="Arial" w:hAnsi="Arial" w:cs="Arial"/>
          <w:color w:val="auto"/>
          <w:sz w:val="19"/>
          <w:szCs w:val="19"/>
          <w:lang w:val="sk-SK"/>
        </w:rPr>
        <w:t xml:space="preserve">postupovať podľa pravidiel o verejnom obstarávaní (zákon </w:t>
      </w:r>
      <w:r w:rsidR="0005604C" w:rsidRPr="00984047">
        <w:rPr>
          <w:rFonts w:ascii="Arial" w:hAnsi="Arial" w:cs="Arial"/>
          <w:color w:val="auto"/>
          <w:sz w:val="19"/>
          <w:szCs w:val="19"/>
          <w:lang w:val="sk-SK"/>
        </w:rPr>
        <w:t>o VO</w:t>
      </w:r>
      <w:r w:rsidR="00A16B72" w:rsidRPr="00984047">
        <w:rPr>
          <w:rFonts w:ascii="Arial" w:hAnsi="Arial" w:cs="Arial"/>
          <w:color w:val="auto"/>
          <w:sz w:val="19"/>
          <w:szCs w:val="19"/>
          <w:lang w:val="sk-SK"/>
        </w:rPr>
        <w:t>).</w:t>
      </w:r>
      <w:r w:rsidR="004265FD" w:rsidRPr="00984047">
        <w:rPr>
          <w:rFonts w:ascii="Arial" w:hAnsi="Arial" w:cs="Arial"/>
          <w:b w:val="0"/>
          <w:color w:val="auto"/>
          <w:sz w:val="19"/>
          <w:szCs w:val="19"/>
          <w:lang w:val="sk-SK"/>
        </w:rPr>
        <w:t xml:space="preserve"> V komentári je potrebné uviesť </w:t>
      </w:r>
      <w:r w:rsidR="00F768F3" w:rsidRPr="00984047">
        <w:rPr>
          <w:rFonts w:ascii="Arial" w:hAnsi="Arial" w:cs="Arial"/>
          <w:b w:val="0"/>
          <w:color w:val="auto"/>
          <w:sz w:val="19"/>
          <w:szCs w:val="19"/>
          <w:lang w:val="sk-SK"/>
        </w:rPr>
        <w:t xml:space="preserve">aj </w:t>
      </w:r>
      <w:r w:rsidR="004265FD" w:rsidRPr="00984047">
        <w:rPr>
          <w:rFonts w:ascii="Arial" w:hAnsi="Arial" w:cs="Arial"/>
          <w:b w:val="0"/>
          <w:color w:val="auto"/>
          <w:sz w:val="19"/>
          <w:szCs w:val="19"/>
          <w:lang w:val="sk-SK"/>
        </w:rPr>
        <w:t xml:space="preserve">opis pracovnej činnosti. </w:t>
      </w:r>
      <w:r w:rsidR="00E51BF7" w:rsidRPr="00984047">
        <w:rPr>
          <w:rFonts w:ascii="Arial" w:hAnsi="Arial" w:cs="Arial"/>
          <w:b w:val="0"/>
          <w:color w:val="auto"/>
          <w:sz w:val="19"/>
          <w:szCs w:val="19"/>
          <w:lang w:val="sk-SK"/>
        </w:rPr>
        <w:t>R</w:t>
      </w:r>
      <w:r w:rsidR="004265FD" w:rsidRPr="00984047">
        <w:rPr>
          <w:rFonts w:ascii="Arial" w:hAnsi="Arial" w:cs="Arial"/>
          <w:b w:val="0"/>
          <w:color w:val="auto"/>
          <w:sz w:val="19"/>
          <w:szCs w:val="19"/>
          <w:lang w:val="sk-SK"/>
        </w:rPr>
        <w:t xml:space="preserve">ozsah práce v komentári </w:t>
      </w:r>
      <w:r w:rsidR="00E51BF7" w:rsidRPr="00984047">
        <w:rPr>
          <w:rFonts w:ascii="Arial" w:hAnsi="Arial" w:cs="Arial"/>
          <w:b w:val="0"/>
          <w:color w:val="auto"/>
          <w:sz w:val="19"/>
          <w:szCs w:val="19"/>
          <w:lang w:val="sk-SK"/>
        </w:rPr>
        <w:t>sa musí zhodovať</w:t>
      </w:r>
      <w:r w:rsidR="004265FD" w:rsidRPr="00984047">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výdavky spojené s vykonaním diela alebo poskytnutím služby </w:t>
      </w:r>
      <w:r w:rsidR="004265FD" w:rsidRPr="00984047">
        <w:rPr>
          <w:rFonts w:ascii="Arial" w:hAnsi="Arial" w:cs="Arial"/>
          <w:color w:val="auto"/>
          <w:sz w:val="19"/>
          <w:szCs w:val="19"/>
          <w:lang w:val="sk-SK"/>
        </w:rPr>
        <w:t>sú započítané do jednotkovej ceny</w:t>
      </w:r>
      <w:r w:rsidR="004265FD" w:rsidRPr="00984047">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984047">
        <w:rPr>
          <w:rFonts w:ascii="Arial" w:hAnsi="Arial" w:cs="Arial"/>
          <w:color w:val="auto"/>
          <w:sz w:val="19"/>
          <w:szCs w:val="19"/>
          <w:lang w:val="sk-SK"/>
        </w:rPr>
        <w:t xml:space="preserve">Jednotku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môže žiadateľ uviesť, pokiaľ si to implementácia projektu vyžaduje. V prípade využitia rozpočtovej jednotky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žiadateľ v komentári opíše jednotlivé súčasti položky</w:t>
      </w:r>
      <w:r w:rsidR="004265FD" w:rsidRPr="00984047">
        <w:rPr>
          <w:rFonts w:ascii="Arial" w:hAnsi="Arial" w:cs="Arial"/>
          <w:b w:val="0"/>
          <w:color w:val="auto"/>
          <w:sz w:val="19"/>
          <w:szCs w:val="19"/>
          <w:lang w:val="sk-SK"/>
        </w:rPr>
        <w:t xml:space="preserve">, minimálne </w:t>
      </w:r>
      <w:r w:rsidR="00812B37" w:rsidRPr="00984047">
        <w:rPr>
          <w:rFonts w:ascii="Arial" w:hAnsi="Arial" w:cs="Arial"/>
          <w:b w:val="0"/>
          <w:color w:val="auto"/>
          <w:sz w:val="19"/>
          <w:szCs w:val="19"/>
          <w:lang w:val="sk-SK"/>
        </w:rPr>
        <w:t xml:space="preserve">však </w:t>
      </w:r>
      <w:r w:rsidR="004265FD" w:rsidRPr="00984047">
        <w:rPr>
          <w:rFonts w:ascii="Arial" w:hAnsi="Arial" w:cs="Arial"/>
          <w:b w:val="0"/>
          <w:color w:val="auto"/>
          <w:sz w:val="19"/>
          <w:szCs w:val="19"/>
          <w:lang w:val="sk-SK"/>
        </w:rPr>
        <w:t xml:space="preserve">uvedie max. hodinovú sadzbu a predpokladaný rozsah hodín. </w:t>
      </w:r>
      <w:r w:rsidR="004265FD" w:rsidRPr="00984047">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984047">
        <w:rPr>
          <w:rFonts w:ascii="Arial" w:hAnsi="Arial" w:cs="Arial"/>
          <w:color w:val="auto"/>
          <w:sz w:val="19"/>
          <w:szCs w:val="19"/>
          <w:lang w:val="sk-SK"/>
        </w:rPr>
        <w:t xml:space="preserve"> </w:t>
      </w:r>
      <w:r w:rsidR="004265FD" w:rsidRPr="00984047">
        <w:rPr>
          <w:rFonts w:ascii="Arial" w:hAnsi="Arial" w:cs="Arial"/>
          <w:color w:val="auto"/>
          <w:sz w:val="19"/>
          <w:szCs w:val="19"/>
          <w:lang w:val="sk-SK"/>
        </w:rPr>
        <w:t>mandátna zmluva, príkazná zmluva, zmluva o dielo atď.) nesmú</w:t>
      </w:r>
      <w:r w:rsidR="004265FD" w:rsidRPr="00984047">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984047" w:rsidRDefault="004A613B" w:rsidP="004D183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984047">
        <w:rPr>
          <w:rFonts w:ascii="Arial" w:hAnsi="Arial" w:cs="Arial"/>
          <w:b w:val="0"/>
          <w:color w:val="auto"/>
          <w:sz w:val="19"/>
          <w:szCs w:val="19"/>
          <w:lang w:val="sk-SK"/>
        </w:rPr>
        <w:t xml:space="preserve">riadiace </w:t>
      </w:r>
      <w:r w:rsidR="004265FD" w:rsidRPr="00984047">
        <w:rPr>
          <w:rFonts w:ascii="Arial" w:hAnsi="Arial" w:cs="Arial"/>
          <w:b w:val="0"/>
          <w:color w:val="auto"/>
          <w:sz w:val="19"/>
          <w:szCs w:val="19"/>
          <w:lang w:val="sk-SK"/>
        </w:rPr>
        <w:t>a administratívne činnosti, rovnako činnosti spojené s monitor</w:t>
      </w:r>
      <w:r w:rsidR="00841FEB" w:rsidRPr="00984047">
        <w:rPr>
          <w:rFonts w:ascii="Arial" w:hAnsi="Arial" w:cs="Arial"/>
          <w:b w:val="0"/>
          <w:color w:val="auto"/>
          <w:sz w:val="19"/>
          <w:szCs w:val="19"/>
          <w:lang w:val="sk-SK"/>
        </w:rPr>
        <w:t>ovaním</w:t>
      </w:r>
      <w:r w:rsidR="004265FD" w:rsidRPr="00984047">
        <w:rPr>
          <w:rFonts w:ascii="Arial" w:hAnsi="Arial" w:cs="Arial"/>
          <w:b w:val="0"/>
          <w:color w:val="auto"/>
          <w:sz w:val="19"/>
          <w:szCs w:val="19"/>
          <w:lang w:val="sk-SK"/>
        </w:rPr>
        <w:t xml:space="preserve"> projektu. </w:t>
      </w:r>
    </w:p>
    <w:p w14:paraId="15B0CF0D" w14:textId="77777777" w:rsidR="004A613B" w:rsidRPr="00984047" w:rsidRDefault="004265FD"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Položka 3.4. Ostatné výdavky – priame</w:t>
      </w:r>
      <w:r w:rsidRPr="00984047">
        <w:rPr>
          <w:rFonts w:ascii="Arial" w:hAnsi="Arial" w:cs="Arial"/>
          <w:b w:val="0"/>
          <w:color w:val="auto"/>
          <w:sz w:val="19"/>
          <w:szCs w:val="19"/>
          <w:lang w:val="sk-SK"/>
        </w:rPr>
        <w:t xml:space="preserve"> </w:t>
      </w:r>
    </w:p>
    <w:p w14:paraId="15B0CF0E" w14:textId="37DCAD94"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984047">
        <w:rPr>
          <w:rFonts w:ascii="Arial" w:hAnsi="Arial" w:cs="Arial"/>
          <w:b w:val="0"/>
          <w:color w:val="auto"/>
          <w:sz w:val="19"/>
          <w:szCs w:val="19"/>
          <w:lang w:val="sk-SK"/>
        </w:rPr>
        <w:t xml:space="preserve">, </w:t>
      </w:r>
      <w:r w:rsidR="00325B2C" w:rsidRPr="00984047">
        <w:rPr>
          <w:rFonts w:ascii="Arial" w:hAnsi="Arial" w:cs="Arial"/>
          <w:b w:val="0"/>
          <w:color w:val="auto"/>
          <w:sz w:val="19"/>
          <w:szCs w:val="19"/>
          <w:lang w:val="sk-SK"/>
        </w:rPr>
        <w:t xml:space="preserve">energie, </w:t>
      </w:r>
      <w:r w:rsidR="009E60C7" w:rsidRPr="00984047">
        <w:rPr>
          <w:rFonts w:ascii="Arial" w:hAnsi="Arial" w:cs="Arial"/>
          <w:b w:val="0"/>
          <w:color w:val="auto"/>
          <w:sz w:val="19"/>
          <w:szCs w:val="19"/>
          <w:lang w:val="sk-SK"/>
        </w:rPr>
        <w:t xml:space="preserve">telekomunikačné, </w:t>
      </w:r>
      <w:r w:rsidR="00325B2C" w:rsidRPr="00984047">
        <w:rPr>
          <w:rFonts w:ascii="Arial" w:hAnsi="Arial" w:cs="Arial"/>
          <w:b w:val="0"/>
          <w:color w:val="auto"/>
          <w:sz w:val="19"/>
          <w:szCs w:val="19"/>
          <w:lang w:val="sk-SK"/>
        </w:rPr>
        <w:t xml:space="preserve">prístup k internetu, stravovanie </w:t>
      </w:r>
      <w:r w:rsidR="009D31C0" w:rsidRPr="00984047">
        <w:rPr>
          <w:rFonts w:ascii="Arial" w:hAnsi="Arial" w:cs="Arial"/>
          <w:b w:val="0"/>
          <w:color w:val="auto"/>
          <w:sz w:val="19"/>
          <w:szCs w:val="19"/>
          <w:lang w:val="sk-SK"/>
        </w:rPr>
        <w:t>a ostatné</w:t>
      </w:r>
      <w:r w:rsidR="004265FD" w:rsidRPr="00984047">
        <w:rPr>
          <w:rFonts w:ascii="Arial" w:hAnsi="Arial" w:cs="Arial"/>
          <w:b w:val="0"/>
          <w:color w:val="auto"/>
          <w:sz w:val="19"/>
          <w:szCs w:val="19"/>
          <w:lang w:val="sk-SK"/>
        </w:rPr>
        <w:t>.</w:t>
      </w:r>
    </w:p>
    <w:p w14:paraId="15B0CF0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Podpoložka</w:t>
      </w:r>
      <w:r w:rsidR="004265FD" w:rsidRPr="00984047">
        <w:rPr>
          <w:rFonts w:ascii="Arial" w:hAnsi="Arial" w:cs="Arial"/>
          <w:i/>
          <w:color w:val="auto"/>
          <w:sz w:val="19"/>
          <w:szCs w:val="19"/>
          <w:lang w:val="sk-SK"/>
        </w:rPr>
        <w:t xml:space="preserve"> 3.4.1.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na realizáciu aktivity 3</w:t>
      </w:r>
      <w:r w:rsidR="004265FD" w:rsidRPr="00984047">
        <w:rPr>
          <w:rFonts w:ascii="Arial" w:hAnsi="Arial" w:cs="Arial"/>
          <w:b w:val="0"/>
          <w:color w:val="auto"/>
          <w:sz w:val="19"/>
          <w:szCs w:val="19"/>
          <w:lang w:val="sk-SK"/>
        </w:rPr>
        <w:t xml:space="preserve"> </w:t>
      </w:r>
    </w:p>
    <w:p w14:paraId="0BC56348" w14:textId="2E926E35" w:rsidR="006A3ADC" w:rsidRPr="00984047" w:rsidRDefault="004A613B" w:rsidP="00E13EB2">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nájom priestorov využívaných pre predmetnú aktivitu projektu.</w:t>
      </w:r>
      <w:r w:rsidR="00E13EB2" w:rsidRPr="00984047">
        <w:rPr>
          <w:rFonts w:ascii="Arial" w:hAnsi="Arial" w:cs="Arial"/>
          <w:b w:val="0"/>
          <w:color w:val="auto"/>
          <w:sz w:val="19"/>
          <w:szCs w:val="19"/>
          <w:lang w:val="sk-SK"/>
        </w:rPr>
        <w:t xml:space="preserve"> Jednotka pri kalkulácii tejto podpoložky môže byť m</w:t>
      </w:r>
      <w:r w:rsidR="00E13EB2" w:rsidRPr="00984047">
        <w:rPr>
          <w:rFonts w:ascii="Arial" w:hAnsi="Arial" w:cs="Arial"/>
          <w:b w:val="0"/>
          <w:color w:val="auto"/>
          <w:sz w:val="19"/>
          <w:szCs w:val="19"/>
          <w:vertAlign w:val="superscript"/>
          <w:lang w:val="sk-SK"/>
        </w:rPr>
        <w:t>2</w:t>
      </w:r>
      <w:r w:rsidR="00E13EB2" w:rsidRPr="00984047">
        <w:rPr>
          <w:rFonts w:ascii="Arial" w:hAnsi="Arial" w:cs="Arial"/>
          <w:b w:val="0"/>
          <w:color w:val="auto"/>
          <w:sz w:val="19"/>
          <w:szCs w:val="19"/>
          <w:lang w:val="sk-SK"/>
        </w:rPr>
        <w:t xml:space="preserve">, mesiac, projekt a iné. V komentári rozpočtu žiadateľ zadefinuje na čo budú priestory </w:t>
      </w:r>
      <w:r w:rsidR="00C666E1" w:rsidRPr="00984047">
        <w:rPr>
          <w:rFonts w:ascii="Arial" w:hAnsi="Arial" w:cs="Arial"/>
          <w:b w:val="0"/>
          <w:color w:val="auto"/>
          <w:sz w:val="19"/>
          <w:szCs w:val="19"/>
          <w:lang w:val="sk-SK"/>
        </w:rPr>
        <w:t>slúžiť v nadväznosti na aktivitu</w:t>
      </w:r>
      <w:r w:rsidR="00E13EB2" w:rsidRPr="00984047">
        <w:rPr>
          <w:rFonts w:ascii="Arial" w:hAnsi="Arial" w:cs="Arial"/>
          <w:b w:val="0"/>
          <w:color w:val="auto"/>
          <w:sz w:val="19"/>
          <w:szCs w:val="19"/>
          <w:lang w:val="sk-SK"/>
        </w:rPr>
        <w:t xml:space="preserve"> projektu, veľkosť prenajatých priestorov, koľko </w:t>
      </w:r>
      <w:r w:rsidR="00E13EB2" w:rsidRPr="00984047">
        <w:rPr>
          <w:rFonts w:ascii="Arial" w:hAnsi="Arial" w:cs="Arial"/>
          <w:b w:val="0"/>
          <w:color w:val="000000" w:themeColor="text1"/>
          <w:sz w:val="19"/>
          <w:szCs w:val="19"/>
          <w:lang w:val="sk-SK"/>
        </w:rPr>
        <w:t xml:space="preserve">zamestnancov bude priestory využívať, v akom časovom úseku </w:t>
      </w:r>
      <w:r w:rsidR="00E13EB2" w:rsidRPr="00984047">
        <w:rPr>
          <w:rFonts w:ascii="Arial" w:hAnsi="Arial" w:cs="Arial"/>
          <w:b w:val="0"/>
          <w:color w:val="auto"/>
          <w:sz w:val="19"/>
          <w:szCs w:val="19"/>
          <w:lang w:val="sk-SK"/>
        </w:rPr>
        <w:t xml:space="preserve">a podobne. </w:t>
      </w:r>
    </w:p>
    <w:p w14:paraId="05199392" w14:textId="2E7E65CC" w:rsidR="00E13EB2" w:rsidRPr="00984047" w:rsidRDefault="00E13EB2" w:rsidP="00E13EB2">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984047"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auto"/>
          <w:sz w:val="19"/>
          <w:szCs w:val="19"/>
          <w:lang w:val="sk-SK"/>
        </w:rPr>
        <w:t xml:space="preserve">V prípade, že žiadateľ/prijímateľ </w:t>
      </w:r>
      <w:r w:rsidR="00D06362" w:rsidRPr="00984047">
        <w:rPr>
          <w:rFonts w:ascii="Arial" w:hAnsi="Arial" w:cs="Arial"/>
          <w:b w:val="0"/>
          <w:color w:val="auto"/>
          <w:sz w:val="19"/>
          <w:szCs w:val="19"/>
          <w:lang w:val="sk-SK"/>
        </w:rPr>
        <w:t xml:space="preserve">v rámci prenajatých priestorov </w:t>
      </w:r>
      <w:r w:rsidRPr="00984047">
        <w:rPr>
          <w:rFonts w:ascii="Arial" w:hAnsi="Arial" w:cs="Arial"/>
          <w:b w:val="0"/>
          <w:color w:val="auto"/>
          <w:sz w:val="19"/>
          <w:szCs w:val="19"/>
          <w:lang w:val="sk-SK"/>
        </w:rPr>
        <w:t xml:space="preserve">uskutočňuje </w:t>
      </w:r>
      <w:r w:rsidR="00C666E1" w:rsidRPr="00984047">
        <w:rPr>
          <w:rFonts w:ascii="Arial" w:hAnsi="Arial" w:cs="Arial"/>
          <w:b w:val="0"/>
          <w:color w:val="000000" w:themeColor="text1"/>
          <w:sz w:val="19"/>
          <w:szCs w:val="19"/>
          <w:lang w:val="sk-SK"/>
        </w:rPr>
        <w:t>aj inú činnosť alebo iné aktivity v rámci projektu, resp.</w:t>
      </w:r>
      <w:r w:rsidR="00C666E1"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aj činnosť mimo projektu</w:t>
      </w:r>
      <w:r w:rsidR="00C666E1"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984047">
        <w:rPr>
          <w:rFonts w:ascii="Arial" w:hAnsi="Arial" w:cs="Arial"/>
          <w:b w:val="0"/>
          <w:color w:val="auto"/>
          <w:sz w:val="19"/>
          <w:szCs w:val="19"/>
          <w:lang w:val="sk-SK"/>
        </w:rPr>
        <w:t xml:space="preserve"> </w:t>
      </w:r>
      <w:r w:rsidR="00C666E1" w:rsidRPr="00984047">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984047" w:rsidRDefault="00D06362" w:rsidP="00462A70">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pomernej časti </w:t>
      </w:r>
      <w:r w:rsidR="001F1C75"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w:t>
      </w:r>
      <w:r w:rsidR="00365BD3" w:rsidRPr="00984047">
        <w:rPr>
          <w:rFonts w:ascii="Arial" w:hAnsi="Arial" w:cs="Arial"/>
          <w:color w:val="000000" w:themeColor="text1"/>
          <w:sz w:val="19"/>
          <w:szCs w:val="19"/>
          <w:lang w:val="sk-SK"/>
        </w:rPr>
        <w:t xml:space="preserve">na nájom priestorov </w:t>
      </w:r>
      <w:r w:rsidRPr="00984047">
        <w:rPr>
          <w:rFonts w:ascii="Arial" w:hAnsi="Arial" w:cs="Arial"/>
          <w:color w:val="000000" w:themeColor="text1"/>
          <w:sz w:val="19"/>
          <w:szCs w:val="19"/>
          <w:lang w:val="sk-SK"/>
        </w:rPr>
        <w:t xml:space="preserve">je </w:t>
      </w:r>
      <w:r w:rsidR="007C1D18"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6542B59E" w14:textId="77777777" w:rsidR="004A613B" w:rsidRPr="00984047" w:rsidRDefault="004265FD" w:rsidP="0022152E">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Položka 3.5. Podpora účastníkov projektu</w:t>
      </w:r>
      <w:r w:rsidRPr="00984047">
        <w:rPr>
          <w:rFonts w:ascii="Arial" w:hAnsi="Arial" w:cs="Arial"/>
          <w:b w:val="0"/>
          <w:color w:val="auto"/>
          <w:sz w:val="19"/>
          <w:szCs w:val="19"/>
          <w:lang w:val="sk-SK"/>
        </w:rPr>
        <w:t xml:space="preserve"> </w:t>
      </w:r>
    </w:p>
    <w:p w14:paraId="15B0CF15" w14:textId="429AA18C" w:rsidR="004265FD"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na stravovanie, ubytovanie, cestovné, občerstvenie</w:t>
      </w:r>
      <w:r w:rsidR="004265FD" w:rsidRPr="00984047">
        <w:rPr>
          <w:rStyle w:val="Odkaznapoznmkupodiarou"/>
          <w:rFonts w:cs="Arial"/>
          <w:b w:val="0"/>
          <w:color w:val="auto"/>
          <w:sz w:val="19"/>
          <w:szCs w:val="19"/>
          <w:lang w:val="sk-SK"/>
        </w:rPr>
        <w:footnoteReference w:id="92"/>
      </w:r>
      <w:r w:rsidR="004265FD" w:rsidRPr="00984047">
        <w:rPr>
          <w:rFonts w:ascii="Arial" w:hAnsi="Arial" w:cs="Arial"/>
          <w:b w:val="0"/>
          <w:color w:val="auto"/>
          <w:sz w:val="19"/>
          <w:szCs w:val="19"/>
          <w:lang w:val="sk-SK"/>
        </w:rPr>
        <w:t xml:space="preserve"> poskytnuté v rámci školení, výdavky na </w:t>
      </w:r>
      <w:r w:rsidR="00CB4897"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iné. V prípade </w:t>
      </w:r>
      <w:r w:rsidR="00620328" w:rsidRPr="00984047">
        <w:rPr>
          <w:rFonts w:ascii="Arial" w:hAnsi="Arial" w:cs="Arial"/>
          <w:b w:val="0"/>
          <w:color w:val="auto"/>
          <w:sz w:val="19"/>
          <w:szCs w:val="19"/>
          <w:lang w:val="sk-SK"/>
        </w:rPr>
        <w:t>rozpočtovania</w:t>
      </w:r>
      <w:r w:rsidR="00A03585"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984047">
        <w:rPr>
          <w:rFonts w:ascii="Arial" w:hAnsi="Arial" w:cs="Arial"/>
          <w:b w:val="0"/>
          <w:color w:val="auto"/>
          <w:sz w:val="19"/>
          <w:szCs w:val="19"/>
          <w:lang w:val="sk-SK"/>
        </w:rPr>
        <w:t>, resp. s limitmi uvedenými v tejto príručke</w:t>
      </w:r>
      <w:r w:rsidR="004265FD" w:rsidRPr="00984047">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984047">
        <w:rPr>
          <w:rStyle w:val="Odkaznapoznmkupodiarou"/>
          <w:rFonts w:cs="Arial"/>
          <w:b w:val="0"/>
          <w:color w:val="auto"/>
          <w:sz w:val="19"/>
          <w:szCs w:val="19"/>
          <w:lang w:val="sk-SK"/>
        </w:rPr>
        <w:footnoteReference w:id="93"/>
      </w:r>
      <w:r w:rsidR="004265FD" w:rsidRPr="00984047">
        <w:rPr>
          <w:rFonts w:ascii="Arial" w:hAnsi="Arial" w:cs="Arial"/>
          <w:b w:val="0"/>
          <w:color w:val="auto"/>
          <w:sz w:val="19"/>
          <w:szCs w:val="19"/>
          <w:lang w:val="sk-SK"/>
        </w:rPr>
        <w:t>.</w:t>
      </w:r>
    </w:p>
    <w:p w14:paraId="7A324907" w14:textId="00E39FE8" w:rsidR="005D5D2B" w:rsidRPr="00984047"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5D5D2B">
        <w:rPr>
          <w:rFonts w:ascii="Arial" w:hAnsi="Arial" w:cs="Arial"/>
          <w:i/>
          <w:color w:val="auto"/>
          <w:sz w:val="19"/>
          <w:szCs w:val="19"/>
          <w:lang w:val="sk-SK"/>
        </w:rPr>
        <w:t>Upozornenie pre žiadateľa:</w:t>
      </w:r>
      <w:r>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3.5.1. </w:t>
      </w:r>
      <w:r w:rsidR="00340365" w:rsidRPr="00984047">
        <w:rPr>
          <w:rFonts w:ascii="Arial" w:hAnsi="Arial" w:cs="Arial"/>
          <w:i/>
          <w:color w:val="auto"/>
          <w:sz w:val="19"/>
          <w:szCs w:val="19"/>
          <w:lang w:val="sk-SK"/>
        </w:rPr>
        <w:t>U</w:t>
      </w:r>
      <w:r w:rsidRPr="00984047">
        <w:rPr>
          <w:rFonts w:ascii="Arial" w:hAnsi="Arial" w:cs="Arial"/>
          <w:i/>
          <w:color w:val="auto"/>
          <w:sz w:val="19"/>
          <w:szCs w:val="19"/>
          <w:lang w:val="sk-SK"/>
        </w:rPr>
        <w:t>bytovanie, stravné</w:t>
      </w:r>
      <w:r w:rsidR="00BC1898" w:rsidRPr="00984047">
        <w:rPr>
          <w:rFonts w:ascii="Arial" w:hAnsi="Arial" w:cs="Arial"/>
          <w:i/>
          <w:color w:val="auto"/>
          <w:sz w:val="19"/>
          <w:szCs w:val="19"/>
          <w:lang w:val="sk-SK"/>
        </w:rPr>
        <w:t>/diéty</w:t>
      </w:r>
      <w:r w:rsidRPr="00984047" w:rsidDel="008B0F2B">
        <w:rPr>
          <w:rFonts w:ascii="Arial" w:hAnsi="Arial" w:cs="Arial"/>
          <w:i/>
          <w:color w:val="auto"/>
          <w:sz w:val="19"/>
          <w:szCs w:val="19"/>
          <w:lang w:val="sk-SK"/>
        </w:rPr>
        <w:t xml:space="preserve"> </w:t>
      </w:r>
      <w:r w:rsidRPr="00984047">
        <w:rPr>
          <w:rFonts w:ascii="Arial" w:hAnsi="Arial" w:cs="Arial"/>
          <w:i/>
          <w:color w:val="auto"/>
          <w:sz w:val="19"/>
          <w:szCs w:val="19"/>
          <w:lang w:val="sk-SK"/>
        </w:rPr>
        <w:t xml:space="preserve">a cestovné pre účastníkov projektu </w:t>
      </w:r>
    </w:p>
    <w:p w14:paraId="15B0CF18" w14:textId="7499782F"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3.5.2. </w:t>
      </w:r>
      <w:r w:rsidR="00340365" w:rsidRPr="00984047">
        <w:rPr>
          <w:rFonts w:ascii="Arial" w:hAnsi="Arial" w:cs="Arial"/>
          <w:i/>
          <w:color w:val="auto"/>
          <w:sz w:val="19"/>
          <w:szCs w:val="19"/>
          <w:lang w:val="sk-SK"/>
        </w:rPr>
        <w:t>Š</w:t>
      </w:r>
      <w:r w:rsidRPr="00984047">
        <w:rPr>
          <w:rFonts w:ascii="Arial" w:hAnsi="Arial" w:cs="Arial"/>
          <w:i/>
          <w:color w:val="auto"/>
          <w:sz w:val="19"/>
          <w:szCs w:val="19"/>
          <w:lang w:val="sk-SK"/>
        </w:rPr>
        <w:t>koliaci materiál a potreby</w:t>
      </w:r>
      <w:r w:rsidRPr="00984047">
        <w:rPr>
          <w:rStyle w:val="Odkaznapoznmkupodiarou"/>
          <w:rFonts w:cs="Arial"/>
          <w:i/>
          <w:color w:val="auto"/>
          <w:sz w:val="19"/>
          <w:szCs w:val="19"/>
          <w:lang w:val="sk-SK"/>
        </w:rPr>
        <w:footnoteReference w:id="94"/>
      </w:r>
      <w:r w:rsidRPr="00984047">
        <w:rPr>
          <w:rFonts w:ascii="Arial" w:hAnsi="Arial" w:cs="Arial"/>
          <w:b w:val="0"/>
          <w:color w:val="auto"/>
          <w:sz w:val="19"/>
          <w:szCs w:val="19"/>
          <w:lang w:val="sk-SK"/>
        </w:rPr>
        <w:t xml:space="preserve"> </w:t>
      </w:r>
    </w:p>
    <w:p w14:paraId="15B0CF1A" w14:textId="4CDA6CF2"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 xml:space="preserve">obsahuje výdavky na </w:t>
      </w:r>
      <w:r w:rsidR="00CD208B"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984047" w:rsidRDefault="004265FD"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3.5.3. </w:t>
      </w:r>
      <w:r w:rsidR="00785C21" w:rsidRPr="00984047">
        <w:rPr>
          <w:rFonts w:ascii="Arial" w:hAnsi="Arial" w:cs="Arial"/>
          <w:i/>
          <w:color w:val="auto"/>
          <w:sz w:val="19"/>
          <w:szCs w:val="19"/>
          <w:lang w:val="sk-SK"/>
        </w:rPr>
        <w:t xml:space="preserve">Náhrady miezd počas účasti na školeniach </w:t>
      </w:r>
      <w:r w:rsidRPr="00984047">
        <w:rPr>
          <w:rFonts w:ascii="Arial" w:hAnsi="Arial" w:cs="Arial"/>
          <w:i/>
          <w:color w:val="auto"/>
          <w:sz w:val="19"/>
          <w:szCs w:val="19"/>
          <w:lang w:val="sk-SK"/>
        </w:rPr>
        <w:t>pre účastníkov projektu</w:t>
      </w:r>
      <w:r w:rsidR="00FF5CA0" w:rsidRPr="00984047">
        <w:rPr>
          <w:rFonts w:ascii="Arial" w:hAnsi="Arial" w:cs="Arial"/>
          <w:i/>
          <w:color w:val="auto"/>
          <w:sz w:val="19"/>
          <w:szCs w:val="19"/>
          <w:lang w:val="sk-SK"/>
        </w:rPr>
        <w:t xml:space="preserve"> </w:t>
      </w:r>
    </w:p>
    <w:p w14:paraId="58444583" w14:textId="27FBE973" w:rsidR="00BA59D6" w:rsidRPr="00984047" w:rsidRDefault="004346E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P</w:t>
      </w:r>
      <w:r w:rsidR="004265FD" w:rsidRPr="00984047">
        <w:rPr>
          <w:rFonts w:ascii="Arial" w:hAnsi="Arial" w:cs="Arial"/>
          <w:b w:val="0"/>
          <w:color w:val="auto"/>
          <w:sz w:val="19"/>
          <w:szCs w:val="19"/>
          <w:lang w:val="sk-SK"/>
        </w:rPr>
        <w:t>odpoložk</w:t>
      </w:r>
      <w:r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w:t>
      </w:r>
      <w:r w:rsidR="00785C21" w:rsidRPr="00984047">
        <w:rPr>
          <w:rFonts w:ascii="Arial" w:hAnsi="Arial" w:cs="Arial"/>
          <w:b w:val="0"/>
          <w:color w:val="auto"/>
          <w:sz w:val="19"/>
          <w:szCs w:val="19"/>
          <w:lang w:val="sk-SK"/>
        </w:rPr>
        <w:t>zahŕňa</w:t>
      </w:r>
      <w:r w:rsidR="004265FD" w:rsidRPr="00984047">
        <w:rPr>
          <w:rFonts w:ascii="Arial" w:hAnsi="Arial" w:cs="Arial"/>
          <w:b w:val="0"/>
          <w:color w:val="auto"/>
          <w:sz w:val="19"/>
          <w:szCs w:val="19"/>
          <w:lang w:val="sk-SK"/>
        </w:rPr>
        <w:t xml:space="preserve"> náhrad</w:t>
      </w:r>
      <w:r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Default="000A2933" w:rsidP="000A2933">
      <w:pPr>
        <w:pStyle w:val="BodyText1"/>
        <w:rPr>
          <w:b/>
          <w:sz w:val="20"/>
        </w:rPr>
      </w:pPr>
    </w:p>
    <w:p w14:paraId="15B0CF1E" w14:textId="3EA49DA8" w:rsidR="004265FD" w:rsidRPr="000A2933" w:rsidRDefault="004265FD" w:rsidP="000A2933">
      <w:pPr>
        <w:pStyle w:val="BodyText1"/>
        <w:rPr>
          <w:b/>
          <w:sz w:val="20"/>
        </w:rPr>
      </w:pPr>
      <w:r w:rsidRPr="000A2933">
        <w:rPr>
          <w:b/>
          <w:sz w:val="20"/>
        </w:rPr>
        <w:t>Hlavná položka</w:t>
      </w:r>
      <w:r w:rsidR="00E53BF7" w:rsidRPr="000A2933">
        <w:rPr>
          <w:b/>
          <w:sz w:val="20"/>
        </w:rPr>
        <w:t xml:space="preserve"> rozpočtu</w:t>
      </w:r>
      <w:r w:rsidRPr="000A2933">
        <w:rPr>
          <w:b/>
          <w:sz w:val="20"/>
        </w:rPr>
        <w:t xml:space="preserve"> „X. Riadenie rizík“</w:t>
      </w:r>
    </w:p>
    <w:p w14:paraId="15B0CF1F"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w:t>
      </w:r>
      <w:r w:rsidR="00E53BF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sa viaže na aktivitu projektu „</w:t>
      </w:r>
      <w:r w:rsidR="004A613B" w:rsidRPr="00984047">
        <w:rPr>
          <w:rFonts w:ascii="Arial" w:hAnsi="Arial" w:cs="Arial"/>
          <w:b w:val="0"/>
          <w:color w:val="auto"/>
          <w:sz w:val="19"/>
          <w:szCs w:val="19"/>
          <w:lang w:val="sk-SK"/>
        </w:rPr>
        <w:t xml:space="preserve">X. </w:t>
      </w:r>
      <w:r w:rsidRPr="00984047">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984047">
        <w:rPr>
          <w:rFonts w:ascii="Arial" w:hAnsi="Arial" w:cs="Arial"/>
          <w:color w:val="auto"/>
          <w:sz w:val="19"/>
          <w:szCs w:val="19"/>
          <w:lang w:val="sk-SK"/>
        </w:rPr>
        <w:t>oprávnené priame výdavky</w:t>
      </w:r>
      <w:r w:rsidRPr="00984047">
        <w:rPr>
          <w:rFonts w:ascii="Arial" w:hAnsi="Arial" w:cs="Arial"/>
          <w:b w:val="0"/>
          <w:color w:val="auto"/>
          <w:sz w:val="19"/>
          <w:szCs w:val="19"/>
          <w:lang w:val="sk-SK"/>
        </w:rPr>
        <w:t xml:space="preserve"> rozpočtu.</w:t>
      </w:r>
    </w:p>
    <w:p w14:paraId="15B0CF20" w14:textId="1D96E1D6"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Rezerva na nepredvídané výdavky</w:t>
      </w:r>
      <w:r w:rsidRPr="00984047">
        <w:rPr>
          <w:rFonts w:ascii="Arial" w:hAnsi="Arial" w:cs="Arial"/>
          <w:sz w:val="19"/>
          <w:szCs w:val="19"/>
          <w:lang w:val="sk-SK"/>
        </w:rPr>
        <w:t xml:space="preserve"> (</w:t>
      </w:r>
      <w:r w:rsidRPr="00984047">
        <w:rPr>
          <w:rFonts w:ascii="Arial" w:hAnsi="Arial" w:cs="Arial"/>
          <w:b/>
          <w:sz w:val="19"/>
          <w:szCs w:val="19"/>
          <w:lang w:val="sk-SK"/>
        </w:rPr>
        <w:t>skupina oprávnených výdavkov 930</w:t>
      </w:r>
      <w:r w:rsidRPr="00984047">
        <w:rPr>
          <w:rFonts w:ascii="Arial" w:hAnsi="Arial" w:cs="Arial"/>
          <w:i/>
          <w:sz w:val="19"/>
          <w:szCs w:val="19"/>
          <w:lang w:val="sk-SK"/>
        </w:rPr>
        <w:t>)</w:t>
      </w:r>
      <w:r w:rsidRPr="00984047">
        <w:rPr>
          <w:rFonts w:ascii="Arial" w:hAnsi="Arial" w:cs="Arial"/>
          <w:sz w:val="19"/>
          <w:szCs w:val="19"/>
          <w:lang w:val="sk-SK"/>
        </w:rPr>
        <w:t xml:space="preserve"> slúži ako rezerva na nepredpokladané zmeny, ktoré môžu vzniknúť počas realizácie projektu. </w:t>
      </w:r>
      <w:r w:rsidR="008A14B3">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Rezerva na nepredvídané výdavky sa použije najmä v prípadoch, ak došlo k:</w:t>
      </w:r>
    </w:p>
    <w:p w14:paraId="15B0CF22" w14:textId="7292509C"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objektívnej zmene cien výdavkov projektu v dôsledku zmeny legislatívy SR</w:t>
      </w:r>
      <w:r w:rsidR="00A03585" w:rsidRPr="00984047">
        <w:rPr>
          <w:rFonts w:ascii="Arial" w:hAnsi="Arial" w:cs="Arial"/>
          <w:sz w:val="19"/>
          <w:szCs w:val="19"/>
          <w:lang w:val="sk-SK"/>
        </w:rPr>
        <w:t>,</w:t>
      </w:r>
      <w:r w:rsidRPr="00984047">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984047" w:rsidRDefault="00D67FC4"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Rezervu na nepredvídané výdavky nie je možné aplikovať na výdavky spojené s riadením projektu (administrácia, riadenie, monito</w:t>
      </w:r>
      <w:r w:rsidR="00001A81" w:rsidRPr="00984047">
        <w:rPr>
          <w:rFonts w:ascii="Arial" w:hAnsi="Arial" w:cs="Arial"/>
          <w:sz w:val="19"/>
          <w:szCs w:val="19"/>
          <w:lang w:val="sk-SK"/>
        </w:rPr>
        <w:t>rovanie</w:t>
      </w:r>
      <w:r w:rsidRPr="00984047">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984047">
        <w:rPr>
          <w:rStyle w:val="Odkaznapoznmkupodiarou"/>
          <w:rFonts w:cs="Arial"/>
          <w:sz w:val="19"/>
          <w:szCs w:val="19"/>
          <w:lang w:val="sk-SK"/>
        </w:rPr>
        <w:footnoteReference w:id="95"/>
      </w:r>
      <w:r w:rsidRPr="00984047">
        <w:rPr>
          <w:rFonts w:ascii="Arial" w:hAnsi="Arial" w:cs="Arial"/>
          <w:sz w:val="19"/>
          <w:szCs w:val="19"/>
          <w:lang w:val="sk-SK"/>
        </w:rPr>
        <w:t xml:space="preserve">. </w:t>
      </w:r>
    </w:p>
    <w:p w14:paraId="15B0CF26" w14:textId="452E63A0"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rámci tejto aktivity si žiadateľ určí sumu (max. </w:t>
      </w:r>
      <w:r w:rsidR="00E96358" w:rsidRPr="00984047">
        <w:rPr>
          <w:rFonts w:ascii="Arial" w:hAnsi="Arial" w:cs="Arial"/>
          <w:sz w:val="19"/>
          <w:szCs w:val="19"/>
          <w:lang w:val="sk-SK"/>
        </w:rPr>
        <w:t xml:space="preserve">percentuálny limit je </w:t>
      </w:r>
      <w:r w:rsidR="00505432" w:rsidRPr="00984047">
        <w:rPr>
          <w:rFonts w:ascii="Arial" w:hAnsi="Arial" w:cs="Arial"/>
          <w:b/>
          <w:sz w:val="19"/>
          <w:szCs w:val="19"/>
          <w:lang w:val="sk-SK"/>
        </w:rPr>
        <w:t>3% z priamych výdavkov</w:t>
      </w:r>
      <w:r w:rsidRPr="00984047">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komentári rozpočtu žiadateľ zdôvodní použitie podpoložky, resp. podpodpoložky na vykrytie prípadných strát </w:t>
      </w:r>
      <w:r w:rsidRPr="00984047">
        <w:rPr>
          <w:rFonts w:ascii="Arial" w:hAnsi="Arial" w:cs="Arial"/>
          <w:b/>
          <w:sz w:val="19"/>
          <w:szCs w:val="19"/>
          <w:lang w:val="sk-SK"/>
        </w:rPr>
        <w:t>a vo formulári rozpočtu ich označí symbolom X v stĺpci Nepredvídané výdavky</w:t>
      </w:r>
      <w:r w:rsidRPr="00984047">
        <w:rPr>
          <w:rFonts w:ascii="Arial" w:hAnsi="Arial" w:cs="Arial"/>
          <w:sz w:val="19"/>
          <w:szCs w:val="19"/>
          <w:lang w:val="sk-SK"/>
        </w:rPr>
        <w:t>.</w:t>
      </w:r>
    </w:p>
    <w:p w14:paraId="15B0CF2A" w14:textId="002D7967"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Ako prílohu </w:t>
      </w:r>
      <w:r w:rsidR="001874B7" w:rsidRPr="00984047">
        <w:rPr>
          <w:rFonts w:ascii="Arial" w:hAnsi="Arial" w:cs="Arial"/>
          <w:sz w:val="19"/>
          <w:szCs w:val="19"/>
          <w:lang w:val="sk-SK"/>
        </w:rPr>
        <w:t>Žo</w:t>
      </w:r>
      <w:r w:rsidRPr="00984047">
        <w:rPr>
          <w:rFonts w:ascii="Arial" w:hAnsi="Arial" w:cs="Arial"/>
          <w:sz w:val="19"/>
          <w:szCs w:val="19"/>
          <w:lang w:val="sk-SK"/>
        </w:rPr>
        <w:t xml:space="preserve">NFP je žiadateľ povinný predložiť aj doklad preukazujúci určenie hodnoty tovarov a služieb, ktoré sú predmetom </w:t>
      </w:r>
      <w:r w:rsidR="001874B7" w:rsidRPr="00984047">
        <w:rPr>
          <w:rFonts w:ascii="Arial" w:hAnsi="Arial" w:cs="Arial"/>
          <w:sz w:val="19"/>
          <w:szCs w:val="19"/>
          <w:lang w:val="sk-SK"/>
        </w:rPr>
        <w:t>Žo</w:t>
      </w:r>
      <w:r w:rsidRPr="00984047">
        <w:rPr>
          <w:rFonts w:ascii="Arial" w:hAnsi="Arial" w:cs="Arial"/>
          <w:sz w:val="19"/>
          <w:szCs w:val="19"/>
          <w:lang w:val="sk-SK"/>
        </w:rPr>
        <w:t>NFP za účelom posúdenia hospodárnosti a efektívnosti výdavkov projektu</w:t>
      </w:r>
      <w:r w:rsidR="00A01C16" w:rsidRPr="00984047">
        <w:rPr>
          <w:rFonts w:ascii="Arial" w:hAnsi="Arial" w:cs="Arial"/>
          <w:sz w:val="19"/>
          <w:szCs w:val="19"/>
          <w:lang w:val="sk-SK"/>
        </w:rPr>
        <w:t xml:space="preserve"> (napr. prieskum trhu)</w:t>
      </w:r>
      <w:r w:rsidRPr="00984047">
        <w:rPr>
          <w:rFonts w:ascii="Arial" w:hAnsi="Arial" w:cs="Arial"/>
          <w:sz w:val="19"/>
          <w:szCs w:val="19"/>
          <w:lang w:val="sk-SK"/>
        </w:rPr>
        <w:t xml:space="preserve">. </w:t>
      </w:r>
    </w:p>
    <w:p w14:paraId="15B0CF2B" w14:textId="766B1630"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Žiadateľ o NFP je viazaný pokiaľ ide o formu a spôsob preukázania určenia hodnoty aktivít (tovarov, služieb) možnosťami </w:t>
      </w:r>
      <w:r w:rsidR="00FC4593" w:rsidRPr="00984047">
        <w:rPr>
          <w:rFonts w:ascii="Arial" w:hAnsi="Arial" w:cs="Arial"/>
          <w:sz w:val="19"/>
          <w:szCs w:val="19"/>
          <w:lang w:val="sk-SK"/>
        </w:rPr>
        <w:t xml:space="preserve">a </w:t>
      </w:r>
      <w:r w:rsidRPr="00984047">
        <w:rPr>
          <w:rFonts w:ascii="Arial" w:hAnsi="Arial" w:cs="Arial"/>
          <w:sz w:val="19"/>
          <w:szCs w:val="19"/>
          <w:lang w:val="sk-SK"/>
        </w:rPr>
        <w:t xml:space="preserve">pravidlami k overovaniu hospodárnosti výdavkov stanovenými </w:t>
      </w:r>
      <w:r w:rsidR="0005604C" w:rsidRPr="00984047">
        <w:rPr>
          <w:rFonts w:ascii="Arial" w:hAnsi="Arial" w:cs="Arial"/>
          <w:sz w:val="19"/>
          <w:szCs w:val="19"/>
          <w:lang w:val="sk-SK"/>
        </w:rPr>
        <w:t xml:space="preserve">RO pre OP EVS </w:t>
      </w:r>
      <w:r w:rsidRPr="00984047">
        <w:rPr>
          <w:rFonts w:ascii="Arial" w:hAnsi="Arial" w:cs="Arial"/>
          <w:sz w:val="19"/>
          <w:szCs w:val="19"/>
          <w:lang w:val="sk-SK"/>
        </w:rPr>
        <w:t>vo výzve</w:t>
      </w:r>
      <w:r w:rsidR="00953B7A" w:rsidRPr="00984047">
        <w:rPr>
          <w:rFonts w:ascii="Arial" w:hAnsi="Arial" w:cs="Arial"/>
          <w:sz w:val="19"/>
          <w:szCs w:val="19"/>
          <w:lang w:val="sk-SK"/>
        </w:rPr>
        <w:t>,</w:t>
      </w:r>
      <w:r w:rsidRPr="00984047">
        <w:rPr>
          <w:rFonts w:ascii="Arial" w:hAnsi="Arial" w:cs="Arial"/>
          <w:sz w:val="19"/>
          <w:szCs w:val="19"/>
          <w:lang w:val="sk-SK"/>
        </w:rPr>
        <w:t xml:space="preserve"> resp. vyzvaní na predkladanie </w:t>
      </w:r>
      <w:r w:rsidR="001874B7" w:rsidRPr="00984047">
        <w:rPr>
          <w:rFonts w:ascii="Arial" w:hAnsi="Arial" w:cs="Arial"/>
          <w:sz w:val="19"/>
          <w:szCs w:val="19"/>
          <w:lang w:val="sk-SK"/>
        </w:rPr>
        <w:t>Žo</w:t>
      </w:r>
      <w:r w:rsidRPr="00984047">
        <w:rPr>
          <w:rFonts w:ascii="Arial" w:hAnsi="Arial" w:cs="Arial"/>
          <w:sz w:val="19"/>
          <w:szCs w:val="19"/>
          <w:lang w:val="sk-SK"/>
        </w:rPr>
        <w:t>NFP.</w:t>
      </w:r>
    </w:p>
    <w:p w14:paraId="4089B076" w14:textId="77777777" w:rsidR="000A2933" w:rsidRDefault="000A2933" w:rsidP="000A2933">
      <w:pPr>
        <w:pStyle w:val="BodyText1"/>
        <w:rPr>
          <w:b/>
          <w:sz w:val="20"/>
        </w:rPr>
      </w:pPr>
    </w:p>
    <w:p w14:paraId="15B0CF2C" w14:textId="77777777" w:rsidR="004265FD" w:rsidRPr="00F237B9" w:rsidRDefault="004265FD" w:rsidP="000A2933">
      <w:pPr>
        <w:pStyle w:val="BodyText1"/>
        <w:rPr>
          <w:b/>
          <w:sz w:val="20"/>
          <w:lang w:val="sk-SK"/>
        </w:rPr>
      </w:pPr>
      <w:r w:rsidRPr="00F237B9">
        <w:rPr>
          <w:b/>
          <w:sz w:val="20"/>
          <w:lang w:val="sk-SK"/>
        </w:rPr>
        <w:t>Postup pri vypĺňaní rozpočtu</w:t>
      </w:r>
    </w:p>
    <w:p w14:paraId="15B0CF2D"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K jednotlivým aktivitám projektu </w:t>
      </w:r>
      <w:r w:rsidR="004A613B" w:rsidRPr="00984047">
        <w:rPr>
          <w:rFonts w:ascii="Arial" w:hAnsi="Arial" w:cs="Arial"/>
          <w:b w:val="0"/>
          <w:color w:val="auto"/>
          <w:sz w:val="19"/>
          <w:szCs w:val="19"/>
          <w:lang w:val="sk-SK"/>
        </w:rPr>
        <w:t xml:space="preserve">je </w:t>
      </w:r>
      <w:r w:rsidR="009A25A3" w:rsidRPr="00984047">
        <w:rPr>
          <w:rFonts w:ascii="Arial" w:hAnsi="Arial" w:cs="Arial"/>
          <w:b w:val="0"/>
          <w:color w:val="auto"/>
          <w:sz w:val="19"/>
          <w:szCs w:val="19"/>
          <w:lang w:val="sk-SK"/>
        </w:rPr>
        <w:t xml:space="preserve">potrebné </w:t>
      </w:r>
      <w:r w:rsidRPr="00984047">
        <w:rPr>
          <w:rFonts w:ascii="Arial" w:hAnsi="Arial" w:cs="Arial"/>
          <w:b w:val="0"/>
          <w:color w:val="auto"/>
          <w:sz w:val="19"/>
          <w:szCs w:val="19"/>
          <w:lang w:val="sk-SK"/>
        </w:rPr>
        <w:t>prira</w:t>
      </w:r>
      <w:r w:rsidR="004A613B" w:rsidRPr="00984047">
        <w:rPr>
          <w:rFonts w:ascii="Arial" w:hAnsi="Arial" w:cs="Arial"/>
          <w:b w:val="0"/>
          <w:color w:val="auto"/>
          <w:sz w:val="19"/>
          <w:szCs w:val="19"/>
          <w:lang w:val="sk-SK"/>
        </w:rPr>
        <w:t>diť</w:t>
      </w:r>
      <w:r w:rsidRPr="00984047">
        <w:rPr>
          <w:rFonts w:ascii="Arial" w:hAnsi="Arial" w:cs="Arial"/>
          <w:b w:val="0"/>
          <w:color w:val="auto"/>
          <w:sz w:val="19"/>
          <w:szCs w:val="19"/>
          <w:lang w:val="sk-SK"/>
        </w:rPr>
        <w:t xml:space="preserve"> zdroje, </w:t>
      </w:r>
      <w:r w:rsidR="009A25A3" w:rsidRPr="00984047">
        <w:rPr>
          <w:rFonts w:ascii="Arial" w:hAnsi="Arial" w:cs="Arial"/>
          <w:b w:val="0"/>
          <w:color w:val="auto"/>
          <w:sz w:val="19"/>
          <w:szCs w:val="19"/>
          <w:lang w:val="sk-SK"/>
        </w:rPr>
        <w:t>následne ich oceniť</w:t>
      </w:r>
      <w:r w:rsidRPr="00984047">
        <w:rPr>
          <w:rFonts w:ascii="Arial" w:hAnsi="Arial" w:cs="Arial"/>
          <w:b w:val="0"/>
          <w:color w:val="auto"/>
          <w:sz w:val="19"/>
          <w:szCs w:val="19"/>
          <w:lang w:val="sk-SK"/>
        </w:rPr>
        <w:t xml:space="preserve"> a </w:t>
      </w:r>
      <w:r w:rsidR="009A25A3" w:rsidRPr="00984047">
        <w:rPr>
          <w:rFonts w:ascii="Arial" w:hAnsi="Arial" w:cs="Arial"/>
          <w:b w:val="0"/>
          <w:color w:val="auto"/>
          <w:sz w:val="19"/>
          <w:szCs w:val="19"/>
          <w:lang w:val="sk-SK"/>
        </w:rPr>
        <w:t xml:space="preserve">preniesť </w:t>
      </w:r>
      <w:r w:rsidRPr="00984047">
        <w:rPr>
          <w:rFonts w:ascii="Arial" w:hAnsi="Arial" w:cs="Arial"/>
          <w:b w:val="0"/>
          <w:color w:val="auto"/>
          <w:sz w:val="19"/>
          <w:szCs w:val="19"/>
          <w:lang w:val="sk-SK"/>
        </w:rPr>
        <w:t>do rozpočtu. Pre každú aktivitu existuje samostatná hlavná položka</w:t>
      </w:r>
      <w:r w:rsidR="00D67FC4"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 xml:space="preserve">, položka </w:t>
      </w:r>
      <w:r w:rsidR="00D67FC4"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jej podpoložky (prípadne podpodpoložky).</w:t>
      </w:r>
    </w:p>
    <w:p w14:paraId="15B0CF2E"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Časti rozpočtu A1 a A2 majú jasne stanovenú štruktúru, ako sa majú rozpočtovať.</w:t>
      </w:r>
    </w:p>
    <w:p w14:paraId="15B0CF2F" w14:textId="77777777" w:rsidR="004265FD" w:rsidRPr="00984047" w:rsidRDefault="009A25A3"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V č</w:t>
      </w:r>
      <w:r w:rsidR="004265FD" w:rsidRPr="00984047">
        <w:rPr>
          <w:rFonts w:ascii="Arial" w:hAnsi="Arial" w:cs="Arial"/>
          <w:b w:val="0"/>
          <w:color w:val="auto"/>
          <w:sz w:val="19"/>
          <w:szCs w:val="19"/>
          <w:lang w:val="sk-SK"/>
        </w:rPr>
        <w:t>as</w:t>
      </w:r>
      <w:r w:rsidRPr="00984047">
        <w:rPr>
          <w:rFonts w:ascii="Arial" w:hAnsi="Arial" w:cs="Arial"/>
          <w:b w:val="0"/>
          <w:color w:val="auto"/>
          <w:sz w:val="19"/>
          <w:szCs w:val="19"/>
          <w:lang w:val="sk-SK"/>
        </w:rPr>
        <w:t>ti</w:t>
      </w:r>
      <w:r w:rsidR="004265FD" w:rsidRPr="00984047">
        <w:rPr>
          <w:rFonts w:ascii="Arial" w:hAnsi="Arial" w:cs="Arial"/>
          <w:b w:val="0"/>
          <w:color w:val="auto"/>
          <w:sz w:val="19"/>
          <w:szCs w:val="19"/>
          <w:lang w:val="sk-SK"/>
        </w:rPr>
        <w:t xml:space="preserve"> rozpočtu A3 (vrátane) a ďalej s</w:t>
      </w:r>
      <w:r w:rsidR="004A613B"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už stanovuje </w:t>
      </w:r>
      <w:r w:rsidR="004A613B" w:rsidRPr="00984047">
        <w:rPr>
          <w:rFonts w:ascii="Arial" w:hAnsi="Arial" w:cs="Arial"/>
          <w:b w:val="0"/>
          <w:color w:val="auto"/>
          <w:sz w:val="19"/>
          <w:szCs w:val="19"/>
          <w:lang w:val="sk-SK"/>
        </w:rPr>
        <w:t xml:space="preserve">štruktúra </w:t>
      </w:r>
      <w:r w:rsidR="004265FD" w:rsidRPr="00984047">
        <w:rPr>
          <w:rFonts w:ascii="Arial" w:hAnsi="Arial" w:cs="Arial"/>
          <w:b w:val="0"/>
          <w:color w:val="auto"/>
          <w:sz w:val="19"/>
          <w:szCs w:val="19"/>
          <w:lang w:val="sk-SK"/>
        </w:rPr>
        <w:t xml:space="preserve">aktivít individuálne podľa povahy projektu. </w:t>
      </w:r>
      <w:r w:rsidRPr="00984047">
        <w:rPr>
          <w:rFonts w:ascii="Arial" w:hAnsi="Arial" w:cs="Arial"/>
          <w:b w:val="0"/>
          <w:color w:val="auto"/>
          <w:sz w:val="19"/>
          <w:szCs w:val="19"/>
          <w:lang w:val="sk-SK"/>
        </w:rPr>
        <w:t>Pre každú aktivitu</w:t>
      </w:r>
      <w:r w:rsidR="004265FD"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uvedenú</w:t>
      </w:r>
      <w:r w:rsidR="004265FD" w:rsidRPr="00984047">
        <w:rPr>
          <w:rFonts w:ascii="Arial" w:hAnsi="Arial" w:cs="Arial"/>
          <w:b w:val="0"/>
          <w:color w:val="auto"/>
          <w:sz w:val="19"/>
          <w:szCs w:val="19"/>
          <w:lang w:val="sk-SK"/>
        </w:rPr>
        <w:t xml:space="preserve"> v opise projektu je potrebné vytvoriť hlavn</w:t>
      </w:r>
      <w:r w:rsidRPr="00984047">
        <w:rPr>
          <w:rFonts w:ascii="Arial" w:hAnsi="Arial" w:cs="Arial"/>
          <w:b w:val="0"/>
          <w:color w:val="auto"/>
          <w:sz w:val="19"/>
          <w:szCs w:val="19"/>
          <w:lang w:val="sk-SK"/>
        </w:rPr>
        <w:t>ú</w:t>
      </w:r>
      <w:r w:rsidR="004265FD" w:rsidRPr="00984047">
        <w:rPr>
          <w:rFonts w:ascii="Arial" w:hAnsi="Arial" w:cs="Arial"/>
          <w:b w:val="0"/>
          <w:color w:val="auto"/>
          <w:sz w:val="19"/>
          <w:szCs w:val="19"/>
          <w:lang w:val="sk-SK"/>
        </w:rPr>
        <w:t xml:space="preserve"> polož</w:t>
      </w:r>
      <w:r w:rsidRPr="00984047">
        <w:rPr>
          <w:rFonts w:ascii="Arial" w:hAnsi="Arial" w:cs="Arial"/>
          <w:b w:val="0"/>
          <w:color w:val="auto"/>
          <w:sz w:val="19"/>
          <w:szCs w:val="19"/>
          <w:lang w:val="sk-SK"/>
        </w:rPr>
        <w:t>ku</w:t>
      </w:r>
      <w:r w:rsidR="004265FD" w:rsidRPr="00984047">
        <w:rPr>
          <w:rFonts w:ascii="Arial" w:hAnsi="Arial" w:cs="Arial"/>
          <w:b w:val="0"/>
          <w:color w:val="auto"/>
          <w:sz w:val="19"/>
          <w:szCs w:val="19"/>
          <w:lang w:val="sk-SK"/>
        </w:rPr>
        <w:t xml:space="preserve"> v rozpočte.</w:t>
      </w:r>
    </w:p>
    <w:p w14:paraId="15B0CF30" w14:textId="38B0E87C"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týmto spôsobom </w:t>
      </w:r>
      <w:r w:rsidR="009A25A3" w:rsidRPr="00984047">
        <w:rPr>
          <w:rFonts w:ascii="Arial" w:hAnsi="Arial" w:cs="Arial"/>
          <w:color w:val="auto"/>
          <w:sz w:val="19"/>
          <w:szCs w:val="19"/>
          <w:lang w:val="sk-SK"/>
        </w:rPr>
        <w:t xml:space="preserve">nebudú </w:t>
      </w:r>
      <w:r w:rsidRPr="00984047">
        <w:rPr>
          <w:rFonts w:ascii="Arial" w:hAnsi="Arial" w:cs="Arial"/>
          <w:color w:val="auto"/>
          <w:sz w:val="19"/>
          <w:szCs w:val="19"/>
          <w:lang w:val="sk-SK"/>
        </w:rPr>
        <w:t>zahrn</w:t>
      </w:r>
      <w:r w:rsidR="009A25A3" w:rsidRPr="00984047">
        <w:rPr>
          <w:rFonts w:ascii="Arial" w:hAnsi="Arial" w:cs="Arial"/>
          <w:color w:val="auto"/>
          <w:sz w:val="19"/>
          <w:szCs w:val="19"/>
          <w:lang w:val="sk-SK"/>
        </w:rPr>
        <w:t>uté</w:t>
      </w:r>
      <w:r w:rsidRPr="00984047">
        <w:rPr>
          <w:rFonts w:ascii="Arial" w:hAnsi="Arial" w:cs="Arial"/>
          <w:color w:val="auto"/>
          <w:sz w:val="19"/>
          <w:szCs w:val="19"/>
          <w:lang w:val="sk-SK"/>
        </w:rPr>
        <w:t xml:space="preserve"> do rozpočtu</w:t>
      </w:r>
      <w:r w:rsidR="002A48DE" w:rsidRPr="00984047">
        <w:rPr>
          <w:rFonts w:ascii="Arial" w:hAnsi="Arial" w:cs="Arial"/>
          <w:color w:val="auto"/>
          <w:sz w:val="19"/>
          <w:szCs w:val="19"/>
          <w:lang w:val="sk-SK"/>
        </w:rPr>
        <w:t>,</w:t>
      </w:r>
      <w:r w:rsidRPr="00984047">
        <w:rPr>
          <w:rFonts w:ascii="Arial" w:hAnsi="Arial" w:cs="Arial"/>
          <w:color w:val="auto"/>
          <w:sz w:val="19"/>
          <w:szCs w:val="19"/>
          <w:lang w:val="sk-SK"/>
        </w:rPr>
        <w:t xml:space="preserve"> nebudú môcť byť financované v rámci projektu a</w:t>
      </w:r>
      <w:r w:rsidR="009A25A3" w:rsidRPr="00984047">
        <w:rPr>
          <w:rFonts w:ascii="Arial" w:hAnsi="Arial" w:cs="Arial"/>
          <w:color w:val="auto"/>
          <w:sz w:val="19"/>
          <w:szCs w:val="19"/>
          <w:lang w:val="sk-SK"/>
        </w:rPr>
        <w:t xml:space="preserve"> ich realizácia </w:t>
      </w:r>
      <w:r w:rsidRPr="00984047">
        <w:rPr>
          <w:rFonts w:ascii="Arial" w:hAnsi="Arial" w:cs="Arial"/>
          <w:color w:val="auto"/>
          <w:sz w:val="19"/>
          <w:szCs w:val="19"/>
          <w:lang w:val="sk-SK"/>
        </w:rPr>
        <w:t xml:space="preserve">bude musieť </w:t>
      </w:r>
      <w:r w:rsidR="009A25A3" w:rsidRPr="00984047">
        <w:rPr>
          <w:rFonts w:ascii="Arial" w:hAnsi="Arial" w:cs="Arial"/>
          <w:color w:val="auto"/>
          <w:sz w:val="19"/>
          <w:szCs w:val="19"/>
          <w:lang w:val="sk-SK"/>
        </w:rPr>
        <w:t xml:space="preserve">byť financovaná </w:t>
      </w:r>
      <w:r w:rsidRPr="00984047">
        <w:rPr>
          <w:rFonts w:ascii="Arial" w:hAnsi="Arial" w:cs="Arial"/>
          <w:color w:val="auto"/>
          <w:sz w:val="19"/>
          <w:szCs w:val="19"/>
          <w:lang w:val="sk-SK"/>
        </w:rPr>
        <w:t>z vlastných zdrojov.</w:t>
      </w:r>
    </w:p>
    <w:p w14:paraId="15B0CF31"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Hlavné položky v rozpočte pre časť rozpočtu A4 a vyššie</w:t>
      </w:r>
      <w:r w:rsidR="009A25A3" w:rsidRPr="00984047">
        <w:rPr>
          <w:rFonts w:ascii="Arial" w:hAnsi="Arial" w:cs="Arial"/>
          <w:b w:val="0"/>
          <w:color w:val="auto"/>
          <w:sz w:val="19"/>
          <w:szCs w:val="19"/>
          <w:lang w:val="sk-SK"/>
        </w:rPr>
        <w:t xml:space="preserve"> je potrebné označiť nasledovne: </w:t>
      </w:r>
      <w:r w:rsidRPr="00984047">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položky </w:t>
      </w:r>
      <w:r w:rsidR="009909B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hlavnej položky</w:t>
      </w:r>
      <w:r w:rsidR="009909B7"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w:t>
      </w:r>
    </w:p>
    <w:p w14:paraId="15B0CF33"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stĺpci </w:t>
      </w:r>
      <w:r w:rsidR="00E1761C" w:rsidRPr="00984047">
        <w:rPr>
          <w:rFonts w:ascii="Arial" w:hAnsi="Arial" w:cs="Arial"/>
          <w:b w:val="0"/>
          <w:color w:val="auto"/>
          <w:sz w:val="19"/>
          <w:szCs w:val="19"/>
          <w:lang w:val="sk-SK"/>
        </w:rPr>
        <w:t>„</w:t>
      </w:r>
      <w:r w:rsidRPr="00984047">
        <w:rPr>
          <w:rFonts w:ascii="Arial" w:hAnsi="Arial" w:cs="Arial"/>
          <w:b w:val="0"/>
          <w:color w:val="auto"/>
          <w:sz w:val="19"/>
          <w:szCs w:val="19"/>
          <w:lang w:val="sk-SK"/>
        </w:rPr>
        <w:t>A</w:t>
      </w:r>
      <w:r w:rsidR="00E1761C" w:rsidRPr="00984047">
        <w:rPr>
          <w:rFonts w:ascii="Arial" w:hAnsi="Arial" w:cs="Arial"/>
          <w:b w:val="0"/>
          <w:color w:val="auto"/>
          <w:sz w:val="19"/>
          <w:szCs w:val="19"/>
          <w:lang w:val="sk-SK"/>
        </w:rPr>
        <w:t xml:space="preserve">“ sa </w:t>
      </w:r>
      <w:r w:rsidRPr="00984047">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984047">
        <w:rPr>
          <w:rFonts w:ascii="Arial" w:hAnsi="Arial" w:cs="Arial"/>
          <w:b w:val="0"/>
          <w:color w:val="auto"/>
          <w:sz w:val="19"/>
          <w:szCs w:val="19"/>
          <w:lang w:val="sk-SK"/>
        </w:rPr>
        <w:t xml:space="preserve">žiadateľ </w:t>
      </w:r>
      <w:r w:rsidRPr="00984047">
        <w:rPr>
          <w:rFonts w:ascii="Arial" w:hAnsi="Arial" w:cs="Arial"/>
          <w:b w:val="0"/>
          <w:color w:val="auto"/>
          <w:sz w:val="19"/>
          <w:szCs w:val="19"/>
          <w:lang w:val="sk-SK"/>
        </w:rPr>
        <w:t>pridáva vlastné podpoložky, číslovan</w:t>
      </w:r>
      <w:r w:rsidR="00E1761C" w:rsidRPr="00984047">
        <w:rPr>
          <w:rFonts w:ascii="Arial" w:hAnsi="Arial" w:cs="Arial"/>
          <w:b w:val="0"/>
          <w:color w:val="auto"/>
          <w:sz w:val="19"/>
          <w:szCs w:val="19"/>
          <w:lang w:val="sk-SK"/>
        </w:rPr>
        <w:t>ie</w:t>
      </w:r>
      <w:r w:rsidRPr="00984047">
        <w:rPr>
          <w:rFonts w:ascii="Arial" w:hAnsi="Arial" w:cs="Arial"/>
          <w:b w:val="0"/>
          <w:color w:val="auto"/>
          <w:sz w:val="19"/>
          <w:szCs w:val="19"/>
          <w:lang w:val="sk-SK"/>
        </w:rPr>
        <w:t xml:space="preserve"> </w:t>
      </w:r>
      <w:r w:rsidR="00E1761C" w:rsidRPr="00984047">
        <w:rPr>
          <w:rFonts w:ascii="Arial" w:hAnsi="Arial" w:cs="Arial"/>
          <w:b w:val="0"/>
          <w:color w:val="auto"/>
          <w:sz w:val="19"/>
          <w:szCs w:val="19"/>
          <w:lang w:val="sk-SK"/>
        </w:rPr>
        <w:t xml:space="preserve">pokračuje </w:t>
      </w:r>
      <w:r w:rsidRPr="00984047">
        <w:rPr>
          <w:rFonts w:ascii="Arial" w:hAnsi="Arial" w:cs="Arial"/>
          <w:b w:val="0"/>
          <w:color w:val="auto"/>
          <w:sz w:val="19"/>
          <w:szCs w:val="19"/>
          <w:lang w:val="sk-SK"/>
        </w:rPr>
        <w:t>vzostupne podľa čísla predchádzajúcej podpoložky.</w:t>
      </w:r>
    </w:p>
    <w:p w14:paraId="15B0CF34" w14:textId="7A0E40A1"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B</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položky</w:t>
      </w:r>
      <w:r w:rsidR="00DA46F1" w:rsidRPr="00984047">
        <w:rPr>
          <w:rFonts w:ascii="Arial" w:hAnsi="Arial" w:cs="Arial"/>
          <w:sz w:val="19"/>
          <w:szCs w:val="19"/>
          <w:lang w:val="sk-SK"/>
        </w:rPr>
        <w:t xml:space="preserve"> rozpočtu</w:t>
      </w:r>
      <w:r w:rsidRPr="00984047">
        <w:rPr>
          <w:rFonts w:ascii="Arial" w:hAnsi="Arial" w:cs="Arial"/>
          <w:sz w:val="19"/>
          <w:szCs w:val="19"/>
          <w:lang w:val="sk-SK"/>
        </w:rPr>
        <w:t xml:space="preserve">, podpoložky (podpodpoložky). Z hľadiska oprávnenosti výdavkov je dôležité, ako presne </w:t>
      </w:r>
      <w:r w:rsidR="00E1761C" w:rsidRPr="00984047">
        <w:rPr>
          <w:rFonts w:ascii="Arial" w:hAnsi="Arial" w:cs="Arial"/>
          <w:sz w:val="19"/>
          <w:szCs w:val="19"/>
          <w:lang w:val="sk-SK"/>
        </w:rPr>
        <w:t xml:space="preserve">sa </w:t>
      </w:r>
      <w:r w:rsidRPr="00984047">
        <w:rPr>
          <w:rFonts w:ascii="Arial" w:hAnsi="Arial" w:cs="Arial"/>
          <w:sz w:val="19"/>
          <w:szCs w:val="19"/>
          <w:lang w:val="sk-SK"/>
        </w:rPr>
        <w:t>pomenuje rozpočtov</w:t>
      </w:r>
      <w:r w:rsidR="00E1761C" w:rsidRPr="00984047">
        <w:rPr>
          <w:rFonts w:ascii="Arial" w:hAnsi="Arial" w:cs="Arial"/>
          <w:sz w:val="19"/>
          <w:szCs w:val="19"/>
          <w:lang w:val="sk-SK"/>
        </w:rPr>
        <w:t>á</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podpoložka </w:t>
      </w:r>
      <w:r w:rsidRPr="00984047">
        <w:rPr>
          <w:rFonts w:ascii="Arial" w:hAnsi="Arial" w:cs="Arial"/>
          <w:sz w:val="19"/>
          <w:szCs w:val="19"/>
          <w:lang w:val="sk-SK"/>
        </w:rPr>
        <w:t>(</w:t>
      </w:r>
      <w:r w:rsidR="00E1761C" w:rsidRPr="00984047">
        <w:rPr>
          <w:rFonts w:ascii="Arial" w:hAnsi="Arial" w:cs="Arial"/>
          <w:sz w:val="19"/>
          <w:szCs w:val="19"/>
          <w:lang w:val="sk-SK"/>
        </w:rPr>
        <w:t>podpodpoložka</w:t>
      </w:r>
      <w:r w:rsidRPr="00984047">
        <w:rPr>
          <w:rFonts w:ascii="Arial" w:hAnsi="Arial" w:cs="Arial"/>
          <w:sz w:val="19"/>
          <w:szCs w:val="19"/>
          <w:lang w:val="sk-SK"/>
        </w:rPr>
        <w:t xml:space="preserve">). Je </w:t>
      </w:r>
      <w:r w:rsidR="00E1761C" w:rsidRPr="00984047">
        <w:rPr>
          <w:rFonts w:ascii="Arial" w:hAnsi="Arial" w:cs="Arial"/>
          <w:sz w:val="19"/>
          <w:szCs w:val="19"/>
          <w:lang w:val="sk-SK"/>
        </w:rPr>
        <w:t xml:space="preserve">vhodné </w:t>
      </w:r>
      <w:r w:rsidRPr="00984047">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984047">
        <w:rPr>
          <w:rFonts w:ascii="Arial" w:hAnsi="Arial" w:cs="Arial"/>
          <w:sz w:val="19"/>
          <w:szCs w:val="19"/>
          <w:lang w:val="sk-SK"/>
        </w:rPr>
        <w:t xml:space="preserve"> </w:t>
      </w:r>
    </w:p>
    <w:p w14:paraId="15B0CF35" w14:textId="0FD26B1C" w:rsidR="003C4571" w:rsidRPr="00984047" w:rsidRDefault="004265FD" w:rsidP="007D0CA1">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1C3D3C" w:rsidRPr="00984047">
        <w:rPr>
          <w:rFonts w:ascii="Arial" w:hAnsi="Arial" w:cs="Arial"/>
          <w:sz w:val="19"/>
          <w:szCs w:val="19"/>
          <w:lang w:val="sk-SK"/>
        </w:rPr>
        <w:t>„C“</w:t>
      </w:r>
      <w:r w:rsidRPr="00984047">
        <w:rPr>
          <w:rFonts w:ascii="Arial" w:hAnsi="Arial" w:cs="Arial"/>
          <w:sz w:val="19"/>
          <w:szCs w:val="19"/>
          <w:lang w:val="sk-SK"/>
        </w:rPr>
        <w:t xml:space="preserve"> sa </w:t>
      </w:r>
      <w:r w:rsidR="003C4571" w:rsidRPr="00984047">
        <w:rPr>
          <w:rFonts w:ascii="Arial" w:hAnsi="Arial" w:cs="Arial"/>
          <w:sz w:val="19"/>
          <w:szCs w:val="19"/>
          <w:lang w:val="sk-SK"/>
        </w:rPr>
        <w:t>uvádza</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kód z </w:t>
      </w:r>
      <w:r w:rsidRPr="00984047">
        <w:rPr>
          <w:rFonts w:ascii="Arial" w:hAnsi="Arial" w:cs="Arial"/>
          <w:sz w:val="19"/>
          <w:szCs w:val="19"/>
          <w:lang w:val="sk-SK"/>
        </w:rPr>
        <w:t>číselník</w:t>
      </w:r>
      <w:r w:rsidR="003C4571" w:rsidRPr="00984047">
        <w:rPr>
          <w:rFonts w:ascii="Arial" w:hAnsi="Arial" w:cs="Arial"/>
          <w:sz w:val="19"/>
          <w:szCs w:val="19"/>
          <w:lang w:val="sk-SK"/>
        </w:rPr>
        <w:t>a</w:t>
      </w:r>
      <w:r w:rsidRPr="00984047">
        <w:rPr>
          <w:rFonts w:ascii="Arial" w:hAnsi="Arial" w:cs="Arial"/>
          <w:sz w:val="19"/>
          <w:szCs w:val="19"/>
          <w:lang w:val="sk-SK"/>
        </w:rPr>
        <w:t xml:space="preserve"> oprávnených výdavkov </w:t>
      </w:r>
      <w:r w:rsidR="0060767B" w:rsidRPr="00984047">
        <w:rPr>
          <w:rFonts w:ascii="Arial" w:hAnsi="Arial" w:cs="Arial"/>
          <w:sz w:val="19"/>
          <w:szCs w:val="19"/>
          <w:lang w:val="sk-SK"/>
        </w:rPr>
        <w:t xml:space="preserve">uvedený </w:t>
      </w:r>
      <w:r w:rsidR="003C4571" w:rsidRPr="00984047">
        <w:rPr>
          <w:rFonts w:ascii="Arial" w:hAnsi="Arial" w:cs="Arial"/>
          <w:sz w:val="19"/>
          <w:szCs w:val="19"/>
          <w:lang w:val="sk-SK"/>
        </w:rPr>
        <w:t>v </w:t>
      </w:r>
      <w:r w:rsidR="00E1761C" w:rsidRPr="00984047">
        <w:rPr>
          <w:rFonts w:ascii="Arial" w:hAnsi="Arial" w:cs="Arial"/>
          <w:sz w:val="19"/>
          <w:szCs w:val="19"/>
          <w:lang w:val="sk-SK"/>
        </w:rPr>
        <w:t xml:space="preserve">prílohe č. 1 metodického pokynu </w:t>
      </w:r>
      <w:r w:rsidR="003C4571" w:rsidRPr="00984047">
        <w:rPr>
          <w:rFonts w:ascii="Arial" w:hAnsi="Arial" w:cs="Arial"/>
          <w:sz w:val="19"/>
          <w:szCs w:val="19"/>
          <w:lang w:val="sk-SK"/>
        </w:rPr>
        <w:t>CKO č. 4.</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Každá podpoložka (podpodpoložka) musí </w:t>
      </w:r>
      <w:r w:rsidR="00E1761C" w:rsidRPr="00984047">
        <w:rPr>
          <w:rFonts w:ascii="Arial" w:hAnsi="Arial" w:cs="Arial"/>
          <w:sz w:val="19"/>
          <w:szCs w:val="19"/>
          <w:lang w:val="sk-SK"/>
        </w:rPr>
        <w:t xml:space="preserve">byť označená </w:t>
      </w:r>
      <w:r w:rsidR="003C4571" w:rsidRPr="00984047">
        <w:rPr>
          <w:rFonts w:ascii="Arial" w:hAnsi="Arial" w:cs="Arial"/>
          <w:sz w:val="19"/>
          <w:szCs w:val="19"/>
          <w:lang w:val="sk-SK"/>
        </w:rPr>
        <w:t>kód</w:t>
      </w:r>
      <w:r w:rsidR="00E1761C" w:rsidRPr="00984047">
        <w:rPr>
          <w:rFonts w:ascii="Arial" w:hAnsi="Arial" w:cs="Arial"/>
          <w:sz w:val="19"/>
          <w:szCs w:val="19"/>
          <w:lang w:val="sk-SK"/>
        </w:rPr>
        <w:t>om</w:t>
      </w:r>
      <w:r w:rsidR="003C4571" w:rsidRPr="00984047">
        <w:rPr>
          <w:rFonts w:ascii="Arial" w:hAnsi="Arial" w:cs="Arial"/>
          <w:sz w:val="19"/>
          <w:szCs w:val="19"/>
          <w:lang w:val="sk-SK"/>
        </w:rPr>
        <w:t xml:space="preserve"> z číselníka oprávnených výdavkov.</w:t>
      </w:r>
    </w:p>
    <w:p w14:paraId="3EE24900"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D</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jednotky. Pri </w:t>
      </w:r>
      <w:r w:rsidR="004204C6" w:rsidRPr="00984047">
        <w:rPr>
          <w:rFonts w:ascii="Arial" w:hAnsi="Arial" w:cs="Arial"/>
          <w:sz w:val="19"/>
          <w:szCs w:val="19"/>
          <w:lang w:val="sk-SK"/>
        </w:rPr>
        <w:t>z</w:t>
      </w:r>
      <w:r w:rsidRPr="00984047">
        <w:rPr>
          <w:rFonts w:ascii="Arial" w:hAnsi="Arial" w:cs="Arial"/>
          <w:sz w:val="19"/>
          <w:szCs w:val="19"/>
          <w:lang w:val="sk-SK"/>
        </w:rPr>
        <w:t xml:space="preserve">volení názvu jednotky </w:t>
      </w:r>
      <w:r w:rsidR="00E1761C" w:rsidRPr="00984047">
        <w:rPr>
          <w:rFonts w:ascii="Arial" w:hAnsi="Arial" w:cs="Arial"/>
          <w:sz w:val="19"/>
          <w:szCs w:val="19"/>
          <w:lang w:val="sk-SK"/>
        </w:rPr>
        <w:t xml:space="preserve">sa vychádza </w:t>
      </w:r>
      <w:r w:rsidRPr="00984047">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3C386D" w:rsidRPr="00984047">
        <w:rPr>
          <w:rFonts w:ascii="Arial" w:hAnsi="Arial" w:cs="Arial"/>
          <w:sz w:val="19"/>
          <w:szCs w:val="19"/>
          <w:lang w:val="sk-SK"/>
        </w:rPr>
        <w:t>„</w:t>
      </w:r>
      <w:r w:rsidR="0052645E" w:rsidRPr="00984047">
        <w:rPr>
          <w:rFonts w:ascii="Arial" w:hAnsi="Arial" w:cs="Arial"/>
          <w:sz w:val="19"/>
          <w:szCs w:val="19"/>
          <w:lang w:val="sk-SK"/>
        </w:rPr>
        <w:t>E</w:t>
      </w:r>
      <w:r w:rsidR="003C386D"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počet jednotiek prislúchajúci k danej položke rozpočtu</w:t>
      </w:r>
      <w:r w:rsidR="000A3D7D" w:rsidRPr="00984047">
        <w:rPr>
          <w:rFonts w:ascii="Arial" w:hAnsi="Arial" w:cs="Arial"/>
          <w:sz w:val="19"/>
          <w:szCs w:val="19"/>
          <w:lang w:val="sk-SK"/>
        </w:rPr>
        <w:t>.</w:t>
      </w:r>
    </w:p>
    <w:p w14:paraId="15B0CF39" w14:textId="539DBA7C" w:rsidR="004265FD" w:rsidRPr="00984047" w:rsidRDefault="0052645E"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F</w:t>
      </w:r>
      <w:r w:rsidR="00E1761C" w:rsidRPr="00984047">
        <w:rPr>
          <w:rFonts w:ascii="Arial" w:hAnsi="Arial" w:cs="Arial"/>
          <w:sz w:val="19"/>
          <w:szCs w:val="19"/>
          <w:lang w:val="sk-SK"/>
        </w:rPr>
        <w:t>“</w:t>
      </w:r>
      <w:r w:rsidR="004265FD"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maximálna jednotková cena </w:t>
      </w:r>
      <w:r w:rsidR="004265FD" w:rsidRPr="00984047">
        <w:rPr>
          <w:rFonts w:ascii="Arial" w:hAnsi="Arial" w:cs="Arial"/>
          <w:sz w:val="19"/>
          <w:szCs w:val="19"/>
          <w:lang w:val="sk-SK"/>
        </w:rPr>
        <w:t>(</w:t>
      </w:r>
      <w:r w:rsidR="004265FD" w:rsidRPr="00984047">
        <w:rPr>
          <w:rFonts w:ascii="Arial" w:hAnsi="Arial" w:cs="Arial"/>
          <w:color w:val="000000" w:themeColor="text1"/>
          <w:sz w:val="19"/>
          <w:szCs w:val="19"/>
          <w:lang w:val="sk-SK"/>
        </w:rPr>
        <w:t>vrátane DPH</w:t>
      </w:r>
      <w:r w:rsidR="004265FD">
        <w:rPr>
          <w:rFonts w:ascii="Arial" w:hAnsi="Arial" w:cs="Arial"/>
          <w:color w:val="000000" w:themeColor="text1"/>
          <w:sz w:val="19"/>
          <w:szCs w:val="19"/>
          <w:lang w:val="sk-SK"/>
        </w:rPr>
        <w:t xml:space="preserve"> </w:t>
      </w:r>
      <w:r w:rsidR="00D47AD3">
        <w:rPr>
          <w:rFonts w:ascii="Arial" w:hAnsi="Arial" w:cs="Arial"/>
          <w:color w:val="000000" w:themeColor="text1"/>
          <w:sz w:val="19"/>
          <w:szCs w:val="19"/>
          <w:lang w:val="sk-SK"/>
        </w:rPr>
        <w:t>a ostatných daní, odvodov, poplatkov a podobne</w:t>
      </w:r>
      <w:r w:rsidR="004265FD" w:rsidRPr="00984047">
        <w:rPr>
          <w:rFonts w:ascii="Arial" w:hAnsi="Arial" w:cs="Arial"/>
          <w:sz w:val="19"/>
          <w:szCs w:val="19"/>
          <w:lang w:val="sk-SK"/>
        </w:rPr>
        <w:t xml:space="preserve"> – viď inštrukcie, ktoré sa nachádzajú v časti: „Správne vyplnený rozpočet projektu po obsahovej stránke“) </w:t>
      </w:r>
      <w:r w:rsidR="00E1761C" w:rsidRPr="00984047">
        <w:rPr>
          <w:rFonts w:ascii="Arial" w:hAnsi="Arial" w:cs="Arial"/>
          <w:sz w:val="19"/>
          <w:szCs w:val="19"/>
          <w:lang w:val="sk-SK"/>
        </w:rPr>
        <w:t xml:space="preserve">zaokrúhlená </w:t>
      </w:r>
      <w:r w:rsidR="004265FD" w:rsidRPr="00984047">
        <w:rPr>
          <w:rFonts w:ascii="Arial" w:hAnsi="Arial" w:cs="Arial"/>
          <w:sz w:val="19"/>
          <w:szCs w:val="19"/>
          <w:lang w:val="sk-SK"/>
        </w:rPr>
        <w:t>matematicky maximálne na dve desatinné miesta</w:t>
      </w:r>
      <w:r w:rsidR="000A3D7D" w:rsidRPr="00984047">
        <w:rPr>
          <w:rFonts w:ascii="Arial" w:hAnsi="Arial" w:cs="Arial"/>
          <w:sz w:val="19"/>
          <w:szCs w:val="19"/>
          <w:lang w:val="sk-SK"/>
        </w:rPr>
        <w:t>.</w:t>
      </w:r>
    </w:p>
    <w:p w14:paraId="15B0CF3A" w14:textId="1EF9C50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Stĺpec </w:t>
      </w:r>
      <w:r w:rsidR="00E1761C" w:rsidRPr="00984047">
        <w:rPr>
          <w:rFonts w:ascii="Arial" w:hAnsi="Arial" w:cs="Arial"/>
          <w:sz w:val="19"/>
          <w:szCs w:val="19"/>
          <w:lang w:val="sk-SK"/>
        </w:rPr>
        <w:t>„</w:t>
      </w:r>
      <w:r w:rsidR="0052645E" w:rsidRPr="00984047">
        <w:rPr>
          <w:rFonts w:ascii="Arial" w:hAnsi="Arial" w:cs="Arial"/>
          <w:sz w:val="19"/>
          <w:szCs w:val="19"/>
          <w:lang w:val="sk-SK"/>
        </w:rPr>
        <w:t>G</w:t>
      </w:r>
      <w:r w:rsidR="00E1761C" w:rsidRPr="00984047">
        <w:rPr>
          <w:rFonts w:ascii="Arial" w:hAnsi="Arial" w:cs="Arial"/>
          <w:sz w:val="19"/>
          <w:szCs w:val="19"/>
          <w:lang w:val="sk-SK"/>
        </w:rPr>
        <w:t>“</w:t>
      </w:r>
      <w:r w:rsidRPr="00984047">
        <w:rPr>
          <w:rFonts w:ascii="Arial" w:hAnsi="Arial" w:cs="Arial"/>
          <w:sz w:val="19"/>
          <w:szCs w:val="19"/>
          <w:lang w:val="sk-SK"/>
        </w:rPr>
        <w:t xml:space="preserve"> sa počíta automaticky. Výdavky </w:t>
      </w:r>
      <w:r w:rsidR="00E1761C" w:rsidRPr="00984047">
        <w:rPr>
          <w:rFonts w:ascii="Arial" w:hAnsi="Arial" w:cs="Arial"/>
          <w:sz w:val="19"/>
          <w:szCs w:val="19"/>
          <w:lang w:val="sk-SK"/>
        </w:rPr>
        <w:t xml:space="preserve">je potrebné </w:t>
      </w:r>
      <w:r w:rsidRPr="00984047">
        <w:rPr>
          <w:rFonts w:ascii="Arial" w:hAnsi="Arial" w:cs="Arial"/>
          <w:sz w:val="19"/>
          <w:szCs w:val="19"/>
          <w:lang w:val="sk-SK"/>
        </w:rPr>
        <w:t>zaokrúhľovať matematicky maximálne na dve desatinné miesta.</w:t>
      </w:r>
      <w:r w:rsidR="00E112F4" w:rsidRPr="00984047">
        <w:rPr>
          <w:rFonts w:ascii="Arial" w:hAnsi="Arial" w:cs="Arial"/>
          <w:sz w:val="19"/>
          <w:szCs w:val="19"/>
          <w:lang w:val="sk-SK"/>
        </w:rPr>
        <w:t xml:space="preserve"> </w:t>
      </w:r>
    </w:p>
    <w:p w14:paraId="15B0CF3B" w14:textId="4B38D3E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H</w:t>
      </w:r>
      <w:r w:rsidR="00E1761C"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 xml:space="preserve">komentár, ako </w:t>
      </w:r>
      <w:r w:rsidR="00E1761C" w:rsidRPr="00984047">
        <w:rPr>
          <w:rFonts w:ascii="Arial" w:hAnsi="Arial" w:cs="Arial"/>
          <w:sz w:val="19"/>
          <w:szCs w:val="19"/>
          <w:lang w:val="sk-SK"/>
        </w:rPr>
        <w:t xml:space="preserve">sa rozpočtovala daná položka </w:t>
      </w:r>
      <w:r w:rsidRPr="00984047">
        <w:rPr>
          <w:rFonts w:ascii="Arial" w:hAnsi="Arial" w:cs="Arial"/>
          <w:sz w:val="19"/>
          <w:szCs w:val="19"/>
          <w:lang w:val="sk-SK"/>
        </w:rPr>
        <w:t xml:space="preserve">– spôsob výpočtu výslednej sumy, </w:t>
      </w:r>
      <w:r w:rsidR="009D0D6D" w:rsidRPr="00984047">
        <w:rPr>
          <w:rFonts w:ascii="Arial" w:hAnsi="Arial" w:cs="Arial"/>
          <w:sz w:val="19"/>
          <w:szCs w:val="19"/>
          <w:lang w:val="sk-SK"/>
        </w:rPr>
        <w:t xml:space="preserve">bližšia špecifikácia </w:t>
      </w:r>
      <w:r w:rsidRPr="00984047">
        <w:rPr>
          <w:rFonts w:ascii="Arial" w:hAnsi="Arial" w:cs="Arial"/>
          <w:sz w:val="19"/>
          <w:szCs w:val="19"/>
          <w:lang w:val="sk-SK"/>
        </w:rPr>
        <w:t>obsah</w:t>
      </w:r>
      <w:r w:rsidR="009D0D6D" w:rsidRPr="00984047">
        <w:rPr>
          <w:rFonts w:ascii="Arial" w:hAnsi="Arial" w:cs="Arial"/>
          <w:sz w:val="19"/>
          <w:szCs w:val="19"/>
          <w:lang w:val="sk-SK"/>
        </w:rPr>
        <w:t>u</w:t>
      </w:r>
      <w:r w:rsidRPr="00984047">
        <w:rPr>
          <w:rFonts w:ascii="Arial" w:hAnsi="Arial" w:cs="Arial"/>
          <w:sz w:val="19"/>
          <w:szCs w:val="19"/>
          <w:lang w:val="sk-SK"/>
        </w:rPr>
        <w:t xml:space="preserve"> danej podpoložky (podpodpoložky). V prípade, ak </w:t>
      </w:r>
      <w:r w:rsidR="00E1761C" w:rsidRPr="00984047">
        <w:rPr>
          <w:rFonts w:ascii="Arial" w:hAnsi="Arial" w:cs="Arial"/>
          <w:sz w:val="19"/>
          <w:szCs w:val="19"/>
          <w:lang w:val="sk-SK"/>
        </w:rPr>
        <w:t xml:space="preserve">sa </w:t>
      </w:r>
      <w:r w:rsidRPr="00984047">
        <w:rPr>
          <w:rFonts w:ascii="Arial" w:hAnsi="Arial" w:cs="Arial"/>
          <w:sz w:val="19"/>
          <w:szCs w:val="19"/>
          <w:lang w:val="sk-SK"/>
        </w:rPr>
        <w:t>v komentári položky</w:t>
      </w:r>
      <w:r w:rsidR="004667A9" w:rsidRPr="00984047">
        <w:rPr>
          <w:rFonts w:ascii="Arial" w:hAnsi="Arial" w:cs="Arial"/>
          <w:sz w:val="19"/>
          <w:szCs w:val="19"/>
          <w:lang w:val="sk-SK"/>
        </w:rPr>
        <w:t xml:space="preserve"> rozpočtu</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neuvedú </w:t>
      </w:r>
      <w:r w:rsidRPr="00984047">
        <w:rPr>
          <w:rFonts w:ascii="Arial" w:hAnsi="Arial" w:cs="Arial"/>
          <w:sz w:val="19"/>
          <w:szCs w:val="19"/>
          <w:lang w:val="sk-SK"/>
        </w:rPr>
        <w:t xml:space="preserve">sprievodné výdavky k danému výdavku, nebudú tieto výdavky </w:t>
      </w:r>
      <w:r w:rsidR="004F7617" w:rsidRPr="00984047">
        <w:rPr>
          <w:rFonts w:ascii="Arial" w:hAnsi="Arial" w:cs="Arial"/>
          <w:sz w:val="19"/>
          <w:szCs w:val="19"/>
          <w:lang w:val="sk-SK"/>
        </w:rPr>
        <w:t>považované za oprávnené</w:t>
      </w:r>
      <w:r w:rsidR="006C06CC" w:rsidRPr="00984047">
        <w:rPr>
          <w:rFonts w:ascii="Arial" w:hAnsi="Arial" w:cs="Arial"/>
          <w:sz w:val="19"/>
          <w:szCs w:val="19"/>
          <w:lang w:val="sk-SK"/>
        </w:rPr>
        <w:t xml:space="preserve"> (n</w:t>
      </w:r>
      <w:r w:rsidRPr="00984047">
        <w:rPr>
          <w:rFonts w:ascii="Arial" w:hAnsi="Arial" w:cs="Arial"/>
          <w:sz w:val="19"/>
          <w:szCs w:val="19"/>
          <w:lang w:val="sk-SK"/>
        </w:rPr>
        <w:t xml:space="preserve">apr. pri nákupe knižného fondu </w:t>
      </w:r>
      <w:r w:rsidR="00E1761C" w:rsidRPr="00984047">
        <w:rPr>
          <w:rFonts w:ascii="Arial" w:hAnsi="Arial" w:cs="Arial"/>
          <w:sz w:val="19"/>
          <w:szCs w:val="19"/>
          <w:lang w:val="sk-SK"/>
        </w:rPr>
        <w:t xml:space="preserve">sa </w:t>
      </w:r>
      <w:r w:rsidRPr="00984047">
        <w:rPr>
          <w:rFonts w:ascii="Arial" w:hAnsi="Arial" w:cs="Arial"/>
          <w:sz w:val="19"/>
          <w:szCs w:val="19"/>
          <w:lang w:val="sk-SK"/>
        </w:rPr>
        <w:t>môže v komentári uviesť „vrátane poštovného a</w:t>
      </w:r>
      <w:r w:rsidR="006C06CC" w:rsidRPr="00984047">
        <w:rPr>
          <w:rFonts w:ascii="Arial" w:hAnsi="Arial" w:cs="Arial"/>
          <w:sz w:val="19"/>
          <w:szCs w:val="19"/>
          <w:lang w:val="sk-SK"/>
        </w:rPr>
        <w:t> </w:t>
      </w:r>
      <w:r w:rsidRPr="00984047">
        <w:rPr>
          <w:rFonts w:ascii="Arial" w:hAnsi="Arial" w:cs="Arial"/>
          <w:sz w:val="19"/>
          <w:szCs w:val="19"/>
          <w:lang w:val="sk-SK"/>
        </w:rPr>
        <w:t>balného</w:t>
      </w:r>
      <w:r w:rsidR="006C06CC" w:rsidRPr="00984047">
        <w:rPr>
          <w:rFonts w:ascii="Arial" w:hAnsi="Arial" w:cs="Arial"/>
          <w:sz w:val="19"/>
          <w:szCs w:val="19"/>
          <w:lang w:val="sk-SK"/>
        </w:rPr>
        <w:t>“)</w:t>
      </w:r>
      <w:r w:rsidRPr="00984047">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984047">
        <w:rPr>
          <w:rFonts w:ascii="Arial" w:hAnsi="Arial" w:cs="Arial"/>
          <w:sz w:val="19"/>
          <w:szCs w:val="19"/>
          <w:lang w:val="sk-SK"/>
        </w:rPr>
        <w:t xml:space="preserve">personálnych výdavkov </w:t>
      </w:r>
      <w:r w:rsidRPr="00984047">
        <w:rPr>
          <w:rFonts w:ascii="Arial" w:hAnsi="Arial" w:cs="Arial"/>
          <w:sz w:val="19"/>
          <w:szCs w:val="19"/>
          <w:lang w:val="sk-SK"/>
        </w:rPr>
        <w:t xml:space="preserve">je potrebné uviesť predpokladaný rozsah práce </w:t>
      </w:r>
      <w:r w:rsidR="00691669" w:rsidRPr="00984047">
        <w:rPr>
          <w:rFonts w:ascii="Arial" w:hAnsi="Arial" w:cs="Arial"/>
          <w:sz w:val="19"/>
          <w:szCs w:val="19"/>
          <w:lang w:val="sk-SK"/>
        </w:rPr>
        <w:t>v hodinách</w:t>
      </w:r>
      <w:r w:rsidRPr="00984047">
        <w:rPr>
          <w:rFonts w:ascii="Arial" w:hAnsi="Arial" w:cs="Arial"/>
          <w:sz w:val="19"/>
          <w:szCs w:val="19"/>
          <w:lang w:val="sk-SK"/>
        </w:rPr>
        <w:t xml:space="preserve"> (v prípade, ak zamestnanec nepracuje 100 % </w:t>
      </w:r>
      <w:r w:rsidR="00055DA3" w:rsidRPr="00984047">
        <w:rPr>
          <w:rFonts w:ascii="Arial" w:hAnsi="Arial" w:cs="Arial"/>
          <w:sz w:val="19"/>
          <w:szCs w:val="19"/>
          <w:lang w:val="sk-SK"/>
        </w:rPr>
        <w:t xml:space="preserve">činností </w:t>
      </w:r>
      <w:r w:rsidRPr="00984047">
        <w:rPr>
          <w:rFonts w:ascii="Arial" w:hAnsi="Arial" w:cs="Arial"/>
          <w:sz w:val="19"/>
          <w:szCs w:val="19"/>
          <w:lang w:val="sk-SK"/>
        </w:rPr>
        <w:t xml:space="preserve">na projekte sa uvedie podiel práce zamestnanca na projekte), opis pracovnej činnosti, zmluvný vzťah, či je </w:t>
      </w:r>
      <w:r w:rsidR="00E1761C" w:rsidRPr="00984047">
        <w:rPr>
          <w:rFonts w:ascii="Arial" w:hAnsi="Arial" w:cs="Arial"/>
          <w:sz w:val="19"/>
          <w:szCs w:val="19"/>
          <w:lang w:val="sk-SK"/>
        </w:rPr>
        <w:t xml:space="preserve">uvedená </w:t>
      </w:r>
      <w:r w:rsidRPr="00984047">
        <w:rPr>
          <w:rFonts w:ascii="Arial" w:hAnsi="Arial" w:cs="Arial"/>
          <w:sz w:val="19"/>
          <w:szCs w:val="19"/>
          <w:lang w:val="sk-SK"/>
        </w:rPr>
        <w:t xml:space="preserve">cena </w:t>
      </w:r>
      <w:r w:rsidR="00E1761C" w:rsidRPr="00984047">
        <w:rPr>
          <w:rFonts w:ascii="Arial" w:hAnsi="Arial" w:cs="Arial"/>
          <w:sz w:val="19"/>
          <w:szCs w:val="19"/>
          <w:lang w:val="sk-SK"/>
        </w:rPr>
        <w:t xml:space="preserve">vrátane </w:t>
      </w:r>
      <w:r w:rsidRPr="00984047">
        <w:rPr>
          <w:rFonts w:ascii="Arial" w:hAnsi="Arial" w:cs="Arial"/>
          <w:sz w:val="19"/>
          <w:szCs w:val="19"/>
          <w:lang w:val="sk-SK"/>
        </w:rPr>
        <w:t>odvod</w:t>
      </w:r>
      <w:r w:rsidR="00E1761C" w:rsidRPr="00984047">
        <w:rPr>
          <w:rFonts w:ascii="Arial" w:hAnsi="Arial" w:cs="Arial"/>
          <w:sz w:val="19"/>
          <w:szCs w:val="19"/>
          <w:lang w:val="sk-SK"/>
        </w:rPr>
        <w:t>ov</w:t>
      </w:r>
      <w:r w:rsidR="00311494" w:rsidRPr="00984047">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984047">
        <w:rPr>
          <w:rFonts w:ascii="Arial" w:hAnsi="Arial" w:cs="Arial"/>
          <w:sz w:val="19"/>
          <w:szCs w:val="19"/>
          <w:lang w:val="sk-SK"/>
        </w:rPr>
        <w:t>, výpočet celkového oprávneného výdavku</w:t>
      </w:r>
      <w:r w:rsidR="00311494" w:rsidRPr="00984047">
        <w:rPr>
          <w:rFonts w:ascii="Arial" w:hAnsi="Arial" w:cs="Arial"/>
          <w:sz w:val="19"/>
          <w:szCs w:val="19"/>
          <w:lang w:val="sk-SK"/>
        </w:rPr>
        <w:t>.</w:t>
      </w:r>
      <w:r w:rsidRPr="00984047">
        <w:rPr>
          <w:rFonts w:ascii="Arial" w:hAnsi="Arial" w:cs="Arial"/>
          <w:sz w:val="19"/>
          <w:szCs w:val="19"/>
          <w:lang w:val="sk-SK"/>
        </w:rPr>
        <w:t xml:space="preserve"> </w:t>
      </w:r>
    </w:p>
    <w:p w14:paraId="15B0CF3C" w14:textId="3632E98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w:t>
      </w:r>
      <w:r w:rsidR="00E1761C" w:rsidRPr="00984047">
        <w:rPr>
          <w:rFonts w:ascii="Arial" w:hAnsi="Arial" w:cs="Arial"/>
          <w:sz w:val="19"/>
          <w:szCs w:val="19"/>
          <w:lang w:val="sk-SK"/>
        </w:rPr>
        <w:t>“</w:t>
      </w:r>
      <w:r w:rsidRPr="00984047">
        <w:rPr>
          <w:rFonts w:ascii="Arial" w:hAnsi="Arial" w:cs="Arial"/>
          <w:sz w:val="19"/>
          <w:szCs w:val="19"/>
          <w:lang w:val="sk-SK"/>
        </w:rPr>
        <w:t xml:space="preserve"> žiadateľ označí, ku ktor</w:t>
      </w:r>
      <w:r w:rsidR="00BD705B" w:rsidRPr="00984047">
        <w:rPr>
          <w:rFonts w:ascii="Arial" w:hAnsi="Arial" w:cs="Arial"/>
          <w:sz w:val="19"/>
          <w:szCs w:val="19"/>
          <w:lang w:val="sk-SK"/>
        </w:rPr>
        <w:t xml:space="preserve">ej aktivite uvedenej </w:t>
      </w:r>
      <w:r w:rsidRPr="00984047">
        <w:rPr>
          <w:rFonts w:ascii="Arial" w:hAnsi="Arial" w:cs="Arial"/>
          <w:sz w:val="19"/>
          <w:szCs w:val="19"/>
          <w:lang w:val="sk-SK"/>
        </w:rPr>
        <w:t>v opise projektu sa viaže konkrétna rozpočtová podpoložka</w:t>
      </w:r>
      <w:r w:rsidR="00BD705B" w:rsidRPr="00984047">
        <w:rPr>
          <w:rFonts w:ascii="Arial" w:hAnsi="Arial" w:cs="Arial"/>
          <w:sz w:val="19"/>
          <w:szCs w:val="19"/>
          <w:lang w:val="sk-SK"/>
        </w:rPr>
        <w:t>.</w:t>
      </w:r>
      <w:r w:rsidRPr="00984047">
        <w:rPr>
          <w:rFonts w:ascii="Arial" w:hAnsi="Arial" w:cs="Arial"/>
          <w:sz w:val="19"/>
          <w:szCs w:val="19"/>
          <w:lang w:val="sk-SK"/>
        </w:rPr>
        <w:t xml:space="preserve"> </w:t>
      </w:r>
      <w:r w:rsidR="00BD705B" w:rsidRPr="00984047">
        <w:rPr>
          <w:rFonts w:ascii="Arial" w:hAnsi="Arial" w:cs="Arial"/>
          <w:sz w:val="19"/>
          <w:szCs w:val="19"/>
          <w:lang w:val="sk-SK"/>
        </w:rPr>
        <w:t>V</w:t>
      </w:r>
      <w:r w:rsidR="002668CE" w:rsidRPr="00984047">
        <w:rPr>
          <w:rFonts w:ascii="Arial" w:hAnsi="Arial" w:cs="Arial"/>
          <w:sz w:val="19"/>
          <w:szCs w:val="19"/>
          <w:lang w:val="sk-SK"/>
        </w:rPr>
        <w:t xml:space="preserve"> </w:t>
      </w:r>
      <w:r w:rsidR="004D698F" w:rsidRPr="00984047">
        <w:rPr>
          <w:rFonts w:ascii="Arial" w:hAnsi="Arial" w:cs="Arial"/>
          <w:sz w:val="19"/>
          <w:szCs w:val="19"/>
          <w:lang w:val="sk-SK"/>
        </w:rPr>
        <w:t>rámci časti 2. Zariadenie/vybavenie projektu</w:t>
      </w:r>
      <w:r w:rsidR="00BD705B" w:rsidRPr="00984047">
        <w:rPr>
          <w:rFonts w:ascii="Arial" w:hAnsi="Arial" w:cs="Arial"/>
          <w:sz w:val="19"/>
          <w:szCs w:val="19"/>
          <w:lang w:val="sk-SK"/>
        </w:rPr>
        <w:t xml:space="preserve"> – priame výdavky</w:t>
      </w:r>
      <w:r w:rsidR="004D698F" w:rsidRPr="00984047">
        <w:rPr>
          <w:rFonts w:ascii="Arial" w:hAnsi="Arial" w:cs="Arial"/>
          <w:sz w:val="19"/>
          <w:szCs w:val="19"/>
          <w:lang w:val="sk-SK"/>
        </w:rPr>
        <w:t xml:space="preserve"> </w:t>
      </w:r>
      <w:r w:rsidR="00BD705B" w:rsidRPr="00984047">
        <w:rPr>
          <w:rFonts w:ascii="Arial" w:hAnsi="Arial" w:cs="Arial"/>
          <w:sz w:val="19"/>
          <w:szCs w:val="19"/>
          <w:lang w:val="sk-SK"/>
        </w:rPr>
        <w:t>je potrebné určiť hlavnú aktivitu projektu</w:t>
      </w:r>
      <w:r w:rsidR="00040949">
        <w:rPr>
          <w:rStyle w:val="Odkaznapoznmkupodiarou"/>
          <w:rFonts w:cs="Arial"/>
          <w:szCs w:val="19"/>
          <w:lang w:val="sk-SK"/>
        </w:rPr>
        <w:footnoteReference w:id="96"/>
      </w:r>
      <w:r w:rsidR="00040949">
        <w:rPr>
          <w:rFonts w:ascii="Arial" w:hAnsi="Arial" w:cs="Arial"/>
          <w:sz w:val="19"/>
          <w:szCs w:val="19"/>
          <w:lang w:val="sk-SK"/>
        </w:rPr>
        <w:t xml:space="preserve">, </w:t>
      </w:r>
      <w:r w:rsidR="00BD705B" w:rsidRPr="00984047">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984047">
        <w:rPr>
          <w:rFonts w:ascii="Arial" w:hAnsi="Arial" w:cs="Arial"/>
          <w:sz w:val="19"/>
          <w:szCs w:val="19"/>
          <w:lang w:val="sk-SK"/>
        </w:rPr>
        <w:t xml:space="preserve"> </w:t>
      </w:r>
      <w:r w:rsidR="00BD705B" w:rsidRPr="00984047">
        <w:rPr>
          <w:rFonts w:ascii="Arial" w:hAnsi="Arial" w:cs="Arial"/>
          <w:sz w:val="19"/>
          <w:szCs w:val="19"/>
          <w:lang w:val="sk-SK"/>
        </w:rPr>
        <w:t xml:space="preserve"> </w:t>
      </w:r>
      <w:r w:rsidR="002668CE" w:rsidRPr="00984047">
        <w:rPr>
          <w:rFonts w:ascii="Arial" w:hAnsi="Arial" w:cs="Arial"/>
          <w:sz w:val="19"/>
          <w:szCs w:val="19"/>
          <w:lang w:val="sk-SK"/>
        </w:rPr>
        <w:t xml:space="preserve"> Zároveň položky rozpočtu v časti 2. Zariadenie/vybavenie projektu - priame výdavky</w:t>
      </w:r>
      <w:r w:rsidR="002668CE" w:rsidRPr="00984047">
        <w:rPr>
          <w:rFonts w:ascii="Arial" w:hAnsi="Arial" w:cs="Arial"/>
          <w:b/>
          <w:sz w:val="19"/>
          <w:szCs w:val="19"/>
          <w:lang w:val="sk-SK"/>
        </w:rPr>
        <w:t xml:space="preserve"> </w:t>
      </w:r>
      <w:r w:rsidR="002668CE" w:rsidRPr="00984047">
        <w:rPr>
          <w:rFonts w:ascii="Arial" w:hAnsi="Arial" w:cs="Arial"/>
          <w:sz w:val="19"/>
          <w:szCs w:val="19"/>
          <w:lang w:val="sk-SK"/>
        </w:rPr>
        <w:t>musia byť jasne priradené k aktivite/aktivitám projektu v komentári k rozpočtu a v súlade s Opisom projektu.</w:t>
      </w:r>
    </w:p>
    <w:p w14:paraId="15B0CF3D" w14:textId="3BCB790C"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II</w:t>
      </w:r>
      <w:r w:rsidR="00E1761C" w:rsidRPr="00984047">
        <w:rPr>
          <w:rFonts w:ascii="Arial" w:hAnsi="Arial" w:cs="Arial"/>
          <w:sz w:val="19"/>
          <w:szCs w:val="19"/>
          <w:lang w:val="sk-SK"/>
        </w:rPr>
        <w:t>“</w:t>
      </w:r>
      <w:r w:rsidRPr="00984047">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984047">
        <w:rPr>
          <w:rFonts w:ascii="Arial" w:hAnsi="Arial" w:cs="Arial"/>
          <w:b/>
          <w:sz w:val="19"/>
          <w:szCs w:val="19"/>
          <w:lang w:val="sk-SK"/>
        </w:rPr>
        <w:t xml:space="preserve">rozpočtu </w:t>
      </w:r>
      <w:r w:rsidRPr="00984047">
        <w:rPr>
          <w:rFonts w:ascii="Arial" w:hAnsi="Arial" w:cs="Arial"/>
          <w:b/>
          <w:sz w:val="19"/>
          <w:szCs w:val="19"/>
          <w:lang w:val="sk-SK"/>
        </w:rPr>
        <w:t xml:space="preserve">Riadenie rizík), z ktorých vypočíta </w:t>
      </w:r>
      <w:r w:rsidR="00610446" w:rsidRPr="00984047">
        <w:rPr>
          <w:rFonts w:ascii="Arial" w:hAnsi="Arial" w:cs="Arial"/>
          <w:b/>
          <w:sz w:val="19"/>
          <w:szCs w:val="19"/>
          <w:lang w:val="sk-SK"/>
        </w:rPr>
        <w:t xml:space="preserve">percentuálny </w:t>
      </w:r>
      <w:r w:rsidRPr="00984047">
        <w:rPr>
          <w:rFonts w:ascii="Arial" w:hAnsi="Arial" w:cs="Arial"/>
          <w:b/>
          <w:sz w:val="19"/>
          <w:szCs w:val="19"/>
          <w:lang w:val="sk-SK"/>
        </w:rPr>
        <w:t>limit pre nepriame výdavky projektu.</w:t>
      </w:r>
    </w:p>
    <w:p w14:paraId="15B0CF40" w14:textId="0E383D24" w:rsidR="004265FD" w:rsidRPr="00984047"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002D4BAB" w:rsidRPr="00984047">
        <w:rPr>
          <w:rFonts w:ascii="Arial" w:hAnsi="Arial" w:cs="Arial"/>
          <w:sz w:val="19"/>
          <w:szCs w:val="19"/>
          <w:lang w:val="sk-SK"/>
        </w:rPr>
        <w:t xml:space="preserve"> </w:t>
      </w:r>
      <w:r w:rsidR="004265FD" w:rsidRPr="00984047">
        <w:rPr>
          <w:rFonts w:ascii="Arial" w:hAnsi="Arial" w:cs="Arial"/>
          <w:sz w:val="19"/>
          <w:szCs w:val="19"/>
          <w:lang w:val="sk-SK"/>
        </w:rPr>
        <w:t xml:space="preserve">Žiadateľ uvedie v rozpočte len oprávnené výdavky podľa aktuálnej výzvy na predkladanie </w:t>
      </w:r>
      <w:r w:rsidR="001874B7" w:rsidRPr="00984047">
        <w:rPr>
          <w:rFonts w:ascii="Arial" w:hAnsi="Arial" w:cs="Arial"/>
          <w:sz w:val="19"/>
          <w:szCs w:val="19"/>
          <w:lang w:val="sk-SK"/>
        </w:rPr>
        <w:t>Žo</w:t>
      </w:r>
      <w:r w:rsidR="004265FD" w:rsidRPr="00984047">
        <w:rPr>
          <w:rFonts w:ascii="Arial" w:hAnsi="Arial" w:cs="Arial"/>
          <w:sz w:val="19"/>
          <w:szCs w:val="19"/>
          <w:lang w:val="sk-SK"/>
        </w:rPr>
        <w:t>NFP/vyzvania</w:t>
      </w:r>
      <w:r w:rsidR="00B544DA" w:rsidRPr="00984047">
        <w:rPr>
          <w:rFonts w:ascii="Arial" w:hAnsi="Arial" w:cs="Arial"/>
          <w:sz w:val="19"/>
          <w:szCs w:val="19"/>
          <w:lang w:val="sk-SK"/>
        </w:rPr>
        <w:t>, v ktorej sú definované oprávnené výdavky</w:t>
      </w:r>
      <w:r w:rsidR="004265FD" w:rsidRPr="00984047">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984047">
        <w:rPr>
          <w:rStyle w:val="Odkaznapoznmkupodiarou"/>
          <w:rFonts w:cs="Arial"/>
          <w:sz w:val="19"/>
          <w:szCs w:val="19"/>
          <w:lang w:val="sk-SK"/>
        </w:rPr>
        <w:footnoteReference w:id="97"/>
      </w:r>
      <w:r w:rsidRPr="00984047">
        <w:rPr>
          <w:rFonts w:ascii="Arial" w:hAnsi="Arial" w:cs="Arial"/>
          <w:sz w:val="19"/>
          <w:szCs w:val="19"/>
          <w:lang w:val="sk-SK"/>
        </w:rPr>
        <w:t>.</w:t>
      </w:r>
      <w:r w:rsidR="004265FD" w:rsidRPr="00984047">
        <w:rPr>
          <w:rFonts w:ascii="Arial" w:hAnsi="Arial" w:cs="Arial"/>
          <w:sz w:val="19"/>
          <w:szCs w:val="19"/>
          <w:lang w:val="sk-SK"/>
        </w:rPr>
        <w:t xml:space="preserve"> </w:t>
      </w:r>
      <w:r w:rsidRPr="00984047">
        <w:rPr>
          <w:rFonts w:ascii="Arial" w:hAnsi="Arial" w:cs="Arial"/>
          <w:sz w:val="19"/>
          <w:szCs w:val="19"/>
          <w:lang w:val="sk-SK"/>
        </w:rPr>
        <w:t>A</w:t>
      </w:r>
      <w:r w:rsidR="004265FD" w:rsidRPr="00984047">
        <w:rPr>
          <w:rFonts w:ascii="Arial" w:hAnsi="Arial" w:cs="Arial"/>
          <w:sz w:val="19"/>
          <w:szCs w:val="19"/>
          <w:lang w:val="sk-SK"/>
        </w:rPr>
        <w:t xml:space="preserve">k predmetný výdavok uvedie, budú tieto výdavky považované automaticky za neoprávnené). </w:t>
      </w:r>
    </w:p>
    <w:p w14:paraId="15B0CF41" w14:textId="6C0D2088"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Výdavky podliehajú schváleniu RO pre OP EVS. To, že výdavok bude predbežne schválený, ešteneznamená, že musí byť aj následne </w:t>
      </w:r>
      <w:r w:rsidR="009A0081" w:rsidRPr="00984047">
        <w:rPr>
          <w:rFonts w:ascii="Arial" w:hAnsi="Arial" w:cs="Arial"/>
          <w:b/>
          <w:sz w:val="19"/>
          <w:szCs w:val="19"/>
          <w:lang w:val="sk-SK"/>
        </w:rPr>
        <w:t xml:space="preserve">zo strany RO pre OP EVS </w:t>
      </w:r>
      <w:r w:rsidRPr="00984047">
        <w:rPr>
          <w:rFonts w:ascii="Arial" w:hAnsi="Arial" w:cs="Arial"/>
          <w:b/>
          <w:sz w:val="19"/>
          <w:szCs w:val="19"/>
          <w:lang w:val="sk-SK"/>
        </w:rPr>
        <w:t xml:space="preserve">preplatený. </w:t>
      </w:r>
    </w:p>
    <w:p w14:paraId="6EE33869" w14:textId="77777777" w:rsidR="00AC1F93" w:rsidRDefault="00AC1F93" w:rsidP="00AC1F93">
      <w:pPr>
        <w:pStyle w:val="Nadpis2"/>
        <w:rPr>
          <w:b/>
          <w:lang w:val="sk-SK"/>
        </w:rPr>
      </w:pPr>
      <w:bookmarkStart w:id="423" w:name="_Toc417082820"/>
      <w:bookmarkStart w:id="424" w:name="_Toc417132510"/>
      <w:bookmarkStart w:id="425" w:name="_Toc417648923"/>
      <w:bookmarkStart w:id="426" w:name="_Toc440355014"/>
      <w:bookmarkStart w:id="427" w:name="_Toc440375345"/>
      <w:bookmarkStart w:id="428" w:name="_Toc458432931"/>
      <w:bookmarkStart w:id="429" w:name="_Toc458515683"/>
      <w:bookmarkEnd w:id="423"/>
    </w:p>
    <w:p w14:paraId="15B0CF43" w14:textId="10CC989B" w:rsidR="006069FC" w:rsidRPr="00953D2E" w:rsidRDefault="00953D2E" w:rsidP="00551D65">
      <w:pPr>
        <w:pStyle w:val="Nadpis2"/>
        <w:spacing w:line="480" w:lineRule="auto"/>
        <w:rPr>
          <w:b/>
          <w:lang w:val="sk-SK"/>
        </w:rPr>
      </w:pPr>
      <w:r w:rsidRPr="00953D2E">
        <w:rPr>
          <w:b/>
          <w:lang w:val="sk-SK"/>
        </w:rPr>
        <w:t>3.3</w:t>
      </w:r>
      <w:r w:rsidR="00400B1E">
        <w:rPr>
          <w:b/>
          <w:lang w:val="sk-SK"/>
        </w:rPr>
        <w:tab/>
      </w:r>
      <w:r w:rsidR="006069FC" w:rsidRPr="00953D2E">
        <w:rPr>
          <w:b/>
          <w:lang w:val="sk-SK"/>
        </w:rPr>
        <w:t xml:space="preserve">Spôsob predloženia </w:t>
      </w:r>
      <w:r w:rsidR="009142A7" w:rsidRPr="00953D2E">
        <w:rPr>
          <w:b/>
          <w:lang w:val="sk-SK"/>
        </w:rPr>
        <w:t>Ž</w:t>
      </w:r>
      <w:r w:rsidR="006069FC" w:rsidRPr="00953D2E">
        <w:rPr>
          <w:b/>
          <w:lang w:val="sk-SK"/>
        </w:rPr>
        <w:t>oNFP</w:t>
      </w:r>
      <w:bookmarkEnd w:id="416"/>
      <w:bookmarkEnd w:id="424"/>
      <w:bookmarkEnd w:id="425"/>
      <w:bookmarkEnd w:id="426"/>
      <w:bookmarkEnd w:id="427"/>
      <w:bookmarkEnd w:id="428"/>
      <w:bookmarkEnd w:id="429"/>
    </w:p>
    <w:p w14:paraId="15B0CF44" w14:textId="484545F1" w:rsidR="00F220F5" w:rsidRPr="000706F2" w:rsidRDefault="00F220F5" w:rsidP="003868A0">
      <w:pPr>
        <w:pStyle w:val="Zkladntext"/>
        <w:tabs>
          <w:tab w:val="left" w:pos="720"/>
        </w:tabs>
        <w:spacing w:before="120" w:line="288" w:lineRule="auto"/>
        <w:jc w:val="both"/>
        <w:rPr>
          <w:rFonts w:ascii="Arial" w:hAnsi="Arial" w:cs="Arial"/>
          <w:sz w:val="19"/>
          <w:szCs w:val="19"/>
          <w:lang w:val="sk-SK"/>
        </w:rPr>
      </w:pPr>
      <w:r w:rsidRPr="000706F2">
        <w:rPr>
          <w:rFonts w:ascii="Arial" w:hAnsi="Arial" w:cs="Arial"/>
          <w:sz w:val="19"/>
          <w:szCs w:val="19"/>
          <w:lang w:val="sk-SK"/>
        </w:rPr>
        <w:t xml:space="preserve">ŽoNFP </w:t>
      </w:r>
      <w:r w:rsidR="00C85E20" w:rsidRPr="000706F2">
        <w:rPr>
          <w:rFonts w:ascii="Arial" w:hAnsi="Arial" w:cs="Arial"/>
          <w:sz w:val="19"/>
          <w:szCs w:val="19"/>
          <w:lang w:val="sk-SK"/>
        </w:rPr>
        <w:t xml:space="preserve">je na </w:t>
      </w:r>
      <w:r w:rsidRPr="000706F2">
        <w:rPr>
          <w:rFonts w:ascii="Arial" w:hAnsi="Arial" w:cs="Arial"/>
          <w:sz w:val="19"/>
          <w:szCs w:val="19"/>
          <w:lang w:val="sk-SK"/>
        </w:rPr>
        <w:t xml:space="preserve">RO pre OP EVS </w:t>
      </w:r>
      <w:r w:rsidR="00C85E20" w:rsidRPr="000706F2">
        <w:rPr>
          <w:rFonts w:ascii="Arial" w:hAnsi="Arial" w:cs="Arial"/>
          <w:sz w:val="19"/>
          <w:szCs w:val="19"/>
          <w:lang w:val="sk-SK"/>
        </w:rPr>
        <w:t xml:space="preserve">doručovaná </w:t>
      </w:r>
      <w:r w:rsidRPr="000706F2">
        <w:rPr>
          <w:rFonts w:ascii="Arial" w:hAnsi="Arial" w:cs="Arial"/>
          <w:sz w:val="19"/>
          <w:szCs w:val="19"/>
          <w:lang w:val="sk-SK"/>
        </w:rPr>
        <w:t xml:space="preserve"> </w:t>
      </w:r>
      <w:r w:rsidRPr="000706F2">
        <w:rPr>
          <w:rFonts w:ascii="Arial" w:hAnsi="Arial" w:cs="Arial"/>
          <w:b/>
          <w:sz w:val="19"/>
          <w:szCs w:val="19"/>
          <w:lang w:val="sk-SK"/>
        </w:rPr>
        <w:t>elektronick</w:t>
      </w:r>
      <w:r w:rsidR="007A47E0">
        <w:rPr>
          <w:rFonts w:ascii="Arial" w:hAnsi="Arial" w:cs="Arial"/>
          <w:b/>
          <w:sz w:val="19"/>
          <w:szCs w:val="19"/>
          <w:lang w:val="sk-SK"/>
        </w:rPr>
        <w:t>y</w:t>
      </w:r>
      <w:r w:rsidRPr="000706F2">
        <w:rPr>
          <w:rFonts w:ascii="Arial" w:hAnsi="Arial" w:cs="Arial"/>
          <w:b/>
          <w:sz w:val="19"/>
          <w:szCs w:val="19"/>
          <w:lang w:val="sk-SK"/>
        </w:rPr>
        <w:t xml:space="preserve"> </w:t>
      </w:r>
      <w:r w:rsidRPr="000706F2">
        <w:rPr>
          <w:rFonts w:ascii="Arial" w:hAnsi="Arial" w:cs="Arial"/>
          <w:sz w:val="19"/>
          <w:szCs w:val="19"/>
          <w:lang w:val="sk-SK"/>
        </w:rPr>
        <w:t xml:space="preserve">a  </w:t>
      </w:r>
      <w:r w:rsidRPr="000706F2">
        <w:rPr>
          <w:rFonts w:ascii="Arial" w:hAnsi="Arial" w:cs="Arial"/>
          <w:b/>
          <w:sz w:val="19"/>
          <w:szCs w:val="19"/>
          <w:lang w:val="sk-SK"/>
        </w:rPr>
        <w:t>písomne</w:t>
      </w:r>
      <w:r w:rsidR="0045624C" w:rsidRPr="000706F2">
        <w:rPr>
          <w:rFonts w:ascii="Arial" w:hAnsi="Arial" w:cs="Arial"/>
          <w:b/>
          <w:sz w:val="19"/>
          <w:szCs w:val="19"/>
          <w:lang w:val="sk-SK"/>
        </w:rPr>
        <w:t xml:space="preserve">, </w:t>
      </w:r>
      <w:r w:rsidR="0045624C" w:rsidRPr="000706F2">
        <w:rPr>
          <w:rFonts w:ascii="Arial" w:hAnsi="Arial" w:cs="Arial"/>
          <w:sz w:val="19"/>
          <w:szCs w:val="19"/>
          <w:lang w:val="sk-SK"/>
        </w:rPr>
        <w:t>čo je podmienka pre</w:t>
      </w:r>
      <w:r w:rsidR="0045624C" w:rsidRPr="000706F2">
        <w:rPr>
          <w:rFonts w:ascii="Arial" w:hAnsi="Arial" w:cs="Arial"/>
          <w:b/>
          <w:sz w:val="19"/>
          <w:szCs w:val="19"/>
          <w:lang w:val="sk-SK"/>
        </w:rPr>
        <w:t xml:space="preserve"> doručenie ŽoNFP v určenej forme</w:t>
      </w:r>
      <w:r w:rsidRPr="000706F2">
        <w:rPr>
          <w:rFonts w:ascii="Arial" w:hAnsi="Arial" w:cs="Arial"/>
          <w:sz w:val="19"/>
          <w:szCs w:val="19"/>
          <w:lang w:val="sk-SK"/>
        </w:rPr>
        <w:t xml:space="preserve">. Formulár ŽoNFP je vygenerovaný z verejnej časti ITMS2014+, v ktorej žiadateľ formulár </w:t>
      </w:r>
      <w:r w:rsidR="00AA1203" w:rsidRPr="000706F2">
        <w:rPr>
          <w:rFonts w:ascii="Arial" w:hAnsi="Arial" w:cs="Arial"/>
          <w:sz w:val="19"/>
          <w:szCs w:val="19"/>
          <w:lang w:val="sk-SK"/>
        </w:rPr>
        <w:t xml:space="preserve">vyplní </w:t>
      </w:r>
      <w:r w:rsidR="00AA1203">
        <w:rPr>
          <w:rFonts w:ascii="Arial" w:hAnsi="Arial" w:cs="Arial"/>
          <w:sz w:val="19"/>
          <w:szCs w:val="19"/>
          <w:lang w:val="sk-SK"/>
        </w:rPr>
        <w:t>a zašle</w:t>
      </w:r>
      <w:r w:rsidR="00AA1203" w:rsidRPr="000706F2">
        <w:rPr>
          <w:rFonts w:ascii="Arial" w:hAnsi="Arial" w:cs="Arial"/>
          <w:sz w:val="19"/>
          <w:szCs w:val="19"/>
          <w:lang w:val="sk-SK"/>
        </w:rPr>
        <w:t xml:space="preserve"> </w:t>
      </w:r>
      <w:r w:rsidRPr="000706F2">
        <w:rPr>
          <w:rFonts w:ascii="Arial" w:hAnsi="Arial" w:cs="Arial"/>
          <w:sz w:val="19"/>
          <w:szCs w:val="19"/>
          <w:lang w:val="sk-SK"/>
        </w:rPr>
        <w:t xml:space="preserve">(v zmysle </w:t>
      </w:r>
      <w:r w:rsidRPr="005C4931">
        <w:rPr>
          <w:rFonts w:ascii="Arial" w:hAnsi="Arial" w:cs="Arial"/>
          <w:sz w:val="19"/>
          <w:szCs w:val="19"/>
          <w:lang w:val="sk-SK"/>
        </w:rPr>
        <w:t xml:space="preserve">postupov kap. </w:t>
      </w:r>
      <w:r w:rsidR="00856FC5">
        <w:rPr>
          <w:rFonts w:ascii="Arial" w:hAnsi="Arial" w:cs="Arial"/>
          <w:sz w:val="19"/>
          <w:szCs w:val="19"/>
          <w:lang w:val="sk-SK"/>
        </w:rPr>
        <w:t>3</w:t>
      </w:r>
      <w:r w:rsidRPr="005C4931">
        <w:rPr>
          <w:rFonts w:ascii="Arial" w:hAnsi="Arial" w:cs="Arial"/>
          <w:sz w:val="19"/>
          <w:szCs w:val="19"/>
          <w:lang w:val="sk-SK"/>
        </w:rPr>
        <w:t>.3</w:t>
      </w:r>
      <w:r w:rsidR="00C85E20" w:rsidRPr="005C4931">
        <w:rPr>
          <w:rFonts w:ascii="Arial" w:hAnsi="Arial" w:cs="Arial"/>
          <w:sz w:val="19"/>
          <w:szCs w:val="19"/>
          <w:lang w:val="sk-SK"/>
        </w:rPr>
        <w:t>.1</w:t>
      </w:r>
      <w:r w:rsidRPr="005C4931">
        <w:rPr>
          <w:rFonts w:ascii="Arial" w:hAnsi="Arial" w:cs="Arial"/>
          <w:sz w:val="19"/>
          <w:szCs w:val="19"/>
          <w:lang w:val="sk-SK"/>
        </w:rPr>
        <w:t>) a</w:t>
      </w:r>
      <w:r w:rsidR="00AA1203">
        <w:rPr>
          <w:rFonts w:ascii="Arial" w:hAnsi="Arial" w:cs="Arial"/>
          <w:sz w:val="19"/>
          <w:szCs w:val="19"/>
          <w:lang w:val="sk-SK"/>
        </w:rPr>
        <w:t> </w:t>
      </w:r>
      <w:r w:rsidRPr="005C4931">
        <w:rPr>
          <w:rFonts w:ascii="Arial" w:hAnsi="Arial" w:cs="Arial"/>
          <w:sz w:val="19"/>
          <w:szCs w:val="19"/>
          <w:lang w:val="sk-SK"/>
        </w:rPr>
        <w:t xml:space="preserve"> následne 1 krát vytlačený a podpísaný štatutárom</w:t>
      </w:r>
      <w:r w:rsidR="005C2646" w:rsidRPr="005C4931">
        <w:rPr>
          <w:rFonts w:ascii="Arial" w:hAnsi="Arial" w:cs="Arial"/>
          <w:sz w:val="19"/>
          <w:szCs w:val="19"/>
          <w:lang w:val="sk-SK"/>
        </w:rPr>
        <w:t>, resp. ním poverenou osobou</w:t>
      </w:r>
      <w:r w:rsidRPr="005C4931">
        <w:rPr>
          <w:rFonts w:ascii="Arial" w:hAnsi="Arial" w:cs="Arial"/>
          <w:sz w:val="19"/>
          <w:szCs w:val="19"/>
          <w:lang w:val="sk-SK"/>
        </w:rPr>
        <w:t xml:space="preserve"> spolu s požadovanými prílohami predloží na RO pre OP EVS</w:t>
      </w:r>
      <w:r w:rsidR="00B460F8" w:rsidRPr="005C4931">
        <w:rPr>
          <w:rFonts w:ascii="Arial" w:hAnsi="Arial" w:cs="Arial"/>
          <w:sz w:val="19"/>
          <w:szCs w:val="19"/>
          <w:lang w:val="sk-SK"/>
        </w:rPr>
        <w:t xml:space="preserve"> </w:t>
      </w:r>
      <w:r w:rsidR="00AA1203">
        <w:rPr>
          <w:rFonts w:ascii="Arial" w:hAnsi="Arial" w:cs="Arial"/>
          <w:sz w:val="19"/>
          <w:szCs w:val="19"/>
          <w:lang w:val="sk-SK"/>
        </w:rPr>
        <w:t xml:space="preserve">v určenom formáte </w:t>
      </w:r>
      <w:r w:rsidR="00B460F8" w:rsidRPr="005C4931">
        <w:rPr>
          <w:rFonts w:ascii="Arial" w:hAnsi="Arial" w:cs="Arial"/>
          <w:sz w:val="19"/>
          <w:szCs w:val="19"/>
          <w:lang w:val="sk-SK"/>
        </w:rPr>
        <w:t xml:space="preserve">(kap. </w:t>
      </w:r>
      <w:r w:rsidR="009B1111">
        <w:rPr>
          <w:rFonts w:ascii="Arial" w:hAnsi="Arial" w:cs="Arial"/>
          <w:sz w:val="19"/>
          <w:szCs w:val="19"/>
          <w:lang w:val="sk-SK"/>
        </w:rPr>
        <w:t>3.3.2</w:t>
      </w:r>
      <w:r w:rsidR="0073434F">
        <w:rPr>
          <w:rFonts w:ascii="Arial" w:hAnsi="Arial" w:cs="Arial"/>
          <w:sz w:val="19"/>
          <w:szCs w:val="19"/>
          <w:lang w:val="sk-SK"/>
        </w:rPr>
        <w:t xml:space="preserve">). </w:t>
      </w:r>
      <w:r w:rsidR="00CB1E32" w:rsidRPr="007B7BE0">
        <w:rPr>
          <w:rFonts w:ascii="Arial" w:hAnsi="Arial" w:cs="Arial"/>
          <w:sz w:val="19"/>
          <w:szCs w:val="19"/>
          <w:lang w:val="sk-SK"/>
        </w:rPr>
        <w:t>Ž</w:t>
      </w:r>
      <w:r w:rsidR="00CB1E32" w:rsidRPr="007B7BE0">
        <w:rPr>
          <w:sz w:val="19"/>
          <w:szCs w:val="19"/>
          <w:lang w:val="sk-SK"/>
        </w:rPr>
        <w:t>iadateľ predkladá ŽoNFP v zmysle zákona č. 305/2013 Z. z. o elektronickej podobe výkonu pôsobnosti orgánov verejnej moci a o zmene a doplnení niektorých zákonov (zákon o e-Governmente)  elektronicky. V prípade elektronického predloženia ŽoNFP v zmysle zákona o e-Governmente musí žiadateľ najprv ŽoNFP vrátane príloh odoslať prostredníctvom ITMS2014+ a následne si vygenerovať a stiahnuť  z ITMS2014+ pdf súbor ŽoNFP, ktorý pomocou</w:t>
      </w:r>
      <w:r w:rsidR="003537FD">
        <w:rPr>
          <w:sz w:val="19"/>
          <w:szCs w:val="19"/>
          <w:lang w:val="sk-SK"/>
        </w:rPr>
        <w:t xml:space="preserve"> Ústredného </w:t>
      </w:r>
      <w:r w:rsidR="00CB1E32" w:rsidRPr="007B7BE0">
        <w:rPr>
          <w:sz w:val="19"/>
          <w:szCs w:val="19"/>
          <w:lang w:val="sk-SK"/>
        </w:rPr>
        <w:t>portálu slovensko.sk cez všeobecnú agendu zašle elektronicky podpísaný poskytovateľovi. Pre doručenie do relevantnej elektronickej schránky RO pre OP EVS je potrebné postupne zvoliť za poskytovateľa služby - Ministerstvo vnútra Slovenskej republiky, do poľa značka prijímateľa uviesť - kód vyzvania, do poľa predmet -  kód ŽoNFP vygenerovaný ITMS a do  poľa text identifikovať konečného adresáta ŽoNFP - SEPOP EVS (odbor OP EVS)</w:t>
      </w:r>
      <w:r w:rsidR="00CB1E32" w:rsidRPr="007B7BE0">
        <w:rPr>
          <w:rStyle w:val="Odkaznapoznmkupodiarou"/>
          <w:sz w:val="19"/>
          <w:szCs w:val="19"/>
          <w:lang w:val="sk-SK"/>
        </w:rPr>
        <w:footnoteReference w:id="98"/>
      </w:r>
      <w:r w:rsidR="00CB1E32" w:rsidRPr="007B7BE0">
        <w:rPr>
          <w:sz w:val="19"/>
          <w:szCs w:val="19"/>
          <w:lang w:val="sk-SK"/>
        </w:rPr>
        <w:t>.</w:t>
      </w:r>
    </w:p>
    <w:p w14:paraId="15B0CF45" w14:textId="77777777"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RO po</w:t>
      </w:r>
      <w:r w:rsidR="004936F9" w:rsidRPr="000706F2">
        <w:rPr>
          <w:rFonts w:ascii="Arial" w:hAnsi="Arial" w:cs="Arial"/>
          <w:sz w:val="19"/>
          <w:szCs w:val="19"/>
          <w:lang w:val="sk-SK"/>
        </w:rPr>
        <w:t xml:space="preserve"> posúdení splnenia podmienok doručenia ŽoNFP</w:t>
      </w:r>
      <w:r w:rsidR="00C85E20" w:rsidRPr="000706F2">
        <w:rPr>
          <w:rFonts w:ascii="Arial" w:hAnsi="Arial" w:cs="Arial"/>
          <w:sz w:val="19"/>
          <w:szCs w:val="19"/>
          <w:lang w:val="sk-SK"/>
        </w:rPr>
        <w:t xml:space="preserve"> (doručenie riadne, včas a vo forme určenej RO pre OP EVS)</w:t>
      </w:r>
      <w:r w:rsidRPr="000706F2">
        <w:rPr>
          <w:rFonts w:ascii="Arial" w:hAnsi="Arial" w:cs="Arial"/>
          <w:sz w:val="19"/>
          <w:szCs w:val="19"/>
          <w:lang w:val="sk-SK"/>
        </w:rPr>
        <w:t xml:space="preserve"> zaregistr</w:t>
      </w:r>
      <w:r w:rsidR="004936F9" w:rsidRPr="000706F2">
        <w:rPr>
          <w:rFonts w:ascii="Arial" w:hAnsi="Arial" w:cs="Arial"/>
          <w:sz w:val="19"/>
          <w:szCs w:val="19"/>
          <w:lang w:val="sk-SK"/>
        </w:rPr>
        <w:t>uje</w:t>
      </w:r>
      <w:r w:rsidRPr="000706F2">
        <w:rPr>
          <w:rFonts w:ascii="Arial" w:hAnsi="Arial" w:cs="Arial"/>
          <w:sz w:val="19"/>
          <w:szCs w:val="19"/>
          <w:lang w:val="sk-SK"/>
        </w:rPr>
        <w:t xml:space="preserve"> ŽoNFP prostredníctvom ITMS2014+ </w:t>
      </w:r>
      <w:r w:rsidR="004936F9" w:rsidRPr="000706F2">
        <w:rPr>
          <w:rFonts w:ascii="Arial" w:hAnsi="Arial" w:cs="Arial"/>
          <w:sz w:val="19"/>
          <w:szCs w:val="19"/>
          <w:lang w:val="sk-SK"/>
        </w:rPr>
        <w:t xml:space="preserve">a </w:t>
      </w:r>
      <w:r w:rsidRPr="000706F2">
        <w:rPr>
          <w:rFonts w:ascii="Arial" w:hAnsi="Arial" w:cs="Arial"/>
          <w:sz w:val="19"/>
          <w:szCs w:val="19"/>
          <w:lang w:val="sk-SK"/>
        </w:rPr>
        <w:t xml:space="preserve">zašle žiadateľovi </w:t>
      </w:r>
      <w:r w:rsidRPr="000706F2">
        <w:rPr>
          <w:rFonts w:ascii="Arial" w:hAnsi="Arial" w:cs="Arial"/>
          <w:b/>
          <w:sz w:val="19"/>
          <w:szCs w:val="19"/>
          <w:lang w:val="sk-SK"/>
        </w:rPr>
        <w:t>Potvrdenie o registrácii ŽoNFP</w:t>
      </w:r>
      <w:r w:rsidRPr="000706F2">
        <w:rPr>
          <w:rFonts w:ascii="Arial" w:hAnsi="Arial" w:cs="Arial"/>
          <w:sz w:val="19"/>
          <w:szCs w:val="19"/>
          <w:lang w:val="sk-SK"/>
        </w:rPr>
        <w:t>. V prípade nefunkčnosti ITMS2014+ zasiela toto potvrdenie poštou.</w:t>
      </w:r>
      <w:r w:rsidR="004936F9" w:rsidRPr="000706F2">
        <w:rPr>
          <w:rFonts w:ascii="Arial" w:hAnsi="Arial" w:cs="Arial"/>
          <w:sz w:val="19"/>
          <w:szCs w:val="19"/>
          <w:lang w:val="sk-SK"/>
        </w:rPr>
        <w:t xml:space="preserve"> </w:t>
      </w:r>
    </w:p>
    <w:p w14:paraId="4777791D" w14:textId="77777777" w:rsidR="00887135" w:rsidRDefault="00887135" w:rsidP="00AC1F93">
      <w:pPr>
        <w:pStyle w:val="Nadpis3"/>
        <w:spacing w:line="360" w:lineRule="auto"/>
        <w:ind w:left="720"/>
        <w:jc w:val="both"/>
        <w:rPr>
          <w:b/>
          <w:color w:val="3C8A2E" w:themeColor="accent5"/>
          <w:sz w:val="24"/>
          <w:szCs w:val="24"/>
          <w:lang w:val="sk-SK"/>
        </w:rPr>
      </w:pPr>
      <w:bookmarkStart w:id="430" w:name="_Toc413832245"/>
      <w:bookmarkStart w:id="431" w:name="_Toc417132511"/>
      <w:bookmarkStart w:id="432" w:name="_Toc417648924"/>
      <w:bookmarkStart w:id="433" w:name="_Toc440355015"/>
      <w:bookmarkStart w:id="434" w:name="_Toc440375346"/>
      <w:bookmarkStart w:id="435" w:name="_Toc458432932"/>
      <w:bookmarkStart w:id="436" w:name="_Toc458515684"/>
    </w:p>
    <w:p w14:paraId="15B0CF46" w14:textId="564EBCBA" w:rsidR="00F220F5" w:rsidRPr="000706F2" w:rsidRDefault="00953D2E" w:rsidP="00AC1F93">
      <w:pPr>
        <w:pStyle w:val="Nadpis3"/>
        <w:spacing w:line="360" w:lineRule="auto"/>
        <w:ind w:left="720"/>
        <w:jc w:val="both"/>
        <w:rPr>
          <w:b/>
          <w:color w:val="3C8A2E" w:themeColor="accent5"/>
          <w:sz w:val="24"/>
          <w:szCs w:val="24"/>
          <w:lang w:val="sk-SK"/>
        </w:rPr>
      </w:pPr>
      <w:r w:rsidRPr="000706F2">
        <w:rPr>
          <w:b/>
          <w:color w:val="3C8A2E" w:themeColor="accent5"/>
          <w:sz w:val="24"/>
          <w:szCs w:val="24"/>
          <w:lang w:val="sk-SK"/>
        </w:rPr>
        <w:t>3.3.1</w:t>
      </w:r>
      <w:r w:rsidR="00400B1E" w:rsidRPr="000706F2">
        <w:rPr>
          <w:b/>
          <w:color w:val="3C8A2E" w:themeColor="accent5"/>
          <w:sz w:val="24"/>
          <w:szCs w:val="24"/>
          <w:lang w:val="sk-SK"/>
        </w:rPr>
        <w:tab/>
      </w:r>
      <w:r w:rsidR="00F220F5" w:rsidRPr="000706F2">
        <w:rPr>
          <w:b/>
          <w:color w:val="3C8A2E" w:themeColor="accent5"/>
          <w:sz w:val="24"/>
          <w:szCs w:val="24"/>
          <w:lang w:val="sk-SK"/>
        </w:rPr>
        <w:t>Predloženie ŽoNFP elektronicky prostredníctvom ITMS2014+</w:t>
      </w:r>
      <w:bookmarkEnd w:id="430"/>
      <w:bookmarkEnd w:id="431"/>
      <w:bookmarkEnd w:id="432"/>
      <w:bookmarkEnd w:id="433"/>
      <w:bookmarkEnd w:id="434"/>
      <w:bookmarkEnd w:id="435"/>
      <w:bookmarkEnd w:id="436"/>
    </w:p>
    <w:p w14:paraId="7818C7D0" w14:textId="77777777" w:rsidR="00AC1C0F" w:rsidRPr="000706F2" w:rsidRDefault="00AC1C0F" w:rsidP="00AC1F93">
      <w:pPr>
        <w:pStyle w:val="Zkladntext"/>
        <w:spacing w:after="0" w:line="360" w:lineRule="auto"/>
        <w:ind w:left="720"/>
        <w:jc w:val="both"/>
        <w:rPr>
          <w:color w:val="3C8A2E" w:themeColor="accent5"/>
          <w:sz w:val="24"/>
          <w:szCs w:val="24"/>
          <w:lang w:val="sk-SK" w:eastAsia="sk-SK"/>
        </w:rPr>
      </w:pPr>
      <w:r w:rsidRPr="000706F2">
        <w:rPr>
          <w:b/>
          <w:color w:val="3C8A2E" w:themeColor="accent5"/>
          <w:sz w:val="24"/>
          <w:szCs w:val="24"/>
          <w:lang w:val="sk-SK" w:eastAsia="sk-SK"/>
        </w:rPr>
        <w:t>Postup vytvorenia prístupu žiadateľa do verejnej časti ITMS.</w:t>
      </w:r>
      <w:r w:rsidRPr="000706F2">
        <w:rPr>
          <w:color w:val="3C8A2E" w:themeColor="accent5"/>
          <w:sz w:val="24"/>
          <w:szCs w:val="24"/>
          <w:lang w:val="sk-SK" w:eastAsia="sk-SK"/>
        </w:rPr>
        <w:t xml:space="preserve"> </w:t>
      </w:r>
    </w:p>
    <w:p w14:paraId="69B66DD9" w14:textId="77777777" w:rsidR="00AC1C0F" w:rsidRPr="000706F2"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0706F2" w:rsidRDefault="00AC1C0F" w:rsidP="0091333D">
      <w:pPr>
        <w:pStyle w:val="Zkladntext"/>
        <w:spacing w:after="0" w:line="288" w:lineRule="auto"/>
        <w:jc w:val="both"/>
        <w:rPr>
          <w:rFonts w:ascii="Arial" w:hAnsi="Arial" w:cs="Arial"/>
          <w:sz w:val="19"/>
          <w:szCs w:val="19"/>
          <w:lang w:val="sk-SK" w:eastAsia="sk-SK"/>
        </w:rPr>
      </w:pPr>
      <w:r w:rsidRPr="000706F2">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3" w:history="1">
        <w:r w:rsidRPr="000706F2">
          <w:rPr>
            <w:rStyle w:val="Hypertextovprepojenie"/>
            <w:rFonts w:cs="Arial"/>
            <w:szCs w:val="19"/>
            <w:lang w:val="sk-SK" w:eastAsia="sk-SK"/>
          </w:rPr>
          <w:t>https://www.itms2014.sk/</w:t>
        </w:r>
      </w:hyperlink>
      <w:r w:rsidRPr="000706F2">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0706F2">
        <w:rPr>
          <w:rFonts w:ascii="Arial" w:hAnsi="Arial" w:cs="Arial"/>
          <w:sz w:val="19"/>
          <w:szCs w:val="19"/>
          <w:lang w:val="sk-SK" w:eastAsia="sk-SK"/>
        </w:rPr>
        <w:t>y</w:t>
      </w:r>
      <w:r w:rsidRPr="000706F2">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0706F2" w:rsidRDefault="00AC1C0F" w:rsidP="006114F6">
      <w:pPr>
        <w:spacing w:line="288" w:lineRule="auto"/>
        <w:jc w:val="both"/>
        <w:rPr>
          <w:rFonts w:ascii="Arial" w:hAnsi="Arial" w:cs="Arial"/>
          <w:sz w:val="19"/>
          <w:szCs w:val="19"/>
          <w:lang w:val="sk-SK"/>
        </w:rPr>
      </w:pPr>
    </w:p>
    <w:p w14:paraId="52CF9D04" w14:textId="35A68558" w:rsidR="001B2286" w:rsidRDefault="00D150CA" w:rsidP="00D150CA">
      <w:pPr>
        <w:pStyle w:val="Zkladntext"/>
        <w:spacing w:after="0" w:line="480" w:lineRule="auto"/>
        <w:ind w:left="720"/>
        <w:jc w:val="both"/>
        <w:rPr>
          <w:b/>
          <w:color w:val="3C8A2E" w:themeColor="accent5"/>
          <w:sz w:val="24"/>
          <w:szCs w:val="24"/>
          <w:lang w:val="sk-SK" w:eastAsia="sk-SK"/>
        </w:rPr>
      </w:pPr>
      <w:r>
        <w:rPr>
          <w:b/>
          <w:color w:val="3C8A2E" w:themeColor="accent5"/>
          <w:sz w:val="24"/>
          <w:szCs w:val="24"/>
          <w:lang w:val="sk-SK" w:eastAsia="sk-SK"/>
        </w:rPr>
        <w:t>P</w:t>
      </w:r>
      <w:r w:rsidRPr="00D150CA">
        <w:rPr>
          <w:b/>
          <w:color w:val="3C8A2E" w:themeColor="accent5"/>
          <w:sz w:val="24"/>
          <w:szCs w:val="24"/>
          <w:lang w:val="sk-SK" w:eastAsia="sk-SK"/>
        </w:rPr>
        <w:t xml:space="preserve">rocesný postup predloženia ŽoNFP </w:t>
      </w:r>
      <w:r>
        <w:rPr>
          <w:b/>
          <w:color w:val="3C8A2E" w:themeColor="accent5"/>
          <w:sz w:val="24"/>
          <w:szCs w:val="24"/>
          <w:lang w:val="sk-SK" w:eastAsia="sk-SK"/>
        </w:rPr>
        <w:t>prostredníctvom ITMS</w:t>
      </w:r>
    </w:p>
    <w:p w14:paraId="264622E7"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Žiadateľ predkladá ŽoNFP elektronicky prostredníctvom verejnej časti ITMS2014+ </w:t>
      </w:r>
      <w:r w:rsidRPr="00D150CA">
        <w:rPr>
          <w:rFonts w:ascii="Arial" w:hAnsi="Arial" w:cs="Arial"/>
          <w:sz w:val="19"/>
          <w:szCs w:val="19"/>
          <w:lang w:val="sk-SK"/>
        </w:rPr>
        <w:br/>
        <w:t xml:space="preserve">(ako aj v písomnej forme podľa podmienok stanovených RO vo výzve). Odoslanie ŽoNFP </w:t>
      </w:r>
      <w:r w:rsidRPr="00D150CA">
        <w:rPr>
          <w:rFonts w:ascii="Arial" w:hAnsi="Arial" w:cs="Arial"/>
          <w:sz w:val="19"/>
          <w:szCs w:val="19"/>
          <w:lang w:val="sk-SK"/>
        </w:rPr>
        <w:br/>
        <w:t xml:space="preserve">zo strany žiadateľa musí byť vykonané v rámci intervalu od dátumu vyhlásenia vyzvania </w:t>
      </w:r>
      <w:r w:rsidRPr="00D150CA">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4" w:history="1">
        <w:r w:rsidRPr="00D150CA">
          <w:rPr>
            <w:rFonts w:cs="Arial"/>
            <w:sz w:val="19"/>
            <w:szCs w:val="19"/>
            <w:lang w:val="sk-SK"/>
          </w:rPr>
          <w:t>http://www.partnerskadohoda.gov.sk/usmernenia-a-manualy/</w:t>
        </w:r>
      </w:hyperlink>
      <w:r w:rsidRPr="00D150CA">
        <w:rPr>
          <w:rFonts w:ascii="Arial" w:hAnsi="Arial" w:cs="Arial"/>
          <w:sz w:val="19"/>
          <w:szCs w:val="19"/>
          <w:lang w:val="sk-SK"/>
        </w:rPr>
        <w:t xml:space="preserve"> </w:t>
      </w:r>
      <w:hyperlink r:id="rId25" w:history="1"/>
      <w:r w:rsidRPr="00D150CA">
        <w:rPr>
          <w:rFonts w:ascii="Arial" w:hAnsi="Arial" w:cs="Arial"/>
          <w:sz w:val="19"/>
          <w:szCs w:val="19"/>
          <w:lang w:val="sk-SK"/>
        </w:rPr>
        <w:t xml:space="preserve">v Usmernení CKO č. 1 k postupu administrácie ŽoNFP cez ITMS2014+. </w:t>
      </w:r>
    </w:p>
    <w:p w14:paraId="6BB5C132"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D150CA"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b/>
          <w:sz w:val="19"/>
          <w:szCs w:val="19"/>
          <w:lang w:val="sk-SK"/>
        </w:rPr>
        <w:t>Prvým krokom je wizard</w:t>
      </w:r>
      <w:r w:rsidRPr="000706F2">
        <w:rPr>
          <w:rFonts w:ascii="Arial" w:hAnsi="Arial" w:cs="Arial"/>
          <w:sz w:val="19"/>
          <w:szCs w:val="19"/>
          <w:lang w:val="sk-SK"/>
        </w:rPr>
        <w:t>, ktorý slúži na vytvorenie ŽoNFP, výber a zadanie primárnych údajov ŽoNFP.</w:t>
      </w:r>
      <w:r w:rsidR="001B2286" w:rsidRPr="000706F2">
        <w:rPr>
          <w:rFonts w:ascii="Arial" w:hAnsi="Arial" w:cs="Arial"/>
          <w:sz w:val="19"/>
          <w:szCs w:val="19"/>
          <w:lang w:val="sk-SK"/>
        </w:rPr>
        <w:t xml:space="preserve"> Wizard sa skladá z nasledujúcich krokov: výber výzvy/vyzvania, výber operačného program</w:t>
      </w:r>
      <w:r w:rsidR="002067F0" w:rsidRPr="000706F2">
        <w:rPr>
          <w:rFonts w:ascii="Arial" w:hAnsi="Arial" w:cs="Arial"/>
          <w:sz w:val="19"/>
          <w:szCs w:val="19"/>
          <w:lang w:val="sk-SK"/>
        </w:rPr>
        <w:t>u</w:t>
      </w:r>
      <w:r w:rsidR="001B2286" w:rsidRPr="000706F2">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0706F2">
        <w:rPr>
          <w:rFonts w:ascii="Arial" w:hAnsi="Arial" w:cs="Arial"/>
          <w:sz w:val="19"/>
          <w:szCs w:val="19"/>
          <w:lang w:val="sk-SK"/>
        </w:rPr>
        <w:t xml:space="preserve">obsahuje </w:t>
      </w:r>
      <w:r w:rsidR="001B2286" w:rsidRPr="000706F2">
        <w:rPr>
          <w:rFonts w:ascii="Arial" w:hAnsi="Arial" w:cs="Arial"/>
          <w:sz w:val="19"/>
          <w:szCs w:val="19"/>
          <w:lang w:val="sk-SK"/>
        </w:rPr>
        <w:t xml:space="preserve">jednoznačný a jedinečný </w:t>
      </w:r>
      <w:r w:rsidR="00B1125A" w:rsidRPr="000706F2">
        <w:rPr>
          <w:rFonts w:ascii="Arial" w:hAnsi="Arial" w:cs="Arial"/>
          <w:sz w:val="19"/>
          <w:szCs w:val="19"/>
          <w:lang w:val="sk-SK"/>
        </w:rPr>
        <w:t xml:space="preserve">číselný </w:t>
      </w:r>
      <w:r w:rsidR="001B2286" w:rsidRPr="000706F2">
        <w:rPr>
          <w:rFonts w:ascii="Arial" w:hAnsi="Arial" w:cs="Arial"/>
          <w:sz w:val="19"/>
          <w:szCs w:val="19"/>
          <w:lang w:val="sk-SK"/>
        </w:rPr>
        <w:t>identifikátor v rámci celého systému ITMS2014+.</w:t>
      </w:r>
    </w:p>
    <w:p w14:paraId="0758DFC3" w14:textId="3C0BD5B3" w:rsidR="001B2286" w:rsidRPr="000706F2" w:rsidRDefault="001B2286"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Druhým krokom je </w:t>
      </w:r>
      <w:r w:rsidR="00AF7EB8" w:rsidRPr="000706F2">
        <w:rPr>
          <w:rFonts w:ascii="Arial" w:hAnsi="Arial" w:cs="Arial"/>
          <w:b/>
          <w:sz w:val="19"/>
          <w:szCs w:val="19"/>
          <w:lang w:val="sk-SK"/>
        </w:rPr>
        <w:t>vyplnenie f</w:t>
      </w:r>
      <w:r w:rsidRPr="000706F2">
        <w:rPr>
          <w:rFonts w:ascii="Arial" w:hAnsi="Arial" w:cs="Arial"/>
          <w:b/>
          <w:sz w:val="19"/>
          <w:szCs w:val="19"/>
          <w:lang w:val="sk-SK"/>
        </w:rPr>
        <w:t>ormulár</w:t>
      </w:r>
      <w:r w:rsidR="00AF7EB8" w:rsidRPr="000706F2">
        <w:rPr>
          <w:rFonts w:ascii="Arial" w:hAnsi="Arial" w:cs="Arial"/>
          <w:b/>
          <w:sz w:val="19"/>
          <w:szCs w:val="19"/>
          <w:lang w:val="sk-SK"/>
        </w:rPr>
        <w:t>a</w:t>
      </w:r>
      <w:r w:rsidRPr="000706F2">
        <w:rPr>
          <w:rFonts w:ascii="Arial" w:hAnsi="Arial" w:cs="Arial"/>
          <w:b/>
          <w:sz w:val="19"/>
          <w:szCs w:val="19"/>
          <w:lang w:val="sk-SK"/>
        </w:rPr>
        <w:t xml:space="preserve"> ŽoNFP</w:t>
      </w:r>
      <w:r w:rsidRPr="000706F2">
        <w:rPr>
          <w:rFonts w:ascii="Arial" w:hAnsi="Arial" w:cs="Arial"/>
          <w:sz w:val="19"/>
          <w:szCs w:val="19"/>
          <w:lang w:val="sk-SK"/>
        </w:rPr>
        <w:t xml:space="preserve">, ktorý sa zobrazí automaticky po ukončení wizardu vytvorenia ŽoNFP. </w:t>
      </w:r>
      <w:r w:rsidR="00AF7EB8" w:rsidRPr="000706F2">
        <w:rPr>
          <w:rFonts w:ascii="Arial" w:hAnsi="Arial" w:cs="Arial"/>
          <w:sz w:val="19"/>
          <w:szCs w:val="19"/>
          <w:lang w:val="sk-SK"/>
        </w:rPr>
        <w:t>Elektronický formulár ŽoNFP na verejnej časti  ITMS2014+ je rozdelený do nasledovných logických celkov:</w:t>
      </w:r>
    </w:p>
    <w:p w14:paraId="27345548"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Identifikácia žiadateľa a partnerov,</w:t>
      </w:r>
    </w:p>
    <w:p w14:paraId="1DB8690D"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Údaje o projekte,</w:t>
      </w:r>
    </w:p>
    <w:p w14:paraId="46A2CC8C"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Harmonogram projektu a výstupy,</w:t>
      </w:r>
    </w:p>
    <w:p w14:paraId="6E8DF2DE"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Rozpočet projektu,</w:t>
      </w:r>
    </w:p>
    <w:p w14:paraId="56AB30F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Predpoklady a riziká projektu,</w:t>
      </w:r>
    </w:p>
    <w:p w14:paraId="0081AF5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Podmienky poskytnutia príspevku,</w:t>
      </w:r>
    </w:p>
    <w:p w14:paraId="0A2FBCDA"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 xml:space="preserve">Čestné vyhlásenie.  </w:t>
      </w:r>
    </w:p>
    <w:p w14:paraId="27465F5C" w14:textId="0BA9D676" w:rsidR="00AF7EB8" w:rsidRPr="000706F2" w:rsidRDefault="00AF7EB8" w:rsidP="00150BDD">
      <w:pPr>
        <w:spacing w:line="288" w:lineRule="auto"/>
        <w:jc w:val="both"/>
        <w:rPr>
          <w:rFonts w:ascii="Arial" w:hAnsi="Arial" w:cs="Arial"/>
          <w:sz w:val="19"/>
          <w:szCs w:val="19"/>
          <w:lang w:val="sk-SK"/>
        </w:rPr>
      </w:pPr>
      <w:r w:rsidRPr="000706F2">
        <w:rPr>
          <w:rFonts w:ascii="Arial" w:hAnsi="Arial" w:cs="Arial"/>
          <w:sz w:val="19"/>
          <w:szCs w:val="19"/>
          <w:lang w:val="sk-SK"/>
        </w:rPr>
        <w:t xml:space="preserve">Obsah jednotlivých logických celkov je podrobne popísaný </w:t>
      </w:r>
      <w:r w:rsidR="00150BDD" w:rsidRPr="000706F2">
        <w:rPr>
          <w:rFonts w:ascii="Arial" w:hAnsi="Arial" w:cs="Arial"/>
          <w:sz w:val="19"/>
          <w:szCs w:val="19"/>
          <w:lang w:val="sk-SK"/>
        </w:rPr>
        <w:t>v </w:t>
      </w:r>
      <w:r w:rsidRPr="000706F2">
        <w:rPr>
          <w:rFonts w:ascii="Arial" w:hAnsi="Arial" w:cs="Arial"/>
          <w:sz w:val="19"/>
          <w:szCs w:val="19"/>
          <w:lang w:val="sk-SK"/>
        </w:rPr>
        <w:t xml:space="preserve">prílohe č. 1 </w:t>
      </w:r>
      <w:r w:rsidR="00150BDD" w:rsidRPr="000706F2">
        <w:rPr>
          <w:rFonts w:ascii="Arial" w:hAnsi="Arial" w:cs="Arial"/>
          <w:sz w:val="19"/>
          <w:szCs w:val="19"/>
          <w:lang w:val="sk-SK"/>
        </w:rPr>
        <w:t>k usmerneniu CKO č. 1 k postupu administrácie žiadosti o nenávratný finančný príspevok cez ITMS2014+.</w:t>
      </w:r>
    </w:p>
    <w:p w14:paraId="7D567F87" w14:textId="072F5F85" w:rsidR="00AF7EB8" w:rsidRPr="000706F2" w:rsidRDefault="00AF7EB8" w:rsidP="0091333D">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Po úspešnom odoslaní elektronického formulára prostredníctvom verejnej časti ITMS2014+</w:t>
      </w:r>
      <w:r w:rsidR="006114F6" w:rsidRPr="000706F2">
        <w:rPr>
          <w:rFonts w:ascii="Arial" w:hAnsi="Arial" w:cs="Arial"/>
          <w:sz w:val="19"/>
          <w:szCs w:val="19"/>
          <w:lang w:val="sk-SK"/>
        </w:rPr>
        <w:t>, je žiadateľ povinný formulár ŽoNFP vytlačiť z verejnej časti ITMS2014+</w:t>
      </w:r>
      <w:r w:rsidR="00775B3C" w:rsidRPr="000706F2">
        <w:rPr>
          <w:rFonts w:ascii="Arial" w:hAnsi="Arial" w:cs="Arial"/>
          <w:sz w:val="19"/>
          <w:szCs w:val="19"/>
          <w:lang w:val="sk-SK"/>
        </w:rPr>
        <w:t xml:space="preserve"> a podpísaný štatutárom</w:t>
      </w:r>
      <w:r w:rsidR="005C2646" w:rsidRPr="000706F2">
        <w:rPr>
          <w:rFonts w:ascii="Arial" w:hAnsi="Arial" w:cs="Arial"/>
          <w:sz w:val="19"/>
          <w:szCs w:val="19"/>
          <w:lang w:val="sk-SK"/>
        </w:rPr>
        <w:t>, resp. ním poverenou osobou</w:t>
      </w:r>
      <w:r w:rsidR="00775B3C" w:rsidRPr="000706F2">
        <w:rPr>
          <w:rFonts w:ascii="Arial" w:hAnsi="Arial" w:cs="Arial"/>
          <w:sz w:val="19"/>
          <w:szCs w:val="19"/>
          <w:lang w:val="sk-SK"/>
        </w:rPr>
        <w:t xml:space="preserve"> spolu s požadovanými prílohami a</w:t>
      </w:r>
      <w:r w:rsidR="002067F0" w:rsidRPr="000706F2">
        <w:rPr>
          <w:rFonts w:ascii="Arial" w:hAnsi="Arial" w:cs="Arial"/>
          <w:sz w:val="19"/>
          <w:szCs w:val="19"/>
          <w:lang w:val="sk-SK"/>
        </w:rPr>
        <w:t xml:space="preserve"> v požadovanej </w:t>
      </w:r>
      <w:r w:rsidR="00775B3C" w:rsidRPr="000706F2">
        <w:rPr>
          <w:rFonts w:ascii="Arial" w:hAnsi="Arial" w:cs="Arial"/>
          <w:sz w:val="19"/>
          <w:szCs w:val="19"/>
          <w:lang w:val="sk-SK"/>
        </w:rPr>
        <w:t>forme predložiť na RO pre OP EVS.</w:t>
      </w:r>
    </w:p>
    <w:p w14:paraId="6F322C1C" w14:textId="77777777" w:rsidR="004E5C2D" w:rsidRPr="000706F2" w:rsidRDefault="004E5C2D" w:rsidP="0091333D">
      <w:pPr>
        <w:spacing w:before="120" w:after="120" w:line="288" w:lineRule="auto"/>
        <w:jc w:val="both"/>
        <w:rPr>
          <w:rFonts w:ascii="Arial" w:hAnsi="Arial" w:cs="Arial"/>
          <w:sz w:val="19"/>
          <w:szCs w:val="19"/>
          <w:lang w:val="sk-SK"/>
        </w:rPr>
      </w:pPr>
    </w:p>
    <w:p w14:paraId="57707402" w14:textId="7BB558F5" w:rsidR="004E5C2D" w:rsidRPr="000706F2"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0706F2">
        <w:rPr>
          <w:rFonts w:ascii="Arial" w:hAnsi="Arial" w:cs="Arial"/>
          <w:b/>
          <w:sz w:val="19"/>
          <w:szCs w:val="19"/>
          <w:lang w:val="sk-SK"/>
        </w:rPr>
        <w:t>Odporúčanie</w:t>
      </w:r>
      <w:r w:rsidR="004E5C2D" w:rsidRPr="000706F2">
        <w:rPr>
          <w:rFonts w:ascii="Arial" w:hAnsi="Arial" w:cs="Arial"/>
          <w:b/>
          <w:sz w:val="19"/>
          <w:szCs w:val="19"/>
          <w:lang w:val="sk-SK"/>
        </w:rPr>
        <w:t xml:space="preserve"> pre žiadateľa:</w:t>
      </w:r>
      <w:r w:rsidR="004E5C2D" w:rsidRPr="000706F2">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7A5085" w:rsidRDefault="00AF7EB8" w:rsidP="001B2286">
      <w:pPr>
        <w:spacing w:line="288" w:lineRule="auto"/>
        <w:rPr>
          <w:lang w:val="sk-SK"/>
        </w:rPr>
      </w:pPr>
    </w:p>
    <w:p w14:paraId="3FA39880" w14:textId="30065BC5" w:rsidR="00F220F5" w:rsidRPr="00953D2E" w:rsidRDefault="00953D2E" w:rsidP="00551D65">
      <w:pPr>
        <w:pStyle w:val="Nadpis3"/>
        <w:spacing w:line="480" w:lineRule="auto"/>
        <w:ind w:left="720"/>
        <w:rPr>
          <w:b/>
          <w:sz w:val="24"/>
          <w:szCs w:val="24"/>
          <w:lang w:val="sk-SK"/>
        </w:rPr>
      </w:pPr>
      <w:bookmarkStart w:id="437" w:name="_Toc418003090"/>
      <w:bookmarkStart w:id="438" w:name="_Toc417132512"/>
      <w:bookmarkStart w:id="439" w:name="_Toc417648925"/>
      <w:bookmarkStart w:id="440" w:name="_Toc440355016"/>
      <w:bookmarkStart w:id="441" w:name="_Toc440375347"/>
      <w:bookmarkStart w:id="442" w:name="_Toc458432933"/>
      <w:bookmarkStart w:id="443" w:name="_Toc458515685"/>
      <w:bookmarkEnd w:id="437"/>
      <w:r w:rsidRPr="00953D2E">
        <w:rPr>
          <w:b/>
          <w:color w:val="3C8A2E" w:themeColor="accent5"/>
          <w:sz w:val="24"/>
          <w:szCs w:val="24"/>
          <w:lang w:val="sk-SK"/>
        </w:rPr>
        <w:t>3.3.2</w:t>
      </w:r>
      <w:r w:rsidR="00400B1E">
        <w:rPr>
          <w:b/>
          <w:color w:val="3C8A2E" w:themeColor="accent5"/>
          <w:sz w:val="24"/>
          <w:szCs w:val="24"/>
          <w:lang w:val="sk-SK"/>
        </w:rPr>
        <w:tab/>
      </w:r>
      <w:r w:rsidR="00F220F5" w:rsidRPr="00953D2E">
        <w:rPr>
          <w:b/>
          <w:color w:val="3C8A2E" w:themeColor="accent5"/>
          <w:sz w:val="24"/>
          <w:szCs w:val="24"/>
          <w:lang w:val="sk-SK"/>
        </w:rPr>
        <w:t>Predloženie ŽoNFP v písomnej forme</w:t>
      </w:r>
      <w:bookmarkEnd w:id="438"/>
      <w:bookmarkEnd w:id="439"/>
      <w:bookmarkEnd w:id="440"/>
      <w:bookmarkEnd w:id="441"/>
      <w:bookmarkEnd w:id="442"/>
      <w:bookmarkEnd w:id="443"/>
    </w:p>
    <w:p w14:paraId="6C6EE56C" w14:textId="62F43C05" w:rsidR="00B84E17" w:rsidRDefault="00B84E17" w:rsidP="00B84E1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odoslaní ŽoNFP elektronicky prostredníctvom verejnej časti ITMS2014+, </w:t>
      </w:r>
      <w:r w:rsidRPr="00673F28">
        <w:rPr>
          <w:rFonts w:ascii="Arial" w:hAnsi="Arial" w:cs="Arial"/>
          <w:sz w:val="19"/>
          <w:szCs w:val="19"/>
          <w:lang w:val="sk-SK"/>
        </w:rPr>
        <w:t xml:space="preserve">predkladá žiadateľ </w:t>
      </w:r>
      <w:r w:rsidRPr="000706F2">
        <w:rPr>
          <w:rFonts w:ascii="Arial" w:hAnsi="Arial" w:cs="Arial"/>
          <w:sz w:val="19"/>
          <w:szCs w:val="19"/>
          <w:lang w:val="sk-SK"/>
        </w:rPr>
        <w:t xml:space="preserve">fyzicky </w:t>
      </w:r>
      <w:r w:rsidRPr="00673F28">
        <w:rPr>
          <w:rFonts w:ascii="Arial" w:hAnsi="Arial" w:cs="Arial"/>
          <w:sz w:val="19"/>
          <w:szCs w:val="19"/>
          <w:lang w:val="sk-SK"/>
        </w:rPr>
        <w:t xml:space="preserve">pevne zviazanú kompletnú písomnú </w:t>
      </w:r>
      <w:r w:rsidR="00887135">
        <w:rPr>
          <w:rFonts w:ascii="Arial" w:hAnsi="Arial" w:cs="Arial"/>
          <w:sz w:val="19"/>
          <w:szCs w:val="19"/>
          <w:lang w:val="sk-SK"/>
        </w:rPr>
        <w:t>Ž</w:t>
      </w:r>
      <w:r w:rsidRPr="00673F28">
        <w:rPr>
          <w:rFonts w:ascii="Arial" w:hAnsi="Arial" w:cs="Arial"/>
          <w:sz w:val="19"/>
          <w:szCs w:val="19"/>
          <w:lang w:val="sk-SK"/>
        </w:rPr>
        <w:t>oNFP vytlačenú cez aplikáciu ITMS2014+ vrátane všetkých príloh</w:t>
      </w:r>
      <w:r>
        <w:rPr>
          <w:rFonts w:ascii="Arial" w:hAnsi="Arial" w:cs="Arial"/>
          <w:sz w:val="19"/>
          <w:szCs w:val="19"/>
          <w:lang w:val="sk-SK"/>
        </w:rPr>
        <w:t xml:space="preserve"> (originál alebo úradne </w:t>
      </w:r>
      <w:r w:rsidR="00922460">
        <w:rPr>
          <w:rFonts w:ascii="Arial" w:hAnsi="Arial" w:cs="Arial"/>
          <w:sz w:val="19"/>
          <w:szCs w:val="19"/>
          <w:lang w:val="sk-SK"/>
        </w:rPr>
        <w:t xml:space="preserve"> overená</w:t>
      </w:r>
      <w:r>
        <w:rPr>
          <w:rFonts w:ascii="Arial" w:hAnsi="Arial" w:cs="Arial"/>
          <w:sz w:val="19"/>
          <w:szCs w:val="19"/>
          <w:lang w:val="sk-SK"/>
        </w:rPr>
        <w:t xml:space="preserve"> kópia)</w:t>
      </w:r>
      <w:r w:rsidRPr="00673F28">
        <w:rPr>
          <w:rFonts w:ascii="Arial" w:hAnsi="Arial" w:cs="Arial"/>
          <w:sz w:val="19"/>
          <w:szCs w:val="19"/>
          <w:lang w:val="sk-SK"/>
        </w:rPr>
        <w:t xml:space="preserve"> spolu s identi</w:t>
      </w:r>
      <w:r>
        <w:rPr>
          <w:rFonts w:ascii="Arial" w:hAnsi="Arial" w:cs="Arial"/>
          <w:sz w:val="19"/>
          <w:szCs w:val="19"/>
          <w:lang w:val="sk-SK"/>
        </w:rPr>
        <w:t>ckou písomnou kópiou originálu Ž</w:t>
      </w:r>
      <w:r w:rsidRPr="00673F28">
        <w:rPr>
          <w:rFonts w:ascii="Arial" w:hAnsi="Arial" w:cs="Arial"/>
          <w:sz w:val="19"/>
          <w:szCs w:val="19"/>
          <w:lang w:val="sk-SK"/>
        </w:rPr>
        <w:t xml:space="preserve">oNFP a jej príloh na adresu </w:t>
      </w:r>
      <w:r>
        <w:rPr>
          <w:rFonts w:ascii="Arial" w:hAnsi="Arial" w:cs="Arial"/>
          <w:sz w:val="19"/>
          <w:szCs w:val="19"/>
          <w:lang w:val="sk-SK"/>
        </w:rPr>
        <w:t>RO pre OP EVS</w:t>
      </w:r>
      <w:r w:rsidRPr="00673F28">
        <w:rPr>
          <w:rFonts w:ascii="Arial" w:hAnsi="Arial" w:cs="Arial"/>
          <w:sz w:val="19"/>
          <w:szCs w:val="19"/>
          <w:lang w:val="sk-SK"/>
        </w:rPr>
        <w:t xml:space="preserve"> pre doručovanie poštových zásielok</w:t>
      </w:r>
      <w:r>
        <w:rPr>
          <w:rFonts w:ascii="Arial" w:hAnsi="Arial" w:cs="Arial"/>
          <w:sz w:val="19"/>
          <w:szCs w:val="19"/>
          <w:lang w:val="sk-SK"/>
        </w:rPr>
        <w:t xml:space="preserve">:  </w:t>
      </w:r>
    </w:p>
    <w:p w14:paraId="15B0CF4A" w14:textId="56CB05A8"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w:t>
      </w:r>
    </w:p>
    <w:p w14:paraId="15B0CF4B" w14:textId="77777777" w:rsidR="00F220F5" w:rsidRPr="000706F2" w:rsidRDefault="00F220F5" w:rsidP="005F6320">
      <w:pPr>
        <w:pStyle w:val="Zkladntext"/>
        <w:spacing w:before="120" w:line="288" w:lineRule="auto"/>
        <w:ind w:left="709"/>
        <w:jc w:val="both"/>
        <w:rPr>
          <w:rFonts w:ascii="Arial" w:hAnsi="Arial" w:cs="Arial"/>
          <w:b/>
          <w:sz w:val="19"/>
          <w:szCs w:val="19"/>
          <w:lang w:val="sk-SK"/>
        </w:rPr>
      </w:pPr>
      <w:r w:rsidRPr="000706F2">
        <w:rPr>
          <w:rFonts w:ascii="Arial" w:hAnsi="Arial" w:cs="Arial"/>
          <w:b/>
          <w:sz w:val="19"/>
          <w:szCs w:val="19"/>
          <w:lang w:val="sk-SK"/>
        </w:rPr>
        <w:t>Ministerstvo vnútra SR</w:t>
      </w:r>
    </w:p>
    <w:p w14:paraId="15B0CF4C" w14:textId="162A4F2A"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 xml:space="preserve">sekcia </w:t>
      </w:r>
      <w:r w:rsidR="00F220F5" w:rsidRPr="000706F2">
        <w:rPr>
          <w:rFonts w:ascii="Arial" w:hAnsi="Arial" w:cs="Arial"/>
          <w:b/>
          <w:sz w:val="19"/>
          <w:szCs w:val="19"/>
          <w:lang w:val="sk-SK"/>
        </w:rPr>
        <w:t>európskych programov MV SR</w:t>
      </w:r>
    </w:p>
    <w:p w14:paraId="15B0CF4D" w14:textId="4C0960AD"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Panenská 21</w:t>
      </w:r>
    </w:p>
    <w:p w14:paraId="15B0CF4E" w14:textId="1ECEB214" w:rsidR="00F220F5" w:rsidRPr="000706F2" w:rsidRDefault="002B18E6"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812 82</w:t>
      </w:r>
      <w:r w:rsidR="00F220F5" w:rsidRPr="000706F2">
        <w:rPr>
          <w:rFonts w:ascii="Arial" w:hAnsi="Arial" w:cs="Arial"/>
          <w:b/>
          <w:sz w:val="19"/>
          <w:szCs w:val="19"/>
          <w:lang w:val="sk-SK"/>
        </w:rPr>
        <w:t xml:space="preserve"> Bratislava</w:t>
      </w:r>
    </w:p>
    <w:p w14:paraId="01B51295" w14:textId="73612AA1" w:rsidR="00B84E17" w:rsidRPr="005E7653" w:rsidRDefault="00B84E17" w:rsidP="00B84E17">
      <w:pPr>
        <w:spacing w:before="120" w:after="120" w:line="288" w:lineRule="auto"/>
        <w:jc w:val="both"/>
        <w:rPr>
          <w:rFonts w:ascii="Arial" w:hAnsi="Arial" w:cs="Arial"/>
          <w:sz w:val="19"/>
          <w:szCs w:val="19"/>
          <w:lang w:val="sk-SK"/>
        </w:rPr>
      </w:pPr>
      <w:r w:rsidRPr="005E7653">
        <w:rPr>
          <w:rFonts w:ascii="Arial" w:hAnsi="Arial" w:cs="Arial"/>
          <w:sz w:val="19"/>
          <w:szCs w:val="19"/>
          <w:lang w:val="sk-SK"/>
        </w:rPr>
        <w:t>Žiadat</w:t>
      </w:r>
      <w:r>
        <w:rPr>
          <w:rFonts w:ascii="Arial" w:hAnsi="Arial" w:cs="Arial"/>
          <w:sz w:val="19"/>
          <w:szCs w:val="19"/>
          <w:lang w:val="sk-SK"/>
        </w:rPr>
        <w:t>eľovi sa odporúča</w:t>
      </w:r>
      <w:r w:rsidRPr="005E7653">
        <w:rPr>
          <w:rFonts w:ascii="Arial" w:hAnsi="Arial" w:cs="Arial"/>
          <w:sz w:val="19"/>
          <w:szCs w:val="19"/>
          <w:lang w:val="sk-SK"/>
        </w:rPr>
        <w:tab/>
        <w:t>predložiť ŽoNFP a jej prílohy pevne zviazané, zoradené podľa číslovania uvedeného v zozname príloh a viditeľne označené príslušným číslom po</w:t>
      </w:r>
      <w:r>
        <w:rPr>
          <w:rFonts w:ascii="Arial" w:hAnsi="Arial" w:cs="Arial"/>
          <w:sz w:val="19"/>
          <w:szCs w:val="19"/>
          <w:lang w:val="sk-SK"/>
        </w:rPr>
        <w:t>dľa relevantného zoznamu príloh</w:t>
      </w:r>
      <w:r w:rsidR="007B7BE0">
        <w:rPr>
          <w:rFonts w:ascii="Arial" w:hAnsi="Arial" w:cs="Arial"/>
          <w:sz w:val="19"/>
          <w:szCs w:val="19"/>
          <w:lang w:val="sk-SK"/>
        </w:rPr>
        <w:t>.</w:t>
      </w:r>
      <w:r>
        <w:rPr>
          <w:rFonts w:ascii="Arial" w:hAnsi="Arial" w:cs="Arial"/>
          <w:sz w:val="19"/>
          <w:szCs w:val="19"/>
          <w:lang w:val="sk-SK"/>
        </w:rPr>
        <w:t xml:space="preserve"> </w:t>
      </w:r>
    </w:p>
    <w:p w14:paraId="15B0CF4F"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Spôsoby fyzického doručenia ŽoNFP:</w:t>
      </w:r>
    </w:p>
    <w:p w14:paraId="15B0CF50"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poštou</w:t>
      </w:r>
    </w:p>
    <w:p w14:paraId="15B0CF51"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kuriérom</w:t>
      </w:r>
    </w:p>
    <w:p w14:paraId="15B0CF52"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osobne</w:t>
      </w:r>
    </w:p>
    <w:p w14:paraId="15B0CF53" w14:textId="0FDFF73D" w:rsidR="00F220F5"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Preberanie fyzicky doručených ŽoNFP vykonáva podateľňa Sekcie európskych programov MV SR v pracovných dňoch v čase od </w:t>
      </w:r>
      <w:r w:rsidR="000B2031">
        <w:rPr>
          <w:rFonts w:ascii="Arial" w:hAnsi="Arial" w:cs="Arial"/>
          <w:sz w:val="19"/>
          <w:szCs w:val="19"/>
          <w:lang w:val="sk-SK"/>
        </w:rPr>
        <w:t>8</w:t>
      </w:r>
      <w:r w:rsidRPr="000706F2">
        <w:rPr>
          <w:rFonts w:ascii="Arial" w:hAnsi="Arial" w:cs="Arial"/>
          <w:sz w:val="19"/>
          <w:szCs w:val="19"/>
          <w:lang w:val="sk-SK"/>
        </w:rPr>
        <w:t>:</w:t>
      </w:r>
      <w:r w:rsidR="000B2031">
        <w:rPr>
          <w:rFonts w:ascii="Arial" w:hAnsi="Arial" w:cs="Arial"/>
          <w:sz w:val="19"/>
          <w:szCs w:val="19"/>
          <w:lang w:val="sk-SK"/>
        </w:rPr>
        <w:t>3</w:t>
      </w:r>
      <w:r w:rsidRPr="000706F2">
        <w:rPr>
          <w:rFonts w:ascii="Arial" w:hAnsi="Arial" w:cs="Arial"/>
          <w:sz w:val="19"/>
          <w:szCs w:val="19"/>
          <w:lang w:val="sk-SK"/>
        </w:rPr>
        <w:t>0 hod. do 15:</w:t>
      </w:r>
      <w:r w:rsidR="000B2031">
        <w:rPr>
          <w:rFonts w:ascii="Arial" w:hAnsi="Arial" w:cs="Arial"/>
          <w:sz w:val="19"/>
          <w:szCs w:val="19"/>
          <w:lang w:val="sk-SK"/>
        </w:rPr>
        <w:t>30</w:t>
      </w:r>
      <w:r w:rsidRPr="000706F2">
        <w:rPr>
          <w:rFonts w:ascii="Arial" w:hAnsi="Arial" w:cs="Arial"/>
          <w:sz w:val="19"/>
          <w:szCs w:val="19"/>
          <w:lang w:val="sk-SK"/>
        </w:rPr>
        <w:t xml:space="preserve"> hod.</w:t>
      </w:r>
    </w:p>
    <w:p w14:paraId="4F1A0D82" w14:textId="77777777" w:rsidR="00FA5D5C" w:rsidRPr="00FA5D5C" w:rsidRDefault="00FA5D5C" w:rsidP="00FA5D5C">
      <w:pPr>
        <w:pStyle w:val="SRKNorm"/>
        <w:numPr>
          <w:ilvl w:val="0"/>
          <w:numId w:val="0"/>
        </w:numPr>
        <w:spacing w:before="120" w:after="120" w:line="240" w:lineRule="auto"/>
        <w:contextualSpacing w:val="0"/>
        <w:rPr>
          <w:rFonts w:ascii="Arial" w:hAnsi="Arial" w:cs="Arial"/>
          <w:sz w:val="19"/>
          <w:szCs w:val="19"/>
          <w:lang w:eastAsia="en-US"/>
        </w:rPr>
      </w:pPr>
      <w:r w:rsidRPr="00FA5D5C">
        <w:rPr>
          <w:rFonts w:ascii="Arial" w:hAnsi="Arial" w:cs="Arial"/>
          <w:sz w:val="19"/>
          <w:szCs w:val="19"/>
          <w:lang w:eastAsia="en-US"/>
        </w:rPr>
        <w:t>Za písomné doručenie ŽoNFP, ako aj ďalších dokumentov v rámci konania o ŽoNFP, vyžadovaných podľa ustanovení Systému riadenia EŠIF sa v zmysle zákona o e-Governmente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w:t>
      </w:r>
    </w:p>
    <w:p w14:paraId="15B0CF54" w14:textId="489EDB4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ŽoNFP musí byť doručená riadne, včas a vo forme určenej vo vyzvaní. ŽoNFP je potrebné doručiť na Sekciu európskych programov MV SR </w:t>
      </w:r>
      <w:r w:rsidR="00DF1D19" w:rsidRPr="000706F2">
        <w:rPr>
          <w:rFonts w:ascii="Arial" w:hAnsi="Arial" w:cs="Arial"/>
          <w:sz w:val="19"/>
          <w:szCs w:val="19"/>
          <w:lang w:val="sk-SK"/>
        </w:rPr>
        <w:t xml:space="preserve">(ďalej len „SEP MV SR“) </w:t>
      </w:r>
      <w:r w:rsidRPr="000706F2">
        <w:rPr>
          <w:rFonts w:ascii="Arial" w:hAnsi="Arial" w:cs="Arial"/>
          <w:sz w:val="19"/>
          <w:szCs w:val="19"/>
          <w:lang w:val="sk-SK"/>
        </w:rPr>
        <w:t xml:space="preserve">v uzavretom a nepriehľadnom obale, na ktorom musia byť uvedené nasledovné údaje: </w:t>
      </w:r>
    </w:p>
    <w:p w14:paraId="15B0CF55"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žiadateľa o NFP;</w:t>
      </w:r>
    </w:p>
    <w:p w14:paraId="15B0CF56"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MV SR ako RO pre OP EVS;</w:t>
      </w:r>
    </w:p>
    <w:p w14:paraId="15B0CF57"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OP;</w:t>
      </w:r>
    </w:p>
    <w:p w14:paraId="15B0CF58"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projektu;</w:t>
      </w:r>
    </w:p>
    <w:p w14:paraId="15B0CF59"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kód a názov Prioritnej osi, ku ktorej sa žiadosť vzťahuje; </w:t>
      </w:r>
    </w:p>
    <w:p w14:paraId="15B0CF5A"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identifikátor žiadosti o NFP</w:t>
      </w:r>
      <w:r w:rsidRPr="000706F2">
        <w:rPr>
          <w:rStyle w:val="Odkaznapoznmkupodiarou"/>
          <w:rFonts w:cs="Arial"/>
          <w:sz w:val="19"/>
          <w:szCs w:val="19"/>
          <w:lang w:val="sk-SK"/>
        </w:rPr>
        <w:footnoteReference w:id="99"/>
      </w:r>
      <w:r w:rsidRPr="000706F2">
        <w:rPr>
          <w:rFonts w:ascii="Arial" w:hAnsi="Arial" w:cs="Arial"/>
          <w:sz w:val="19"/>
          <w:szCs w:val="19"/>
          <w:lang w:val="sk-SK"/>
        </w:rPr>
        <w:t>;</w:t>
      </w:r>
    </w:p>
    <w:p w14:paraId="15B0CF5B"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„ŽIADOSŤ O NFP“;</w:t>
      </w:r>
    </w:p>
    <w:p w14:paraId="15B0CF5C"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„neotvárať“.</w:t>
      </w:r>
    </w:p>
    <w:p w14:paraId="0F8BB195" w14:textId="0AFD3F74" w:rsidR="009D3587" w:rsidRPr="009D3587" w:rsidRDefault="00F220F5" w:rsidP="009D3587">
      <w:pPr>
        <w:numPr>
          <w:ilvl w:val="0"/>
          <w:numId w:val="51"/>
        </w:num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Rozhodujúcim dátumom na splnenie podmienky podať ŽoNFP </w:t>
      </w:r>
      <w:r w:rsidRPr="000706F2">
        <w:rPr>
          <w:rFonts w:ascii="Arial" w:hAnsi="Arial" w:cs="Arial"/>
          <w:b/>
          <w:sz w:val="19"/>
          <w:szCs w:val="19"/>
          <w:lang w:val="sk-SK"/>
        </w:rPr>
        <w:t>včas</w:t>
      </w:r>
      <w:r w:rsidRPr="000706F2">
        <w:rPr>
          <w:rFonts w:ascii="Arial" w:hAnsi="Arial" w:cs="Arial"/>
          <w:sz w:val="19"/>
          <w:szCs w:val="19"/>
          <w:lang w:val="sk-SK"/>
        </w:rPr>
        <w:t xml:space="preserve"> je dátum odovzdania písomnej </w:t>
      </w:r>
      <w:r w:rsidR="001F541F">
        <w:rPr>
          <w:rFonts w:ascii="Arial" w:hAnsi="Arial" w:cs="Arial"/>
          <w:sz w:val="19"/>
          <w:szCs w:val="19"/>
          <w:lang w:val="sk-SK"/>
        </w:rPr>
        <w:t>podoby</w:t>
      </w:r>
      <w:r w:rsidR="001F541F" w:rsidRPr="000706F2">
        <w:rPr>
          <w:rFonts w:ascii="Arial" w:hAnsi="Arial" w:cs="Arial"/>
          <w:sz w:val="19"/>
          <w:szCs w:val="19"/>
          <w:lang w:val="sk-SK"/>
        </w:rPr>
        <w:t xml:space="preserve"> </w:t>
      </w:r>
      <w:r w:rsidRPr="000706F2">
        <w:rPr>
          <w:rFonts w:ascii="Arial" w:hAnsi="Arial" w:cs="Arial"/>
          <w:sz w:val="19"/>
          <w:szCs w:val="19"/>
          <w:lang w:val="sk-SK"/>
        </w:rPr>
        <w:t xml:space="preserve">ŽoNFP osobne na </w:t>
      </w:r>
      <w:r w:rsidR="0041565B" w:rsidRPr="000706F2">
        <w:rPr>
          <w:rFonts w:ascii="Arial" w:hAnsi="Arial" w:cs="Arial"/>
          <w:sz w:val="19"/>
          <w:szCs w:val="19"/>
          <w:lang w:val="sk-SK"/>
        </w:rPr>
        <w:t xml:space="preserve">podateľni SEP MV SR </w:t>
      </w:r>
      <w:r w:rsidRPr="000706F2">
        <w:rPr>
          <w:rFonts w:ascii="Arial" w:hAnsi="Arial" w:cs="Arial"/>
          <w:sz w:val="19"/>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0706F2">
        <w:rPr>
          <w:rFonts w:ascii="Arial" w:hAnsi="Arial" w:cs="Arial"/>
          <w:sz w:val="19"/>
          <w:szCs w:val="19"/>
          <w:lang w:val="sk-SK"/>
        </w:rPr>
        <w:t>/výzvy</w:t>
      </w:r>
      <w:r w:rsidRPr="000706F2">
        <w:rPr>
          <w:rFonts w:ascii="Arial" w:hAnsi="Arial" w:cs="Arial"/>
          <w:sz w:val="19"/>
          <w:szCs w:val="19"/>
          <w:lang w:val="sk-SK"/>
        </w:rPr>
        <w:t>, resp. lehoty určenej na predkladanie ŽoNFP vo vyzvaní</w:t>
      </w:r>
      <w:r w:rsidR="00D022D9" w:rsidRPr="000706F2">
        <w:rPr>
          <w:rFonts w:ascii="Arial" w:hAnsi="Arial" w:cs="Arial"/>
          <w:sz w:val="19"/>
          <w:szCs w:val="19"/>
          <w:lang w:val="sk-SK"/>
        </w:rPr>
        <w:t>/výzve</w:t>
      </w:r>
      <w:r w:rsidRPr="000706F2">
        <w:rPr>
          <w:rFonts w:ascii="Arial" w:hAnsi="Arial" w:cs="Arial"/>
          <w:sz w:val="19"/>
          <w:szCs w:val="19"/>
          <w:lang w:val="sk-SK"/>
        </w:rPr>
        <w:t>.</w:t>
      </w:r>
      <w:r w:rsidR="009D3587" w:rsidRPr="009D3587">
        <w:rPr>
          <w:rFonts w:ascii="Times New Roman" w:eastAsia="Times New Roman" w:hAnsi="Times New Roman" w:cs="Times New Roman"/>
          <w:sz w:val="24"/>
          <w:szCs w:val="24"/>
          <w:lang w:val="sk-SK" w:eastAsia="sk-SK"/>
        </w:rPr>
        <w:t xml:space="preserve"> </w:t>
      </w:r>
      <w:r w:rsidR="001F541F" w:rsidRPr="001F541F">
        <w:rPr>
          <w:rFonts w:ascii="Arial" w:hAnsi="Arial" w:cs="Arial"/>
          <w:sz w:val="19"/>
          <w:szCs w:val="19"/>
          <w:lang w:val="sk-SK"/>
        </w:rPr>
        <w:t>V prípade elektronického doručenia ŽoNFP v zmysle zákona o e-Governmente  je rozhodujúci dátum doručenia ŽoNFP do elektronickej schránky RO, ktoré  sa  považuje za doručenie v písomnej</w:t>
      </w:r>
      <w:r w:rsidR="001F541F" w:rsidDel="001F541F">
        <w:rPr>
          <w:rFonts w:ascii="Arial" w:hAnsi="Arial" w:cs="Arial"/>
          <w:sz w:val="19"/>
          <w:szCs w:val="19"/>
          <w:lang w:val="sk-SK"/>
        </w:rPr>
        <w:t xml:space="preserve"> </w:t>
      </w:r>
      <w:r w:rsidR="001F541F">
        <w:rPr>
          <w:rFonts w:ascii="Arial" w:hAnsi="Arial" w:cs="Arial"/>
          <w:sz w:val="19"/>
          <w:szCs w:val="19"/>
          <w:lang w:val="sk-SK"/>
        </w:rPr>
        <w:t xml:space="preserve">podobe. </w:t>
      </w:r>
      <w:r w:rsidR="009D3587" w:rsidRPr="009D3587">
        <w:rPr>
          <w:rFonts w:ascii="Arial" w:hAnsi="Arial" w:cs="Arial"/>
          <w:sz w:val="19"/>
          <w:szCs w:val="19"/>
          <w:lang w:val="sk-SK"/>
        </w:rPr>
        <w:t xml:space="preserve"> </w:t>
      </w:r>
      <w:r w:rsidR="006E6C72">
        <w:rPr>
          <w:rFonts w:ascii="Arial" w:hAnsi="Arial" w:cs="Arial"/>
          <w:sz w:val="19"/>
          <w:szCs w:val="19"/>
          <w:lang w:val="sk-SK"/>
        </w:rPr>
        <w:t xml:space="preserve"> </w:t>
      </w:r>
    </w:p>
    <w:p w14:paraId="15B0CF5D" w14:textId="0A238CDF" w:rsidR="00F220F5" w:rsidRPr="000706F2" w:rsidRDefault="00F220F5" w:rsidP="003868A0">
      <w:pPr>
        <w:spacing w:before="120" w:after="120" w:line="288" w:lineRule="auto"/>
        <w:jc w:val="both"/>
        <w:rPr>
          <w:rFonts w:ascii="Arial" w:hAnsi="Arial" w:cs="Arial"/>
          <w:sz w:val="19"/>
          <w:szCs w:val="19"/>
          <w:lang w:val="sk-SK"/>
        </w:rPr>
      </w:pPr>
    </w:p>
    <w:p w14:paraId="0E75FB58" w14:textId="77777777" w:rsidR="00127A63" w:rsidRPr="000706F2" w:rsidRDefault="00F220F5" w:rsidP="00127A63">
      <w:pPr>
        <w:spacing w:line="276" w:lineRule="auto"/>
        <w:jc w:val="both"/>
        <w:rPr>
          <w:rFonts w:ascii="Arial" w:hAnsi="Arial" w:cs="Arial"/>
          <w:sz w:val="19"/>
          <w:szCs w:val="19"/>
          <w:lang w:val="sk-SK"/>
        </w:rPr>
      </w:pPr>
      <w:r w:rsidRPr="000706F2">
        <w:rPr>
          <w:rFonts w:ascii="Arial" w:hAnsi="Arial" w:cs="Arial"/>
          <w:sz w:val="19"/>
          <w:szCs w:val="19"/>
          <w:lang w:val="sk-SK"/>
        </w:rPr>
        <w:t xml:space="preserve">ŽoNFP je doručená </w:t>
      </w:r>
      <w:r w:rsidRPr="000706F2">
        <w:rPr>
          <w:rFonts w:ascii="Arial" w:hAnsi="Arial" w:cs="Arial"/>
          <w:b/>
          <w:sz w:val="19"/>
          <w:szCs w:val="19"/>
          <w:lang w:val="sk-SK"/>
        </w:rPr>
        <w:t>riadne</w:t>
      </w:r>
      <w:r w:rsidRPr="000706F2">
        <w:rPr>
          <w:rFonts w:ascii="Arial" w:hAnsi="Arial" w:cs="Arial"/>
          <w:sz w:val="19"/>
          <w:szCs w:val="19"/>
          <w:lang w:val="sk-SK"/>
        </w:rPr>
        <w:t xml:space="preserve">, ak spĺňa </w:t>
      </w:r>
      <w:r w:rsidR="00127A63" w:rsidRPr="000706F2">
        <w:rPr>
          <w:rFonts w:ascii="Arial" w:hAnsi="Arial" w:cs="Arial"/>
          <w:sz w:val="19"/>
          <w:szCs w:val="19"/>
          <w:lang w:val="sk-SK"/>
        </w:rPr>
        <w:t xml:space="preserve">tieto </w:t>
      </w:r>
      <w:r w:rsidRPr="000706F2">
        <w:rPr>
          <w:rFonts w:ascii="Arial" w:hAnsi="Arial" w:cs="Arial"/>
          <w:sz w:val="19"/>
          <w:szCs w:val="19"/>
          <w:lang w:val="sk-SK"/>
        </w:rPr>
        <w:t>požiadavky</w:t>
      </w:r>
      <w:r w:rsidR="00127A63" w:rsidRPr="000706F2">
        <w:rPr>
          <w:rFonts w:ascii="Arial" w:hAnsi="Arial" w:cs="Arial"/>
          <w:sz w:val="19"/>
          <w:szCs w:val="19"/>
          <w:lang w:val="sk-SK"/>
        </w:rPr>
        <w:t xml:space="preserve">: </w:t>
      </w:r>
    </w:p>
    <w:p w14:paraId="3AEEFAEA" w14:textId="3077F219"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 xml:space="preserve">ŽoNFP musí </w:t>
      </w:r>
      <w:r w:rsidR="00DA0C1A" w:rsidRPr="000706F2">
        <w:rPr>
          <w:rFonts w:ascii="Arial" w:hAnsi="Arial" w:cs="Arial"/>
          <w:sz w:val="19"/>
          <w:szCs w:val="19"/>
          <w:lang w:val="sk-SK"/>
        </w:rPr>
        <w:t xml:space="preserve">byť </w:t>
      </w:r>
      <w:r w:rsidRPr="000706F2">
        <w:rPr>
          <w:rFonts w:ascii="Arial" w:hAnsi="Arial" w:cs="Arial"/>
          <w:sz w:val="19"/>
          <w:szCs w:val="19"/>
          <w:lang w:val="sk-SK"/>
        </w:rPr>
        <w:t>doručená v papierovej podobe v jednom origináli na predpísaných formulároch, podpísaná štatutárnym orgánom</w:t>
      </w:r>
      <w:r w:rsidR="005C2646" w:rsidRPr="000706F2">
        <w:rPr>
          <w:rFonts w:ascii="Arial" w:hAnsi="Arial" w:cs="Arial"/>
          <w:sz w:val="19"/>
          <w:szCs w:val="19"/>
          <w:lang w:val="sk-SK"/>
        </w:rPr>
        <w:t>, resp. ním poverenej osoby</w:t>
      </w:r>
      <w:r w:rsidR="005C2646" w:rsidRPr="000706F2">
        <w:rPr>
          <w:rFonts w:ascii="Arial" w:hAnsi="Arial" w:cs="Arial"/>
          <w:sz w:val="19"/>
          <w:szCs w:val="19"/>
          <w:vertAlign w:val="superscript"/>
          <w:lang w:val="sk-SK"/>
        </w:rPr>
        <w:t xml:space="preserve"> </w:t>
      </w:r>
      <w:r w:rsidRPr="000706F2">
        <w:rPr>
          <w:rStyle w:val="Odkaznapoznmkupodiarou"/>
          <w:rFonts w:cs="Arial"/>
          <w:sz w:val="19"/>
          <w:szCs w:val="19"/>
          <w:lang w:val="sk-SK"/>
        </w:rPr>
        <w:footnoteReference w:id="100"/>
      </w:r>
      <w:r w:rsidRPr="000706F2">
        <w:rPr>
          <w:rFonts w:ascii="Arial" w:hAnsi="Arial" w:cs="Arial"/>
          <w:sz w:val="19"/>
          <w:szCs w:val="19"/>
          <w:lang w:val="sk-SK"/>
        </w:rPr>
        <w:t xml:space="preserve"> a opečiatkovaná v prípade, že žiadateľ má povinnosť používať pečiatku;</w:t>
      </w:r>
    </w:p>
    <w:p w14:paraId="03FCC9C2" w14:textId="048F8253"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ŽoNFP  musí byť vyplnená v slovenskom jazyku a písmom umožňujúcim rozpoznanie obsahu textu;</w:t>
      </w:r>
    </w:p>
    <w:p w14:paraId="13D4C63C" w14:textId="4CB040AA" w:rsidR="00127A63" w:rsidRPr="000706F2" w:rsidRDefault="006F565A"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w:t>
      </w:r>
    </w:p>
    <w:p w14:paraId="15B0CF5E" w14:textId="284578C3" w:rsidR="00F220F5" w:rsidRPr="000706F2" w:rsidRDefault="000F6E46" w:rsidP="00127A63">
      <w:pPr>
        <w:spacing w:before="120" w:line="288" w:lineRule="auto"/>
        <w:jc w:val="both"/>
        <w:rPr>
          <w:rFonts w:ascii="Arial" w:hAnsi="Arial" w:cs="Arial"/>
          <w:sz w:val="19"/>
          <w:szCs w:val="19"/>
          <w:lang w:val="sk-SK"/>
        </w:rPr>
      </w:pPr>
      <w:r>
        <w:rPr>
          <w:rFonts w:ascii="Arial" w:hAnsi="Arial" w:cs="Arial"/>
          <w:sz w:val="19"/>
          <w:szCs w:val="19"/>
          <w:lang w:val="sk-SK"/>
        </w:rPr>
        <w:t>V prípade predkladania príloh k ŽoNFP požadovaných výzvou/vyzvaním na overenie podmienok poskytnutia príspevku</w:t>
      </w:r>
      <w:r w:rsidR="009A1031">
        <w:rPr>
          <w:rFonts w:ascii="Arial" w:hAnsi="Arial" w:cs="Arial"/>
          <w:sz w:val="19"/>
          <w:szCs w:val="19"/>
          <w:lang w:val="sk-SK"/>
        </w:rPr>
        <w:t xml:space="preserve"> sa </w:t>
      </w:r>
      <w:r>
        <w:rPr>
          <w:rFonts w:ascii="Arial" w:hAnsi="Arial" w:cs="Arial"/>
          <w:sz w:val="19"/>
          <w:szCs w:val="19"/>
          <w:lang w:val="sk-SK"/>
        </w:rPr>
        <w:t xml:space="preserve">pre prílohy </w:t>
      </w:r>
      <w:r w:rsidR="009A1031">
        <w:rPr>
          <w:rFonts w:ascii="Arial" w:hAnsi="Arial" w:cs="Arial"/>
          <w:sz w:val="19"/>
          <w:szCs w:val="19"/>
          <w:lang w:val="sk-SK"/>
        </w:rPr>
        <w:t>primerane aplikujú</w:t>
      </w:r>
      <w:r w:rsidR="006E4781">
        <w:rPr>
          <w:rStyle w:val="Odkaznapoznmkupodiarou"/>
          <w:rFonts w:cs="Arial"/>
          <w:szCs w:val="19"/>
          <w:lang w:val="sk-SK"/>
        </w:rPr>
        <w:footnoteReference w:id="101"/>
      </w:r>
      <w:r w:rsidR="009A1031">
        <w:rPr>
          <w:rFonts w:ascii="Arial" w:hAnsi="Arial" w:cs="Arial"/>
          <w:sz w:val="19"/>
          <w:szCs w:val="19"/>
          <w:lang w:val="sk-SK"/>
        </w:rPr>
        <w:t xml:space="preserve"> </w:t>
      </w:r>
      <w:r>
        <w:rPr>
          <w:rFonts w:ascii="Arial" w:hAnsi="Arial" w:cs="Arial"/>
          <w:sz w:val="19"/>
          <w:szCs w:val="19"/>
          <w:lang w:val="sk-SK"/>
        </w:rPr>
        <w:t xml:space="preserve"> </w:t>
      </w:r>
      <w:r w:rsidR="006F565A" w:rsidRPr="000706F2">
        <w:rPr>
          <w:rFonts w:ascii="Arial" w:hAnsi="Arial" w:cs="Arial"/>
          <w:sz w:val="19"/>
          <w:szCs w:val="19"/>
          <w:lang w:val="sk-SK"/>
        </w:rPr>
        <w:t xml:space="preserve">  požiadavky pre riadne doručenie</w:t>
      </w:r>
      <w:r>
        <w:rPr>
          <w:rFonts w:ascii="Arial" w:hAnsi="Arial" w:cs="Arial"/>
          <w:sz w:val="19"/>
          <w:szCs w:val="19"/>
          <w:lang w:val="sk-SK"/>
        </w:rPr>
        <w:t xml:space="preserve"> ako sú stanovené </w:t>
      </w:r>
      <w:r w:rsidR="006F565A" w:rsidRPr="000706F2">
        <w:rPr>
          <w:rFonts w:ascii="Arial" w:hAnsi="Arial" w:cs="Arial"/>
          <w:sz w:val="19"/>
          <w:szCs w:val="19"/>
          <w:lang w:val="sk-SK"/>
        </w:rPr>
        <w:t xml:space="preserve"> </w:t>
      </w:r>
      <w:r w:rsidR="00F220F5" w:rsidRPr="000706F2">
        <w:rPr>
          <w:rFonts w:ascii="Arial" w:hAnsi="Arial" w:cs="Arial"/>
          <w:sz w:val="19"/>
          <w:szCs w:val="19"/>
          <w:lang w:val="sk-SK"/>
        </w:rPr>
        <w:t>vo vyzvaní</w:t>
      </w:r>
      <w:r w:rsidR="00D022D9" w:rsidRPr="000706F2">
        <w:rPr>
          <w:rFonts w:ascii="Arial" w:hAnsi="Arial" w:cs="Arial"/>
          <w:sz w:val="19"/>
          <w:szCs w:val="19"/>
          <w:lang w:val="sk-SK"/>
        </w:rPr>
        <w:t>/výzve</w:t>
      </w:r>
      <w:r>
        <w:rPr>
          <w:rFonts w:ascii="Arial" w:hAnsi="Arial" w:cs="Arial"/>
          <w:sz w:val="19"/>
          <w:szCs w:val="19"/>
          <w:lang w:val="sk-SK"/>
        </w:rPr>
        <w:t xml:space="preserve"> pre ŽoNFP a</w:t>
      </w:r>
      <w:r w:rsidR="00F220F5" w:rsidRPr="000706F2">
        <w:rPr>
          <w:rFonts w:ascii="Arial" w:hAnsi="Arial" w:cs="Arial"/>
          <w:sz w:val="19"/>
          <w:szCs w:val="19"/>
          <w:lang w:val="sk-SK"/>
        </w:rPr>
        <w:t xml:space="preserve"> </w:t>
      </w:r>
      <w:r w:rsidR="006F565A" w:rsidRPr="000706F2">
        <w:rPr>
          <w:rFonts w:ascii="Arial" w:hAnsi="Arial" w:cs="Arial"/>
          <w:sz w:val="19"/>
          <w:szCs w:val="19"/>
          <w:lang w:val="sk-SK"/>
        </w:rPr>
        <w:t xml:space="preserve">splnenie podmienky riadneho doručenia </w:t>
      </w:r>
      <w:r w:rsidRPr="000706F2">
        <w:rPr>
          <w:rFonts w:ascii="Arial" w:hAnsi="Arial" w:cs="Arial"/>
          <w:sz w:val="19"/>
          <w:szCs w:val="19"/>
          <w:lang w:val="sk-SK"/>
        </w:rPr>
        <w:t xml:space="preserve">sa posudzuje </w:t>
      </w:r>
      <w:r w:rsidR="006F565A" w:rsidRPr="000706F2">
        <w:rPr>
          <w:rFonts w:ascii="Arial" w:hAnsi="Arial" w:cs="Arial"/>
          <w:sz w:val="19"/>
          <w:szCs w:val="19"/>
          <w:lang w:val="sk-SK"/>
        </w:rPr>
        <w:t>podľa nich.</w:t>
      </w:r>
      <w:r w:rsidR="00F220F5" w:rsidRPr="000706F2">
        <w:rPr>
          <w:rFonts w:ascii="Arial" w:hAnsi="Arial" w:cs="Arial"/>
          <w:sz w:val="19"/>
          <w:szCs w:val="19"/>
          <w:lang w:val="sk-SK"/>
        </w:rPr>
        <w:t xml:space="preserve"> </w:t>
      </w:r>
      <w:r>
        <w:rPr>
          <w:rFonts w:ascii="Arial" w:hAnsi="Arial" w:cs="Arial"/>
          <w:sz w:val="19"/>
          <w:szCs w:val="19"/>
          <w:lang w:val="sk-SK"/>
        </w:rPr>
        <w:t xml:space="preserve"> </w:t>
      </w:r>
    </w:p>
    <w:p w14:paraId="15B0CF5F" w14:textId="77777777" w:rsidR="00F220F5" w:rsidRPr="000706F2"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0706F2">
        <w:rPr>
          <w:rFonts w:ascii="Arial" w:hAnsi="Arial" w:cs="Arial"/>
          <w:b/>
          <w:sz w:val="19"/>
          <w:szCs w:val="19"/>
          <w:lang w:val="sk-SK"/>
        </w:rPr>
        <w:t>V prípade, ak žiadateľ nepredložil ŽoNFP riadne, včas alebo v určenej forme</w:t>
      </w:r>
      <w:r w:rsidR="002D4BAB" w:rsidRPr="000706F2">
        <w:rPr>
          <w:rFonts w:ascii="Arial" w:hAnsi="Arial" w:cs="Arial"/>
          <w:b/>
          <w:sz w:val="19"/>
          <w:szCs w:val="19"/>
          <w:lang w:val="sk-SK"/>
        </w:rPr>
        <w:t xml:space="preserve">, </w:t>
      </w:r>
      <w:r w:rsidR="00895B95" w:rsidRPr="000706F2">
        <w:rPr>
          <w:rFonts w:ascii="Arial" w:hAnsi="Arial" w:cs="Arial"/>
          <w:b/>
          <w:sz w:val="19"/>
          <w:szCs w:val="19"/>
          <w:lang w:val="sk-SK"/>
        </w:rPr>
        <w:t>RO vydá rozhodnutie o zastavení konania o ŽoNFP.</w:t>
      </w:r>
    </w:p>
    <w:p w14:paraId="15B0CF60" w14:textId="77777777" w:rsidR="00F220F5" w:rsidRPr="000706F2" w:rsidRDefault="00F220F5" w:rsidP="001545E4">
      <w:pPr>
        <w:pStyle w:val="Nadpis1"/>
        <w:numPr>
          <w:ilvl w:val="0"/>
          <w:numId w:val="29"/>
        </w:numPr>
        <w:spacing w:after="480" w:line="288" w:lineRule="auto"/>
        <w:rPr>
          <w:i w:val="0"/>
          <w:lang w:val="sk-SK"/>
        </w:rPr>
      </w:pPr>
      <w:bookmarkStart w:id="444" w:name="_Toc417132513"/>
      <w:bookmarkStart w:id="445" w:name="_Toc417648926"/>
      <w:bookmarkStart w:id="446" w:name="_Toc440355017"/>
      <w:bookmarkStart w:id="447" w:name="_Toc440375348"/>
      <w:bookmarkStart w:id="448" w:name="_Toc458432934"/>
      <w:bookmarkStart w:id="449" w:name="_Toc458515686"/>
      <w:r w:rsidRPr="000706F2">
        <w:rPr>
          <w:i w:val="0"/>
          <w:lang w:val="sk-SK"/>
        </w:rPr>
        <w:t>Postup schvaľovania ŽoNFP</w:t>
      </w:r>
      <w:bookmarkEnd w:id="444"/>
      <w:bookmarkEnd w:id="445"/>
      <w:bookmarkEnd w:id="446"/>
      <w:bookmarkEnd w:id="447"/>
      <w:bookmarkEnd w:id="448"/>
      <w:bookmarkEnd w:id="449"/>
    </w:p>
    <w:p w14:paraId="15B0CF6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ŽoNFP sa rozdeľuje do nasledujúcich fáz: </w:t>
      </w:r>
    </w:p>
    <w:p w14:paraId="15B0CF62" w14:textId="77777777" w:rsidR="00F220F5" w:rsidRPr="000706F2"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administratívne overenie;</w:t>
      </w:r>
    </w:p>
    <w:p w14:paraId="15B0CF63"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odborné hodnotenie a výber;</w:t>
      </w:r>
    </w:p>
    <w:p w14:paraId="15B0CF64"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opravné prostriedky (neobligatórna časť schvaľovacieho procesu).</w:t>
      </w:r>
    </w:p>
    <w:p w14:paraId="15B0CF65"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0706F2"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RO pre OP EVS </w:t>
      </w:r>
      <w:r w:rsidR="00C85E20" w:rsidRPr="000706F2">
        <w:rPr>
          <w:rFonts w:ascii="Arial" w:hAnsi="Arial" w:cs="Arial"/>
          <w:sz w:val="19"/>
          <w:szCs w:val="19"/>
          <w:lang w:val="sk-SK"/>
        </w:rPr>
        <w:t>nevyvodí</w:t>
      </w:r>
      <w:r w:rsidRPr="000706F2">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Default="00AC1F93" w:rsidP="00AC1F93">
      <w:pPr>
        <w:pStyle w:val="Nadpis2"/>
        <w:tabs>
          <w:tab w:val="num" w:pos="709"/>
        </w:tabs>
        <w:spacing w:after="180"/>
        <w:rPr>
          <w:b/>
          <w:lang w:val="sk-SK"/>
        </w:rPr>
      </w:pPr>
      <w:bookmarkStart w:id="450" w:name="_Toc413832248"/>
      <w:bookmarkStart w:id="451" w:name="_Toc417132514"/>
      <w:bookmarkStart w:id="452" w:name="_Toc417648927"/>
      <w:bookmarkStart w:id="453" w:name="_Toc440355018"/>
      <w:bookmarkStart w:id="454" w:name="_Toc440375349"/>
      <w:bookmarkStart w:id="455" w:name="_Toc458432935"/>
      <w:bookmarkStart w:id="456" w:name="_Toc458515687"/>
    </w:p>
    <w:p w14:paraId="15B0CF68" w14:textId="567B11C8" w:rsidR="00F220F5" w:rsidRPr="00953D2E" w:rsidRDefault="00953D2E" w:rsidP="00551D65">
      <w:pPr>
        <w:pStyle w:val="Nadpis2"/>
        <w:tabs>
          <w:tab w:val="num" w:pos="709"/>
        </w:tabs>
        <w:spacing w:after="180" w:line="480" w:lineRule="auto"/>
        <w:rPr>
          <w:b/>
          <w:lang w:val="sk-SK"/>
        </w:rPr>
      </w:pPr>
      <w:r w:rsidRPr="00953D2E">
        <w:rPr>
          <w:b/>
          <w:lang w:val="sk-SK"/>
        </w:rPr>
        <w:t>4.1</w:t>
      </w:r>
      <w:r w:rsidR="00400B1E">
        <w:rPr>
          <w:b/>
          <w:lang w:val="sk-SK"/>
        </w:rPr>
        <w:tab/>
      </w:r>
      <w:r w:rsidR="00F220F5" w:rsidRPr="00953D2E">
        <w:rPr>
          <w:b/>
          <w:lang w:val="sk-SK"/>
        </w:rPr>
        <w:t>Administratívne overenie ŽoNFP</w:t>
      </w:r>
      <w:bookmarkEnd w:id="450"/>
      <w:bookmarkEnd w:id="451"/>
      <w:bookmarkEnd w:id="452"/>
      <w:bookmarkEnd w:id="453"/>
      <w:bookmarkEnd w:id="454"/>
      <w:bookmarkEnd w:id="455"/>
      <w:bookmarkEnd w:id="456"/>
    </w:p>
    <w:p w14:paraId="15B0CF69" w14:textId="2496348B"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Predmetom administratívneho overenia ŽoNFP je overenie:</w:t>
      </w:r>
    </w:p>
    <w:p w14:paraId="15B0CF6A"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splnenia podmienok poskytnutia príspevku zadefinovaných vo výzve</w:t>
      </w:r>
      <w:r w:rsidR="003F5A7C" w:rsidRPr="000706F2">
        <w:rPr>
          <w:rFonts w:ascii="Arial" w:hAnsi="Arial" w:cs="Arial"/>
          <w:sz w:val="19"/>
          <w:szCs w:val="19"/>
          <w:lang w:val="sk-SK"/>
        </w:rPr>
        <w:t>/vyzvaní</w:t>
      </w:r>
      <w:r w:rsidRPr="000706F2">
        <w:rPr>
          <w:rFonts w:ascii="Arial" w:hAnsi="Arial" w:cs="Arial"/>
          <w:sz w:val="19"/>
          <w:szCs w:val="19"/>
          <w:lang w:val="sk-SK"/>
        </w:rPr>
        <w:t>;</w:t>
      </w:r>
    </w:p>
    <w:p w14:paraId="15B0CF6B"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úplnosti predloženej ŽoNFP.</w:t>
      </w:r>
    </w:p>
    <w:p w14:paraId="15B0CF6C" w14:textId="023D3BCC" w:rsidR="00F220F5" w:rsidRPr="000706F2"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 5 pracovných dní, ktorú bude možné na žiadosť žiadateľa z objektívnych príčin predĺžiť.</w:t>
      </w:r>
    </w:p>
    <w:p w14:paraId="15B0CF6D" w14:textId="77777777"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rPr>
        <w:t>V uvedených prípadoch RO postupuje nasledovne:</w:t>
      </w:r>
    </w:p>
    <w:p w14:paraId="15B0CF6E" w14:textId="77777777"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splnenia všetkých podmienok poskytnutia príspevku, ktorých overenie je súčasťou administratívneho overenia, RO postúpi ŽoNFP na</w:t>
      </w:r>
      <w:r w:rsidRPr="000706F2">
        <w:rPr>
          <w:rFonts w:ascii="Arial" w:hAnsi="Arial" w:cs="Arial"/>
          <w:b/>
          <w:sz w:val="19"/>
          <w:szCs w:val="19"/>
          <w:lang w:val="sk-SK"/>
        </w:rPr>
        <w:t xml:space="preserve"> odborné hodnotenie</w:t>
      </w:r>
      <w:r w:rsidRPr="000706F2">
        <w:rPr>
          <w:rFonts w:ascii="Arial" w:hAnsi="Arial" w:cs="Arial"/>
          <w:sz w:val="19"/>
          <w:szCs w:val="19"/>
          <w:lang w:val="sk-SK"/>
        </w:rPr>
        <w:t>;</w:t>
      </w:r>
    </w:p>
    <w:p w14:paraId="15B0CF6F" w14:textId="7D6A956D"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0706F2">
        <w:rPr>
          <w:rFonts w:ascii="Arial" w:hAnsi="Arial" w:cs="Arial"/>
          <w:b/>
          <w:sz w:val="19"/>
          <w:szCs w:val="19"/>
          <w:lang w:val="sk-SK"/>
        </w:rPr>
        <w:t>r</w:t>
      </w:r>
      <w:r w:rsidRPr="000706F2">
        <w:rPr>
          <w:rFonts w:ascii="Arial" w:hAnsi="Arial" w:cs="Arial"/>
          <w:b/>
          <w:sz w:val="19"/>
          <w:szCs w:val="19"/>
          <w:lang w:val="sk-SK"/>
        </w:rPr>
        <w:t>ozhodnutie o neschválení ŽoNFP</w:t>
      </w:r>
      <w:r w:rsidRPr="000706F2">
        <w:rPr>
          <w:rFonts w:ascii="Arial" w:hAnsi="Arial" w:cs="Arial"/>
          <w:sz w:val="19"/>
          <w:szCs w:val="19"/>
          <w:lang w:val="sk-SK"/>
        </w:rPr>
        <w:t>, pričom v rozhodnutí identifikuje, ktorá z podmienok nebola splnená;</w:t>
      </w:r>
    </w:p>
    <w:p w14:paraId="15B0CF70" w14:textId="53D28ED8"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0706F2">
        <w:rPr>
          <w:rFonts w:ascii="Arial" w:hAnsi="Arial" w:cs="Arial"/>
          <w:b/>
          <w:sz w:val="19"/>
          <w:szCs w:val="19"/>
          <w:lang w:val="sk-SK"/>
        </w:rPr>
        <w:t xml:space="preserve"> </w:t>
      </w:r>
      <w:r w:rsidRPr="000706F2">
        <w:rPr>
          <w:rFonts w:ascii="Arial" w:hAnsi="Arial" w:cs="Arial"/>
          <w:sz w:val="19"/>
          <w:szCs w:val="19"/>
          <w:lang w:val="sk-SK"/>
        </w:rPr>
        <w:t xml:space="preserve">vydá </w:t>
      </w:r>
      <w:r w:rsidR="00AD5CE7" w:rsidRPr="000706F2">
        <w:rPr>
          <w:rFonts w:ascii="Arial" w:hAnsi="Arial" w:cs="Arial"/>
          <w:b/>
          <w:sz w:val="19"/>
          <w:szCs w:val="19"/>
          <w:lang w:val="sk-SK"/>
        </w:rPr>
        <w:t>r</w:t>
      </w:r>
      <w:r w:rsidRPr="000706F2">
        <w:rPr>
          <w:rFonts w:ascii="Arial" w:hAnsi="Arial" w:cs="Arial"/>
          <w:b/>
          <w:sz w:val="19"/>
          <w:szCs w:val="19"/>
          <w:lang w:val="sk-SK"/>
        </w:rPr>
        <w:t>ozhodnutie o zastavení ŽoNFP</w:t>
      </w:r>
      <w:r w:rsidRPr="000706F2">
        <w:rPr>
          <w:rFonts w:ascii="Arial" w:hAnsi="Arial" w:cs="Arial"/>
          <w:sz w:val="19"/>
          <w:szCs w:val="19"/>
          <w:lang w:val="sk-SK"/>
        </w:rPr>
        <w:t xml:space="preserve">. </w:t>
      </w:r>
    </w:p>
    <w:p w14:paraId="15B0CF71" w14:textId="0E12459B" w:rsidR="00F220F5" w:rsidRPr="00953D2E" w:rsidRDefault="00953D2E" w:rsidP="00551D65">
      <w:pPr>
        <w:pStyle w:val="Nadpis2"/>
        <w:tabs>
          <w:tab w:val="num" w:pos="709"/>
        </w:tabs>
        <w:spacing w:after="180" w:line="480" w:lineRule="auto"/>
        <w:rPr>
          <w:b/>
          <w:lang w:val="sk-SK"/>
        </w:rPr>
      </w:pPr>
      <w:bookmarkStart w:id="457" w:name="_Toc413832249"/>
      <w:bookmarkStart w:id="458" w:name="_Toc417132515"/>
      <w:bookmarkStart w:id="459" w:name="_Toc417648928"/>
      <w:bookmarkStart w:id="460" w:name="_Toc440355019"/>
      <w:bookmarkStart w:id="461" w:name="_Toc440375350"/>
      <w:bookmarkStart w:id="462" w:name="_Toc458432936"/>
      <w:bookmarkStart w:id="463" w:name="_Toc458515688"/>
      <w:r w:rsidRPr="00953D2E">
        <w:rPr>
          <w:b/>
          <w:lang w:val="sk-SK"/>
        </w:rPr>
        <w:t>4.2</w:t>
      </w:r>
      <w:r w:rsidR="00400B1E">
        <w:rPr>
          <w:b/>
          <w:lang w:val="sk-SK"/>
        </w:rPr>
        <w:tab/>
      </w:r>
      <w:r w:rsidR="00F220F5" w:rsidRPr="00953D2E">
        <w:rPr>
          <w:b/>
          <w:lang w:val="sk-SK"/>
        </w:rPr>
        <w:t>Odborné hodnotenie ŽoNFP</w:t>
      </w:r>
      <w:bookmarkEnd w:id="457"/>
      <w:bookmarkEnd w:id="458"/>
      <w:bookmarkEnd w:id="459"/>
      <w:bookmarkEnd w:id="460"/>
      <w:bookmarkEnd w:id="461"/>
      <w:bookmarkEnd w:id="462"/>
      <w:bookmarkEnd w:id="463"/>
    </w:p>
    <w:p w14:paraId="15B0CF72" w14:textId="5DD007B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odborného hodnotenia ŽoNFP je vykonať odborné, objektívne, nezávislé a transparentné posúdenie </w:t>
      </w:r>
      <w:r w:rsidRPr="000706F2">
        <w:rPr>
          <w:rFonts w:ascii="Arial" w:hAnsi="Arial" w:cs="Arial"/>
          <w:b/>
          <w:sz w:val="19"/>
          <w:szCs w:val="19"/>
          <w:lang w:val="sk-SK"/>
        </w:rPr>
        <w:t>súladu ŽoNFP s</w:t>
      </w:r>
      <w:r w:rsidR="007C278F" w:rsidRPr="000706F2">
        <w:rPr>
          <w:rFonts w:ascii="Arial" w:hAnsi="Arial" w:cs="Arial"/>
          <w:b/>
          <w:sz w:val="19"/>
          <w:szCs w:val="19"/>
          <w:lang w:val="sk-SK"/>
        </w:rPr>
        <w:t xml:space="preserve"> </w:t>
      </w:r>
      <w:r w:rsidRPr="000706F2">
        <w:rPr>
          <w:rFonts w:ascii="Arial" w:hAnsi="Arial" w:cs="Arial"/>
          <w:b/>
          <w:sz w:val="19"/>
          <w:szCs w:val="19"/>
          <w:lang w:val="sk-SK"/>
        </w:rPr>
        <w:t>kritériami</w:t>
      </w:r>
      <w:r w:rsidR="007C278F" w:rsidRPr="000706F2">
        <w:rPr>
          <w:rFonts w:ascii="Arial" w:hAnsi="Arial" w:cs="Arial"/>
          <w:b/>
          <w:sz w:val="19"/>
          <w:szCs w:val="19"/>
          <w:lang w:val="sk-SK"/>
        </w:rPr>
        <w:t xml:space="preserve"> pre </w:t>
      </w:r>
      <w:r w:rsidR="003F5A7C" w:rsidRPr="000706F2">
        <w:rPr>
          <w:rFonts w:ascii="Arial" w:hAnsi="Arial" w:cs="Arial"/>
          <w:b/>
          <w:sz w:val="19"/>
          <w:szCs w:val="19"/>
          <w:lang w:val="sk-SK"/>
        </w:rPr>
        <w:t xml:space="preserve">výber </w:t>
      </w:r>
      <w:r w:rsidR="007C278F" w:rsidRPr="000706F2">
        <w:rPr>
          <w:rFonts w:ascii="Arial" w:hAnsi="Arial" w:cs="Arial"/>
          <w:b/>
          <w:sz w:val="19"/>
          <w:szCs w:val="19"/>
          <w:lang w:val="sk-SK"/>
        </w:rPr>
        <w:t>projekt</w:t>
      </w:r>
      <w:r w:rsidR="003F5A7C" w:rsidRPr="000706F2">
        <w:rPr>
          <w:rFonts w:ascii="Arial" w:hAnsi="Arial" w:cs="Arial"/>
          <w:b/>
          <w:sz w:val="19"/>
          <w:szCs w:val="19"/>
          <w:lang w:val="sk-SK"/>
        </w:rPr>
        <w:t>ov</w:t>
      </w:r>
      <w:r w:rsidRPr="000706F2">
        <w:rPr>
          <w:rFonts w:ascii="Arial" w:hAnsi="Arial" w:cs="Arial"/>
          <w:b/>
          <w:sz w:val="19"/>
          <w:szCs w:val="19"/>
          <w:lang w:val="sk-SK"/>
        </w:rPr>
        <w:t xml:space="preserve"> </w:t>
      </w:r>
      <w:r w:rsidRPr="000706F2">
        <w:rPr>
          <w:rFonts w:ascii="Arial" w:hAnsi="Arial" w:cs="Arial"/>
          <w:sz w:val="19"/>
          <w:szCs w:val="19"/>
          <w:lang w:val="sk-SK"/>
        </w:rPr>
        <w:t>schválenými MV OP EVS</w:t>
      </w:r>
      <w:r w:rsidR="00C85E20" w:rsidRPr="000706F2">
        <w:rPr>
          <w:rFonts w:ascii="Arial" w:hAnsi="Arial" w:cs="Arial"/>
          <w:sz w:val="19"/>
          <w:szCs w:val="19"/>
          <w:lang w:val="sk-SK"/>
        </w:rPr>
        <w:t xml:space="preserve">, ktoré sú zverejnené na webovom sídle OP EVS </w:t>
      </w:r>
      <w:hyperlink r:id="rId26" w:history="1">
        <w:r w:rsidR="00C85E20"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CF73" w14:textId="0F3F1C8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0706F2">
        <w:rPr>
          <w:rFonts w:ascii="Arial" w:hAnsi="Arial" w:cs="Arial"/>
          <w:sz w:val="19"/>
          <w:szCs w:val="19"/>
          <w:lang w:val="sk-SK"/>
        </w:rPr>
        <w:t>minimálne dvom</w:t>
      </w:r>
      <w:r w:rsidR="008511ED" w:rsidRPr="000706F2">
        <w:rPr>
          <w:rFonts w:ascii="Arial" w:hAnsi="Arial" w:cs="Arial"/>
          <w:sz w:val="19"/>
          <w:szCs w:val="19"/>
          <w:lang w:val="sk-SK"/>
        </w:rPr>
        <w:t xml:space="preserve">i </w:t>
      </w:r>
      <w:r w:rsidR="002426A1" w:rsidRPr="000706F2">
        <w:rPr>
          <w:rFonts w:ascii="Arial" w:hAnsi="Arial" w:cs="Arial"/>
          <w:sz w:val="19"/>
          <w:szCs w:val="19"/>
          <w:lang w:val="sk-SK"/>
        </w:rPr>
        <w:t>odbornými hodnotiteľmi v totožnom rozsahu</w:t>
      </w:r>
      <w:r w:rsidR="000F10EC" w:rsidRPr="000706F2">
        <w:rPr>
          <w:rFonts w:ascii="Arial" w:hAnsi="Arial" w:cs="Arial"/>
          <w:sz w:val="19"/>
          <w:szCs w:val="19"/>
          <w:lang w:val="sk-SK"/>
        </w:rPr>
        <w:t>.</w:t>
      </w:r>
    </w:p>
    <w:p w14:paraId="15B0CF74" w14:textId="10C402E5"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Hodnotitelia </w:t>
      </w:r>
      <w:r w:rsidR="00C85E20" w:rsidRPr="000706F2">
        <w:rPr>
          <w:rFonts w:ascii="Arial" w:hAnsi="Arial" w:cs="Arial"/>
          <w:sz w:val="19"/>
          <w:szCs w:val="19"/>
          <w:lang w:val="sk-SK"/>
        </w:rPr>
        <w:t xml:space="preserve">posudzujú </w:t>
      </w:r>
      <w:r w:rsidRPr="000706F2">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0706F2">
        <w:rPr>
          <w:rFonts w:ascii="Arial" w:hAnsi="Arial" w:cs="Arial"/>
          <w:sz w:val="19"/>
          <w:szCs w:val="19"/>
          <w:lang w:val="sk-SK"/>
        </w:rPr>
        <w:t>spoločne</w:t>
      </w:r>
      <w:r w:rsidRPr="000706F2">
        <w:rPr>
          <w:rFonts w:ascii="Arial" w:hAnsi="Arial" w:cs="Arial"/>
          <w:sz w:val="19"/>
          <w:szCs w:val="19"/>
          <w:lang w:val="sk-SK"/>
        </w:rPr>
        <w:t xml:space="preserve"> do </w:t>
      </w:r>
      <w:r w:rsidR="00AD5CE7" w:rsidRPr="000706F2">
        <w:rPr>
          <w:rFonts w:ascii="Arial" w:hAnsi="Arial" w:cs="Arial"/>
          <w:iCs/>
          <w:sz w:val="19"/>
          <w:szCs w:val="19"/>
          <w:lang w:val="sk-SK"/>
        </w:rPr>
        <w:t>h</w:t>
      </w:r>
      <w:r w:rsidRPr="000706F2">
        <w:rPr>
          <w:rFonts w:ascii="Arial" w:hAnsi="Arial" w:cs="Arial"/>
          <w:iCs/>
          <w:sz w:val="19"/>
          <w:szCs w:val="19"/>
          <w:lang w:val="sk-SK"/>
        </w:rPr>
        <w:t xml:space="preserve">odnotiaceho hárku odborného </w:t>
      </w:r>
      <w:r w:rsidRPr="000706F2">
        <w:rPr>
          <w:rFonts w:ascii="Arial" w:hAnsi="Arial" w:cs="Arial"/>
          <w:sz w:val="19"/>
          <w:szCs w:val="19"/>
          <w:lang w:val="sk-SK"/>
        </w:rPr>
        <w:t>hodnotenia</w:t>
      </w:r>
      <w:r w:rsidRPr="000706F2">
        <w:rPr>
          <w:rFonts w:ascii="Arial" w:hAnsi="Arial" w:cs="Arial"/>
          <w:iCs/>
          <w:sz w:val="19"/>
          <w:szCs w:val="19"/>
          <w:lang w:val="sk-SK"/>
        </w:rPr>
        <w:t xml:space="preserve"> ŽoNFP</w:t>
      </w:r>
      <w:r w:rsidRPr="000706F2">
        <w:rPr>
          <w:rFonts w:ascii="Arial" w:hAnsi="Arial" w:cs="Arial"/>
          <w:sz w:val="19"/>
          <w:szCs w:val="19"/>
          <w:lang w:val="sk-SK"/>
        </w:rPr>
        <w:t>.</w:t>
      </w:r>
    </w:p>
    <w:p w14:paraId="15B0CF75"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0706F2" w:rsidRDefault="00BF0AAC"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sa na základe predloženia dokumentov preukáže, že žiadateľ nespĺňa niektorú z podmienok poskytnutia prí</w:t>
      </w:r>
      <w:r w:rsidR="00AD5CE7" w:rsidRPr="000706F2">
        <w:rPr>
          <w:rFonts w:ascii="Arial" w:hAnsi="Arial" w:cs="Arial"/>
          <w:sz w:val="19"/>
          <w:szCs w:val="19"/>
          <w:lang w:val="sk-SK"/>
        </w:rPr>
        <w:t>spevku, RO pre OP EVS pripraví r</w:t>
      </w:r>
      <w:r w:rsidRPr="000706F2">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0706F2">
        <w:rPr>
          <w:rFonts w:ascii="Arial" w:hAnsi="Arial" w:cs="Arial"/>
          <w:sz w:val="19"/>
          <w:szCs w:val="19"/>
          <w:lang w:val="sk-SK"/>
        </w:rPr>
        <w:t>ŽoNFP, RO pre OP EVS pripraví r</w:t>
      </w:r>
      <w:r w:rsidRPr="000706F2">
        <w:rPr>
          <w:rFonts w:ascii="Arial" w:hAnsi="Arial" w:cs="Arial"/>
          <w:sz w:val="19"/>
          <w:szCs w:val="19"/>
          <w:lang w:val="sk-SK"/>
        </w:rPr>
        <w:t>ozhodnutie o zastavení konania.</w:t>
      </w:r>
    </w:p>
    <w:p w14:paraId="15B0CF78" w14:textId="7EB9B60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V prípade preukázania splnenia podmienok poskytnutia príspevku po predložení doku</w:t>
      </w:r>
      <w:r w:rsidR="00AD5CE7" w:rsidRPr="000706F2">
        <w:rPr>
          <w:rFonts w:ascii="Arial" w:hAnsi="Arial" w:cs="Arial"/>
          <w:sz w:val="19"/>
          <w:szCs w:val="19"/>
          <w:lang w:val="sk-SK"/>
        </w:rPr>
        <w:t>mentov</w:t>
      </w:r>
      <w:r w:rsidR="00BF0AAC" w:rsidRPr="000706F2">
        <w:rPr>
          <w:rFonts w:ascii="Arial" w:hAnsi="Arial" w:cs="Arial"/>
          <w:sz w:val="19"/>
          <w:szCs w:val="19"/>
          <w:lang w:val="sk-SK"/>
        </w:rPr>
        <w:t xml:space="preserve"> a odbornom hodnotení</w:t>
      </w:r>
      <w:r w:rsidR="00AD5CE7" w:rsidRPr="000706F2">
        <w:rPr>
          <w:rFonts w:ascii="Arial" w:hAnsi="Arial" w:cs="Arial"/>
          <w:sz w:val="19"/>
          <w:szCs w:val="19"/>
          <w:lang w:val="sk-SK"/>
        </w:rPr>
        <w:t>, RO pre OP EVS pripraví r</w:t>
      </w:r>
      <w:r w:rsidRPr="000706F2">
        <w:rPr>
          <w:rFonts w:ascii="Arial" w:hAnsi="Arial" w:cs="Arial"/>
          <w:sz w:val="19"/>
          <w:szCs w:val="19"/>
          <w:lang w:val="sk-SK"/>
        </w:rPr>
        <w:t>ozhodnutie o schválení ŽoNFP.</w:t>
      </w:r>
    </w:p>
    <w:p w14:paraId="6BCB1FAA" w14:textId="77777777" w:rsidR="00AC1F93" w:rsidRDefault="00AC1F93" w:rsidP="00AC1F93">
      <w:pPr>
        <w:pStyle w:val="Nadpis2"/>
        <w:tabs>
          <w:tab w:val="num" w:pos="709"/>
        </w:tabs>
        <w:spacing w:after="180"/>
        <w:rPr>
          <w:b/>
          <w:lang w:val="sk-SK"/>
        </w:rPr>
      </w:pPr>
      <w:bookmarkStart w:id="464" w:name="_Toc413832250"/>
      <w:bookmarkStart w:id="465" w:name="_Toc417132516"/>
      <w:bookmarkStart w:id="466" w:name="_Toc417648929"/>
      <w:bookmarkStart w:id="467" w:name="_Toc440355020"/>
      <w:bookmarkStart w:id="468" w:name="_Toc440375351"/>
      <w:bookmarkStart w:id="469" w:name="_Toc458432937"/>
      <w:bookmarkStart w:id="470" w:name="_Toc458515689"/>
    </w:p>
    <w:p w14:paraId="15B0CF79" w14:textId="513A84AF" w:rsidR="00F220F5" w:rsidRPr="00953D2E" w:rsidRDefault="00953D2E" w:rsidP="00551D65">
      <w:pPr>
        <w:pStyle w:val="Nadpis2"/>
        <w:tabs>
          <w:tab w:val="num" w:pos="709"/>
        </w:tabs>
        <w:spacing w:after="180" w:line="480" w:lineRule="auto"/>
        <w:rPr>
          <w:b/>
          <w:lang w:val="sk-SK"/>
        </w:rPr>
      </w:pPr>
      <w:r w:rsidRPr="00953D2E">
        <w:rPr>
          <w:b/>
          <w:lang w:val="sk-SK"/>
        </w:rPr>
        <w:t>4.3</w:t>
      </w:r>
      <w:r w:rsidR="00400B1E">
        <w:rPr>
          <w:b/>
          <w:lang w:val="sk-SK"/>
        </w:rPr>
        <w:tab/>
      </w:r>
      <w:r w:rsidR="00F220F5" w:rsidRPr="00953D2E">
        <w:rPr>
          <w:b/>
          <w:lang w:val="sk-SK"/>
        </w:rPr>
        <w:t>Vydávanie rozhodnutia</w:t>
      </w:r>
      <w:bookmarkEnd w:id="464"/>
      <w:r w:rsidR="00D86ED1" w:rsidRPr="00953D2E">
        <w:rPr>
          <w:b/>
          <w:lang w:val="sk-SK"/>
        </w:rPr>
        <w:t xml:space="preserve"> a zverejňovanie</w:t>
      </w:r>
      <w:bookmarkEnd w:id="465"/>
      <w:bookmarkEnd w:id="466"/>
      <w:bookmarkEnd w:id="467"/>
      <w:bookmarkEnd w:id="468"/>
      <w:bookmarkEnd w:id="469"/>
      <w:bookmarkEnd w:id="470"/>
    </w:p>
    <w:p w14:paraId="15B0CF7A" w14:textId="3A66819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Na základe skutočností zistených v rámci konania o ŽoNFP, t.j. na základe posúdenia splnenia podmienok poskytnutia príspevku určených vo výzve</w:t>
      </w:r>
      <w:r w:rsidR="00792257" w:rsidRPr="000706F2">
        <w:rPr>
          <w:rFonts w:ascii="Arial" w:hAnsi="Arial" w:cs="Arial"/>
          <w:sz w:val="19"/>
          <w:szCs w:val="19"/>
          <w:lang w:val="sk-SK"/>
        </w:rPr>
        <w:t>/vyzvaní</w:t>
      </w:r>
      <w:r w:rsidRPr="000706F2">
        <w:rPr>
          <w:rFonts w:ascii="Arial" w:hAnsi="Arial" w:cs="Arial"/>
          <w:sz w:val="19"/>
          <w:szCs w:val="19"/>
          <w:lang w:val="sk-SK"/>
        </w:rPr>
        <w:t>, vydá RO pre OP EVS o ŽoNFP:</w:t>
      </w:r>
    </w:p>
    <w:p w14:paraId="15B0CF7B"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schválení;</w:t>
      </w:r>
    </w:p>
    <w:p w14:paraId="15B0CF7C"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neschválení;</w:t>
      </w:r>
    </w:p>
    <w:p w14:paraId="15B0CF7D"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 xml:space="preserve">ozhodnutie o zastavení konania. </w:t>
      </w:r>
    </w:p>
    <w:p w14:paraId="15B0CF7E" w14:textId="067F1D51"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vydá rozhodnutie do 35 </w:t>
      </w:r>
      <w:r w:rsidR="0026770F" w:rsidRPr="000706F2">
        <w:rPr>
          <w:rFonts w:ascii="Arial" w:hAnsi="Arial" w:cs="Arial"/>
          <w:sz w:val="19"/>
          <w:szCs w:val="19"/>
          <w:lang w:val="sk-SK"/>
        </w:rPr>
        <w:t xml:space="preserve">pracovných </w:t>
      </w:r>
      <w:r w:rsidRPr="000706F2">
        <w:rPr>
          <w:rFonts w:ascii="Arial" w:hAnsi="Arial" w:cs="Arial"/>
          <w:sz w:val="19"/>
          <w:szCs w:val="19"/>
          <w:lang w:val="sk-SK"/>
        </w:rPr>
        <w:t>dní od konečného termínu príslušného posudzovaného časového obdobia vyzvania</w:t>
      </w:r>
      <w:r w:rsidR="002C5241" w:rsidRPr="000706F2">
        <w:rPr>
          <w:rFonts w:ascii="Arial" w:hAnsi="Arial" w:cs="Arial"/>
          <w:sz w:val="19"/>
          <w:szCs w:val="19"/>
          <w:lang w:val="sk-SK"/>
        </w:rPr>
        <w:t>/výzvy</w:t>
      </w:r>
      <w:r w:rsidRPr="000706F2">
        <w:rPr>
          <w:rFonts w:ascii="Arial" w:hAnsi="Arial" w:cs="Arial"/>
          <w:sz w:val="19"/>
          <w:szCs w:val="19"/>
          <w:lang w:val="sk-SK"/>
        </w:rPr>
        <w:t>.</w:t>
      </w:r>
    </w:p>
    <w:p w14:paraId="15B0CF7F" w14:textId="41A4C1B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schválení ŽoNFP</w:t>
      </w:r>
      <w:r w:rsidRPr="000706F2">
        <w:rPr>
          <w:rFonts w:ascii="Arial" w:hAnsi="Arial" w:cs="Arial"/>
          <w:sz w:val="19"/>
          <w:szCs w:val="19"/>
          <w:lang w:val="sk-SK"/>
        </w:rPr>
        <w:t xml:space="preserve"> RO pre OP EVS konštatuje splnenie všetkých podmienok poskytnutia príspevku stanovených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w:t>
      </w:r>
    </w:p>
    <w:p w14:paraId="15B0CF80" w14:textId="590A422C"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neschválení ŽoNFP</w:t>
      </w:r>
      <w:r w:rsidRPr="000706F2">
        <w:rPr>
          <w:rFonts w:ascii="Arial" w:hAnsi="Arial" w:cs="Arial"/>
          <w:sz w:val="19"/>
          <w:szCs w:val="19"/>
          <w:lang w:val="sk-SK"/>
        </w:rPr>
        <w:t xml:space="preserve"> RO pre OP EVS konštatuje nesplnenie jednej alebo viacerých podmienok poskytnutia príspevku stanovených vo vyzvaní</w:t>
      </w:r>
      <w:r w:rsidR="001A76DC" w:rsidRPr="000706F2">
        <w:rPr>
          <w:rFonts w:ascii="Arial" w:hAnsi="Arial" w:cs="Arial"/>
          <w:sz w:val="19"/>
          <w:szCs w:val="19"/>
          <w:lang w:val="sk-SK"/>
        </w:rPr>
        <w:t>/výzve</w:t>
      </w:r>
      <w:r w:rsidRPr="000706F2">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zastavení konania</w:t>
      </w:r>
      <w:r w:rsidRPr="000706F2">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0706F2">
        <w:rPr>
          <w:rFonts w:ascii="Arial" w:hAnsi="Arial" w:cs="Arial"/>
          <w:sz w:val="19"/>
          <w:szCs w:val="19"/>
          <w:lang w:val="sk-SK"/>
        </w:rPr>
        <w:t xml:space="preserve"> pre OP EVS</w:t>
      </w:r>
      <w:r w:rsidRPr="000706F2">
        <w:rPr>
          <w:rFonts w:ascii="Arial" w:hAnsi="Arial" w:cs="Arial"/>
          <w:sz w:val="19"/>
          <w:szCs w:val="19"/>
          <w:lang w:val="sk-SK"/>
        </w:rPr>
        <w:t xml:space="preserve"> konštatuje neúplnosť podania, resp. nemožnosť posúdenia splnenia/nesplnenia podmienok poskytnutia príspevku bez priameho výroku o</w:t>
      </w:r>
      <w:r w:rsidR="003868A0" w:rsidRPr="000706F2">
        <w:rPr>
          <w:rFonts w:ascii="Arial" w:hAnsi="Arial" w:cs="Arial"/>
          <w:sz w:val="19"/>
          <w:szCs w:val="19"/>
          <w:lang w:val="sk-SK"/>
        </w:rPr>
        <w:t> </w:t>
      </w:r>
      <w:r w:rsidRPr="000706F2">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0706F2">
        <w:rPr>
          <w:rFonts w:ascii="Arial" w:hAnsi="Arial" w:cs="Arial"/>
          <w:sz w:val="19"/>
          <w:szCs w:val="19"/>
          <w:lang w:val="sk-SK"/>
        </w:rPr>
        <w:t xml:space="preserve">Vykonáva sa </w:t>
      </w:r>
      <w:r w:rsidRPr="000706F2">
        <w:rPr>
          <w:rFonts w:ascii="Arial" w:hAnsi="Arial" w:cs="Arial"/>
          <w:sz w:val="19"/>
          <w:szCs w:val="19"/>
          <w:lang w:val="sk-SK"/>
        </w:rPr>
        <w:t>podan</w:t>
      </w:r>
      <w:r w:rsidR="00C85E20" w:rsidRPr="000706F2">
        <w:rPr>
          <w:rFonts w:ascii="Arial" w:hAnsi="Arial" w:cs="Arial"/>
          <w:sz w:val="19"/>
          <w:szCs w:val="19"/>
          <w:lang w:val="sk-SK"/>
        </w:rPr>
        <w:t xml:space="preserve">ím </w:t>
      </w:r>
      <w:r w:rsidRPr="000706F2">
        <w:rPr>
          <w:rFonts w:ascii="Arial" w:hAnsi="Arial" w:cs="Arial"/>
          <w:sz w:val="19"/>
          <w:szCs w:val="19"/>
          <w:lang w:val="sk-SK"/>
        </w:rPr>
        <w:t xml:space="preserve">žiadateľa </w:t>
      </w:r>
      <w:r w:rsidR="00C85E20" w:rsidRPr="000706F2">
        <w:rPr>
          <w:rFonts w:ascii="Arial" w:hAnsi="Arial" w:cs="Arial"/>
          <w:sz w:val="19"/>
          <w:szCs w:val="19"/>
          <w:lang w:val="sk-SK"/>
        </w:rPr>
        <w:t xml:space="preserve">adresovaným </w:t>
      </w:r>
      <w:r w:rsidRPr="000706F2">
        <w:rPr>
          <w:rFonts w:ascii="Arial" w:hAnsi="Arial" w:cs="Arial"/>
          <w:sz w:val="19"/>
          <w:szCs w:val="19"/>
          <w:lang w:val="sk-SK"/>
        </w:rPr>
        <w:t>RO pre OP EVS v písomnej podobe</w:t>
      </w:r>
      <w:r w:rsidR="00C85E20" w:rsidRPr="000706F2">
        <w:rPr>
          <w:rFonts w:ascii="Arial" w:hAnsi="Arial" w:cs="Arial"/>
          <w:sz w:val="19"/>
          <w:szCs w:val="19"/>
          <w:lang w:val="sk-SK"/>
        </w:rPr>
        <w:t>.</w:t>
      </w:r>
      <w:r w:rsidRPr="000706F2">
        <w:rPr>
          <w:rFonts w:ascii="Arial" w:hAnsi="Arial" w:cs="Arial"/>
          <w:sz w:val="19"/>
          <w:szCs w:val="19"/>
          <w:lang w:val="sk-SK"/>
        </w:rPr>
        <w:t xml:space="preserve"> V prípade späťvzatia </w:t>
      </w:r>
      <w:r w:rsidR="00B15967" w:rsidRPr="000706F2">
        <w:rPr>
          <w:rFonts w:ascii="Arial" w:hAnsi="Arial" w:cs="Arial"/>
          <w:sz w:val="19"/>
          <w:szCs w:val="19"/>
          <w:lang w:val="sk-SK"/>
        </w:rPr>
        <w:t xml:space="preserve">ŽoNFP </w:t>
      </w:r>
      <w:r w:rsidRPr="000706F2">
        <w:rPr>
          <w:rFonts w:ascii="Arial" w:hAnsi="Arial" w:cs="Arial"/>
          <w:sz w:val="19"/>
          <w:szCs w:val="19"/>
          <w:lang w:val="sk-SK"/>
        </w:rPr>
        <w:t xml:space="preserve">RO pre OP EVS konanie o ŽoNFP rozhodnutím zastaví ku dňu doručenia späťvzatia </w:t>
      </w:r>
      <w:r w:rsidR="00D86ED1" w:rsidRPr="000706F2">
        <w:rPr>
          <w:rFonts w:ascii="Arial" w:hAnsi="Arial" w:cs="Arial"/>
          <w:sz w:val="19"/>
          <w:szCs w:val="19"/>
          <w:lang w:val="sk-SK"/>
        </w:rPr>
        <w:t>(</w:t>
      </w:r>
      <w:r w:rsidRPr="000706F2">
        <w:rPr>
          <w:rFonts w:ascii="Arial" w:hAnsi="Arial" w:cs="Arial"/>
          <w:sz w:val="19"/>
          <w:szCs w:val="19"/>
          <w:lang w:val="sk-SK"/>
        </w:rPr>
        <w:t>doručenie na podateľňu Sekcie európskych programov MV SR,</w:t>
      </w:r>
      <w:r w:rsidR="00D86ED1" w:rsidRPr="000706F2">
        <w:rPr>
          <w:rFonts w:ascii="Arial" w:hAnsi="Arial" w:cs="Arial"/>
          <w:sz w:val="19"/>
          <w:szCs w:val="19"/>
          <w:lang w:val="sk-SK"/>
        </w:rPr>
        <w:t xml:space="preserve"> resp.</w:t>
      </w:r>
      <w:r w:rsidRPr="000706F2">
        <w:rPr>
          <w:rFonts w:ascii="Arial" w:hAnsi="Arial" w:cs="Arial"/>
          <w:sz w:val="19"/>
          <w:szCs w:val="19"/>
          <w:lang w:val="sk-SK"/>
        </w:rPr>
        <w:t xml:space="preserve"> prevzatie podania zamestnancom RO pre OP EVS oprávneným na príjem písomností</w:t>
      </w:r>
      <w:r w:rsidR="00D86ED1" w:rsidRPr="000706F2">
        <w:rPr>
          <w:rFonts w:ascii="Arial" w:hAnsi="Arial" w:cs="Arial"/>
          <w:sz w:val="19"/>
          <w:szCs w:val="19"/>
          <w:lang w:val="sk-SK"/>
        </w:rPr>
        <w:t>)</w:t>
      </w:r>
      <w:r w:rsidRPr="000706F2">
        <w:rPr>
          <w:rFonts w:ascii="Arial" w:hAnsi="Arial" w:cs="Arial"/>
          <w:sz w:val="19"/>
          <w:szCs w:val="19"/>
          <w:lang w:val="sk-SK"/>
        </w:rPr>
        <w:t>.</w:t>
      </w:r>
    </w:p>
    <w:p w14:paraId="4DCCDC37" w14:textId="0FD05833" w:rsidR="009668BE" w:rsidRPr="000706F2" w:rsidRDefault="009668BE" w:rsidP="003868A0">
      <w:pPr>
        <w:pStyle w:val="Pta"/>
        <w:spacing w:before="120" w:after="120" w:line="288" w:lineRule="auto"/>
        <w:jc w:val="both"/>
        <w:rPr>
          <w:rFonts w:ascii="Arial" w:hAnsi="Arial" w:cs="Arial"/>
          <w:sz w:val="19"/>
          <w:szCs w:val="19"/>
          <w:lang w:val="sk-SK"/>
        </w:rPr>
      </w:pPr>
      <w:r w:rsidRPr="009668BE">
        <w:rPr>
          <w:rFonts w:ascii="Arial" w:hAnsi="Arial" w:cs="Arial"/>
          <w:sz w:val="19"/>
          <w:szCs w:val="19"/>
          <w:lang w:val="sk-SK"/>
        </w:rPr>
        <w:tab/>
        <w:t>V  prípade zastavenia konania je žiadateľ, ktorý  k ŽoNFP priložil aj kópiu ŽoNFP v akomkoľvek formáte (napr. elektronicky na CD alebo v papierovej podobe), oprávnený si prevziať takúto kópiu späť do 30 dní od doručenia príslušného rozhodnutia o zastavení konania o ŽoNFP.</w:t>
      </w:r>
    </w:p>
    <w:p w14:paraId="15B0CF83" w14:textId="2E8E3B75" w:rsidR="00F220F5" w:rsidRPr="000706F2"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0706F2">
        <w:rPr>
          <w:rFonts w:ascii="Arial" w:hAnsi="Arial" w:cs="Arial"/>
          <w:b/>
          <w:i/>
          <w:sz w:val="19"/>
          <w:szCs w:val="19"/>
          <w:lang w:val="sk-SK"/>
        </w:rPr>
        <w:t>Upozornenie pre žiadateľa:</w:t>
      </w:r>
      <w:r w:rsidRPr="000706F2">
        <w:rPr>
          <w:rFonts w:ascii="Arial" w:hAnsi="Arial" w:cs="Arial"/>
          <w:sz w:val="19"/>
          <w:szCs w:val="19"/>
          <w:lang w:val="sk-SK"/>
        </w:rPr>
        <w:t xml:space="preserve"> </w:t>
      </w:r>
      <w:r w:rsidR="00B97513" w:rsidRPr="000706F2">
        <w:rPr>
          <w:rFonts w:ascii="Arial" w:hAnsi="Arial" w:cs="Arial"/>
          <w:sz w:val="19"/>
          <w:szCs w:val="19"/>
          <w:lang w:val="sk-SK"/>
        </w:rPr>
        <w:t xml:space="preserve">Do lehoty pre RO </w:t>
      </w:r>
      <w:r w:rsidR="00937319" w:rsidRPr="000706F2">
        <w:rPr>
          <w:rFonts w:ascii="Arial" w:hAnsi="Arial" w:cs="Arial"/>
          <w:sz w:val="19"/>
          <w:szCs w:val="19"/>
          <w:lang w:val="sk-SK"/>
        </w:rPr>
        <w:t xml:space="preserve">pre OP EVS </w:t>
      </w:r>
      <w:r w:rsidR="00B97513" w:rsidRPr="000706F2">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r w:rsidR="00BE798C" w:rsidRPr="000706F2">
        <w:rPr>
          <w:rFonts w:ascii="Arial" w:hAnsi="Arial" w:cs="Arial"/>
          <w:sz w:val="19"/>
          <w:szCs w:val="19"/>
          <w:lang w:val="sk-SK"/>
        </w:rPr>
        <w:t>To znamená, že n</w:t>
      </w:r>
      <w:r w:rsidR="00B97513" w:rsidRPr="000706F2">
        <w:rPr>
          <w:rFonts w:ascii="Arial" w:hAnsi="Arial" w:cs="Arial"/>
          <w:sz w:val="19"/>
          <w:szCs w:val="19"/>
          <w:lang w:val="sk-SK"/>
        </w:rPr>
        <w:t xml:space="preserve">apr. </w:t>
      </w:r>
      <w:r w:rsidR="00BE798C" w:rsidRPr="000706F2">
        <w:rPr>
          <w:rFonts w:ascii="Arial" w:hAnsi="Arial" w:cs="Arial"/>
          <w:sz w:val="19"/>
          <w:szCs w:val="19"/>
          <w:lang w:val="sk-SK"/>
        </w:rPr>
        <w:t xml:space="preserve">lehota na </w:t>
      </w:r>
      <w:r w:rsidR="00B97513" w:rsidRPr="000706F2">
        <w:rPr>
          <w:rFonts w:ascii="Arial" w:hAnsi="Arial" w:cs="Arial"/>
          <w:sz w:val="19"/>
          <w:szCs w:val="19"/>
          <w:lang w:val="sk-SK"/>
        </w:rPr>
        <w:t>vydani</w:t>
      </w:r>
      <w:r w:rsidR="00BE798C" w:rsidRPr="000706F2">
        <w:rPr>
          <w:rFonts w:ascii="Arial" w:hAnsi="Arial" w:cs="Arial"/>
          <w:sz w:val="19"/>
          <w:szCs w:val="19"/>
          <w:lang w:val="sk-SK"/>
        </w:rPr>
        <w:t>e</w:t>
      </w:r>
      <w:r w:rsidR="00B97513" w:rsidRPr="000706F2">
        <w:rPr>
          <w:rFonts w:ascii="Arial" w:hAnsi="Arial" w:cs="Arial"/>
          <w:sz w:val="19"/>
          <w:szCs w:val="19"/>
          <w:lang w:val="sk-SK"/>
        </w:rPr>
        <w:t xml:space="preserve"> </w:t>
      </w:r>
      <w:r w:rsidR="00F220F5" w:rsidRPr="000706F2">
        <w:rPr>
          <w:rFonts w:ascii="Arial" w:hAnsi="Arial" w:cs="Arial"/>
          <w:sz w:val="19"/>
          <w:szCs w:val="19"/>
          <w:lang w:val="sk-SK"/>
        </w:rPr>
        <w:t>rozhodnuti</w:t>
      </w:r>
      <w:r w:rsidR="00B97513" w:rsidRPr="000706F2">
        <w:rPr>
          <w:rFonts w:ascii="Arial" w:hAnsi="Arial" w:cs="Arial"/>
          <w:sz w:val="19"/>
          <w:szCs w:val="19"/>
          <w:lang w:val="sk-SK"/>
        </w:rPr>
        <w:t>a</w:t>
      </w:r>
      <w:r w:rsidR="00F220F5" w:rsidRPr="000706F2">
        <w:rPr>
          <w:rFonts w:ascii="Arial" w:hAnsi="Arial" w:cs="Arial"/>
          <w:sz w:val="19"/>
          <w:szCs w:val="19"/>
          <w:lang w:val="sk-SK"/>
        </w:rPr>
        <w:t xml:space="preserve"> pre ŽoNFP</w:t>
      </w:r>
      <w:r w:rsidR="00B15967" w:rsidRPr="000706F2">
        <w:rPr>
          <w:rFonts w:ascii="Arial" w:hAnsi="Arial" w:cs="Arial"/>
          <w:sz w:val="19"/>
          <w:szCs w:val="19"/>
          <w:lang w:val="sk-SK"/>
        </w:rPr>
        <w:t>,</w:t>
      </w:r>
      <w:r w:rsidR="00CE27B5" w:rsidRPr="000706F2">
        <w:rPr>
          <w:rFonts w:ascii="Arial" w:hAnsi="Arial" w:cs="Arial"/>
          <w:sz w:val="19"/>
          <w:szCs w:val="19"/>
          <w:lang w:val="sk-SK"/>
        </w:rPr>
        <w:t xml:space="preserve"> určená „</w:t>
      </w:r>
      <w:r w:rsidR="00BE798C" w:rsidRPr="000706F2">
        <w:rPr>
          <w:rFonts w:ascii="Arial" w:hAnsi="Arial" w:cs="Arial"/>
          <w:sz w:val="19"/>
          <w:szCs w:val="19"/>
          <w:lang w:val="sk-SK"/>
        </w:rPr>
        <w:t xml:space="preserve">najneskôr </w:t>
      </w:r>
      <w:r w:rsidR="00F220F5" w:rsidRPr="000706F2">
        <w:rPr>
          <w:rFonts w:ascii="Arial" w:hAnsi="Arial" w:cs="Arial"/>
          <w:sz w:val="19"/>
          <w:szCs w:val="19"/>
          <w:lang w:val="sk-SK"/>
        </w:rPr>
        <w:t xml:space="preserve">do 35 pracovných dní </w:t>
      </w:r>
      <w:r w:rsidR="00BE798C" w:rsidRPr="000706F2">
        <w:rPr>
          <w:rFonts w:ascii="Arial" w:hAnsi="Arial" w:cs="Arial"/>
          <w:sz w:val="19"/>
          <w:szCs w:val="19"/>
          <w:lang w:val="sk-SK"/>
        </w:rPr>
        <w:t>od konečného termínu na predkladanie ŽoNFP uvedeného vo výzve v prípade uzavretej výzvy</w:t>
      </w:r>
      <w:r w:rsidR="00CE27B5" w:rsidRPr="000706F2">
        <w:rPr>
          <w:rFonts w:ascii="Arial" w:hAnsi="Arial" w:cs="Arial"/>
          <w:sz w:val="19"/>
          <w:szCs w:val="19"/>
          <w:lang w:val="sk-SK"/>
        </w:rPr>
        <w:t>“</w:t>
      </w:r>
      <w:r w:rsidR="00BE798C" w:rsidRPr="000706F2">
        <w:rPr>
          <w:rFonts w:ascii="Arial" w:hAnsi="Arial" w:cs="Arial"/>
          <w:sz w:val="19"/>
          <w:szCs w:val="19"/>
          <w:lang w:val="sk-SK"/>
        </w:rPr>
        <w:t>, môže v skutočnosti byť na základe zaslania výzvy/výziev zásadne dlhšia</w:t>
      </w:r>
      <w:r w:rsidR="00CE27B5" w:rsidRPr="000706F2">
        <w:rPr>
          <w:rFonts w:ascii="Arial" w:hAnsi="Arial" w:cs="Arial"/>
          <w:sz w:val="19"/>
          <w:szCs w:val="19"/>
          <w:lang w:val="sk-SK"/>
        </w:rPr>
        <w:t xml:space="preserve"> ako 35 dní</w:t>
      </w:r>
      <w:r w:rsidR="00BE798C" w:rsidRPr="000706F2">
        <w:rPr>
          <w:rFonts w:ascii="Arial" w:hAnsi="Arial" w:cs="Arial"/>
          <w:sz w:val="19"/>
          <w:szCs w:val="19"/>
          <w:lang w:val="sk-SK"/>
        </w:rPr>
        <w:t xml:space="preserve">. </w:t>
      </w:r>
    </w:p>
    <w:p w14:paraId="15B0CF84" w14:textId="42382641" w:rsidR="00F220F5" w:rsidRPr="000706F2" w:rsidRDefault="00F220F5" w:rsidP="003868A0">
      <w:pPr>
        <w:pStyle w:val="Obyajntext"/>
        <w:spacing w:before="120" w:after="12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RO pre OP EVS zverejní </w:t>
      </w:r>
      <w:r w:rsidR="00933B1D" w:rsidRPr="000706F2">
        <w:rPr>
          <w:rFonts w:ascii="Arial" w:hAnsi="Arial" w:cs="Arial"/>
          <w:sz w:val="19"/>
          <w:szCs w:val="19"/>
          <w:lang w:val="sk-SK" w:eastAsia="sk-SK"/>
        </w:rPr>
        <w:t xml:space="preserve">na </w:t>
      </w:r>
      <w:r w:rsidRPr="000706F2">
        <w:rPr>
          <w:rFonts w:ascii="Arial" w:hAnsi="Arial" w:cs="Arial"/>
          <w:sz w:val="19"/>
          <w:szCs w:val="19"/>
          <w:lang w:val="sk-SK" w:eastAsia="sk-SK"/>
        </w:rPr>
        <w:t xml:space="preserve">svojom webovom sídle </w:t>
      </w:r>
      <w:hyperlink r:id="rId27" w:history="1">
        <w:r w:rsidR="00D86ED1" w:rsidRPr="000706F2">
          <w:rPr>
            <w:rStyle w:val="Hypertextovprepojenie"/>
            <w:rFonts w:cs="Arial"/>
            <w:szCs w:val="19"/>
            <w:lang w:val="sk-SK" w:eastAsia="sk-SK"/>
          </w:rPr>
          <w:t>www.opevs.eu</w:t>
        </w:r>
      </w:hyperlink>
      <w:r w:rsidR="00D86ED1" w:rsidRPr="000706F2">
        <w:rPr>
          <w:rFonts w:ascii="Arial" w:hAnsi="Arial" w:cs="Arial"/>
          <w:sz w:val="19"/>
          <w:szCs w:val="19"/>
          <w:lang w:val="sk-SK" w:eastAsia="sk-SK"/>
        </w:rPr>
        <w:t xml:space="preserve"> </w:t>
      </w:r>
      <w:r w:rsidRPr="000706F2">
        <w:rPr>
          <w:rFonts w:ascii="Arial" w:hAnsi="Arial" w:cs="Arial"/>
          <w:sz w:val="19"/>
          <w:szCs w:val="19"/>
          <w:lang w:val="sk-SK" w:eastAsia="sk-SK"/>
        </w:rPr>
        <w:t>do 60 pracovných dní od skončenia rozhodovania o ŽoNFP pre každé vyzvanie</w:t>
      </w:r>
      <w:r w:rsidR="00D86ED1" w:rsidRPr="000706F2">
        <w:rPr>
          <w:rFonts w:ascii="Arial" w:hAnsi="Arial" w:cs="Arial"/>
          <w:sz w:val="19"/>
          <w:szCs w:val="19"/>
          <w:lang w:val="sk-SK" w:eastAsia="sk-SK"/>
        </w:rPr>
        <w:t>/výzvu</w:t>
      </w:r>
      <w:r w:rsidRPr="000706F2">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52"/>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r w:rsidRPr="000706F2">
        <w:rPr>
          <w:rFonts w:ascii="Arial" w:hAnsi="Arial" w:cs="Arial"/>
          <w:spacing w:val="53"/>
          <w:sz w:val="19"/>
          <w:szCs w:val="19"/>
          <w:lang w:val="sk-SK"/>
        </w:rPr>
        <w:t xml:space="preserve"> </w:t>
      </w:r>
      <w:r w:rsidRPr="000706F2">
        <w:rPr>
          <w:rFonts w:ascii="Arial" w:hAnsi="Arial" w:cs="Arial"/>
          <w:spacing w:val="1"/>
          <w:sz w:val="19"/>
          <w:szCs w:val="19"/>
          <w:lang w:val="sk-SK"/>
        </w:rPr>
        <w:t>f</w:t>
      </w:r>
      <w:r w:rsidRPr="000706F2">
        <w:rPr>
          <w:rFonts w:ascii="Arial" w:hAnsi="Arial" w:cs="Arial"/>
          <w:spacing w:val="-5"/>
          <w:sz w:val="19"/>
          <w:szCs w:val="19"/>
          <w:lang w:val="sk-SK"/>
        </w:rPr>
        <w:t>y</w:t>
      </w:r>
      <w:r w:rsidRPr="000706F2">
        <w:rPr>
          <w:rFonts w:ascii="Arial" w:hAnsi="Arial" w:cs="Arial"/>
          <w:spacing w:val="1"/>
          <w:sz w:val="19"/>
          <w:szCs w:val="19"/>
          <w:lang w:val="sk-SK"/>
        </w:rPr>
        <w:t>z</w:t>
      </w:r>
      <w:r w:rsidRPr="000706F2">
        <w:rPr>
          <w:rFonts w:ascii="Arial" w:hAnsi="Arial" w:cs="Arial"/>
          <w:spacing w:val="3"/>
          <w:sz w:val="19"/>
          <w:szCs w:val="19"/>
          <w:lang w:val="sk-SK"/>
        </w:rPr>
        <w:t>i</w:t>
      </w:r>
      <w:r w:rsidRPr="000706F2">
        <w:rPr>
          <w:rFonts w:ascii="Arial" w:hAnsi="Arial" w:cs="Arial"/>
          <w:spacing w:val="-1"/>
          <w:sz w:val="19"/>
          <w:szCs w:val="19"/>
          <w:lang w:val="sk-SK"/>
        </w:rPr>
        <w:t>c</w:t>
      </w:r>
      <w:r w:rsidRPr="000706F2">
        <w:rPr>
          <w:rFonts w:ascii="Arial" w:hAnsi="Arial" w:cs="Arial"/>
          <w:sz w:val="19"/>
          <w:szCs w:val="19"/>
          <w:lang w:val="sk-SK"/>
        </w:rPr>
        <w:t>k</w:t>
      </w:r>
      <w:r w:rsidRPr="000706F2">
        <w:rPr>
          <w:rFonts w:ascii="Arial" w:hAnsi="Arial" w:cs="Arial"/>
          <w:spacing w:val="-1"/>
          <w:sz w:val="19"/>
          <w:szCs w:val="19"/>
          <w:lang w:val="sk-SK"/>
        </w:rPr>
        <w:t>e</w:t>
      </w:r>
      <w:r w:rsidRPr="000706F2">
        <w:rPr>
          <w:rFonts w:ascii="Arial" w:hAnsi="Arial" w:cs="Arial"/>
          <w:sz w:val="19"/>
          <w:szCs w:val="19"/>
          <w:lang w:val="sk-SK"/>
        </w:rPr>
        <w:t>j</w:t>
      </w:r>
      <w:r w:rsidRPr="000706F2">
        <w:rPr>
          <w:rFonts w:ascii="Arial" w:hAnsi="Arial" w:cs="Arial"/>
          <w:spacing w:val="53"/>
          <w:sz w:val="19"/>
          <w:szCs w:val="19"/>
          <w:lang w:val="sk-SK"/>
        </w:rPr>
        <w:t xml:space="preserve"> </w:t>
      </w:r>
      <w:r w:rsidRPr="000706F2">
        <w:rPr>
          <w:rFonts w:ascii="Arial" w:hAnsi="Arial" w:cs="Arial"/>
          <w:sz w:val="19"/>
          <w:szCs w:val="19"/>
          <w:lang w:val="sk-SK"/>
        </w:rPr>
        <w:t>oso</w:t>
      </w:r>
      <w:r w:rsidRPr="000706F2">
        <w:rPr>
          <w:rFonts w:ascii="Arial" w:hAnsi="Arial" w:cs="Arial"/>
          <w:spacing w:val="2"/>
          <w:sz w:val="19"/>
          <w:szCs w:val="19"/>
          <w:lang w:val="sk-SK"/>
        </w:rPr>
        <w:t>b</w:t>
      </w:r>
      <w:r w:rsidRPr="000706F2">
        <w:rPr>
          <w:rFonts w:ascii="Arial" w:hAnsi="Arial" w:cs="Arial"/>
          <w:sz w:val="19"/>
          <w:szCs w:val="19"/>
          <w:lang w:val="sk-SK"/>
        </w:rPr>
        <w:t>y</w:t>
      </w:r>
      <w:r w:rsidRPr="000706F2">
        <w:rPr>
          <w:rFonts w:ascii="Arial" w:hAnsi="Arial" w:cs="Arial"/>
          <w:spacing w:val="50"/>
          <w:sz w:val="19"/>
          <w:szCs w:val="19"/>
          <w:lang w:val="sk-SK"/>
        </w:rPr>
        <w:t xml:space="preserve"> </w:t>
      </w:r>
      <w:r w:rsidRPr="000706F2">
        <w:rPr>
          <w:rFonts w:ascii="Arial" w:hAnsi="Arial" w:cs="Arial"/>
          <w:spacing w:val="-1"/>
          <w:sz w:val="19"/>
          <w:szCs w:val="19"/>
          <w:lang w:val="sk-SK"/>
        </w:rPr>
        <w:t>a</w:t>
      </w:r>
      <w:r w:rsidRPr="000706F2">
        <w:rPr>
          <w:rFonts w:ascii="Arial" w:hAnsi="Arial" w:cs="Arial"/>
          <w:sz w:val="19"/>
          <w:szCs w:val="19"/>
          <w:lang w:val="sk-SK"/>
        </w:rPr>
        <w:t>lebo</w:t>
      </w:r>
      <w:r w:rsidRPr="000706F2">
        <w:rPr>
          <w:rFonts w:ascii="Arial" w:hAnsi="Arial" w:cs="Arial"/>
          <w:spacing w:val="52"/>
          <w:sz w:val="19"/>
          <w:szCs w:val="19"/>
          <w:lang w:val="sk-SK"/>
        </w:rPr>
        <w:t xml:space="preserve"> </w:t>
      </w:r>
      <w:r w:rsidRPr="000706F2">
        <w:rPr>
          <w:rFonts w:ascii="Arial" w:hAnsi="Arial" w:cs="Arial"/>
          <w:sz w:val="19"/>
          <w:szCs w:val="19"/>
          <w:lang w:val="sk-SK"/>
        </w:rPr>
        <w:t>ob</w:t>
      </w:r>
      <w:r w:rsidRPr="000706F2">
        <w:rPr>
          <w:rFonts w:ascii="Arial" w:hAnsi="Arial" w:cs="Arial"/>
          <w:spacing w:val="-1"/>
          <w:sz w:val="19"/>
          <w:szCs w:val="19"/>
          <w:lang w:val="sk-SK"/>
        </w:rPr>
        <w:t>c</w:t>
      </w:r>
      <w:r w:rsidRPr="000706F2">
        <w:rPr>
          <w:rFonts w:ascii="Arial" w:hAnsi="Arial" w:cs="Arial"/>
          <w:sz w:val="19"/>
          <w:szCs w:val="19"/>
          <w:lang w:val="sk-SK"/>
        </w:rPr>
        <w:t>h</w:t>
      </w:r>
      <w:r w:rsidRPr="000706F2">
        <w:rPr>
          <w:rFonts w:ascii="Arial" w:hAnsi="Arial" w:cs="Arial"/>
          <w:spacing w:val="2"/>
          <w:sz w:val="19"/>
          <w:szCs w:val="19"/>
          <w:lang w:val="sk-SK"/>
        </w:rPr>
        <w:t>o</w:t>
      </w:r>
      <w:r w:rsidRPr="000706F2">
        <w:rPr>
          <w:rFonts w:ascii="Arial" w:hAnsi="Arial" w:cs="Arial"/>
          <w:sz w:val="19"/>
          <w:szCs w:val="19"/>
          <w:lang w:val="sk-SK"/>
        </w:rPr>
        <w:t>dné</w:t>
      </w:r>
      <w:r w:rsidRPr="000706F2">
        <w:rPr>
          <w:rFonts w:ascii="Arial" w:hAnsi="Arial" w:cs="Arial"/>
          <w:spacing w:val="52"/>
          <w:sz w:val="19"/>
          <w:szCs w:val="19"/>
          <w:lang w:val="sk-SK"/>
        </w:rPr>
        <w:t xml:space="preserve"> </w:t>
      </w: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4"/>
          <w:sz w:val="19"/>
          <w:szCs w:val="19"/>
          <w:lang w:val="sk-SK"/>
        </w:rPr>
        <w:t xml:space="preserve"> </w:t>
      </w:r>
      <w:r w:rsidRPr="000706F2">
        <w:rPr>
          <w:rFonts w:ascii="Arial" w:hAnsi="Arial" w:cs="Arial"/>
          <w:sz w:val="19"/>
          <w:szCs w:val="19"/>
          <w:lang w:val="sk-SK"/>
        </w:rPr>
        <w:t>identifik</w:t>
      </w:r>
      <w:r w:rsidRPr="000706F2">
        <w:rPr>
          <w:rFonts w:ascii="Arial" w:hAnsi="Arial" w:cs="Arial"/>
          <w:spacing w:val="1"/>
          <w:sz w:val="19"/>
          <w:szCs w:val="19"/>
          <w:lang w:val="sk-SK"/>
        </w:rPr>
        <w:t>a</w:t>
      </w:r>
      <w:r w:rsidRPr="000706F2">
        <w:rPr>
          <w:rFonts w:ascii="Arial" w:hAnsi="Arial" w:cs="Arial"/>
          <w:spacing w:val="-1"/>
          <w:sz w:val="19"/>
          <w:szCs w:val="19"/>
          <w:lang w:val="sk-SK"/>
        </w:rPr>
        <w:t>č</w:t>
      </w:r>
      <w:r w:rsidRPr="000706F2">
        <w:rPr>
          <w:rFonts w:ascii="Arial" w:hAnsi="Arial" w:cs="Arial"/>
          <w:spacing w:val="2"/>
          <w:sz w:val="19"/>
          <w:szCs w:val="19"/>
          <w:lang w:val="sk-SK"/>
        </w:rPr>
        <w:t>n</w:t>
      </w:r>
      <w:r w:rsidRPr="000706F2">
        <w:rPr>
          <w:rFonts w:ascii="Arial" w:hAnsi="Arial" w:cs="Arial"/>
          <w:sz w:val="19"/>
          <w:szCs w:val="19"/>
          <w:lang w:val="sk-SK"/>
        </w:rPr>
        <w:t>é</w:t>
      </w:r>
      <w:r w:rsidRPr="000706F2">
        <w:rPr>
          <w:rFonts w:ascii="Arial" w:hAnsi="Arial" w:cs="Arial"/>
          <w:spacing w:val="52"/>
          <w:sz w:val="19"/>
          <w:szCs w:val="19"/>
          <w:lang w:val="sk-SK"/>
        </w:rPr>
        <w:t xml:space="preserve"> </w:t>
      </w:r>
      <w:r w:rsidRPr="000706F2">
        <w:rPr>
          <w:rFonts w:ascii="Arial" w:hAnsi="Arial" w:cs="Arial"/>
          <w:spacing w:val="-1"/>
          <w:sz w:val="19"/>
          <w:szCs w:val="19"/>
          <w:lang w:val="sk-SK"/>
        </w:rPr>
        <w:t>č</w:t>
      </w:r>
      <w:r w:rsidRPr="000706F2">
        <w:rPr>
          <w:rFonts w:ascii="Arial" w:hAnsi="Arial" w:cs="Arial"/>
          <w:sz w:val="19"/>
          <w:szCs w:val="19"/>
          <w:lang w:val="sk-SK"/>
        </w:rPr>
        <w:t>ís</w:t>
      </w:r>
      <w:r w:rsidRPr="000706F2">
        <w:rPr>
          <w:rFonts w:ascii="Arial" w:hAnsi="Arial" w:cs="Arial"/>
          <w:spacing w:val="1"/>
          <w:sz w:val="19"/>
          <w:szCs w:val="19"/>
          <w:lang w:val="sk-SK"/>
        </w:rPr>
        <w:t>l</w:t>
      </w:r>
      <w:r w:rsidRPr="000706F2">
        <w:rPr>
          <w:rFonts w:ascii="Arial" w:hAnsi="Arial" w:cs="Arial"/>
          <w:sz w:val="19"/>
          <w:szCs w:val="19"/>
          <w:lang w:val="sk-SK"/>
        </w:rPr>
        <w:t>o</w:t>
      </w:r>
      <w:r w:rsidRPr="000706F2">
        <w:rPr>
          <w:rFonts w:ascii="Arial" w:hAnsi="Arial" w:cs="Arial"/>
          <w:spacing w:val="53"/>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rá</w:t>
      </w:r>
      <w:r w:rsidRPr="000706F2">
        <w:rPr>
          <w:rFonts w:ascii="Arial" w:hAnsi="Arial" w:cs="Arial"/>
          <w:sz w:val="19"/>
          <w:szCs w:val="19"/>
          <w:lang w:val="sk-SK"/>
        </w:rPr>
        <w:t>vnick</w:t>
      </w:r>
      <w:r w:rsidRPr="000706F2">
        <w:rPr>
          <w:rFonts w:ascii="Arial" w:hAnsi="Arial" w:cs="Arial"/>
          <w:spacing w:val="-1"/>
          <w:sz w:val="19"/>
          <w:szCs w:val="19"/>
          <w:lang w:val="sk-SK"/>
        </w:rPr>
        <w:t>e</w:t>
      </w:r>
      <w:r w:rsidRPr="000706F2">
        <w:rPr>
          <w:rFonts w:ascii="Arial" w:hAnsi="Arial" w:cs="Arial"/>
          <w:sz w:val="19"/>
          <w:szCs w:val="19"/>
          <w:lang w:val="sk-SK"/>
        </w:rPr>
        <w:t>j oso</w:t>
      </w:r>
      <w:r w:rsidRPr="000706F2">
        <w:rPr>
          <w:rFonts w:ascii="Arial" w:hAnsi="Arial" w:cs="Arial"/>
          <w:spacing w:val="2"/>
          <w:sz w:val="19"/>
          <w:szCs w:val="19"/>
          <w:lang w:val="sk-SK"/>
        </w:rPr>
        <w:t>b</w:t>
      </w:r>
      <w:r w:rsidRPr="000706F2">
        <w:rPr>
          <w:rFonts w:ascii="Arial" w:hAnsi="Arial" w:cs="Arial"/>
          <w:spacing w:val="-5"/>
          <w:sz w:val="19"/>
          <w:szCs w:val="19"/>
          <w:lang w:val="sk-SK"/>
        </w:rPr>
        <w:t>y</w:t>
      </w:r>
      <w:r w:rsidRPr="000706F2">
        <w:rPr>
          <w:rFonts w:ascii="Arial" w:hAnsi="Arial" w:cs="Arial"/>
          <w:sz w:val="19"/>
          <w:szCs w:val="19"/>
          <w:lang w:val="sk-SK"/>
        </w:rPr>
        <w:t>, ktorá</w:t>
      </w:r>
      <w:r w:rsidRPr="000706F2">
        <w:rPr>
          <w:rFonts w:ascii="Arial" w:hAnsi="Arial" w:cs="Arial"/>
          <w:spacing w:val="-1"/>
          <w:sz w:val="19"/>
          <w:szCs w:val="19"/>
          <w:lang w:val="sk-SK"/>
        </w:rPr>
        <w:t xml:space="preserve"> </w:t>
      </w:r>
      <w:r w:rsidRPr="000706F2">
        <w:rPr>
          <w:rFonts w:ascii="Arial" w:hAnsi="Arial" w:cs="Arial"/>
          <w:sz w:val="19"/>
          <w:szCs w:val="19"/>
          <w:lang w:val="sk-SK"/>
        </w:rPr>
        <w:t>po</w:t>
      </w:r>
      <w:r w:rsidRPr="000706F2">
        <w:rPr>
          <w:rFonts w:ascii="Arial" w:hAnsi="Arial" w:cs="Arial"/>
          <w:spacing w:val="1"/>
          <w:sz w:val="19"/>
          <w:szCs w:val="19"/>
          <w:lang w:val="sk-SK"/>
        </w:rPr>
        <w:t>ž</w:t>
      </w:r>
      <w:r w:rsidRPr="000706F2">
        <w:rPr>
          <w:rFonts w:ascii="Arial" w:hAnsi="Arial" w:cs="Arial"/>
          <w:sz w:val="19"/>
          <w:szCs w:val="19"/>
          <w:lang w:val="sk-SK"/>
        </w:rPr>
        <w:t>iad</w:t>
      </w:r>
      <w:r w:rsidRPr="000706F2">
        <w:rPr>
          <w:rFonts w:ascii="Arial" w:hAnsi="Arial" w:cs="Arial"/>
          <w:spacing w:val="-1"/>
          <w:sz w:val="19"/>
          <w:szCs w:val="19"/>
          <w:lang w:val="sk-SK"/>
        </w:rPr>
        <w:t>a</w:t>
      </w:r>
      <w:r w:rsidRPr="000706F2">
        <w:rPr>
          <w:rFonts w:ascii="Arial" w:hAnsi="Arial" w:cs="Arial"/>
          <w:spacing w:val="3"/>
          <w:sz w:val="19"/>
          <w:szCs w:val="19"/>
          <w:lang w:val="sk-SK"/>
        </w:rPr>
        <w:t>l</w:t>
      </w:r>
      <w:r w:rsidRPr="000706F2">
        <w:rPr>
          <w:rFonts w:ascii="Arial" w:hAnsi="Arial" w:cs="Arial"/>
          <w:sz w:val="19"/>
          <w:szCs w:val="19"/>
          <w:lang w:val="sk-SK"/>
        </w:rPr>
        <w:t>a</w:t>
      </w:r>
      <w:r w:rsidRPr="000706F2">
        <w:rPr>
          <w:rFonts w:ascii="Arial" w:hAnsi="Arial" w:cs="Arial"/>
          <w:spacing w:val="-1"/>
          <w:sz w:val="19"/>
          <w:szCs w:val="19"/>
          <w:lang w:val="sk-SK"/>
        </w:rPr>
        <w:t xml:space="preserve"> </w:t>
      </w:r>
      <w:r w:rsidRPr="000706F2">
        <w:rPr>
          <w:rFonts w:ascii="Arial" w:hAnsi="Arial" w:cs="Arial"/>
          <w:sz w:val="19"/>
          <w:szCs w:val="19"/>
          <w:lang w:val="sk-SK"/>
        </w:rPr>
        <w:t>o</w:t>
      </w:r>
      <w:r w:rsidRPr="000706F2">
        <w:rPr>
          <w:rFonts w:ascii="Arial" w:hAnsi="Arial" w:cs="Arial"/>
          <w:spacing w:val="2"/>
          <w:sz w:val="19"/>
          <w:szCs w:val="19"/>
          <w:lang w:val="sk-SK"/>
        </w:rPr>
        <w:t xml:space="preserve"> </w:t>
      </w:r>
      <w:r w:rsidRPr="000706F2">
        <w:rPr>
          <w:rFonts w:ascii="Arial" w:hAnsi="Arial" w:cs="Arial"/>
          <w:sz w:val="19"/>
          <w:szCs w:val="19"/>
          <w:lang w:val="sk-SK"/>
        </w:rPr>
        <w:t>pos</w:t>
      </w:r>
      <w:r w:rsidRPr="000706F2">
        <w:rPr>
          <w:rFonts w:ascii="Arial" w:hAnsi="Arial" w:cs="Arial"/>
          <w:spacing w:val="2"/>
          <w:sz w:val="19"/>
          <w:szCs w:val="19"/>
          <w:lang w:val="sk-SK"/>
        </w:rPr>
        <w:t>k</w:t>
      </w:r>
      <w:r w:rsidRPr="000706F2">
        <w:rPr>
          <w:rFonts w:ascii="Arial" w:hAnsi="Arial" w:cs="Arial"/>
          <w:spacing w:val="-5"/>
          <w:sz w:val="19"/>
          <w:szCs w:val="19"/>
          <w:lang w:val="sk-SK"/>
        </w:rPr>
        <w:t>y</w:t>
      </w:r>
      <w:r w:rsidRPr="000706F2">
        <w:rPr>
          <w:rFonts w:ascii="Arial" w:hAnsi="Arial" w:cs="Arial"/>
          <w:sz w:val="19"/>
          <w:szCs w:val="19"/>
          <w:lang w:val="sk-SK"/>
        </w:rPr>
        <w:t>tnu</w:t>
      </w:r>
      <w:r w:rsidRPr="000706F2">
        <w:rPr>
          <w:rFonts w:ascii="Arial" w:hAnsi="Arial" w:cs="Arial"/>
          <w:spacing w:val="1"/>
          <w:sz w:val="19"/>
          <w:szCs w:val="19"/>
          <w:lang w:val="sk-SK"/>
        </w:rPr>
        <w:t>t</w:t>
      </w:r>
      <w:r w:rsidRPr="000706F2">
        <w:rPr>
          <w:rFonts w:ascii="Arial" w:hAnsi="Arial" w:cs="Arial"/>
          <w:sz w:val="19"/>
          <w:szCs w:val="19"/>
          <w:lang w:val="sk-SK"/>
        </w:rPr>
        <w:t>ie p</w:t>
      </w:r>
      <w:r w:rsidRPr="000706F2">
        <w:rPr>
          <w:rFonts w:ascii="Arial" w:hAnsi="Arial" w:cs="Arial"/>
          <w:spacing w:val="-1"/>
          <w:sz w:val="19"/>
          <w:szCs w:val="19"/>
          <w:lang w:val="sk-SK"/>
        </w:rPr>
        <w:t>r</w:t>
      </w:r>
      <w:r w:rsidRPr="000706F2">
        <w:rPr>
          <w:rFonts w:ascii="Arial" w:hAnsi="Arial" w:cs="Arial"/>
          <w:sz w:val="19"/>
          <w:szCs w:val="19"/>
          <w:lang w:val="sk-SK"/>
        </w:rPr>
        <w:t>íspevku,</w:t>
      </w:r>
    </w:p>
    <w:p w14:paraId="15B0CF86"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n</w:t>
      </w:r>
      <w:r w:rsidRPr="000706F2">
        <w:rPr>
          <w:rFonts w:ascii="Arial" w:hAnsi="Arial" w:cs="Arial"/>
          <w:spacing w:val="-1"/>
          <w:sz w:val="19"/>
          <w:szCs w:val="19"/>
          <w:lang w:val="sk-SK"/>
        </w:rPr>
        <w:t>á</w:t>
      </w:r>
      <w:r w:rsidRPr="000706F2">
        <w:rPr>
          <w:rFonts w:ascii="Arial" w:hAnsi="Arial" w:cs="Arial"/>
          <w:spacing w:val="1"/>
          <w:sz w:val="19"/>
          <w:szCs w:val="19"/>
          <w:lang w:val="sk-SK"/>
        </w:rPr>
        <w:t>z</w:t>
      </w:r>
      <w:r w:rsidRPr="000706F2">
        <w:rPr>
          <w:rFonts w:ascii="Arial" w:hAnsi="Arial" w:cs="Arial"/>
          <w:sz w:val="19"/>
          <w:szCs w:val="19"/>
          <w:lang w:val="sk-SK"/>
        </w:rPr>
        <w:t>ov p</w:t>
      </w:r>
      <w:r w:rsidRPr="000706F2">
        <w:rPr>
          <w:rFonts w:ascii="Arial" w:hAnsi="Arial" w:cs="Arial"/>
          <w:spacing w:val="-1"/>
          <w:sz w:val="19"/>
          <w:szCs w:val="19"/>
          <w:lang w:val="sk-SK"/>
        </w:rPr>
        <w:t>r</w:t>
      </w:r>
      <w:r w:rsidRPr="000706F2">
        <w:rPr>
          <w:rFonts w:ascii="Arial" w:hAnsi="Arial" w:cs="Arial"/>
          <w:sz w:val="19"/>
          <w:szCs w:val="19"/>
          <w:lang w:val="sk-SK"/>
        </w:rPr>
        <w:t>ojektu,</w:t>
      </w:r>
    </w:p>
    <w:p w14:paraId="15B0CF87"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2"/>
          <w:sz w:val="19"/>
          <w:szCs w:val="19"/>
          <w:lang w:val="sk-SK"/>
        </w:rPr>
        <w:t>v</w:t>
      </w:r>
      <w:r w:rsidRPr="000706F2">
        <w:rPr>
          <w:rFonts w:ascii="Arial" w:hAnsi="Arial" w:cs="Arial"/>
          <w:spacing w:val="-5"/>
          <w:sz w:val="19"/>
          <w:szCs w:val="19"/>
          <w:lang w:val="sk-SK"/>
        </w:rPr>
        <w:t>ý</w:t>
      </w:r>
      <w:r w:rsidRPr="000706F2">
        <w:rPr>
          <w:rFonts w:ascii="Arial" w:hAnsi="Arial" w:cs="Arial"/>
          <w:sz w:val="19"/>
          <w:szCs w:val="19"/>
          <w:lang w:val="sk-SK"/>
        </w:rPr>
        <w:t>šku sch</w:t>
      </w:r>
      <w:r w:rsidRPr="000706F2">
        <w:rPr>
          <w:rFonts w:ascii="Arial" w:hAnsi="Arial" w:cs="Arial"/>
          <w:spacing w:val="2"/>
          <w:sz w:val="19"/>
          <w:szCs w:val="19"/>
          <w:lang w:val="sk-SK"/>
        </w:rPr>
        <w:t>v</w:t>
      </w:r>
      <w:r w:rsidRPr="000706F2">
        <w:rPr>
          <w:rFonts w:ascii="Arial" w:hAnsi="Arial" w:cs="Arial"/>
          <w:spacing w:val="-1"/>
          <w:sz w:val="19"/>
          <w:szCs w:val="19"/>
          <w:lang w:val="sk-SK"/>
        </w:rPr>
        <w:t>á</w:t>
      </w:r>
      <w:r w:rsidRPr="000706F2">
        <w:rPr>
          <w:rFonts w:ascii="Arial" w:hAnsi="Arial" w:cs="Arial"/>
          <w:sz w:val="19"/>
          <w:szCs w:val="19"/>
          <w:lang w:val="sk-SK"/>
        </w:rPr>
        <w:t>len</w:t>
      </w:r>
      <w:r w:rsidRPr="000706F2">
        <w:rPr>
          <w:rFonts w:ascii="Arial" w:hAnsi="Arial" w:cs="Arial"/>
          <w:spacing w:val="-1"/>
          <w:sz w:val="19"/>
          <w:szCs w:val="19"/>
          <w:lang w:val="sk-SK"/>
        </w:rPr>
        <w:t>é</w:t>
      </w:r>
      <w:r w:rsidRPr="000706F2">
        <w:rPr>
          <w:rFonts w:ascii="Arial" w:hAnsi="Arial" w:cs="Arial"/>
          <w:sz w:val="19"/>
          <w:szCs w:val="19"/>
          <w:lang w:val="sk-SK"/>
        </w:rPr>
        <w:t xml:space="preserve">ho </w:t>
      </w:r>
      <w:r w:rsidRPr="000706F2">
        <w:rPr>
          <w:rFonts w:ascii="Arial" w:hAnsi="Arial" w:cs="Arial"/>
          <w:spacing w:val="2"/>
          <w:sz w:val="19"/>
          <w:szCs w:val="19"/>
          <w:lang w:val="sk-SK"/>
        </w:rPr>
        <w:t>p</w:t>
      </w:r>
      <w:r w:rsidRPr="000706F2">
        <w:rPr>
          <w:rFonts w:ascii="Arial" w:hAnsi="Arial" w:cs="Arial"/>
          <w:sz w:val="19"/>
          <w:szCs w:val="19"/>
          <w:lang w:val="sk-SK"/>
        </w:rPr>
        <w:t>rísp</w:t>
      </w:r>
      <w:r w:rsidRPr="000706F2">
        <w:rPr>
          <w:rFonts w:ascii="Arial" w:hAnsi="Arial" w:cs="Arial"/>
          <w:spacing w:val="-1"/>
          <w:sz w:val="19"/>
          <w:szCs w:val="19"/>
          <w:lang w:val="sk-SK"/>
        </w:rPr>
        <w:t>e</w:t>
      </w:r>
      <w:r w:rsidRPr="000706F2">
        <w:rPr>
          <w:rFonts w:ascii="Arial" w:hAnsi="Arial" w:cs="Arial"/>
          <w:sz w:val="19"/>
          <w:szCs w:val="19"/>
          <w:lang w:val="sk-SK"/>
        </w:rPr>
        <w:t>vku,</w:t>
      </w:r>
    </w:p>
    <w:p w14:paraId="15B0CF88"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1"/>
          <w:sz w:val="19"/>
          <w:szCs w:val="19"/>
          <w:lang w:val="sk-SK"/>
        </w:rPr>
        <w:t>z</w:t>
      </w:r>
      <w:r w:rsidRPr="000706F2">
        <w:rPr>
          <w:rFonts w:ascii="Arial" w:hAnsi="Arial" w:cs="Arial"/>
          <w:sz w:val="19"/>
          <w:szCs w:val="19"/>
          <w:lang w:val="sk-SK"/>
        </w:rPr>
        <w:t>o</w:t>
      </w:r>
      <w:r w:rsidRPr="000706F2">
        <w:rPr>
          <w:rFonts w:ascii="Arial" w:hAnsi="Arial" w:cs="Arial"/>
          <w:spacing w:val="1"/>
          <w:sz w:val="19"/>
          <w:szCs w:val="19"/>
          <w:lang w:val="sk-SK"/>
        </w:rPr>
        <w:t>z</w:t>
      </w:r>
      <w:r w:rsidRPr="000706F2">
        <w:rPr>
          <w:rFonts w:ascii="Arial" w:hAnsi="Arial" w:cs="Arial"/>
          <w:sz w:val="19"/>
          <w:szCs w:val="19"/>
          <w:lang w:val="sk-SK"/>
        </w:rPr>
        <w:t>n</w:t>
      </w:r>
      <w:r w:rsidRPr="000706F2">
        <w:rPr>
          <w:rFonts w:ascii="Arial" w:hAnsi="Arial" w:cs="Arial"/>
          <w:spacing w:val="-1"/>
          <w:sz w:val="19"/>
          <w:szCs w:val="19"/>
          <w:lang w:val="sk-SK"/>
        </w:rPr>
        <w:t>a</w:t>
      </w:r>
      <w:r w:rsidRPr="000706F2">
        <w:rPr>
          <w:rFonts w:ascii="Arial" w:hAnsi="Arial" w:cs="Arial"/>
          <w:sz w:val="19"/>
          <w:szCs w:val="19"/>
          <w:lang w:val="sk-SK"/>
        </w:rPr>
        <w:t>m odbor</w:t>
      </w:r>
      <w:r w:rsidRPr="000706F2">
        <w:rPr>
          <w:rFonts w:ascii="Arial" w:hAnsi="Arial" w:cs="Arial"/>
          <w:spacing w:val="2"/>
          <w:sz w:val="19"/>
          <w:szCs w:val="19"/>
          <w:lang w:val="sk-SK"/>
        </w:rPr>
        <w:t>n</w:t>
      </w:r>
      <w:r w:rsidRPr="000706F2">
        <w:rPr>
          <w:rFonts w:ascii="Arial" w:hAnsi="Arial" w:cs="Arial"/>
          <w:spacing w:val="-5"/>
          <w:sz w:val="19"/>
          <w:szCs w:val="19"/>
          <w:lang w:val="sk-SK"/>
        </w:rPr>
        <w:t>ý</w:t>
      </w:r>
      <w:r w:rsidRPr="000706F2">
        <w:rPr>
          <w:rFonts w:ascii="Arial" w:hAnsi="Arial" w:cs="Arial"/>
          <w:spacing w:val="-1"/>
          <w:sz w:val="19"/>
          <w:szCs w:val="19"/>
          <w:lang w:val="sk-SK"/>
        </w:rPr>
        <w:t>c</w:t>
      </w:r>
      <w:r w:rsidRPr="000706F2">
        <w:rPr>
          <w:rFonts w:ascii="Arial" w:hAnsi="Arial" w:cs="Arial"/>
          <w:sz w:val="19"/>
          <w:szCs w:val="19"/>
          <w:lang w:val="sk-SK"/>
        </w:rPr>
        <w:t>h hod</w:t>
      </w:r>
      <w:r w:rsidRPr="000706F2">
        <w:rPr>
          <w:rFonts w:ascii="Arial" w:hAnsi="Arial" w:cs="Arial"/>
          <w:spacing w:val="2"/>
          <w:sz w:val="19"/>
          <w:szCs w:val="19"/>
          <w:lang w:val="sk-SK"/>
        </w:rPr>
        <w:t>n</w:t>
      </w:r>
      <w:r w:rsidRPr="000706F2">
        <w:rPr>
          <w:rFonts w:ascii="Arial" w:hAnsi="Arial" w:cs="Arial"/>
          <w:sz w:val="19"/>
          <w:szCs w:val="19"/>
          <w:lang w:val="sk-SK"/>
        </w:rPr>
        <w:t>ot</w:t>
      </w:r>
      <w:r w:rsidRPr="000706F2">
        <w:rPr>
          <w:rFonts w:ascii="Arial" w:hAnsi="Arial" w:cs="Arial"/>
          <w:spacing w:val="1"/>
          <w:sz w:val="19"/>
          <w:szCs w:val="19"/>
          <w:lang w:val="sk-SK"/>
        </w:rPr>
        <w:t>i</w:t>
      </w:r>
      <w:r w:rsidRPr="000706F2">
        <w:rPr>
          <w:rFonts w:ascii="Arial" w:hAnsi="Arial" w:cs="Arial"/>
          <w:sz w:val="19"/>
          <w:szCs w:val="19"/>
          <w:lang w:val="sk-SK"/>
        </w:rPr>
        <w:t>teľov, v</w:t>
      </w:r>
      <w:r w:rsidRPr="000706F2">
        <w:rPr>
          <w:rFonts w:ascii="Arial" w:hAnsi="Arial" w:cs="Arial"/>
          <w:spacing w:val="2"/>
          <w:sz w:val="19"/>
          <w:szCs w:val="19"/>
          <w:lang w:val="sk-SK"/>
        </w:rPr>
        <w:t xml:space="preserve"> </w:t>
      </w:r>
      <w:r w:rsidRPr="000706F2">
        <w:rPr>
          <w:rFonts w:ascii="Arial" w:hAnsi="Arial" w:cs="Arial"/>
          <w:sz w:val="19"/>
          <w:szCs w:val="19"/>
          <w:lang w:val="sk-SK"/>
        </w:rPr>
        <w:t>rozs</w:t>
      </w:r>
      <w:r w:rsidRPr="000706F2">
        <w:rPr>
          <w:rFonts w:ascii="Arial" w:hAnsi="Arial" w:cs="Arial"/>
          <w:spacing w:val="-1"/>
          <w:sz w:val="19"/>
          <w:szCs w:val="19"/>
          <w:lang w:val="sk-SK"/>
        </w:rPr>
        <w:t>a</w:t>
      </w:r>
      <w:r w:rsidRPr="000706F2">
        <w:rPr>
          <w:rFonts w:ascii="Arial" w:hAnsi="Arial" w:cs="Arial"/>
          <w:sz w:val="19"/>
          <w:szCs w:val="19"/>
          <w:lang w:val="sk-SK"/>
        </w:rPr>
        <w:t>hu t</w:t>
      </w:r>
      <w:r w:rsidRPr="000706F2">
        <w:rPr>
          <w:rFonts w:ascii="Arial" w:hAnsi="Arial" w:cs="Arial"/>
          <w:spacing w:val="1"/>
          <w:sz w:val="19"/>
          <w:szCs w:val="19"/>
          <w:lang w:val="sk-SK"/>
        </w:rPr>
        <w:t>i</w:t>
      </w:r>
      <w:r w:rsidRPr="000706F2">
        <w:rPr>
          <w:rFonts w:ascii="Arial" w:hAnsi="Arial" w:cs="Arial"/>
          <w:sz w:val="19"/>
          <w:szCs w:val="19"/>
          <w:lang w:val="sk-SK"/>
        </w:rPr>
        <w:t>tu</w:t>
      </w:r>
      <w:r w:rsidRPr="000706F2">
        <w:rPr>
          <w:rFonts w:ascii="Arial" w:hAnsi="Arial" w:cs="Arial"/>
          <w:spacing w:val="1"/>
          <w:sz w:val="19"/>
          <w:szCs w:val="19"/>
          <w:lang w:val="sk-SK"/>
        </w:rPr>
        <w:t>l</w:t>
      </w:r>
      <w:r w:rsidRPr="000706F2">
        <w:rPr>
          <w:rFonts w:ascii="Arial" w:hAnsi="Arial" w:cs="Arial"/>
          <w:sz w:val="19"/>
          <w:szCs w:val="19"/>
          <w:lang w:val="sk-SK"/>
        </w:rPr>
        <w:t>,</w:t>
      </w:r>
      <w:r w:rsidRPr="000706F2">
        <w:rPr>
          <w:rFonts w:ascii="Arial" w:hAnsi="Arial" w:cs="Arial"/>
          <w:spacing w:val="-2"/>
          <w:sz w:val="19"/>
          <w:szCs w:val="19"/>
          <w:lang w:val="sk-SK"/>
        </w:rPr>
        <w:t xml:space="preserve"> </w:t>
      </w:r>
      <w:r w:rsidRPr="000706F2">
        <w:rPr>
          <w:rFonts w:ascii="Arial" w:hAnsi="Arial" w:cs="Arial"/>
          <w:sz w:val="19"/>
          <w:szCs w:val="19"/>
          <w:lang w:val="sk-SK"/>
        </w:rPr>
        <w:t>meno, 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p>
    <w:p w14:paraId="15B0CF89" w14:textId="19ADCAD1"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eastAsia="sk-SK"/>
        </w:rPr>
        <w:t xml:space="preserve">RO pre OP EVS </w:t>
      </w:r>
      <w:r w:rsidRPr="000706F2">
        <w:rPr>
          <w:rFonts w:ascii="Arial" w:hAnsi="Arial" w:cs="Arial"/>
          <w:sz w:val="19"/>
          <w:szCs w:val="19"/>
          <w:lang w:val="sk-SK"/>
        </w:rPr>
        <w:t xml:space="preserve">zverejní na svojom webovom sídle </w:t>
      </w:r>
      <w:hyperlink r:id="rId28" w:history="1">
        <w:r w:rsidR="00D86ED1" w:rsidRPr="000706F2">
          <w:rPr>
            <w:rStyle w:val="Hypertextovprepojenie"/>
            <w:rFonts w:cs="Arial"/>
            <w:szCs w:val="19"/>
            <w:lang w:val="sk-SK"/>
          </w:rPr>
          <w:t>www.opevs.eu</w:t>
        </w:r>
      </w:hyperlink>
      <w:r w:rsidR="00D86ED1" w:rsidRPr="000706F2">
        <w:rPr>
          <w:rFonts w:ascii="Arial" w:hAnsi="Arial" w:cs="Arial"/>
          <w:sz w:val="19"/>
          <w:szCs w:val="19"/>
          <w:lang w:val="sk-SK"/>
        </w:rPr>
        <w:t xml:space="preserve"> </w:t>
      </w:r>
      <w:r w:rsidRPr="000706F2">
        <w:rPr>
          <w:rFonts w:ascii="Arial" w:hAnsi="Arial" w:cs="Arial"/>
          <w:sz w:val="19"/>
          <w:szCs w:val="19"/>
          <w:lang w:val="sk-SK"/>
        </w:rPr>
        <w:t>do 60 pracovných dní od skončenia rozhodovania o ŽoNFP pre každé vyzvanie</w:t>
      </w:r>
      <w:r w:rsidR="005800CB" w:rsidRPr="000706F2">
        <w:rPr>
          <w:rFonts w:ascii="Arial" w:hAnsi="Arial" w:cs="Arial"/>
          <w:sz w:val="19"/>
          <w:szCs w:val="19"/>
          <w:lang w:val="sk-SK"/>
        </w:rPr>
        <w:t>/výzvu</w:t>
      </w:r>
      <w:r w:rsidRPr="000706F2">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názov projektu,</w:t>
      </w:r>
    </w:p>
    <w:p w14:paraId="15B0CF8C"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dôvody neschválenia žiadosti,</w:t>
      </w:r>
    </w:p>
    <w:p w14:paraId="15B0CF8D"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zoznam odborných hodnotiteľov, v rozsahu titul, meno, priezvisko.</w:t>
      </w:r>
    </w:p>
    <w:p w14:paraId="15B0CF8E" w14:textId="4F4AC6BA" w:rsidR="00F220F5" w:rsidRPr="00953D2E" w:rsidRDefault="00953D2E" w:rsidP="00551D65">
      <w:pPr>
        <w:pStyle w:val="Nadpis2"/>
        <w:tabs>
          <w:tab w:val="num" w:pos="709"/>
        </w:tabs>
        <w:spacing w:after="180" w:line="480" w:lineRule="auto"/>
        <w:rPr>
          <w:b/>
          <w:lang w:val="sk-SK"/>
        </w:rPr>
      </w:pPr>
      <w:bookmarkStart w:id="471" w:name="_Toc413832252"/>
      <w:bookmarkStart w:id="472" w:name="_Toc417132517"/>
      <w:bookmarkStart w:id="473" w:name="_Toc417648930"/>
      <w:bookmarkStart w:id="474" w:name="_Toc440355021"/>
      <w:bookmarkStart w:id="475" w:name="_Toc440375352"/>
      <w:bookmarkStart w:id="476" w:name="_Toc458432938"/>
      <w:bookmarkStart w:id="477" w:name="_Toc458515690"/>
      <w:r w:rsidRPr="00953D2E">
        <w:rPr>
          <w:b/>
          <w:lang w:val="sk-SK"/>
        </w:rPr>
        <w:t>4.4</w:t>
      </w:r>
      <w:r w:rsidR="00400B1E">
        <w:rPr>
          <w:b/>
          <w:lang w:val="sk-SK"/>
        </w:rPr>
        <w:tab/>
      </w:r>
      <w:r w:rsidR="00F220F5" w:rsidRPr="00953D2E">
        <w:rPr>
          <w:b/>
          <w:lang w:val="sk-SK"/>
        </w:rPr>
        <w:t>Opravné prostriedky</w:t>
      </w:r>
      <w:bookmarkEnd w:id="471"/>
      <w:bookmarkEnd w:id="472"/>
      <w:bookmarkEnd w:id="473"/>
      <w:bookmarkEnd w:id="474"/>
      <w:bookmarkEnd w:id="475"/>
      <w:bookmarkEnd w:id="476"/>
      <w:bookmarkEnd w:id="477"/>
    </w:p>
    <w:p w14:paraId="15B0CF8F"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Default="00F220F5" w:rsidP="00887135">
      <w:pPr>
        <w:pStyle w:val="Odsekzoznamu"/>
        <w:spacing w:before="120" w:after="120" w:line="288" w:lineRule="auto"/>
        <w:ind w:left="0" w:right="-17"/>
        <w:contextualSpacing w:val="0"/>
        <w:jc w:val="both"/>
        <w:rPr>
          <w:lang w:val="sk-SK"/>
        </w:rPr>
      </w:pPr>
      <w:r w:rsidRPr="000259AD">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8" w:name="_Toc413832253"/>
      <w:bookmarkStart w:id="479" w:name="_Toc417132518"/>
      <w:bookmarkStart w:id="480" w:name="_Toc417648931"/>
      <w:bookmarkStart w:id="481" w:name="_Toc440355022"/>
      <w:bookmarkStart w:id="482" w:name="_Toc440375353"/>
      <w:bookmarkStart w:id="483" w:name="_Toc458432939"/>
      <w:bookmarkStart w:id="484" w:name="_Toc458515691"/>
    </w:p>
    <w:p w14:paraId="15B0CF93" w14:textId="7294652F" w:rsidR="00F220F5" w:rsidRPr="00887135" w:rsidRDefault="00953D2E" w:rsidP="00887135">
      <w:pPr>
        <w:pStyle w:val="Nadpis3"/>
        <w:spacing w:before="240" w:line="480" w:lineRule="auto"/>
        <w:ind w:left="720"/>
        <w:rPr>
          <w:b/>
          <w:color w:val="3C8A2E" w:themeColor="accent5"/>
          <w:sz w:val="24"/>
          <w:szCs w:val="24"/>
          <w:lang w:val="sk-SK"/>
        </w:rPr>
      </w:pPr>
      <w:r w:rsidRPr="00953D2E">
        <w:rPr>
          <w:b/>
          <w:color w:val="3C8A2E" w:themeColor="accent5"/>
          <w:sz w:val="24"/>
          <w:szCs w:val="24"/>
          <w:lang w:val="sk-SK"/>
        </w:rPr>
        <w:t>4.4.1</w:t>
      </w:r>
      <w:r w:rsidR="00400B1E">
        <w:rPr>
          <w:b/>
          <w:color w:val="3C8A2E" w:themeColor="accent5"/>
          <w:sz w:val="24"/>
          <w:szCs w:val="24"/>
          <w:lang w:val="sk-SK"/>
        </w:rPr>
        <w:tab/>
      </w:r>
      <w:r w:rsidR="00F220F5" w:rsidRPr="00953D2E">
        <w:rPr>
          <w:b/>
          <w:color w:val="3C8A2E" w:themeColor="accent5"/>
          <w:sz w:val="24"/>
          <w:szCs w:val="24"/>
          <w:lang w:val="sk-SK"/>
        </w:rPr>
        <w:t>Odvolanie a odvolacie konanie</w:t>
      </w:r>
      <w:bookmarkEnd w:id="478"/>
      <w:bookmarkEnd w:id="479"/>
      <w:bookmarkEnd w:id="480"/>
      <w:bookmarkEnd w:id="481"/>
      <w:bookmarkEnd w:id="482"/>
      <w:bookmarkEnd w:id="483"/>
      <w:bookmarkEnd w:id="484"/>
    </w:p>
    <w:p w14:paraId="15B0CF94" w14:textId="7A926BF3" w:rsidR="006C1CCF" w:rsidRPr="000706F2" w:rsidRDefault="006C1CCF" w:rsidP="00AD5CE7">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Proti rozhodnutiu podľa 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w:t>
      </w:r>
      <w:r w:rsidRPr="000706F2">
        <w:rPr>
          <w:rFonts w:ascii="Arial" w:hAnsi="Arial" w:cs="Arial"/>
          <w:sz w:val="19"/>
          <w:szCs w:val="19"/>
          <w:lang w:val="sk-SK" w:eastAsia="cs-CZ"/>
        </w:rPr>
        <w:t>možno podať</w:t>
      </w:r>
      <w:r w:rsidRPr="000706F2">
        <w:rPr>
          <w:rFonts w:ascii="Arial" w:hAnsi="Arial" w:cs="Arial"/>
          <w:sz w:val="19"/>
          <w:szCs w:val="19"/>
          <w:lang w:val="sk-SK"/>
        </w:rPr>
        <w:t xml:space="preserve"> odvolanie, ak tento zákon neustanovuje inak alebo ak sa žiadateľ písomne u </w:t>
      </w:r>
      <w:r w:rsidR="0005604C" w:rsidRPr="000706F2">
        <w:rPr>
          <w:rFonts w:ascii="Arial" w:hAnsi="Arial" w:cs="Arial"/>
          <w:sz w:val="19"/>
          <w:szCs w:val="19"/>
          <w:lang w:val="sk-SK"/>
        </w:rPr>
        <w:t xml:space="preserve">RO </w:t>
      </w:r>
      <w:r w:rsidRPr="000706F2">
        <w:rPr>
          <w:rFonts w:ascii="Arial" w:hAnsi="Arial" w:cs="Arial"/>
          <w:sz w:val="19"/>
          <w:szCs w:val="19"/>
          <w:lang w:val="sk-SK"/>
        </w:rPr>
        <w:t xml:space="preserve">práva na odvolanie nevzdal. </w:t>
      </w:r>
      <w:r w:rsidR="00F220F5" w:rsidRPr="000706F2">
        <w:rPr>
          <w:rFonts w:ascii="Arial" w:hAnsi="Arial" w:cs="Arial"/>
          <w:sz w:val="19"/>
          <w:szCs w:val="19"/>
          <w:lang w:val="sk-SK"/>
        </w:rPr>
        <w:t>Odvolanie</w:t>
      </w:r>
      <w:r w:rsidRPr="000706F2">
        <w:rPr>
          <w:rFonts w:ascii="Arial" w:hAnsi="Arial" w:cs="Arial"/>
          <w:sz w:val="19"/>
          <w:szCs w:val="19"/>
          <w:lang w:val="sk-SK"/>
        </w:rPr>
        <w:t xml:space="preserve"> môže </w:t>
      </w:r>
      <w:r w:rsidR="00F220F5" w:rsidRPr="000706F2">
        <w:rPr>
          <w:rFonts w:ascii="Arial" w:hAnsi="Arial" w:cs="Arial"/>
          <w:sz w:val="19"/>
          <w:szCs w:val="19"/>
          <w:lang w:val="sk-SK"/>
        </w:rPr>
        <w:t>pod</w:t>
      </w:r>
      <w:r w:rsidRPr="000706F2">
        <w:rPr>
          <w:rFonts w:ascii="Arial" w:hAnsi="Arial" w:cs="Arial"/>
          <w:sz w:val="19"/>
          <w:szCs w:val="19"/>
          <w:lang w:val="sk-SK"/>
        </w:rPr>
        <w:t>ať</w:t>
      </w:r>
      <w:r w:rsidR="00F220F5" w:rsidRPr="000706F2">
        <w:rPr>
          <w:rFonts w:ascii="Arial" w:hAnsi="Arial" w:cs="Arial"/>
          <w:sz w:val="19"/>
          <w:szCs w:val="19"/>
          <w:lang w:val="sk-SK"/>
        </w:rPr>
        <w:t xml:space="preserve"> žiadateľ písomne</w:t>
      </w:r>
      <w:r w:rsidRPr="000706F2">
        <w:rPr>
          <w:rFonts w:ascii="Arial" w:hAnsi="Arial" w:cs="Arial"/>
          <w:sz w:val="19"/>
          <w:szCs w:val="19"/>
          <w:lang w:val="sk-SK"/>
        </w:rPr>
        <w:t xml:space="preserve"> u</w:t>
      </w:r>
      <w:r w:rsidR="00F220F5" w:rsidRPr="000706F2">
        <w:rPr>
          <w:rFonts w:ascii="Arial" w:hAnsi="Arial" w:cs="Arial"/>
          <w:sz w:val="19"/>
          <w:szCs w:val="19"/>
          <w:lang w:val="sk-SK"/>
        </w:rPr>
        <w:t xml:space="preserve"> RO pre OP EVS v lehote 10 pracovných dní odo dňa doručenia rozhodnutia. </w:t>
      </w:r>
    </w:p>
    <w:p w14:paraId="15B0CF95" w14:textId="77777777" w:rsidR="00D86ED1" w:rsidRPr="000706F2" w:rsidRDefault="006C1CCF"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Rozsah, v akom sa rozhodnutie napáda, a dôvody odvolania môže žiadateľ rozšíriť len do uplynutia lehoty na podanie odvolania.</w:t>
      </w:r>
      <w:r w:rsidR="00AE7B26" w:rsidRPr="000706F2">
        <w:rPr>
          <w:rFonts w:ascii="Arial" w:hAnsi="Arial" w:cs="Arial"/>
          <w:sz w:val="19"/>
          <w:szCs w:val="19"/>
          <w:lang w:val="sk-SK"/>
        </w:rPr>
        <w:t xml:space="preserve"> Ďalšie informácie o formálnych náležitostiach odvolania a samotnom odvolacom konaní upravuj</w:t>
      </w:r>
      <w:r w:rsidR="004A1C5D" w:rsidRPr="000706F2">
        <w:rPr>
          <w:rFonts w:ascii="Arial" w:hAnsi="Arial" w:cs="Arial"/>
          <w:sz w:val="19"/>
          <w:szCs w:val="19"/>
          <w:lang w:val="sk-SK"/>
        </w:rPr>
        <w:t>ú ustanovenia § 22 a 23</w:t>
      </w:r>
      <w:r w:rsidR="00AE7B26" w:rsidRPr="000706F2">
        <w:rPr>
          <w:rFonts w:ascii="Arial" w:hAnsi="Arial" w:cs="Arial"/>
          <w:sz w:val="19"/>
          <w:szCs w:val="19"/>
          <w:lang w:val="sk-SK"/>
        </w:rPr>
        <w:t xml:space="preserve"> zákon</w:t>
      </w:r>
      <w:r w:rsidR="004A1C5D" w:rsidRPr="000706F2">
        <w:rPr>
          <w:rFonts w:ascii="Arial" w:hAnsi="Arial" w:cs="Arial"/>
          <w:sz w:val="19"/>
          <w:szCs w:val="19"/>
          <w:lang w:val="sk-SK"/>
        </w:rPr>
        <w:t>a</w:t>
      </w:r>
      <w:r w:rsidR="00AE7B26" w:rsidRPr="000706F2">
        <w:rPr>
          <w:rFonts w:ascii="Arial" w:hAnsi="Arial" w:cs="Arial"/>
          <w:sz w:val="19"/>
          <w:szCs w:val="19"/>
          <w:lang w:val="sk-SK"/>
        </w:rPr>
        <w:t xml:space="preserve"> o príspevku </w:t>
      </w:r>
      <w:r w:rsidR="0005604C" w:rsidRPr="000706F2">
        <w:rPr>
          <w:rFonts w:ascii="Arial" w:hAnsi="Arial" w:cs="Arial"/>
          <w:sz w:val="19"/>
          <w:szCs w:val="19"/>
          <w:lang w:val="sk-SK"/>
        </w:rPr>
        <w:t>z EŠIF.</w:t>
      </w:r>
      <w:r w:rsidR="00AE7B26" w:rsidRPr="000706F2">
        <w:rPr>
          <w:rFonts w:ascii="Arial" w:hAnsi="Arial" w:cs="Arial"/>
          <w:sz w:val="19"/>
          <w:szCs w:val="19"/>
          <w:lang w:val="sk-SK"/>
        </w:rPr>
        <w:t xml:space="preserve"> </w:t>
      </w:r>
      <w:r w:rsidRPr="000706F2" w:rsidDel="006C1CCF">
        <w:rPr>
          <w:rFonts w:ascii="Arial" w:hAnsi="Arial" w:cs="Arial"/>
          <w:sz w:val="19"/>
          <w:szCs w:val="19"/>
          <w:lang w:val="sk-SK"/>
        </w:rPr>
        <w:t xml:space="preserve"> </w:t>
      </w:r>
    </w:p>
    <w:p w14:paraId="0BD76CDF" w14:textId="3F848FF4" w:rsidR="0088713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0706F2">
        <w:rPr>
          <w:rFonts w:ascii="Arial" w:hAnsi="Arial" w:cs="Arial"/>
          <w:sz w:val="19"/>
          <w:szCs w:val="19"/>
          <w:lang w:val="sk-SK"/>
        </w:rPr>
        <w:t xml:space="preserve"> </w:t>
      </w:r>
    </w:p>
    <w:p w14:paraId="15B0CF97" w14:textId="312FB1D3" w:rsidR="00F220F5" w:rsidRPr="00953D2E" w:rsidRDefault="00953D2E" w:rsidP="00AC1F93">
      <w:pPr>
        <w:pStyle w:val="Nadpis3"/>
        <w:spacing w:before="240" w:line="480" w:lineRule="auto"/>
        <w:ind w:left="720"/>
        <w:rPr>
          <w:b/>
          <w:sz w:val="24"/>
          <w:szCs w:val="24"/>
          <w:lang w:val="sk-SK"/>
        </w:rPr>
      </w:pPr>
      <w:bookmarkStart w:id="485" w:name="_Toc413832254"/>
      <w:bookmarkStart w:id="486" w:name="_Toc417132519"/>
      <w:bookmarkStart w:id="487" w:name="_Toc417648932"/>
      <w:bookmarkStart w:id="488" w:name="_Toc440355023"/>
      <w:bookmarkStart w:id="489" w:name="_Toc440375354"/>
      <w:bookmarkStart w:id="490" w:name="_Toc458432940"/>
      <w:bookmarkStart w:id="491" w:name="_Toc458515692"/>
      <w:r w:rsidRPr="00953D2E">
        <w:rPr>
          <w:b/>
          <w:color w:val="3C8A2E" w:themeColor="accent5"/>
          <w:sz w:val="24"/>
          <w:szCs w:val="24"/>
          <w:lang w:val="sk-SK"/>
        </w:rPr>
        <w:t>4.4.2</w:t>
      </w:r>
      <w:r w:rsidR="00400B1E">
        <w:rPr>
          <w:b/>
          <w:color w:val="3C8A2E" w:themeColor="accent5"/>
          <w:sz w:val="24"/>
          <w:szCs w:val="24"/>
          <w:lang w:val="sk-SK"/>
        </w:rPr>
        <w:tab/>
      </w:r>
      <w:r w:rsidR="00F220F5" w:rsidRPr="00953D2E">
        <w:rPr>
          <w:b/>
          <w:color w:val="3C8A2E" w:themeColor="accent5"/>
          <w:sz w:val="24"/>
          <w:szCs w:val="24"/>
          <w:lang w:val="sk-SK"/>
        </w:rPr>
        <w:t>Preskúmanie rozhodnutia mimo odvolacieho konania</w:t>
      </w:r>
      <w:bookmarkEnd w:id="485"/>
      <w:bookmarkEnd w:id="486"/>
      <w:bookmarkEnd w:id="487"/>
      <w:bookmarkEnd w:id="488"/>
      <w:bookmarkEnd w:id="489"/>
      <w:bookmarkEnd w:id="490"/>
      <w:bookmarkEnd w:id="491"/>
    </w:p>
    <w:p w14:paraId="15B0CF98"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Mimoriadnym opravným prostriedkom, v rámci ktorého je možné vykonať nápravu </w:t>
      </w:r>
      <w:r w:rsidR="00AD5CE7" w:rsidRPr="000706F2">
        <w:rPr>
          <w:rFonts w:ascii="Arial" w:hAnsi="Arial" w:cs="Arial"/>
          <w:sz w:val="19"/>
          <w:szCs w:val="19"/>
          <w:lang w:val="sk-SK"/>
        </w:rPr>
        <w:t>mylného</w:t>
      </w:r>
      <w:r w:rsidRPr="000706F2">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0706F2">
        <w:rPr>
          <w:rFonts w:ascii="Arial" w:hAnsi="Arial" w:cs="Arial"/>
          <w:sz w:val="19"/>
          <w:szCs w:val="19"/>
          <w:lang w:val="sk-SK"/>
        </w:rPr>
        <w:t>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vrátane rozhodnutí o zastavení konania. </w:t>
      </w:r>
      <w:r w:rsidR="00654E39" w:rsidRPr="000706F2">
        <w:rPr>
          <w:rFonts w:ascii="Arial" w:hAnsi="Arial" w:cs="Arial"/>
          <w:sz w:val="19"/>
          <w:szCs w:val="19"/>
          <w:lang w:val="sk-SK"/>
        </w:rPr>
        <w:t xml:space="preserve"> </w:t>
      </w:r>
    </w:p>
    <w:p w14:paraId="15B0CF99"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0706F2">
        <w:rPr>
          <w:rFonts w:ascii="Arial" w:hAnsi="Arial" w:cs="Arial"/>
          <w:sz w:val="19"/>
          <w:szCs w:val="19"/>
          <w:lang w:val="sk-SK"/>
        </w:rPr>
        <w:t>resp. ním poverenej osoby</w:t>
      </w:r>
      <w:r w:rsidRPr="000706F2">
        <w:rPr>
          <w:rFonts w:ascii="Arial" w:hAnsi="Arial" w:cs="Arial"/>
          <w:sz w:val="19"/>
          <w:szCs w:val="19"/>
          <w:lang w:val="sk-SK"/>
        </w:rPr>
        <w:t xml:space="preserve">, štatutárny orgán RO pre OP EVS informuje písomne žiadateľa o začatí preskúmania rozhodnutia mimo odvolacieho konania. </w:t>
      </w:r>
      <w:r w:rsidR="00D86ED1" w:rsidRPr="000706F2">
        <w:rPr>
          <w:rFonts w:ascii="Arial" w:hAnsi="Arial" w:cs="Arial"/>
          <w:sz w:val="19"/>
          <w:szCs w:val="19"/>
          <w:lang w:val="sk-SK"/>
        </w:rPr>
        <w:t>K</w:t>
      </w:r>
      <w:r w:rsidRPr="000706F2">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953D2E" w:rsidRDefault="00953D2E" w:rsidP="00AC1F93">
      <w:pPr>
        <w:pStyle w:val="Nadpis3"/>
        <w:spacing w:before="240" w:line="480" w:lineRule="auto"/>
        <w:ind w:left="720"/>
        <w:rPr>
          <w:b/>
          <w:color w:val="3C8A2E" w:themeColor="accent5"/>
          <w:sz w:val="24"/>
          <w:szCs w:val="24"/>
          <w:lang w:val="sk-SK"/>
        </w:rPr>
      </w:pPr>
      <w:bookmarkStart w:id="492" w:name="_Toc413832255"/>
      <w:bookmarkStart w:id="493" w:name="_Toc417132520"/>
      <w:bookmarkStart w:id="494" w:name="_Toc417648933"/>
      <w:bookmarkStart w:id="495" w:name="_Toc440355024"/>
      <w:bookmarkStart w:id="496" w:name="_Toc440375355"/>
      <w:bookmarkStart w:id="497" w:name="_Toc458432941"/>
      <w:bookmarkStart w:id="498" w:name="_Toc458515693"/>
      <w:r w:rsidRPr="00953D2E">
        <w:rPr>
          <w:b/>
          <w:color w:val="3C8A2E" w:themeColor="accent5"/>
          <w:sz w:val="24"/>
          <w:szCs w:val="24"/>
          <w:lang w:val="sk-SK"/>
        </w:rPr>
        <w:t>4.4.3</w:t>
      </w:r>
      <w:r w:rsidR="00400B1E">
        <w:rPr>
          <w:b/>
          <w:color w:val="3C8A2E" w:themeColor="accent5"/>
          <w:sz w:val="24"/>
          <w:szCs w:val="24"/>
          <w:lang w:val="sk-SK"/>
        </w:rPr>
        <w:tab/>
      </w:r>
      <w:r w:rsidR="00F220F5" w:rsidRPr="00953D2E">
        <w:rPr>
          <w:b/>
          <w:color w:val="3C8A2E" w:themeColor="accent5"/>
          <w:sz w:val="24"/>
          <w:szCs w:val="24"/>
          <w:lang w:val="sk-SK"/>
        </w:rPr>
        <w:t>Oprava rozhodnutia</w:t>
      </w:r>
      <w:bookmarkEnd w:id="492"/>
      <w:bookmarkEnd w:id="493"/>
      <w:bookmarkEnd w:id="494"/>
      <w:bookmarkEnd w:id="495"/>
      <w:bookmarkEnd w:id="496"/>
      <w:bookmarkEnd w:id="497"/>
      <w:bookmarkEnd w:id="498"/>
    </w:p>
    <w:p w14:paraId="15B0CF9E"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0706F2" w:rsidRDefault="00F220F5" w:rsidP="00062A9E">
      <w:pPr>
        <w:pStyle w:val="Nadpis1"/>
        <w:numPr>
          <w:ilvl w:val="0"/>
          <w:numId w:val="29"/>
        </w:numPr>
        <w:spacing w:after="480" w:line="288" w:lineRule="auto"/>
        <w:jc w:val="left"/>
        <w:rPr>
          <w:i w:val="0"/>
          <w:lang w:val="sk-SK"/>
        </w:rPr>
      </w:pPr>
      <w:bookmarkStart w:id="499" w:name="_Toc417132521"/>
      <w:bookmarkStart w:id="500" w:name="_Toc417648934"/>
      <w:bookmarkStart w:id="501" w:name="_Toc440355025"/>
      <w:bookmarkStart w:id="502" w:name="_Toc440375356"/>
      <w:bookmarkStart w:id="503" w:name="_Toc458432942"/>
      <w:bookmarkStart w:id="504" w:name="_Toc458515694"/>
      <w:r w:rsidRPr="000706F2">
        <w:rPr>
          <w:i w:val="0"/>
          <w:lang w:val="sk-SK"/>
        </w:rPr>
        <w:t>Informácia o horizontálnych princípoch</w:t>
      </w:r>
      <w:bookmarkEnd w:id="499"/>
      <w:bookmarkEnd w:id="500"/>
      <w:bookmarkEnd w:id="501"/>
      <w:bookmarkEnd w:id="502"/>
      <w:bookmarkEnd w:id="503"/>
      <w:bookmarkEnd w:id="504"/>
    </w:p>
    <w:p w14:paraId="0CA89611" w14:textId="77777777" w:rsidR="003950CB" w:rsidRPr="003950CB" w:rsidRDefault="003950CB" w:rsidP="003950CB">
      <w:pPr>
        <w:pStyle w:val="BodyText1"/>
        <w:jc w:val="both"/>
        <w:rPr>
          <w:rFonts w:asciiTheme="minorHAnsi" w:hAnsiTheme="minorHAnsi"/>
          <w:bCs/>
          <w:szCs w:val="19"/>
          <w:lang w:val="sk-SK"/>
        </w:rPr>
      </w:pPr>
      <w:r w:rsidRPr="003950CB">
        <w:rPr>
          <w:rFonts w:asciiTheme="minorHAnsi" w:hAnsiTheme="minorHAnsi"/>
          <w:szCs w:val="19"/>
          <w:lang w:val="sk-SK"/>
        </w:rPr>
        <w:t xml:space="preserve">V procese prípravy Partnerskej dohody boli identifikované tri horizontálne princípy (ďalej aj „HP“): </w:t>
      </w:r>
      <w:r w:rsidRPr="003950CB">
        <w:rPr>
          <w:rFonts w:asciiTheme="minorHAnsi" w:hAnsiTheme="minorHAnsi"/>
          <w:szCs w:val="19"/>
          <w:lang w:val="sk-SK"/>
        </w:rPr>
        <w:br/>
        <w:t xml:space="preserve">HP </w:t>
      </w:r>
      <w:r w:rsidRPr="003950CB">
        <w:rPr>
          <w:rFonts w:asciiTheme="minorHAnsi" w:hAnsiTheme="minorHAnsi"/>
          <w:bCs/>
          <w:szCs w:val="19"/>
          <w:lang w:val="sk-SK"/>
        </w:rPr>
        <w:t>Udržateľný rozvoj,</w:t>
      </w:r>
      <w:r w:rsidRPr="003950CB">
        <w:rPr>
          <w:rFonts w:asciiTheme="minorHAnsi" w:hAnsiTheme="minorHAnsi"/>
          <w:szCs w:val="19"/>
          <w:lang w:val="sk-SK"/>
        </w:rPr>
        <w:t xml:space="preserve"> HP </w:t>
      </w:r>
      <w:r w:rsidRPr="003950CB">
        <w:rPr>
          <w:rFonts w:asciiTheme="minorHAnsi" w:hAnsiTheme="minorHAnsi"/>
          <w:bCs/>
          <w:szCs w:val="19"/>
          <w:lang w:val="sk-SK"/>
        </w:rPr>
        <w:t>Rovnosť mužov a žien a HP Nediskriminácia</w:t>
      </w:r>
      <w:r w:rsidRPr="003950CB">
        <w:rPr>
          <w:rFonts w:asciiTheme="minorHAnsi" w:hAnsiTheme="minorHAnsi"/>
          <w:szCs w:val="19"/>
          <w:lang w:val="sk-SK"/>
        </w:rPr>
        <w:t>.</w:t>
      </w:r>
    </w:p>
    <w:p w14:paraId="3A91BFE5"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Gestori HP spracovali vlastnú riadiacu dokumentáciu. Pre žiadateľa je dôležitý Systém implementácie HP, ktorý je zverejnený na webových sídlach gestora príslušného HP. </w:t>
      </w:r>
      <w:r w:rsidRPr="003950CB">
        <w:rPr>
          <w:rStyle w:val="Odkaznapoznmkupodiarou"/>
          <w:sz w:val="19"/>
          <w:szCs w:val="19"/>
          <w:lang w:val="sk-SK"/>
        </w:rPr>
        <w:footnoteReference w:id="102"/>
      </w:r>
    </w:p>
    <w:p w14:paraId="1182B3F6"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77777777" w:rsidR="003950CB" w:rsidRPr="003950CB" w:rsidRDefault="003950CB" w:rsidP="003950CB">
      <w:pPr>
        <w:spacing w:before="120" w:after="120" w:line="288" w:lineRule="auto"/>
        <w:jc w:val="both"/>
        <w:rPr>
          <w:rFonts w:eastAsia="Times"/>
          <w:color w:val="000000"/>
          <w:sz w:val="19"/>
          <w:szCs w:val="19"/>
          <w:lang w:val="sk-SK"/>
        </w:rPr>
      </w:pPr>
      <w:r w:rsidRPr="003950CB">
        <w:rPr>
          <w:sz w:val="19"/>
          <w:szCs w:val="19"/>
          <w:lang w:val="sk-SK"/>
        </w:rPr>
        <w:t>Ukazovatele sú dôležitým nástrojom monitorovania príspevku k HP. Na základe návrhu gestorov HP zaraďuje RO pre OP EVS medzi merateľné ukazovatele tie, ktorými sa zabezpečí sledovanie príspevku k napĺňaniu HP.</w:t>
      </w:r>
      <w:r w:rsidRPr="003950CB">
        <w:rPr>
          <w:rFonts w:eastAsia="Times"/>
          <w:sz w:val="19"/>
          <w:szCs w:val="19"/>
          <w:lang w:val="sk-SK"/>
        </w:rPr>
        <w:t xml:space="preserve">  </w:t>
      </w:r>
      <w:r w:rsidRPr="003950CB">
        <w:rPr>
          <w:rFonts w:eastAsia="Times"/>
          <w:color w:val="000000"/>
          <w:sz w:val="19"/>
          <w:szCs w:val="19"/>
          <w:lang w:val="sk-SK"/>
        </w:rPr>
        <w:t xml:space="preserve">RO pre OP EVS  vo výzve/vyzvaní  uvedie aj relevantné ukazovatele HP s ohľadom na zameranie výzvy/vyzvania. Žiadateľ vyberie vhodné ukazovatele len z merateľných ukazovateľov definovaných v príslušnom vyzvaní/výzve, resp. ukazovatele sa v žiadosti o NFP automaticky zobrazia na základe aktivít projektu, ktoré si žiadateľ vybral. </w:t>
      </w:r>
    </w:p>
    <w:p w14:paraId="24F1CD02"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3950CB" w:rsidRDefault="003950CB" w:rsidP="003950CB">
      <w:pPr>
        <w:spacing w:line="288" w:lineRule="auto"/>
        <w:jc w:val="both"/>
        <w:rPr>
          <w:sz w:val="19"/>
          <w:szCs w:val="19"/>
          <w:lang w:val="sk-SK"/>
        </w:rPr>
      </w:pPr>
      <w:r w:rsidRPr="003950CB">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3950CB" w:rsidRDefault="003950CB" w:rsidP="003950CB">
      <w:pPr>
        <w:spacing w:before="120" w:after="120" w:line="288" w:lineRule="auto"/>
        <w:jc w:val="both"/>
        <w:rPr>
          <w:sz w:val="19"/>
          <w:szCs w:val="19"/>
          <w:lang w:val="sk-SK"/>
        </w:rPr>
      </w:pPr>
      <w:r w:rsidRPr="003950CB">
        <w:rPr>
          <w:b/>
          <w:sz w:val="19"/>
          <w:szCs w:val="19"/>
          <w:lang w:val="sk-SK"/>
        </w:rPr>
        <w:t xml:space="preserve">Udržateľný rozvoj </w:t>
      </w:r>
      <w:r w:rsidRPr="003950CB">
        <w:rPr>
          <w:sz w:val="19"/>
          <w:szCs w:val="19"/>
          <w:lang w:val="sk-SK"/>
        </w:rPr>
        <w:t>vo všeobecnosti</w:t>
      </w:r>
      <w:r w:rsidRPr="003950CB">
        <w:rPr>
          <w:b/>
          <w:sz w:val="19"/>
          <w:szCs w:val="19"/>
          <w:lang w:val="sk-SK"/>
        </w:rPr>
        <w:t xml:space="preserve"> </w:t>
      </w:r>
      <w:r w:rsidRPr="003950CB">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3950CB">
        <w:rPr>
          <w:b/>
          <w:sz w:val="19"/>
          <w:szCs w:val="19"/>
          <w:lang w:val="sk-SK"/>
        </w:rPr>
        <w:t>horizontálneho princípu Udržateľný rozvoj</w:t>
      </w:r>
      <w:r w:rsidRPr="003950CB">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77777777" w:rsidR="003950CB" w:rsidRPr="003950CB" w:rsidRDefault="003950CB" w:rsidP="003950CB">
      <w:pPr>
        <w:spacing w:before="120" w:after="120" w:line="288" w:lineRule="auto"/>
        <w:jc w:val="both"/>
        <w:rPr>
          <w:rFonts w:eastAsia="Times"/>
          <w:sz w:val="19"/>
          <w:szCs w:val="19"/>
          <w:lang w:val="sk-SK"/>
        </w:rPr>
      </w:pPr>
      <w:r w:rsidRPr="003950CB">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Pr="003950CB">
        <w:rPr>
          <w:rFonts w:eastAsia="Times"/>
          <w:sz w:val="19"/>
          <w:szCs w:val="19"/>
          <w:lang w:val="sk-SK"/>
        </w:rPr>
        <w:t xml:space="preserve"> </w:t>
      </w:r>
    </w:p>
    <w:p w14:paraId="06B6ED0C" w14:textId="77777777" w:rsidR="003950CB" w:rsidRPr="003950CB" w:rsidRDefault="003950CB" w:rsidP="003950CB">
      <w:pPr>
        <w:spacing w:before="120" w:after="120" w:line="288" w:lineRule="auto"/>
        <w:jc w:val="both"/>
        <w:rPr>
          <w:rFonts w:eastAsia="Times"/>
          <w:sz w:val="19"/>
          <w:szCs w:val="19"/>
          <w:lang w:val="sk-SK"/>
        </w:rPr>
      </w:pPr>
      <w:r w:rsidRPr="003950CB">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0706F2" w:rsidRDefault="007F1E99" w:rsidP="003868A0">
      <w:pPr>
        <w:spacing w:before="120" w:after="120" w:line="288" w:lineRule="auto"/>
        <w:jc w:val="both"/>
        <w:rPr>
          <w:rFonts w:cs="Arial"/>
          <w:sz w:val="19"/>
          <w:szCs w:val="19"/>
          <w:lang w:val="sk-SK"/>
        </w:rPr>
      </w:pPr>
      <w:r w:rsidRPr="000706F2">
        <w:rPr>
          <w:b/>
          <w:sz w:val="19"/>
          <w:szCs w:val="19"/>
          <w:lang w:val="sk-SK"/>
        </w:rPr>
        <w:t>HP</w:t>
      </w:r>
      <w:r w:rsidR="00D86ED1" w:rsidRPr="000706F2">
        <w:rPr>
          <w:sz w:val="19"/>
          <w:szCs w:val="19"/>
          <w:lang w:val="sk-SK"/>
        </w:rPr>
        <w:t xml:space="preserve"> </w:t>
      </w:r>
      <w:r w:rsidRPr="000706F2">
        <w:rPr>
          <w:b/>
          <w:sz w:val="19"/>
          <w:szCs w:val="19"/>
          <w:lang w:val="sk-SK"/>
        </w:rPr>
        <w:t>N</w:t>
      </w:r>
      <w:r w:rsidR="00D86ED1" w:rsidRPr="000706F2">
        <w:rPr>
          <w:b/>
          <w:sz w:val="19"/>
          <w:szCs w:val="19"/>
          <w:lang w:val="sk-SK"/>
        </w:rPr>
        <w:t>ediskrimináci</w:t>
      </w:r>
      <w:r w:rsidR="0013501F" w:rsidRPr="000706F2">
        <w:rPr>
          <w:b/>
          <w:sz w:val="19"/>
          <w:szCs w:val="19"/>
          <w:lang w:val="sk-SK"/>
        </w:rPr>
        <w:t>a -</w:t>
      </w:r>
      <w:r w:rsidRPr="000706F2">
        <w:rPr>
          <w:b/>
          <w:sz w:val="19"/>
          <w:szCs w:val="19"/>
          <w:lang w:val="sk-SK"/>
        </w:rPr>
        <w:t xml:space="preserve"> </w:t>
      </w:r>
      <w:r w:rsidRPr="000706F2">
        <w:rPr>
          <w:sz w:val="19"/>
          <w:szCs w:val="19"/>
          <w:lang w:val="sk-SK"/>
        </w:rPr>
        <w:t>založený na</w:t>
      </w:r>
      <w:r w:rsidR="00D86ED1" w:rsidRPr="000706F2">
        <w:rPr>
          <w:sz w:val="19"/>
          <w:szCs w:val="19"/>
          <w:lang w:val="sk-SK"/>
        </w:rPr>
        <w:t xml:space="preserve"> prístupnosti a rovnosti príležitostí</w:t>
      </w:r>
      <w:r w:rsidR="000301D7" w:rsidRPr="000706F2">
        <w:rPr>
          <w:b/>
          <w:sz w:val="19"/>
          <w:szCs w:val="19"/>
          <w:lang w:val="sk-SK"/>
        </w:rPr>
        <w:t xml:space="preserve"> </w:t>
      </w:r>
      <w:r w:rsidR="00D86ED1" w:rsidRPr="000706F2">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0706F2">
        <w:rPr>
          <w:sz w:val="19"/>
          <w:szCs w:val="19"/>
          <w:lang w:val="sk-SK"/>
        </w:rPr>
        <w:t>ný</w:t>
      </w:r>
      <w:r w:rsidR="00D86ED1" w:rsidRPr="000706F2">
        <w:rPr>
          <w:sz w:val="19"/>
          <w:szCs w:val="19"/>
          <w:lang w:val="sk-SK"/>
        </w:rPr>
        <w:t xml:space="preserve"> boj proti diskriminácii na základe pohlavia, rasy, etnického pôvodu, náboženského vyznania, viery, zdravotného postihnutia, veku či sexuálnej orientácie.</w:t>
      </w:r>
      <w:r w:rsidRPr="000706F2">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0706F2">
        <w:rPr>
          <w:sz w:val="19"/>
          <w:szCs w:val="19"/>
          <w:lang w:val="sk-SK"/>
        </w:rPr>
        <w:t xml:space="preserve"> </w:t>
      </w:r>
    </w:p>
    <w:p w14:paraId="15B0CFA8" w14:textId="6E7657F7" w:rsidR="00D86ED1" w:rsidRPr="000706F2" w:rsidRDefault="00D86ED1" w:rsidP="003868A0">
      <w:pPr>
        <w:spacing w:before="120" w:after="120" w:line="288" w:lineRule="auto"/>
        <w:jc w:val="both"/>
        <w:rPr>
          <w:sz w:val="19"/>
          <w:szCs w:val="19"/>
          <w:lang w:val="sk-SK"/>
        </w:rPr>
      </w:pPr>
      <w:r w:rsidRPr="000706F2">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0706F2" w:rsidRDefault="00D86ED1" w:rsidP="003868A0">
      <w:pPr>
        <w:spacing w:before="120" w:after="120" w:line="288" w:lineRule="auto"/>
        <w:jc w:val="both"/>
        <w:rPr>
          <w:sz w:val="19"/>
          <w:szCs w:val="19"/>
          <w:lang w:val="sk-SK"/>
        </w:rPr>
      </w:pPr>
      <w:r w:rsidRPr="000706F2">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Default="0013501F" w:rsidP="00E54341">
      <w:pPr>
        <w:spacing w:before="120" w:after="120" w:line="288" w:lineRule="auto"/>
        <w:jc w:val="both"/>
        <w:rPr>
          <w:sz w:val="19"/>
          <w:szCs w:val="19"/>
          <w:lang w:val="sk-SK"/>
        </w:rPr>
      </w:pPr>
      <w:r w:rsidRPr="000706F2">
        <w:rPr>
          <w:b/>
          <w:sz w:val="19"/>
          <w:szCs w:val="19"/>
          <w:lang w:val="sk-SK"/>
        </w:rPr>
        <w:t>HP</w:t>
      </w:r>
      <w:r w:rsidRPr="000706F2">
        <w:rPr>
          <w:sz w:val="19"/>
          <w:szCs w:val="19"/>
          <w:lang w:val="sk-SK"/>
        </w:rPr>
        <w:t xml:space="preserve"> </w:t>
      </w:r>
      <w:r w:rsidRPr="000706F2">
        <w:rPr>
          <w:b/>
          <w:sz w:val="19"/>
          <w:szCs w:val="19"/>
          <w:lang w:val="sk-SK"/>
        </w:rPr>
        <w:t>Rovnosť mužov a</w:t>
      </w:r>
      <w:r w:rsidRPr="000706F2" w:rsidDel="007F1E99">
        <w:rPr>
          <w:sz w:val="19"/>
          <w:szCs w:val="19"/>
          <w:lang w:val="sk-SK"/>
        </w:rPr>
        <w:t xml:space="preserve"> </w:t>
      </w:r>
      <w:r w:rsidRPr="000706F2">
        <w:rPr>
          <w:b/>
          <w:sz w:val="19"/>
          <w:szCs w:val="19"/>
          <w:lang w:val="sk-SK"/>
        </w:rPr>
        <w:t>žien -</w:t>
      </w:r>
      <w:r w:rsidRPr="000706F2">
        <w:rPr>
          <w:sz w:val="19"/>
          <w:szCs w:val="19"/>
          <w:lang w:val="sk-SK"/>
        </w:rPr>
        <w:t xml:space="preserve"> založený na z</w:t>
      </w:r>
      <w:r w:rsidR="00D86ED1" w:rsidRPr="000706F2">
        <w:rPr>
          <w:sz w:val="19"/>
          <w:szCs w:val="19"/>
          <w:lang w:val="sk-SK"/>
        </w:rPr>
        <w:t>ásad</w:t>
      </w:r>
      <w:r w:rsidRPr="000706F2">
        <w:rPr>
          <w:sz w:val="19"/>
          <w:szCs w:val="19"/>
          <w:lang w:val="sk-SK"/>
        </w:rPr>
        <w:t>e</w:t>
      </w:r>
      <w:r w:rsidR="00375B06" w:rsidRPr="000706F2">
        <w:rPr>
          <w:sz w:val="19"/>
          <w:szCs w:val="19"/>
          <w:lang w:val="sk-SK"/>
        </w:rPr>
        <w:t xml:space="preserve"> nediskriminácie na základe pohlavia</w:t>
      </w:r>
      <w:r w:rsidR="00E01ABC">
        <w:rPr>
          <w:sz w:val="19"/>
          <w:szCs w:val="19"/>
          <w:lang w:val="sk-SK"/>
        </w:rPr>
        <w:t xml:space="preserve"> a rodu</w:t>
      </w:r>
      <w:r w:rsidR="00375B06" w:rsidRPr="000706F2">
        <w:rPr>
          <w:sz w:val="19"/>
          <w:szCs w:val="19"/>
          <w:lang w:val="sk-SK"/>
        </w:rPr>
        <w:t xml:space="preserve"> a</w:t>
      </w:r>
      <w:r w:rsidR="00D86ED1" w:rsidRPr="000706F2">
        <w:rPr>
          <w:sz w:val="19"/>
          <w:szCs w:val="19"/>
          <w:lang w:val="sk-SK"/>
        </w:rPr>
        <w:t xml:space="preserve"> rovnakého zaobchádzania, je integrálnou súčasťou všetkých relevantných opatrení v kontexte reformy VS.</w:t>
      </w:r>
      <w:r w:rsidR="00D87D56" w:rsidRPr="000706F2">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0706F2">
        <w:rPr>
          <w:sz w:val="19"/>
          <w:szCs w:val="19"/>
          <w:lang w:val="sk-SK"/>
        </w:rPr>
        <w:t>.</w:t>
      </w:r>
    </w:p>
    <w:p w14:paraId="7C925DD3" w14:textId="77777777" w:rsidR="00E01ABC" w:rsidRPr="00E54341" w:rsidRDefault="00E01ABC" w:rsidP="00E01ABC">
      <w:pPr>
        <w:pStyle w:val="Default"/>
        <w:jc w:val="both"/>
        <w:rPr>
          <w:rFonts w:cstheme="minorHAnsi"/>
          <w:sz w:val="19"/>
          <w:szCs w:val="19"/>
          <w:lang w:val="sk-SK"/>
        </w:rPr>
      </w:pPr>
      <w:r w:rsidRPr="00E54341">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162671E6"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Výzva sa dotýka predovšetkým nasledujúcich cieľov HP RMŽ a ND: </w:t>
      </w:r>
    </w:p>
    <w:p w14:paraId="12A6C021" w14:textId="5FE5D46C"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E54341"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 súvislosti s OP EVS je potrebné upozorniť osobitne na to, aby: </w:t>
      </w:r>
    </w:p>
    <w:p w14:paraId="55682302" w14:textId="3BD16FAB"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E54341" w:rsidRDefault="00E01ABC" w:rsidP="00FB6D75">
      <w:pPr>
        <w:spacing w:before="120" w:after="120"/>
        <w:jc w:val="both"/>
        <w:rPr>
          <w:rFonts w:cstheme="minorHAnsi"/>
          <w:sz w:val="19"/>
          <w:szCs w:val="19"/>
          <w:lang w:val="sk-SK"/>
        </w:rPr>
      </w:pPr>
      <w:r w:rsidRPr="00E54341">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E54341" w:rsidRDefault="00E01ABC" w:rsidP="00FB6D75">
      <w:pPr>
        <w:spacing w:before="120" w:after="120"/>
        <w:jc w:val="both"/>
        <w:rPr>
          <w:rFonts w:cstheme="minorHAnsi"/>
          <w:sz w:val="19"/>
          <w:szCs w:val="19"/>
          <w:lang w:val="sk-SK"/>
        </w:rPr>
      </w:pPr>
      <w:r w:rsidRPr="00E54341">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0706F2" w:rsidRDefault="00F220F5" w:rsidP="00062A9E">
      <w:pPr>
        <w:pStyle w:val="Nadpis1"/>
        <w:numPr>
          <w:ilvl w:val="0"/>
          <w:numId w:val="29"/>
        </w:numPr>
        <w:spacing w:after="480" w:line="288" w:lineRule="auto"/>
        <w:rPr>
          <w:i w:val="0"/>
          <w:lang w:val="sk-SK"/>
        </w:rPr>
      </w:pPr>
      <w:bookmarkStart w:id="505" w:name="_Toc417648936"/>
      <w:bookmarkStart w:id="506" w:name="_Toc417132522"/>
      <w:bookmarkStart w:id="507" w:name="_Toc417648937"/>
      <w:bookmarkStart w:id="508" w:name="_Toc440355026"/>
      <w:bookmarkStart w:id="509" w:name="_Toc440375357"/>
      <w:bookmarkStart w:id="510" w:name="_Toc458432943"/>
      <w:bookmarkStart w:id="511" w:name="_Toc458515695"/>
      <w:bookmarkEnd w:id="505"/>
      <w:r w:rsidRPr="000706F2">
        <w:rPr>
          <w:i w:val="0"/>
          <w:lang w:val="sk-SK"/>
        </w:rPr>
        <w:t>Uzavretie zmluvy o </w:t>
      </w:r>
      <w:r w:rsidR="003C3D5D" w:rsidRPr="000706F2">
        <w:rPr>
          <w:i w:val="0"/>
          <w:lang w:val="sk-SK"/>
        </w:rPr>
        <w:t>NFP</w:t>
      </w:r>
      <w:bookmarkEnd w:id="506"/>
      <w:bookmarkEnd w:id="507"/>
      <w:bookmarkEnd w:id="508"/>
      <w:bookmarkEnd w:id="509"/>
      <w:bookmarkEnd w:id="510"/>
      <w:bookmarkEnd w:id="511"/>
    </w:p>
    <w:p w14:paraId="15B0CFB6" w14:textId="1047445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Pr>
          <w:rFonts w:ascii="Arial" w:hAnsi="Arial" w:cs="Arial"/>
          <w:sz w:val="19"/>
          <w:szCs w:val="19"/>
          <w:lang w:val="sk-SK"/>
        </w:rPr>
        <w:t xml:space="preserve"> </w:t>
      </w:r>
      <w:r w:rsidR="00DE50FB">
        <w:rPr>
          <w:rFonts w:ascii="Arial" w:hAnsi="Arial" w:cs="Arial"/>
          <w:sz w:val="19"/>
          <w:szCs w:val="19"/>
          <w:lang w:val="sk-SK"/>
        </w:rPr>
        <w:t>(</w:t>
      </w:r>
      <w:hyperlink r:id="rId29"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Pr="000706F2">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0706F2">
        <w:rPr>
          <w:rFonts w:ascii="Arial" w:hAnsi="Arial" w:cs="Arial"/>
          <w:sz w:val="19"/>
          <w:szCs w:val="19"/>
          <w:lang w:val="sk-SK"/>
        </w:rPr>
        <w:t>, resp. následného monitorovania projektu</w:t>
      </w:r>
      <w:r w:rsidRPr="000706F2">
        <w:rPr>
          <w:rFonts w:ascii="Arial" w:hAnsi="Arial" w:cs="Arial"/>
          <w:sz w:val="19"/>
          <w:szCs w:val="19"/>
          <w:lang w:val="sk-SK"/>
        </w:rPr>
        <w:t xml:space="preserve">. Ak je účastníkom zmluvného vzťahu partner, zmluva upravuje aj práva a povinnosti partnera. </w:t>
      </w:r>
    </w:p>
    <w:p w14:paraId="15B0CFB7"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0706F2" w:rsidRDefault="0008094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K uzavretiu zmluvy o NFP žiadateľ predkladá</w:t>
      </w:r>
      <w:r w:rsidR="002960A4" w:rsidRPr="000706F2">
        <w:rPr>
          <w:rFonts w:ascii="Arial" w:hAnsi="Arial" w:cs="Arial"/>
          <w:sz w:val="19"/>
          <w:szCs w:val="19"/>
          <w:lang w:val="sk-SK"/>
        </w:rPr>
        <w:t xml:space="preserve"> najmä</w:t>
      </w:r>
      <w:r w:rsidRPr="000706F2">
        <w:rPr>
          <w:rFonts w:ascii="Arial" w:hAnsi="Arial" w:cs="Arial"/>
          <w:sz w:val="19"/>
          <w:szCs w:val="19"/>
          <w:lang w:val="sk-SK"/>
        </w:rPr>
        <w:t>:</w:t>
      </w:r>
    </w:p>
    <w:p w14:paraId="15B0CFB9" w14:textId="40682FB9"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Podpisové vzory - 1x originál s úradne overenou pravosťou podpisu;</w:t>
      </w:r>
    </w:p>
    <w:p w14:paraId="15B0CFBA" w14:textId="77FBB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Plnomocenstvo - 1x originál s úradne overenou pravosťou podpisu</w:t>
      </w:r>
      <w:r w:rsidR="002960A4" w:rsidRPr="000706F2">
        <w:rPr>
          <w:rFonts w:ascii="Arial" w:hAnsi="Arial" w:cs="Arial"/>
          <w:sz w:val="19"/>
          <w:szCs w:val="19"/>
          <w:lang w:val="sk-SK"/>
        </w:rPr>
        <w:t xml:space="preserve"> (nepovinné)</w:t>
      </w:r>
      <w:r w:rsidR="00231C43" w:rsidRPr="000706F2">
        <w:rPr>
          <w:rFonts w:ascii="Arial" w:hAnsi="Arial" w:cs="Arial"/>
          <w:sz w:val="19"/>
          <w:szCs w:val="19"/>
          <w:lang w:val="sk-SK"/>
        </w:rPr>
        <w:t>;</w:t>
      </w:r>
      <w:r w:rsidR="002960A4" w:rsidRPr="000706F2">
        <w:rPr>
          <w:rFonts w:ascii="Arial" w:hAnsi="Arial" w:cs="Arial"/>
          <w:sz w:val="19"/>
          <w:szCs w:val="19"/>
          <w:lang w:val="sk-SK"/>
        </w:rPr>
        <w:t xml:space="preserve"> </w:t>
      </w:r>
    </w:p>
    <w:p w14:paraId="15B0CFBB" w14:textId="0E349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Identifikácia systému platieb a účtov (prijímateľ si zvolí systém financovania v zmysle bližšieho popisu uvedeného v časti </w:t>
      </w:r>
      <w:r w:rsidR="00731137" w:rsidRPr="000706F2">
        <w:rPr>
          <w:rFonts w:ascii="Arial" w:hAnsi="Arial" w:cs="Arial"/>
          <w:sz w:val="19"/>
          <w:szCs w:val="19"/>
          <w:lang w:val="sk-SK"/>
        </w:rPr>
        <w:t>3</w:t>
      </w:r>
      <w:r w:rsidRPr="000706F2">
        <w:rPr>
          <w:rFonts w:ascii="Arial" w:hAnsi="Arial" w:cs="Arial"/>
          <w:sz w:val="19"/>
          <w:szCs w:val="19"/>
          <w:lang w:val="sk-SK"/>
        </w:rPr>
        <w:t>.</w:t>
      </w:r>
      <w:r w:rsidR="005557DA" w:rsidRPr="000706F2">
        <w:rPr>
          <w:rFonts w:ascii="Arial" w:hAnsi="Arial" w:cs="Arial"/>
          <w:sz w:val="19"/>
          <w:szCs w:val="19"/>
          <w:lang w:val="sk-SK"/>
        </w:rPr>
        <w:t>8</w:t>
      </w:r>
      <w:r w:rsidR="004376B9" w:rsidRPr="000706F2">
        <w:rPr>
          <w:rFonts w:ascii="Arial" w:hAnsi="Arial" w:cs="Arial"/>
          <w:sz w:val="19"/>
          <w:szCs w:val="19"/>
          <w:lang w:val="sk-SK"/>
        </w:rPr>
        <w:t xml:space="preserve"> </w:t>
      </w:r>
      <w:r w:rsidR="005557DA" w:rsidRPr="000706F2">
        <w:rPr>
          <w:rFonts w:ascii="Arial" w:hAnsi="Arial" w:cs="Arial"/>
          <w:sz w:val="19"/>
          <w:szCs w:val="19"/>
          <w:lang w:val="sk-SK"/>
        </w:rPr>
        <w:t>Spôsob f</w:t>
      </w:r>
      <w:r w:rsidR="004376B9" w:rsidRPr="000706F2">
        <w:rPr>
          <w:rFonts w:ascii="Arial" w:hAnsi="Arial" w:cs="Arial"/>
          <w:sz w:val="19"/>
          <w:szCs w:val="19"/>
          <w:lang w:val="sk-SK"/>
        </w:rPr>
        <w:t>inancovani</w:t>
      </w:r>
      <w:r w:rsidR="005557DA" w:rsidRPr="000706F2">
        <w:rPr>
          <w:rFonts w:ascii="Arial" w:hAnsi="Arial" w:cs="Arial"/>
          <w:sz w:val="19"/>
          <w:szCs w:val="19"/>
          <w:lang w:val="sk-SK"/>
        </w:rPr>
        <w:t>a</w:t>
      </w:r>
      <w:r w:rsidR="004376B9" w:rsidRPr="000706F2">
        <w:rPr>
          <w:rFonts w:ascii="Arial" w:hAnsi="Arial" w:cs="Arial"/>
          <w:sz w:val="19"/>
          <w:szCs w:val="19"/>
          <w:lang w:val="sk-SK"/>
        </w:rPr>
        <w:t xml:space="preserve"> projektu a v súlade s podmienkami uvedenými vo výzve/vyzvaní);</w:t>
      </w:r>
    </w:p>
    <w:p w14:paraId="15B0CFBC" w14:textId="77777777"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Originál alebo úradne overená fotokópia zmluvy/zmlúv o zriadení účtu/účtov v zmysle </w:t>
      </w:r>
      <w:r w:rsidR="004376B9" w:rsidRPr="000706F2">
        <w:rPr>
          <w:rFonts w:ascii="Arial" w:hAnsi="Arial" w:cs="Arial"/>
          <w:sz w:val="19"/>
          <w:szCs w:val="19"/>
          <w:lang w:val="sk-SK"/>
        </w:rPr>
        <w:t xml:space="preserve">predloženej  </w:t>
      </w:r>
      <w:r w:rsidRPr="000706F2">
        <w:rPr>
          <w:rFonts w:ascii="Arial" w:hAnsi="Arial" w:cs="Arial"/>
          <w:sz w:val="19"/>
          <w:szCs w:val="19"/>
          <w:lang w:val="sk-SK"/>
        </w:rPr>
        <w:t>Identifikáci</w:t>
      </w:r>
      <w:r w:rsidR="004376B9" w:rsidRPr="000706F2">
        <w:rPr>
          <w:rFonts w:ascii="Arial" w:hAnsi="Arial" w:cs="Arial"/>
          <w:sz w:val="19"/>
          <w:szCs w:val="19"/>
          <w:lang w:val="sk-SK"/>
        </w:rPr>
        <w:t>e</w:t>
      </w:r>
      <w:r w:rsidRPr="000706F2">
        <w:rPr>
          <w:rFonts w:ascii="Arial" w:hAnsi="Arial" w:cs="Arial"/>
          <w:sz w:val="19"/>
          <w:szCs w:val="19"/>
          <w:lang w:val="sk-SK"/>
        </w:rPr>
        <w:t xml:space="preserve"> systému platieb a</w:t>
      </w:r>
      <w:r w:rsidR="004376B9" w:rsidRPr="000706F2">
        <w:rPr>
          <w:rFonts w:ascii="Arial" w:hAnsi="Arial" w:cs="Arial"/>
          <w:sz w:val="19"/>
          <w:szCs w:val="19"/>
          <w:lang w:val="sk-SK"/>
        </w:rPr>
        <w:t> </w:t>
      </w:r>
      <w:r w:rsidRPr="000706F2">
        <w:rPr>
          <w:rFonts w:ascii="Arial" w:hAnsi="Arial" w:cs="Arial"/>
          <w:sz w:val="19"/>
          <w:szCs w:val="19"/>
          <w:lang w:val="sk-SK"/>
        </w:rPr>
        <w:t>účtov</w:t>
      </w:r>
      <w:r w:rsidR="004376B9" w:rsidRPr="000706F2">
        <w:rPr>
          <w:rFonts w:ascii="Arial" w:hAnsi="Arial" w:cs="Arial"/>
          <w:sz w:val="19"/>
          <w:szCs w:val="19"/>
          <w:lang w:val="sk-SK"/>
        </w:rPr>
        <w:t>.</w:t>
      </w:r>
    </w:p>
    <w:p w14:paraId="15B0CFBD" w14:textId="19A0CFC2" w:rsidR="004376B9" w:rsidRPr="000706F2"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0706F2">
        <w:rPr>
          <w:rFonts w:ascii="Arial" w:hAnsi="Arial" w:cs="Arial"/>
          <w:b/>
          <w:i/>
          <w:sz w:val="19"/>
          <w:szCs w:val="19"/>
          <w:lang w:val="sk-SK"/>
        </w:rPr>
        <w:t>Odporúčanie pre prijímateľa:</w:t>
      </w:r>
      <w:r w:rsidRPr="000706F2">
        <w:rPr>
          <w:rFonts w:ascii="Arial" w:hAnsi="Arial" w:cs="Arial"/>
          <w:i/>
          <w:sz w:val="19"/>
          <w:szCs w:val="19"/>
          <w:lang w:val="sk-SK"/>
        </w:rPr>
        <w:t xml:space="preserve"> </w:t>
      </w:r>
      <w:r w:rsidR="004376B9" w:rsidRPr="000706F2">
        <w:rPr>
          <w:rFonts w:ascii="Arial" w:hAnsi="Arial" w:cs="Arial"/>
          <w:i/>
          <w:sz w:val="19"/>
          <w:szCs w:val="19"/>
          <w:lang w:val="sk-SK"/>
        </w:rPr>
        <w:t>V záujme urýchlenia prípravy návrhu na uzavretie zmluvy</w:t>
      </w:r>
      <w:r w:rsidR="00344DCE" w:rsidRPr="000706F2">
        <w:rPr>
          <w:rFonts w:ascii="Arial" w:hAnsi="Arial" w:cs="Arial"/>
          <w:i/>
          <w:sz w:val="19"/>
          <w:szCs w:val="19"/>
          <w:lang w:val="sk-SK"/>
        </w:rPr>
        <w:t xml:space="preserve"> o NFP</w:t>
      </w:r>
      <w:r w:rsidR="004376B9" w:rsidRPr="000706F2">
        <w:rPr>
          <w:rFonts w:ascii="Arial" w:hAnsi="Arial" w:cs="Arial"/>
          <w:i/>
          <w:sz w:val="19"/>
          <w:szCs w:val="19"/>
          <w:lang w:val="sk-SK"/>
        </w:rPr>
        <w:t xml:space="preserve">, uvedené prílohy odporúčame </w:t>
      </w:r>
      <w:r w:rsidR="00DA7C66" w:rsidRPr="000706F2">
        <w:rPr>
          <w:rFonts w:ascii="Arial" w:hAnsi="Arial" w:cs="Arial"/>
          <w:i/>
          <w:sz w:val="19"/>
          <w:szCs w:val="19"/>
          <w:lang w:val="sk-SK"/>
        </w:rPr>
        <w:t xml:space="preserve">pripravovať </w:t>
      </w:r>
      <w:r w:rsidR="00413710">
        <w:rPr>
          <w:rFonts w:ascii="Arial" w:hAnsi="Arial" w:cs="Arial"/>
          <w:i/>
          <w:sz w:val="19"/>
          <w:szCs w:val="19"/>
          <w:lang w:val="sk-SK"/>
        </w:rPr>
        <w:t>už v čase predkladania</w:t>
      </w:r>
      <w:r w:rsidR="004376B9" w:rsidRPr="000706F2">
        <w:rPr>
          <w:rFonts w:ascii="Arial" w:hAnsi="Arial" w:cs="Arial"/>
          <w:i/>
          <w:sz w:val="19"/>
          <w:szCs w:val="19"/>
          <w:lang w:val="sk-SK"/>
        </w:rPr>
        <w:t xml:space="preserve"> ŽoNFP.</w:t>
      </w:r>
    </w:p>
    <w:p w14:paraId="15B0CFBE"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0706F2"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Pr="000706F2">
        <w:rPr>
          <w:rFonts w:ascii="Arial" w:hAnsi="Arial" w:cs="Arial"/>
          <w:sz w:val="19"/>
          <w:szCs w:val="19"/>
          <w:lang w:val="sk-SK"/>
        </w:rPr>
        <w:tab/>
        <w:t xml:space="preserve">ktorému rozhodnutie o schválení </w:t>
      </w:r>
      <w:r w:rsidR="000A7D06" w:rsidRPr="000706F2">
        <w:rPr>
          <w:rFonts w:ascii="Arial" w:hAnsi="Arial" w:cs="Arial"/>
          <w:sz w:val="19"/>
          <w:szCs w:val="19"/>
          <w:lang w:val="sk-SK"/>
        </w:rPr>
        <w:t xml:space="preserve">ŽoNFP </w:t>
      </w:r>
      <w:r w:rsidRPr="000706F2">
        <w:rPr>
          <w:rFonts w:ascii="Arial" w:hAnsi="Arial" w:cs="Arial"/>
          <w:sz w:val="19"/>
          <w:szCs w:val="19"/>
          <w:lang w:val="sk-SK"/>
        </w:rPr>
        <w:t xml:space="preserve">nadobudlo právoplatnosť; </w:t>
      </w:r>
    </w:p>
    <w:p w14:paraId="15B0CFC0"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b) </w:t>
      </w:r>
      <w:r w:rsidRPr="000706F2">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c) </w:t>
      </w:r>
      <w:r w:rsidRPr="000706F2">
        <w:rPr>
          <w:rFonts w:ascii="Arial" w:hAnsi="Arial" w:cs="Arial"/>
          <w:sz w:val="19"/>
          <w:szCs w:val="19"/>
          <w:lang w:val="sk-SK"/>
        </w:rPr>
        <w:tab/>
        <w:t xml:space="preserve">ktorý poskytol potrebnú súčinnosť. </w:t>
      </w:r>
    </w:p>
    <w:p w14:paraId="15B0CFC2" w14:textId="19271F8D"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0706F2">
        <w:rPr>
          <w:rFonts w:ascii="Arial" w:hAnsi="Arial" w:cs="Arial"/>
          <w:sz w:val="19"/>
          <w:szCs w:val="19"/>
          <w:lang w:val="sk-SK"/>
        </w:rPr>
        <w:t>splnenia všetkých podmienok uvedených v odseku vyššie</w:t>
      </w:r>
      <w:r w:rsidRPr="000706F2">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doručí RO pre OP EVS dva rovnopisy prijatého návrhu na uzavretie zmluvy o NFP. </w:t>
      </w:r>
    </w:p>
    <w:p w14:paraId="15B0CFC6" w14:textId="0CF22D22"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zabezpečí v súlade s ustanoveniami </w:t>
      </w:r>
      <w:r w:rsidR="00101C7E" w:rsidRPr="000706F2">
        <w:rPr>
          <w:rFonts w:ascii="Arial" w:hAnsi="Arial" w:cs="Arial"/>
          <w:sz w:val="19"/>
          <w:szCs w:val="19"/>
          <w:lang w:val="sk-SK"/>
        </w:rPr>
        <w:t>z</w:t>
      </w:r>
      <w:r w:rsidR="00D86ED1" w:rsidRPr="000706F2">
        <w:rPr>
          <w:rFonts w:ascii="Arial" w:hAnsi="Arial" w:cs="Arial"/>
          <w:sz w:val="19"/>
          <w:szCs w:val="19"/>
          <w:lang w:val="sk-SK"/>
        </w:rPr>
        <w:t>ákona č. 211/2000 Z.</w:t>
      </w:r>
      <w:r w:rsidR="00A26E9E" w:rsidRPr="000706F2">
        <w:rPr>
          <w:rFonts w:ascii="Arial" w:hAnsi="Arial" w:cs="Arial"/>
          <w:sz w:val="19"/>
          <w:szCs w:val="19"/>
          <w:lang w:val="sk-SK"/>
        </w:rPr>
        <w:t xml:space="preserve"> </w:t>
      </w:r>
      <w:r w:rsidR="00D86ED1" w:rsidRPr="000706F2">
        <w:rPr>
          <w:rFonts w:ascii="Arial" w:hAnsi="Arial" w:cs="Arial"/>
          <w:sz w:val="19"/>
          <w:szCs w:val="19"/>
          <w:lang w:val="sk-SK"/>
        </w:rPr>
        <w:t xml:space="preserve">z. </w:t>
      </w:r>
      <w:r w:rsidRPr="000706F2">
        <w:rPr>
          <w:rFonts w:ascii="Arial" w:hAnsi="Arial" w:cs="Arial"/>
          <w:sz w:val="19"/>
          <w:szCs w:val="19"/>
          <w:lang w:val="sk-SK"/>
        </w:rPr>
        <w:t>o</w:t>
      </w:r>
      <w:r w:rsidR="003C3D5D" w:rsidRPr="000706F2">
        <w:rPr>
          <w:rFonts w:ascii="Arial" w:hAnsi="Arial" w:cs="Arial"/>
          <w:sz w:val="19"/>
          <w:szCs w:val="19"/>
          <w:lang w:val="sk-SK"/>
        </w:rPr>
        <w:t> </w:t>
      </w:r>
      <w:r w:rsidRPr="000706F2">
        <w:rPr>
          <w:rFonts w:ascii="Arial" w:hAnsi="Arial" w:cs="Arial"/>
          <w:sz w:val="19"/>
          <w:szCs w:val="19"/>
          <w:lang w:val="sk-SK"/>
        </w:rPr>
        <w:t>slobod</w:t>
      </w:r>
      <w:r w:rsidR="003C3D5D" w:rsidRPr="000706F2">
        <w:rPr>
          <w:rFonts w:ascii="Arial" w:hAnsi="Arial" w:cs="Arial"/>
          <w:sz w:val="19"/>
          <w:szCs w:val="19"/>
          <w:lang w:val="sk-SK"/>
        </w:rPr>
        <w:t>nom prístupe k</w:t>
      </w:r>
      <w:r w:rsidRPr="000706F2">
        <w:rPr>
          <w:rFonts w:ascii="Arial" w:hAnsi="Arial" w:cs="Arial"/>
          <w:sz w:val="19"/>
          <w:szCs w:val="19"/>
          <w:lang w:val="sk-SK"/>
        </w:rPr>
        <w:t xml:space="preserve"> </w:t>
      </w:r>
      <w:r w:rsidR="00E1761C" w:rsidRPr="000706F2">
        <w:rPr>
          <w:rFonts w:ascii="Arial" w:hAnsi="Arial" w:cs="Arial"/>
          <w:sz w:val="19"/>
          <w:szCs w:val="19"/>
          <w:lang w:val="sk-SK"/>
        </w:rPr>
        <w:t>informáciám</w:t>
      </w:r>
      <w:r w:rsidR="00D86ED1" w:rsidRPr="000706F2">
        <w:rPr>
          <w:rFonts w:ascii="Arial" w:hAnsi="Arial" w:cs="Arial"/>
          <w:sz w:val="19"/>
          <w:szCs w:val="19"/>
          <w:lang w:val="sk-SK"/>
        </w:rPr>
        <w:t xml:space="preserve"> a o zmene a doplnení niektorých zákonov,</w:t>
      </w:r>
      <w:r w:rsidRPr="000706F2">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0706F2">
        <w:rPr>
          <w:rFonts w:ascii="Arial" w:hAnsi="Arial" w:cs="Arial"/>
          <w:sz w:val="19"/>
          <w:szCs w:val="19"/>
          <w:lang w:val="sk-SK"/>
        </w:rPr>
        <w:t xml:space="preserve"> príspevku</w:t>
      </w:r>
      <w:r w:rsidRPr="000706F2">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0706F2">
        <w:rPr>
          <w:rFonts w:ascii="Arial" w:hAnsi="Arial" w:cs="Arial"/>
          <w:sz w:val="19"/>
          <w:szCs w:val="19"/>
          <w:lang w:val="sk-SK"/>
        </w:rPr>
        <w:t> </w:t>
      </w:r>
      <w:r w:rsidRPr="000706F2">
        <w:rPr>
          <w:rFonts w:ascii="Arial" w:hAnsi="Arial" w:cs="Arial"/>
          <w:sz w:val="19"/>
          <w:szCs w:val="19"/>
          <w:lang w:val="sk-SK"/>
        </w:rPr>
        <w:t>NFP</w:t>
      </w:r>
      <w:r w:rsidR="00B00EE3" w:rsidRPr="000706F2">
        <w:rPr>
          <w:rFonts w:ascii="Arial" w:hAnsi="Arial" w:cs="Arial"/>
          <w:sz w:val="19"/>
          <w:szCs w:val="19"/>
          <w:lang w:val="sk-SK"/>
        </w:rPr>
        <w:t xml:space="preserve"> a </w:t>
      </w:r>
      <w:r w:rsidR="007236BC" w:rsidRPr="000706F2">
        <w:rPr>
          <w:rFonts w:ascii="Arial" w:hAnsi="Arial" w:cs="Arial"/>
          <w:sz w:val="19"/>
          <w:szCs w:val="19"/>
          <w:lang w:val="sk-SK"/>
        </w:rPr>
        <w:t>následne sa</w:t>
      </w:r>
      <w:r w:rsidR="00B00EE3" w:rsidRPr="000706F2">
        <w:rPr>
          <w:rFonts w:ascii="Arial" w:hAnsi="Arial" w:cs="Arial"/>
          <w:sz w:val="19"/>
          <w:szCs w:val="19"/>
          <w:lang w:val="sk-SK"/>
        </w:rPr>
        <w:t xml:space="preserve"> prijímateľ riadi </w:t>
      </w:r>
      <w:r w:rsidR="007236BC" w:rsidRPr="000706F2">
        <w:rPr>
          <w:rFonts w:ascii="Arial" w:hAnsi="Arial" w:cs="Arial"/>
          <w:sz w:val="19"/>
          <w:szCs w:val="19"/>
          <w:lang w:val="sk-SK"/>
        </w:rPr>
        <w:t xml:space="preserve">aj </w:t>
      </w:r>
      <w:r w:rsidR="00E14EDF" w:rsidRPr="000706F2">
        <w:rPr>
          <w:rFonts w:ascii="Arial" w:hAnsi="Arial" w:cs="Arial"/>
          <w:sz w:val="19"/>
          <w:szCs w:val="19"/>
          <w:lang w:val="sk-SK"/>
        </w:rPr>
        <w:t>postupmi definovanými v </w:t>
      </w:r>
      <w:r w:rsidR="006674CA" w:rsidRPr="000706F2">
        <w:rPr>
          <w:rFonts w:ascii="Arial" w:hAnsi="Arial" w:cs="Arial"/>
          <w:sz w:val="19"/>
          <w:szCs w:val="19"/>
          <w:lang w:val="sk-SK"/>
        </w:rPr>
        <w:t>P</w:t>
      </w:r>
      <w:r w:rsidR="00B00EE3" w:rsidRPr="000706F2">
        <w:rPr>
          <w:rFonts w:ascii="Arial" w:hAnsi="Arial" w:cs="Arial"/>
          <w:sz w:val="19"/>
          <w:szCs w:val="19"/>
          <w:lang w:val="sk-SK"/>
        </w:rPr>
        <w:t>ríručke pre prijímateľa.</w:t>
      </w:r>
      <w:r w:rsidRPr="000706F2">
        <w:rPr>
          <w:rFonts w:ascii="Arial" w:hAnsi="Arial" w:cs="Arial"/>
          <w:sz w:val="19"/>
          <w:szCs w:val="19"/>
          <w:lang w:val="sk-SK"/>
        </w:rPr>
        <w:t xml:space="preserve"> </w:t>
      </w:r>
    </w:p>
    <w:p w14:paraId="15B0CFC7" w14:textId="77777777" w:rsidR="00F220F5" w:rsidRPr="000706F2" w:rsidRDefault="00F220F5" w:rsidP="007F7349">
      <w:pPr>
        <w:spacing w:line="288" w:lineRule="auto"/>
        <w:rPr>
          <w:rFonts w:ascii="Arial" w:hAnsi="Arial" w:cs="Arial"/>
          <w:b/>
          <w:sz w:val="19"/>
          <w:szCs w:val="19"/>
          <w:lang w:val="sk-SK"/>
        </w:rPr>
      </w:pPr>
    </w:p>
    <w:p w14:paraId="6D61CC74" w14:textId="539A57B3" w:rsidR="0050401D" w:rsidRDefault="00C109CC" w:rsidP="00C109CC">
      <w:pPr>
        <w:spacing w:line="288" w:lineRule="auto"/>
        <w:jc w:val="both"/>
        <w:rPr>
          <w:rFonts w:ascii="Arial" w:hAnsi="Arial" w:cs="Arial"/>
          <w:sz w:val="19"/>
          <w:szCs w:val="19"/>
          <w:lang w:val="sk-SK"/>
        </w:rPr>
      </w:pPr>
      <w:r w:rsidRPr="000706F2">
        <w:rPr>
          <w:rFonts w:ascii="Arial" w:hAnsi="Arial" w:cs="Arial"/>
          <w:b/>
          <w:sz w:val="19"/>
          <w:szCs w:val="19"/>
          <w:lang w:val="sk-SK"/>
        </w:rPr>
        <w:t>V prípade, ak je žiadateľom organizačná jednotka MV SR</w:t>
      </w:r>
      <w:r w:rsidRPr="000706F2">
        <w:rPr>
          <w:rFonts w:ascii="Arial" w:hAnsi="Arial" w:cs="Arial"/>
          <w:sz w:val="19"/>
          <w:szCs w:val="19"/>
          <w:lang w:val="sk-SK"/>
        </w:rPr>
        <w:t xml:space="preserve">, zmluva o NFP sa neuzatvára a </w:t>
      </w:r>
      <w:r w:rsidRPr="000706F2">
        <w:rPr>
          <w:rFonts w:ascii="Arial" w:hAnsi="Arial" w:cs="Arial"/>
          <w:b/>
          <w:sz w:val="19"/>
          <w:szCs w:val="19"/>
          <w:lang w:val="sk-SK"/>
        </w:rPr>
        <w:t>práva a povinnosti sú upravené rozhodnutím o schválení ŽoNFP</w:t>
      </w:r>
      <w:r w:rsidR="00413710">
        <w:rPr>
          <w:rFonts w:ascii="Arial" w:hAnsi="Arial" w:cs="Arial"/>
          <w:b/>
          <w:sz w:val="19"/>
          <w:szCs w:val="19"/>
          <w:lang w:val="sk-SK"/>
        </w:rPr>
        <w:t xml:space="preserve"> </w:t>
      </w:r>
      <w:r w:rsidR="00DE50FB">
        <w:rPr>
          <w:rFonts w:ascii="Arial" w:hAnsi="Arial" w:cs="Arial"/>
          <w:sz w:val="19"/>
          <w:szCs w:val="19"/>
          <w:lang w:val="sk-SK"/>
        </w:rPr>
        <w:t>(</w:t>
      </w:r>
      <w:hyperlink r:id="rId30"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00C66106" w:rsidRPr="000706F2">
        <w:rPr>
          <w:rFonts w:ascii="Arial" w:hAnsi="Arial" w:cs="Arial"/>
          <w:sz w:val="19"/>
          <w:szCs w:val="19"/>
          <w:lang w:val="sk-SK"/>
        </w:rPr>
        <w:t xml:space="preserve"> </w:t>
      </w:r>
      <w:r w:rsidR="00B6766B" w:rsidRPr="00B6766B">
        <w:rPr>
          <w:rFonts w:ascii="Arial" w:hAnsi="Arial" w:cs="Arial"/>
          <w:sz w:val="19"/>
          <w:szCs w:val="19"/>
          <w:lang w:val="sk-SK"/>
        </w:rPr>
        <w:t xml:space="preserve"> </w:t>
      </w:r>
      <w:r w:rsidR="00B6766B" w:rsidRPr="00485605">
        <w:rPr>
          <w:rFonts w:ascii="Arial" w:hAnsi="Arial" w:cs="Arial"/>
          <w:sz w:val="19"/>
          <w:szCs w:val="19"/>
          <w:lang w:val="sk-SK"/>
        </w:rPr>
        <w:t>Nadobudnutím právoplatnosti tohto rozhodnutia podľa § 52 ods. 1 zák. č. 71/1967 Zb. o správnom konaní (Správny poriadok</w:t>
      </w:r>
      <w:r w:rsidR="00B6766B">
        <w:rPr>
          <w:rFonts w:ascii="Arial" w:hAnsi="Arial" w:cs="Arial"/>
          <w:sz w:val="19"/>
          <w:szCs w:val="19"/>
          <w:lang w:val="sk-SK"/>
        </w:rPr>
        <w:t xml:space="preserve">) v znení neskorších predpisov </w:t>
      </w:r>
      <w:r w:rsidR="00B6766B" w:rsidRPr="00485605">
        <w:rPr>
          <w:rFonts w:ascii="Arial" w:hAnsi="Arial" w:cs="Arial"/>
          <w:sz w:val="19"/>
          <w:szCs w:val="19"/>
          <w:lang w:val="sk-SK"/>
        </w:rPr>
        <w:t>nadobúda toto rozhodnutie účinnosť a Žiadateľ sa ďalej</w:t>
      </w:r>
      <w:r w:rsidR="00B6766B">
        <w:rPr>
          <w:rFonts w:ascii="Arial" w:hAnsi="Arial" w:cs="Arial"/>
          <w:sz w:val="19"/>
          <w:szCs w:val="19"/>
          <w:lang w:val="sk-SK"/>
        </w:rPr>
        <w:t xml:space="preserve"> </w:t>
      </w:r>
      <w:r w:rsidR="00B6766B" w:rsidRPr="00485605">
        <w:rPr>
          <w:rFonts w:ascii="Arial" w:hAnsi="Arial" w:cs="Arial"/>
          <w:sz w:val="19"/>
          <w:szCs w:val="19"/>
          <w:lang w:val="sk-SK"/>
        </w:rPr>
        <w:t>označuje ako Prijímateľ.</w:t>
      </w:r>
      <w:r w:rsidR="00B6766B">
        <w:rPr>
          <w:rFonts w:ascii="Arial" w:hAnsi="Arial" w:cs="Arial"/>
          <w:sz w:val="19"/>
          <w:szCs w:val="19"/>
          <w:lang w:val="sk-SK"/>
        </w:rPr>
        <w:t xml:space="preserve"> Z uvedeného vyplýva, že rozhodnutia o schválení ŽoNFP je  právoplatné, ak proti nemu nie je možné dať odvolanie. </w:t>
      </w:r>
      <w:r w:rsidR="00B6766B" w:rsidRPr="003E5912">
        <w:rPr>
          <w:rFonts w:ascii="Arial" w:hAnsi="Arial" w:cs="Arial"/>
          <w:sz w:val="19"/>
          <w:szCs w:val="19"/>
          <w:lang w:val="sk-SK"/>
        </w:rPr>
        <w:t xml:space="preserve">Proti tomuto rozhodnutiu je v súlade s § 22 zákona o príspevku z EŠIF možné podať odvolanie </w:t>
      </w:r>
      <w:r w:rsidR="00B6766B" w:rsidRPr="003A71F3">
        <w:rPr>
          <w:rFonts w:ascii="Arial" w:hAnsi="Arial" w:cs="Arial"/>
          <w:sz w:val="19"/>
          <w:szCs w:val="19"/>
          <w:lang w:val="sk-SK"/>
        </w:rPr>
        <w:t xml:space="preserve"> do 10 pracovných dní odo </w:t>
      </w:r>
      <w:r w:rsidR="00B6766B">
        <w:rPr>
          <w:rFonts w:ascii="Arial" w:hAnsi="Arial" w:cs="Arial"/>
          <w:sz w:val="19"/>
          <w:szCs w:val="19"/>
          <w:lang w:val="sk-SK"/>
        </w:rPr>
        <w:t xml:space="preserve">dňa doručenia tohto rozhodnutia, pričom </w:t>
      </w:r>
      <w:r w:rsidR="00B6766B">
        <w:rPr>
          <w:rFonts w:ascii="ITCBookmanEE" w:hAnsi="ITCBookmanEE" w:cs="ITCBookmanEE"/>
          <w:color w:val="231F20"/>
          <w:sz w:val="19"/>
          <w:szCs w:val="19"/>
          <w:lang w:val="sk-SK"/>
        </w:rPr>
        <w:t xml:space="preserve">žiadateľ </w:t>
      </w:r>
      <w:r w:rsidR="00B6766B">
        <w:rPr>
          <w:rFonts w:ascii="Arial" w:hAnsi="Arial" w:cs="Arial"/>
          <w:sz w:val="19"/>
          <w:szCs w:val="19"/>
          <w:lang w:val="sk-SK"/>
        </w:rPr>
        <w:t xml:space="preserve">sa </w:t>
      </w:r>
      <w:r w:rsidR="00B6766B" w:rsidRPr="003E5912">
        <w:rPr>
          <w:rFonts w:ascii="Arial" w:hAnsi="Arial" w:cs="Arial"/>
          <w:sz w:val="19"/>
          <w:szCs w:val="19"/>
          <w:lang w:val="sk-SK"/>
        </w:rPr>
        <w:t>môže písomne</w:t>
      </w:r>
      <w:r w:rsidR="00B6766B">
        <w:rPr>
          <w:rFonts w:ascii="ITCBookmanEE" w:hAnsi="ITCBookmanEE" w:cs="ITCBookmanEE"/>
          <w:color w:val="231F20"/>
          <w:sz w:val="19"/>
          <w:szCs w:val="19"/>
          <w:lang w:val="sk-SK"/>
        </w:rPr>
        <w:t xml:space="preserve"> u poskytovateľa práva na odvolanie vzdať.</w:t>
      </w:r>
    </w:p>
    <w:p w14:paraId="29F1A127" w14:textId="77777777" w:rsidR="0050401D" w:rsidRPr="000706F2" w:rsidRDefault="0050401D" w:rsidP="00C109CC">
      <w:pPr>
        <w:spacing w:line="288" w:lineRule="auto"/>
        <w:jc w:val="both"/>
        <w:rPr>
          <w:rFonts w:ascii="Arial" w:hAnsi="Arial" w:cs="Arial"/>
          <w:sz w:val="19"/>
          <w:szCs w:val="19"/>
          <w:lang w:val="sk-SK"/>
        </w:rPr>
      </w:pPr>
    </w:p>
    <w:p w14:paraId="15B0CFCF" w14:textId="77777777" w:rsidR="0081131A" w:rsidRPr="000706F2" w:rsidRDefault="00F220F5" w:rsidP="00062A9E">
      <w:pPr>
        <w:pStyle w:val="Nadpis1"/>
        <w:numPr>
          <w:ilvl w:val="0"/>
          <w:numId w:val="29"/>
        </w:numPr>
        <w:spacing w:after="480" w:line="288" w:lineRule="auto"/>
        <w:rPr>
          <w:i w:val="0"/>
          <w:lang w:val="sk-SK"/>
        </w:rPr>
      </w:pPr>
      <w:bookmarkStart w:id="512" w:name="_Toc440355027"/>
      <w:bookmarkStart w:id="513" w:name="_Toc440374966"/>
      <w:bookmarkStart w:id="514" w:name="_Toc440634450"/>
      <w:bookmarkStart w:id="515" w:name="_Toc440355028"/>
      <w:bookmarkStart w:id="516" w:name="_Toc440374967"/>
      <w:bookmarkStart w:id="517" w:name="_Toc440634451"/>
      <w:bookmarkStart w:id="518" w:name="_Toc440355029"/>
      <w:bookmarkStart w:id="519" w:name="_Toc440374968"/>
      <w:bookmarkStart w:id="520" w:name="_Toc440634452"/>
      <w:bookmarkStart w:id="521" w:name="_Toc440355030"/>
      <w:bookmarkStart w:id="522" w:name="_Toc440374969"/>
      <w:bookmarkStart w:id="523" w:name="_Toc440634453"/>
      <w:bookmarkStart w:id="524" w:name="_Toc440355031"/>
      <w:bookmarkStart w:id="525" w:name="_Toc440374970"/>
      <w:bookmarkStart w:id="526" w:name="_Toc440634454"/>
      <w:bookmarkStart w:id="527" w:name="_Toc440355032"/>
      <w:bookmarkStart w:id="528" w:name="_Toc440374971"/>
      <w:bookmarkStart w:id="529" w:name="_Toc440634455"/>
      <w:bookmarkStart w:id="530" w:name="_Toc440355033"/>
      <w:bookmarkStart w:id="531" w:name="_Toc440374972"/>
      <w:bookmarkStart w:id="532" w:name="_Toc440634456"/>
      <w:bookmarkStart w:id="533" w:name="_Toc440355034"/>
      <w:bookmarkStart w:id="534" w:name="_Toc440374973"/>
      <w:bookmarkStart w:id="535" w:name="_Toc440634457"/>
      <w:bookmarkStart w:id="536" w:name="_Toc417132523"/>
      <w:bookmarkStart w:id="537" w:name="_Toc417648938"/>
      <w:bookmarkStart w:id="538" w:name="_Toc440355035"/>
      <w:bookmarkStart w:id="539" w:name="_Toc440375358"/>
      <w:bookmarkStart w:id="540" w:name="_Toc458432944"/>
      <w:bookmarkStart w:id="541" w:name="_Toc458515696"/>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0706F2">
        <w:rPr>
          <w:i w:val="0"/>
          <w:lang w:val="sk-SK"/>
        </w:rPr>
        <w:t>Komunikácia medzi žiadateľmi a</w:t>
      </w:r>
      <w:r w:rsidR="003C3D5D" w:rsidRPr="000706F2">
        <w:rPr>
          <w:i w:val="0"/>
          <w:lang w:val="sk-SK"/>
        </w:rPr>
        <w:t> </w:t>
      </w:r>
      <w:r w:rsidRPr="000706F2">
        <w:rPr>
          <w:i w:val="0"/>
          <w:lang w:val="sk-SK"/>
        </w:rPr>
        <w:t>RO</w:t>
      </w:r>
      <w:r w:rsidR="003C3D5D" w:rsidRPr="000706F2">
        <w:rPr>
          <w:i w:val="0"/>
          <w:lang w:val="sk-SK"/>
        </w:rPr>
        <w:t xml:space="preserve"> pre OP EVS</w:t>
      </w:r>
      <w:bookmarkEnd w:id="536"/>
      <w:bookmarkEnd w:id="537"/>
      <w:bookmarkEnd w:id="538"/>
      <w:bookmarkEnd w:id="539"/>
      <w:bookmarkEnd w:id="540"/>
      <w:bookmarkEnd w:id="541"/>
    </w:p>
    <w:p w14:paraId="55B75C3D" w14:textId="3F3FCCB6" w:rsidR="00FA7A4F" w:rsidRPr="00FA7A4F" w:rsidRDefault="00FA7A4F" w:rsidP="00FA7A4F">
      <w:pPr>
        <w:pStyle w:val="Nadpis2"/>
        <w:spacing w:line="480" w:lineRule="auto"/>
        <w:rPr>
          <w:rFonts w:ascii="Arial" w:hAnsi="Arial" w:cs="Arial"/>
          <w:b/>
          <w:szCs w:val="24"/>
          <w:lang w:val="sk-SK"/>
        </w:rPr>
      </w:pPr>
      <w:bookmarkStart w:id="542" w:name="_Toc458515697"/>
      <w:r w:rsidRPr="00FA7A4F">
        <w:rPr>
          <w:rFonts w:ascii="Arial" w:hAnsi="Arial" w:cs="Arial"/>
          <w:b/>
          <w:szCs w:val="24"/>
          <w:lang w:val="sk-SK"/>
        </w:rPr>
        <w:t>7.1 Žiadateľ (potenciálny prijímateľ)</w:t>
      </w:r>
      <w:bookmarkEnd w:id="542"/>
    </w:p>
    <w:p w14:paraId="15B0CFD1"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zmysle kapitoly II Informovanie a komunikácia, </w:t>
      </w:r>
      <w:r w:rsidR="00DA16F4" w:rsidRPr="000706F2">
        <w:rPr>
          <w:rFonts w:ascii="Arial" w:hAnsi="Arial" w:cs="Arial"/>
          <w:sz w:val="19"/>
          <w:szCs w:val="19"/>
          <w:lang w:val="sk-SK"/>
        </w:rPr>
        <w:t xml:space="preserve">bod 1, </w:t>
      </w:r>
      <w:r w:rsidRPr="000706F2">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zabezpečenia informovania a komunikácie je: </w:t>
      </w:r>
    </w:p>
    <w:p w14:paraId="15B0CFD3"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prehlbovanie informovanosti o stanovených cieľoch a možnostiach pomoci poskytovanej z EŠIF; </w:t>
      </w:r>
    </w:p>
    <w:p w14:paraId="15B0CFD5"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zvýšenie transparentnosti v súvislosti s využívaním EŠIF; </w:t>
      </w:r>
    </w:p>
    <w:p w14:paraId="15B0CFD6" w14:textId="375233B4" w:rsidR="009408CE" w:rsidRPr="000706F2"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323A97" w:rsidRPr="000706F2">
        <w:rPr>
          <w:rFonts w:ascii="Arial" w:hAnsi="Arial" w:cs="Arial"/>
          <w:sz w:val="19"/>
          <w:szCs w:val="19"/>
          <w:lang w:val="sk-SK"/>
        </w:rPr>
        <w:tab/>
      </w:r>
      <w:r w:rsidRPr="000706F2">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posilňovanie absorpčnej kapacity. </w:t>
      </w:r>
    </w:p>
    <w:p w14:paraId="15B0CFD9"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Nástrojmi posilňovania absorpčnej kapacity sú: </w:t>
      </w:r>
    </w:p>
    <w:p w14:paraId="15B0CFDA" w14:textId="413BE406"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vytvorenie možností na šírenie príkladov osvedčenej praxe; </w:t>
      </w:r>
    </w:p>
    <w:p w14:paraId="15B0CFDB" w14:textId="31A78423"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zabezpečovanie školení a seminárov na výmenu skúseností; </w:t>
      </w:r>
    </w:p>
    <w:p w14:paraId="15B0CFDC" w14:textId="0284F0E9"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podpora partnerstva a vzájomnej spolupráce pri príprave a realizácii projektov; </w:t>
      </w:r>
    </w:p>
    <w:p w14:paraId="15B0CFDD" w14:textId="411AC4FB"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zaisťovanie aktivít na sledovanie a vyhodnocovanie tejto oblasti. </w:t>
      </w:r>
    </w:p>
    <w:p w14:paraId="15B0CFDE"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Poskytovanie informácií pre žiadateľov prebieha na dvoch úrovniach.</w:t>
      </w:r>
    </w:p>
    <w:p w14:paraId="6403D896" w14:textId="77777777" w:rsidR="001545E4" w:rsidRDefault="001545E4" w:rsidP="00AC1F93">
      <w:pPr>
        <w:pStyle w:val="Nadpis2"/>
        <w:rPr>
          <w:b/>
          <w:lang w:val="sk-SK"/>
        </w:rPr>
      </w:pPr>
      <w:bookmarkStart w:id="543" w:name="_Toc458515698"/>
    </w:p>
    <w:p w14:paraId="726A81C7" w14:textId="0883063C" w:rsidR="00FA7A4F" w:rsidRPr="00FA7A4F" w:rsidRDefault="00FA7A4F" w:rsidP="00FA7A4F">
      <w:pPr>
        <w:pStyle w:val="Nadpis2"/>
        <w:spacing w:line="480" w:lineRule="auto"/>
        <w:rPr>
          <w:b/>
          <w:lang w:val="sk-SK"/>
        </w:rPr>
      </w:pPr>
      <w:r w:rsidRPr="00FA7A4F">
        <w:rPr>
          <w:b/>
          <w:lang w:val="sk-SK"/>
        </w:rPr>
        <w:t>7.2 Na úrovni CKO</w:t>
      </w:r>
      <w:bookmarkEnd w:id="543"/>
    </w:p>
    <w:p w14:paraId="15B0CFE0" w14:textId="160DBF55"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0706F2">
          <w:rPr>
            <w:rFonts w:ascii="Arial" w:hAnsi="Arial" w:cs="Arial"/>
            <w:sz w:val="19"/>
            <w:szCs w:val="19"/>
            <w:lang w:val="sk-SK"/>
          </w:rPr>
          <w:t>www.partnerskadohoda.sk</w:t>
        </w:r>
      </w:hyperlink>
      <w:r w:rsidRPr="000706F2">
        <w:rPr>
          <w:rFonts w:ascii="Arial" w:hAnsi="Arial" w:cs="Arial"/>
          <w:sz w:val="19"/>
          <w:szCs w:val="19"/>
          <w:lang w:val="sk-SK"/>
        </w:rPr>
        <w:t xml:space="preserve">.  </w:t>
      </w:r>
    </w:p>
    <w:p w14:paraId="15B0CFE1"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Webové sídlo CKO obsahuje najmä nasledujúce informácie: </w:t>
      </w:r>
    </w:p>
    <w:p w14:paraId="15B0CFE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schválenú PD, schválené OP a ďalšie dokumenty spojené s implementáciou EŠIF; </w:t>
      </w:r>
    </w:p>
    <w:p w14:paraId="15B0CFE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legislatívu SR a EÚ zameraná na EŠIF programového obdobia 2014 – 2020; </w:t>
      </w:r>
    </w:p>
    <w:p w14:paraId="15B0CFE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jednotlivých OP; </w:t>
      </w:r>
    </w:p>
    <w:p w14:paraId="15B0CFE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aktuálnom stave čerpania EŠIF; </w:t>
      </w:r>
    </w:p>
    <w:p w14:paraId="15B0CFE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výročné/záverečné správy o vykonávaní OP a správy o pokroku pri vykonávaní PD; </w:t>
      </w:r>
    </w:p>
    <w:p w14:paraId="15B0CFE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jednotlivé RO a SO; </w:t>
      </w:r>
    </w:p>
    <w:p w14:paraId="15B0CFE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zástupcov v rámci Integrovanej siete informačno-poradenských centier o OP EŠIF </w:t>
      </w:r>
    </w:p>
    <w:p w14:paraId="15B0CFE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k) </w:t>
      </w:r>
      <w:r w:rsidR="00E1761C" w:rsidRPr="000706F2">
        <w:rPr>
          <w:rFonts w:ascii="Arial" w:hAnsi="Arial" w:cs="Arial"/>
          <w:sz w:val="19"/>
          <w:szCs w:val="19"/>
          <w:lang w:val="sk-SK"/>
        </w:rPr>
        <w:tab/>
      </w:r>
      <w:r w:rsidRPr="000706F2">
        <w:rPr>
          <w:rFonts w:ascii="Arial" w:hAnsi="Arial" w:cs="Arial"/>
          <w:sz w:val="19"/>
          <w:szCs w:val="19"/>
          <w:lang w:val="sk-SK"/>
        </w:rPr>
        <w:t xml:space="preserve">zoznam projektov, ktoré boli spolufinancované z EŠIF; </w:t>
      </w:r>
    </w:p>
    <w:p w14:paraId="15B0CFE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l) </w:t>
      </w:r>
      <w:r w:rsidR="00E1761C" w:rsidRPr="000706F2">
        <w:rPr>
          <w:rFonts w:ascii="Arial" w:hAnsi="Arial" w:cs="Arial"/>
          <w:sz w:val="19"/>
          <w:szCs w:val="19"/>
          <w:lang w:val="sk-SK"/>
        </w:rPr>
        <w:tab/>
      </w:r>
      <w:r w:rsidRPr="000706F2">
        <w:rPr>
          <w:rFonts w:ascii="Arial" w:hAnsi="Arial" w:cs="Arial"/>
          <w:sz w:val="19"/>
          <w:szCs w:val="19"/>
          <w:lang w:val="sk-SK"/>
        </w:rPr>
        <w:t xml:space="preserve">príklady dobrej praxe (názov, krátky opis projektu, fotografie) a mapu realizovaných projektov; </w:t>
      </w:r>
    </w:p>
    <w:p w14:paraId="15B0CFE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Hlavnými činnosťami IPC sú: </w:t>
      </w:r>
    </w:p>
    <w:p w14:paraId="15B0CFF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b)</w:t>
      </w:r>
      <w:r w:rsidR="00CB7C53" w:rsidRPr="000706F2">
        <w:rPr>
          <w:rFonts w:ascii="Arial" w:hAnsi="Arial" w:cs="Arial"/>
          <w:sz w:val="19"/>
          <w:szCs w:val="19"/>
          <w:lang w:val="sk-SK"/>
        </w:rPr>
        <w:tab/>
      </w:r>
      <w:r w:rsidRPr="000706F2">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seminárov k zverejneným výzvam; </w:t>
      </w:r>
    </w:p>
    <w:p w14:paraId="15B0CFF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žiadateľov na podporu procesu prípravy ŽoNFP; </w:t>
      </w:r>
    </w:p>
    <w:p w14:paraId="15B0CFF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prijímateľov na podporu procesu implementácie projektov; </w:t>
      </w:r>
    </w:p>
    <w:p w14:paraId="15B0CFF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tematickom zameraní projektových zámerov/ŽoNFP; </w:t>
      </w:r>
    </w:p>
    <w:p w14:paraId="15B0CFF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0706F2" w:rsidRDefault="000706F2" w:rsidP="00AC1F93">
      <w:pPr>
        <w:pStyle w:val="Bezriadkovania"/>
        <w:spacing w:before="120" w:after="120"/>
        <w:jc w:val="both"/>
        <w:rPr>
          <w:rFonts w:ascii="Arial" w:hAnsi="Arial" w:cs="Arial"/>
          <w:sz w:val="19"/>
          <w:szCs w:val="19"/>
          <w:lang w:val="sk-SK"/>
        </w:rPr>
      </w:pPr>
    </w:p>
    <w:p w14:paraId="15B0CFFA" w14:textId="59D18008" w:rsidR="009408CE" w:rsidRPr="00400B1E" w:rsidRDefault="00400B1E" w:rsidP="00551D65">
      <w:pPr>
        <w:pStyle w:val="Nadpis2"/>
        <w:spacing w:before="120" w:after="120" w:line="480" w:lineRule="auto"/>
        <w:rPr>
          <w:b/>
          <w:lang w:val="sk-SK"/>
        </w:rPr>
      </w:pPr>
      <w:bookmarkStart w:id="544" w:name="_Toc440355038"/>
      <w:bookmarkStart w:id="545" w:name="_Toc440375361"/>
      <w:bookmarkStart w:id="546" w:name="_Toc458432947"/>
      <w:bookmarkStart w:id="547" w:name="_Toc458515699"/>
      <w:r w:rsidRPr="00400B1E">
        <w:rPr>
          <w:b/>
          <w:lang w:val="sk-SK"/>
        </w:rPr>
        <w:t>7.3</w:t>
      </w:r>
      <w:r>
        <w:rPr>
          <w:b/>
          <w:lang w:val="sk-SK"/>
        </w:rPr>
        <w:tab/>
      </w:r>
      <w:r w:rsidR="009408CE" w:rsidRPr="00400B1E">
        <w:rPr>
          <w:b/>
          <w:lang w:val="sk-SK"/>
        </w:rPr>
        <w:t>Na úrovni RO</w:t>
      </w:r>
      <w:bookmarkEnd w:id="544"/>
      <w:bookmarkEnd w:id="545"/>
      <w:bookmarkEnd w:id="546"/>
      <w:bookmarkEnd w:id="547"/>
    </w:p>
    <w:p w14:paraId="15B0CFFB"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možnosti financovania a začiatok podávania ŽoNFP; </w:t>
      </w:r>
    </w:p>
    <w:p w14:paraId="15B0CFFE"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opis postupov na preskúmanie žiadostí o financovanie a o príslušných lehotách; </w:t>
      </w:r>
    </w:p>
    <w:p w14:paraId="15B0D000"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kritéria na výber operácií, ktoré získavajú podporu; </w:t>
      </w:r>
    </w:p>
    <w:p w14:paraId="15B0D001"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informovanie všetkých cieľových skupín minimálne: </w:t>
      </w:r>
    </w:p>
    <w:p w14:paraId="15B0D00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o úlohách EÚ, RO a MV; </w:t>
      </w:r>
    </w:p>
    <w:p w14:paraId="15B0D00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 OP, jeho postavení a úlohe v rámci programového obdobia 2014 - 2020 ako aj o jeho cieľoch; </w:t>
      </w:r>
    </w:p>
    <w:p w14:paraId="15B0D00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 cieľoch relevantných HP; </w:t>
      </w:r>
    </w:p>
    <w:p w14:paraId="15B0D00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 podmienkach poskytnutia príspevku, ktoré je potrebné splniť na získanie pomoci z EŠIF; </w:t>
      </w:r>
    </w:p>
    <w:p w14:paraId="15B0D008" w14:textId="2C1A4E53"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27143D" w:rsidRPr="000706F2">
        <w:rPr>
          <w:rFonts w:ascii="Arial" w:hAnsi="Arial" w:cs="Arial"/>
          <w:sz w:val="19"/>
          <w:szCs w:val="19"/>
          <w:lang w:val="sk-SK"/>
        </w:rPr>
        <w:tab/>
      </w:r>
      <w:r w:rsidRPr="000706F2">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g)</w:t>
      </w:r>
      <w:r w:rsidR="00E1761C" w:rsidRPr="000706F2">
        <w:rPr>
          <w:rFonts w:ascii="Arial" w:hAnsi="Arial" w:cs="Arial"/>
          <w:sz w:val="19"/>
          <w:szCs w:val="19"/>
          <w:lang w:val="sk-SK"/>
        </w:rPr>
        <w:tab/>
      </w:r>
      <w:r w:rsidRPr="000706F2">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o zozname projektov, ktorý je aktualizovaný v mesačnom intervale v *.cvs alebo *.xml formáte; </w:t>
      </w:r>
    </w:p>
    <w:p w14:paraId="15B0D00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vyvesenie európskej zástavy na jeden týždeň od 9. mája pred priestory každého RO; </w:t>
      </w:r>
    </w:p>
    <w:p w14:paraId="15B0D01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štátne, regionálne a miestne orgány a rozvojové agentúry; </w:t>
      </w:r>
    </w:p>
    <w:p w14:paraId="15B0D01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obchodné a profesijné združenia; </w:t>
      </w:r>
    </w:p>
    <w:p w14:paraId="15B0D01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hospodárski a sociálni partneri; </w:t>
      </w:r>
    </w:p>
    <w:p w14:paraId="15B0D01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mimovládne organizácie; </w:t>
      </w:r>
    </w:p>
    <w:p w14:paraId="15B0D01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organizácie zastupujúce podnikateľov; </w:t>
      </w:r>
    </w:p>
    <w:p w14:paraId="15B0D01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vzdelávacie inštitúcie. </w:t>
      </w:r>
    </w:p>
    <w:p w14:paraId="37313EAF" w14:textId="77777777" w:rsidR="004A20F2" w:rsidRPr="000706F2"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0706F2" w:rsidRDefault="009408CE" w:rsidP="00CB7C53">
      <w:pPr>
        <w:pStyle w:val="Bezriadkovania"/>
        <w:spacing w:before="120" w:after="120" w:line="288" w:lineRule="auto"/>
        <w:jc w:val="both"/>
        <w:rPr>
          <w:rFonts w:ascii="Arial" w:hAnsi="Arial" w:cs="Arial"/>
          <w:b/>
          <w:sz w:val="19"/>
          <w:szCs w:val="19"/>
          <w:lang w:val="sk-SK"/>
        </w:rPr>
      </w:pPr>
      <w:r w:rsidRPr="000706F2">
        <w:rPr>
          <w:rFonts w:ascii="Arial" w:hAnsi="Arial" w:cs="Arial"/>
          <w:b/>
          <w:sz w:val="19"/>
          <w:szCs w:val="19"/>
          <w:lang w:val="sk-SK"/>
        </w:rPr>
        <w:t xml:space="preserve">Informácie týkajúce sa vyhlásených výziev/vyzvaní </w:t>
      </w:r>
    </w:p>
    <w:p w14:paraId="15B0D01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Podrobné informácie týkajúce sa vyhlásených výziev/vyzvaní možno získať na adrese RO </w:t>
      </w:r>
      <w:hyperlink r:id="rId32" w:history="1">
        <w:r w:rsidRPr="000706F2">
          <w:rPr>
            <w:rStyle w:val="Hypertextovprepojenie"/>
            <w:rFonts w:cs="Arial"/>
            <w:szCs w:val="19"/>
            <w:lang w:val="sk-SK"/>
          </w:rPr>
          <w:t>www.opevs.eu</w:t>
        </w:r>
      </w:hyperlink>
      <w:r w:rsidRPr="000706F2">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0706F2">
          <w:rPr>
            <w:rStyle w:val="Hypertextovprepojenie"/>
            <w:rFonts w:cs="Arial"/>
            <w:szCs w:val="19"/>
            <w:lang w:val="sk-SK"/>
          </w:rPr>
          <w:t>opevs@minv.sk</w:t>
        </w:r>
      </w:hyperlink>
      <w:r w:rsidRPr="000706F2">
        <w:rPr>
          <w:rFonts w:ascii="Arial" w:hAnsi="Arial" w:cs="Arial"/>
          <w:sz w:val="19"/>
          <w:szCs w:val="19"/>
          <w:lang w:val="sk-SK"/>
        </w:rPr>
        <w:t xml:space="preserve">. </w:t>
      </w:r>
    </w:p>
    <w:p w14:paraId="15B0D01D"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D01E" w14:textId="219828D0" w:rsidR="00C75C5D"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0706F2">
          <w:rPr>
            <w:rStyle w:val="Hypertextovprepojenie"/>
            <w:rFonts w:cs="Arial"/>
            <w:szCs w:val="19"/>
            <w:lang w:val="sk-SK"/>
          </w:rPr>
          <w:t>www.opevs.eu</w:t>
        </w:r>
      </w:hyperlink>
      <w:r w:rsidR="00E40E44" w:rsidRPr="000706F2">
        <w:rPr>
          <w:rFonts w:ascii="Arial" w:hAnsi="Arial" w:cs="Arial"/>
          <w:sz w:val="19"/>
          <w:szCs w:val="19"/>
          <w:lang w:val="sk-SK"/>
        </w:rPr>
        <w:t>.</w:t>
      </w:r>
    </w:p>
    <w:p w14:paraId="14F98DD1" w14:textId="44C240F3" w:rsidR="00C75C5D" w:rsidRPr="000706F2" w:rsidRDefault="00C75C5D">
      <w:pPr>
        <w:rPr>
          <w:rFonts w:ascii="Arial" w:eastAsiaTheme="minorHAnsi" w:hAnsi="Arial" w:cs="Arial"/>
          <w:sz w:val="19"/>
          <w:szCs w:val="19"/>
          <w:lang w:val="sk-SK"/>
        </w:rPr>
      </w:pPr>
    </w:p>
    <w:p w14:paraId="59BD91EC" w14:textId="6DB70A69" w:rsidR="00B64D72" w:rsidRPr="000706F2"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8" w:name="_Toc440372893"/>
      <w:bookmarkStart w:id="549" w:name="_Toc440375362"/>
      <w:bookmarkStart w:id="550" w:name="_Toc458432948"/>
      <w:bookmarkStart w:id="551" w:name="_Toc458515700"/>
      <w:bookmarkStart w:id="552" w:name="_Toc440355039"/>
      <w:r w:rsidRPr="000706F2">
        <w:rPr>
          <w:rFonts w:ascii="Arial" w:hAnsi="Arial" w:cs="Arial"/>
          <w:i w:val="0"/>
          <w:lang w:val="sk-SK"/>
        </w:rPr>
        <w:t>Prechodné a záverečné ustanovenia</w:t>
      </w:r>
      <w:bookmarkEnd w:id="548"/>
      <w:bookmarkEnd w:id="549"/>
      <w:bookmarkEnd w:id="550"/>
      <w:bookmarkEnd w:id="551"/>
    </w:p>
    <w:p w14:paraId="5893EEEA" w14:textId="5FCD00FD"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Vzhľadom na nadobudnutie účinnosti zákona č. 357/2015 Z.</w:t>
      </w:r>
      <w:r w:rsidR="002028CC" w:rsidRPr="000706F2">
        <w:rPr>
          <w:rFonts w:ascii="Arial" w:eastAsiaTheme="minorHAnsi" w:hAnsi="Arial" w:cs="Arial"/>
          <w:sz w:val="19"/>
          <w:szCs w:val="19"/>
          <w:lang w:val="sk-SK"/>
        </w:rPr>
        <w:t xml:space="preserve"> </w:t>
      </w:r>
      <w:r w:rsidRPr="000706F2">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0706F2">
        <w:rPr>
          <w:rFonts w:ascii="Arial" w:eastAsiaTheme="minorHAnsi" w:hAnsi="Arial" w:cs="Arial"/>
          <w:sz w:val="19"/>
          <w:szCs w:val="19"/>
          <w:lang w:val="sk-SK"/>
        </w:rPr>
        <w:t>tohto </w:t>
      </w:r>
      <w:r w:rsidRPr="000706F2">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0706F2" w:rsidRDefault="004B1A98" w:rsidP="004B1A98">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0706F2">
        <w:rPr>
          <w:rFonts w:ascii="Arial" w:eastAsiaTheme="minorHAnsi" w:hAnsi="Arial" w:cs="Arial"/>
          <w:sz w:val="19"/>
          <w:szCs w:val="19"/>
          <w:lang w:val="sk-SK"/>
        </w:rPr>
        <w:t>, verzia č. 2.1 (01. 03. 2016)</w:t>
      </w:r>
      <w:r w:rsidRPr="000706F2">
        <w:rPr>
          <w:rFonts w:ascii="Arial" w:eastAsiaTheme="minorHAnsi" w:hAnsi="Arial" w:cs="Arial"/>
          <w:sz w:val="19"/>
          <w:szCs w:val="19"/>
          <w:lang w:val="sk-SK"/>
        </w:rPr>
        <w:t>.</w:t>
      </w:r>
    </w:p>
    <w:p w14:paraId="42AB0032" w14:textId="1CC90E46" w:rsidR="00947597" w:rsidRPr="000706F2" w:rsidRDefault="00947597" w:rsidP="0094759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0706F2"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0706F2"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0706F2" w:rsidRDefault="00B64D72">
      <w:pPr>
        <w:rPr>
          <w:rFonts w:ascii="Arial" w:eastAsiaTheme="minorHAnsi" w:hAnsi="Arial" w:cs="Arial"/>
          <w:sz w:val="19"/>
          <w:szCs w:val="19"/>
          <w:lang w:val="sk-SK"/>
        </w:rPr>
      </w:pPr>
    </w:p>
    <w:p w14:paraId="21F0FB4C" w14:textId="71103DE9" w:rsidR="00B02E5E" w:rsidRPr="000706F2" w:rsidRDefault="00B02E5E" w:rsidP="00062A9E">
      <w:pPr>
        <w:pStyle w:val="Nadpis1"/>
        <w:numPr>
          <w:ilvl w:val="0"/>
          <w:numId w:val="29"/>
        </w:numPr>
        <w:spacing w:after="480" w:line="288" w:lineRule="auto"/>
        <w:rPr>
          <w:i w:val="0"/>
          <w:lang w:val="sk-SK"/>
        </w:rPr>
      </w:pPr>
      <w:bookmarkStart w:id="553" w:name="_Toc440375363"/>
      <w:bookmarkStart w:id="554" w:name="_Toc458432949"/>
      <w:bookmarkStart w:id="555" w:name="_Toc458515701"/>
      <w:r w:rsidRPr="000706F2">
        <w:rPr>
          <w:i w:val="0"/>
          <w:lang w:val="sk-SK"/>
        </w:rPr>
        <w:t>Prílohy</w:t>
      </w:r>
      <w:bookmarkEnd w:id="552"/>
      <w:bookmarkEnd w:id="553"/>
      <w:bookmarkEnd w:id="554"/>
      <w:bookmarkEnd w:id="555"/>
    </w:p>
    <w:p w14:paraId="381D4C05" w14:textId="65783A9E"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Žiadosť o poskytnutie NFP</w:t>
      </w:r>
    </w:p>
    <w:p w14:paraId="56FA29F7" w14:textId="2810FF24"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Opis projektu</w:t>
      </w:r>
    </w:p>
    <w:p w14:paraId="2F18C8BE" w14:textId="64D9F17F"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Rozpočet projektu</w:t>
      </w:r>
    </w:p>
    <w:p w14:paraId="190BBCDB" w14:textId="2624A2D2" w:rsidR="003937D3"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Záznam o vykonaní prieskumu trhu</w:t>
      </w:r>
    </w:p>
    <w:p w14:paraId="57180455" w14:textId="781BE257" w:rsidR="00922460"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5a - </w:t>
      </w:r>
      <w:r w:rsidR="00922460">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sidR="00922460">
        <w:rPr>
          <w:rFonts w:ascii="Arial" w:eastAsiaTheme="minorHAnsi" w:hAnsi="Arial" w:cs="Arial"/>
          <w:color w:val="auto"/>
          <w:sz w:val="19"/>
          <w:szCs w:val="19"/>
          <w:lang w:val="sk-SK"/>
        </w:rPr>
        <w:t>paušálna sadzba</w:t>
      </w:r>
      <w:r>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5b - Rozpočet projektu-paušálna sadzba – dopytovo orientované projekty</w:t>
      </w:r>
    </w:p>
    <w:p w14:paraId="3203F9C4" w14:textId="479C7936" w:rsidR="003B7C6D" w:rsidRDefault="003B7C6D"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Pr>
          <w:rFonts w:ascii="Arial" w:eastAsiaTheme="minorHAnsi" w:hAnsi="Arial" w:cs="Arial"/>
          <w:color w:val="auto"/>
          <w:sz w:val="19"/>
          <w:szCs w:val="19"/>
          <w:lang w:val="sk-SK"/>
        </w:rPr>
        <w:t>určenie paušálnej sad</w:t>
      </w:r>
      <w:r w:rsidR="009803D4">
        <w:rPr>
          <w:rFonts w:ascii="Arial" w:eastAsiaTheme="minorHAnsi" w:hAnsi="Arial" w:cs="Arial"/>
          <w:color w:val="auto"/>
          <w:sz w:val="19"/>
          <w:szCs w:val="19"/>
          <w:lang w:val="sk-SK"/>
        </w:rPr>
        <w:t>z</w:t>
      </w:r>
      <w:r>
        <w:rPr>
          <w:rFonts w:ascii="Arial" w:eastAsiaTheme="minorHAnsi" w:hAnsi="Arial" w:cs="Arial"/>
          <w:color w:val="auto"/>
          <w:sz w:val="19"/>
          <w:szCs w:val="19"/>
          <w:lang w:val="sk-SK"/>
        </w:rPr>
        <w:t>by</w:t>
      </w:r>
    </w:p>
    <w:p w14:paraId="6031EEC7" w14:textId="6DF86D61" w:rsidR="005B7230" w:rsidRPr="000706F2"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5B7230">
        <w:rPr>
          <w:rFonts w:ascii="Arial" w:eastAsiaTheme="minorHAnsi" w:hAnsi="Arial" w:cs="Arial"/>
          <w:color w:val="auto"/>
          <w:sz w:val="19"/>
          <w:szCs w:val="19"/>
          <w:lang w:val="sk-SK"/>
        </w:rPr>
        <w:t xml:space="preserve">Príklady oprávnených a neoprávnených </w:t>
      </w:r>
      <w:r>
        <w:rPr>
          <w:rFonts w:ascii="Arial" w:eastAsiaTheme="minorHAnsi" w:hAnsi="Arial" w:cs="Arial"/>
          <w:color w:val="auto"/>
          <w:sz w:val="19"/>
          <w:szCs w:val="19"/>
          <w:lang w:val="sk-SK"/>
        </w:rPr>
        <w:t xml:space="preserve">ostatných </w:t>
      </w:r>
      <w:r w:rsidRPr="005B7230">
        <w:rPr>
          <w:rFonts w:ascii="Arial" w:eastAsiaTheme="minorHAnsi" w:hAnsi="Arial" w:cs="Arial"/>
          <w:color w:val="auto"/>
          <w:sz w:val="19"/>
          <w:szCs w:val="19"/>
          <w:lang w:val="sk-SK"/>
        </w:rPr>
        <w:t>nákladov pre účely dopytovo</w:t>
      </w:r>
      <w:r>
        <w:rPr>
          <w:rFonts w:ascii="Arial" w:eastAsiaTheme="minorHAnsi" w:hAnsi="Arial" w:cs="Arial"/>
          <w:color w:val="auto"/>
          <w:sz w:val="19"/>
          <w:szCs w:val="19"/>
          <w:lang w:val="sk-SK"/>
        </w:rPr>
        <w:t xml:space="preserve"> – </w:t>
      </w:r>
      <w:r w:rsidRPr="005B7230">
        <w:rPr>
          <w:rFonts w:ascii="Arial" w:eastAsiaTheme="minorHAnsi" w:hAnsi="Arial" w:cs="Arial"/>
          <w:color w:val="auto"/>
          <w:sz w:val="19"/>
          <w:szCs w:val="19"/>
          <w:lang w:val="sk-SK"/>
        </w:rPr>
        <w:t>orientovaných</w:t>
      </w:r>
      <w:r>
        <w:rPr>
          <w:rFonts w:ascii="Arial" w:eastAsiaTheme="minorHAnsi" w:hAnsi="Arial" w:cs="Arial"/>
          <w:color w:val="auto"/>
          <w:sz w:val="19"/>
          <w:szCs w:val="19"/>
          <w:lang w:val="sk-SK"/>
        </w:rPr>
        <w:t xml:space="preserve"> projektov</w:t>
      </w:r>
    </w:p>
    <w:p w14:paraId="3A241ECB" w14:textId="77777777" w:rsidR="00B02E5E" w:rsidRPr="00B02E5E" w:rsidRDefault="00B02E5E" w:rsidP="00B02E5E">
      <w:pPr>
        <w:pStyle w:val="Nadpis2"/>
        <w:rPr>
          <w:lang w:val="sk-SK"/>
        </w:rPr>
      </w:pPr>
    </w:p>
    <w:p w14:paraId="06D69445" w14:textId="77777777" w:rsidR="00A74D24" w:rsidRPr="007A5085" w:rsidRDefault="00A74D24" w:rsidP="00CB7C53">
      <w:pPr>
        <w:pStyle w:val="Bezriadkovania"/>
        <w:spacing w:before="120" w:after="120" w:line="288" w:lineRule="auto"/>
        <w:jc w:val="both"/>
      </w:pPr>
    </w:p>
    <w:sectPr w:rsidR="00A74D24" w:rsidRPr="007A5085"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63A89F" w14:textId="77777777" w:rsidR="00622E28" w:rsidRDefault="00622E28">
      <w:r>
        <w:separator/>
      </w:r>
    </w:p>
    <w:p w14:paraId="4B48A1F8" w14:textId="77777777" w:rsidR="00622E28" w:rsidRDefault="00622E28"/>
  </w:endnote>
  <w:endnote w:type="continuationSeparator" w:id="0">
    <w:p w14:paraId="43D3756F" w14:textId="77777777" w:rsidR="00622E28" w:rsidRDefault="00622E28">
      <w:r>
        <w:continuationSeparator/>
      </w:r>
    </w:p>
    <w:p w14:paraId="224D027C" w14:textId="77777777" w:rsidR="00622E28" w:rsidRDefault="00622E28"/>
  </w:endnote>
  <w:endnote w:type="continuationNotice" w:id="1">
    <w:p w14:paraId="650CB316" w14:textId="77777777" w:rsidR="00622E28" w:rsidRDefault="00622E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595338" w:rsidRPr="004B1810" w:rsidRDefault="00595338" w:rsidP="00646F25">
        <w:pPr>
          <w:tabs>
            <w:tab w:val="left" w:pos="709"/>
            <w:tab w:val="center" w:pos="4703"/>
            <w:tab w:val="right" w:pos="9406"/>
          </w:tabs>
          <w:jc w:val="center"/>
          <w:rPr>
            <w:b/>
            <w:sz w:val="16"/>
            <w:lang w:val="sk-SK"/>
          </w:rPr>
        </w:pPr>
      </w:p>
      <w:p w14:paraId="15B0D02E" w14:textId="22B85AA1" w:rsidR="00595338" w:rsidRDefault="00595338">
        <w:pPr>
          <w:pStyle w:val="Pta"/>
          <w:jc w:val="right"/>
        </w:pPr>
        <w:r>
          <w:fldChar w:fldCharType="begin"/>
        </w:r>
        <w:r>
          <w:instrText xml:space="preserve"> PAGE   \* MERGEFORMAT </w:instrText>
        </w:r>
        <w:r>
          <w:fldChar w:fldCharType="separate"/>
        </w:r>
        <w:r w:rsidR="00097983">
          <w:rPr>
            <w:noProof/>
          </w:rPr>
          <w:t>1</w:t>
        </w:r>
        <w:r>
          <w:rPr>
            <w:noProof/>
          </w:rPr>
          <w:fldChar w:fldCharType="end"/>
        </w:r>
      </w:p>
    </w:sdtContent>
  </w:sdt>
  <w:p w14:paraId="15B0D02F" w14:textId="77777777" w:rsidR="00595338" w:rsidRPr="003530AF" w:rsidRDefault="00595338"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CCEA1A" w14:textId="77777777" w:rsidR="00622E28" w:rsidRDefault="00622E28">
      <w:r>
        <w:separator/>
      </w:r>
    </w:p>
    <w:p w14:paraId="7F3DDE5A" w14:textId="77777777" w:rsidR="00622E28" w:rsidRDefault="00622E28"/>
  </w:footnote>
  <w:footnote w:type="continuationSeparator" w:id="0">
    <w:p w14:paraId="1A3691B7" w14:textId="77777777" w:rsidR="00622E28" w:rsidRDefault="00622E28">
      <w:r>
        <w:continuationSeparator/>
      </w:r>
    </w:p>
    <w:p w14:paraId="3A80E276" w14:textId="77777777" w:rsidR="00622E28" w:rsidRDefault="00622E28"/>
  </w:footnote>
  <w:footnote w:type="continuationNotice" w:id="1">
    <w:p w14:paraId="310210DC" w14:textId="77777777" w:rsidR="00622E28" w:rsidRDefault="00622E28"/>
  </w:footnote>
  <w:footnote w:id="2">
    <w:p w14:paraId="15B0D038" w14:textId="77777777" w:rsidR="00595338" w:rsidRPr="007F7349" w:rsidRDefault="00595338"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595338" w:rsidRPr="007F7349" w:rsidRDefault="00595338"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595338" w:rsidRPr="007708E2" w:rsidRDefault="00595338"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595338" w:rsidRPr="00A01473" w:rsidRDefault="00595338" w:rsidP="00181466">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14:paraId="3CB182DB" w14:textId="23905366" w:rsidR="00595338" w:rsidRPr="0000364A" w:rsidRDefault="00595338" w:rsidP="00181466">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7">
    <w:p w14:paraId="26826FD0" w14:textId="7CCA0FD2" w:rsidR="00595338" w:rsidRPr="00A01473" w:rsidRDefault="00595338" w:rsidP="00330175">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2255E3BA" w14:textId="74A21A4D" w:rsidR="00595338" w:rsidRPr="00095609" w:rsidRDefault="00595338" w:rsidP="0043167F">
      <w:pPr>
        <w:pStyle w:val="Textpoznmkypodiarou"/>
        <w:spacing w:after="0"/>
        <w:jc w:val="both"/>
        <w:rPr>
          <w:color w:val="000000"/>
          <w:lang w:val="sk-SK"/>
        </w:rPr>
      </w:pPr>
    </w:p>
  </w:footnote>
  <w:footnote w:id="8">
    <w:p w14:paraId="15B0D03C" w14:textId="77777777" w:rsidR="00595338" w:rsidRPr="00FC5FD7" w:rsidRDefault="00595338"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9">
    <w:p w14:paraId="15B0D03D" w14:textId="77777777" w:rsidR="00595338" w:rsidRPr="006E4CC8" w:rsidRDefault="00595338"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595338" w:rsidRPr="00F02256" w:rsidRDefault="00595338"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595338" w:rsidRPr="00F02256" w:rsidRDefault="00595338"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595338" w:rsidRPr="00F02256" w:rsidRDefault="00595338"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595338" w:rsidRDefault="00595338"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595338" w:rsidRPr="00A37BAC" w:rsidRDefault="00595338" w:rsidP="00C22E41">
      <w:pPr>
        <w:pStyle w:val="Textpoznmkypodiarou"/>
        <w:tabs>
          <w:tab w:val="left" w:pos="284"/>
        </w:tabs>
        <w:spacing w:after="0" w:line="240" w:lineRule="auto"/>
        <w:ind w:left="284" w:hanging="284"/>
        <w:jc w:val="both"/>
        <w:rPr>
          <w:lang w:val="sk-SK"/>
        </w:rPr>
      </w:pPr>
    </w:p>
  </w:footnote>
  <w:footnote w:id="10">
    <w:p w14:paraId="15B0D042" w14:textId="77777777" w:rsidR="00595338" w:rsidRPr="007F7349" w:rsidRDefault="00595338"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14:paraId="3DB26B25" w14:textId="7D2B8D30" w:rsidR="00595338" w:rsidRPr="00CB17BC" w:rsidRDefault="00595338"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14:paraId="15B0D043" w14:textId="3794B36E" w:rsidR="00595338" w:rsidRPr="00FC5FD7" w:rsidRDefault="00595338"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14:paraId="15B0D044" w14:textId="77777777" w:rsidR="00595338" w:rsidRPr="002B3DE0" w:rsidRDefault="00595338"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595338" w:rsidRPr="0050335B" w:rsidRDefault="00595338" w:rsidP="002B3DE0">
      <w:pPr>
        <w:pStyle w:val="Textpoznmkypodiarou"/>
        <w:rPr>
          <w:sz w:val="20"/>
          <w:lang w:val="sk-SK" w:eastAsia="cs-CZ"/>
        </w:rPr>
      </w:pPr>
    </w:p>
  </w:footnote>
  <w:footnote w:id="14">
    <w:p w14:paraId="15B0D046" w14:textId="3F4F0233" w:rsidR="00595338" w:rsidRPr="005E07D4" w:rsidRDefault="00595338"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595338" w:rsidRPr="005E07D4" w:rsidRDefault="00595338"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595338" w:rsidRPr="0048632E" w:rsidRDefault="00595338"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595338" w:rsidRPr="0048632E" w:rsidRDefault="00595338"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595338" w:rsidRPr="0048632E" w:rsidRDefault="00595338"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595338" w:rsidRPr="0048632E" w:rsidRDefault="00595338"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595338" w:rsidRPr="0048632E" w:rsidRDefault="00595338"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595338" w:rsidRPr="00F43C63" w:rsidRDefault="00595338">
      <w:pPr>
        <w:pStyle w:val="Textpoznmkypodiarou"/>
        <w:rPr>
          <w:lang w:val="sk-SK"/>
        </w:rPr>
      </w:pPr>
      <w:r>
        <w:rPr>
          <w:rStyle w:val="Odkaznapoznmkupodiarou"/>
        </w:rPr>
        <w:footnoteRef/>
      </w:r>
      <w: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595338" w:rsidRPr="00FF5CA0" w:rsidRDefault="00595338"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595338" w:rsidRPr="00FF5CA0" w:rsidRDefault="00595338"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595338" w:rsidRPr="00616190" w:rsidRDefault="00595338"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14B5412" w14:textId="74EDE451" w:rsidR="00595338" w:rsidRPr="00FF5CA0" w:rsidRDefault="00595338"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2">
    <w:p w14:paraId="1BC2FF64" w14:textId="188120F0" w:rsidR="00595338" w:rsidRPr="00941FF6" w:rsidRDefault="00595338"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w:t>
      </w:r>
      <w:r w:rsidRPr="00941FF6">
        <w:rPr>
          <w:rFonts w:ascii="Arial" w:eastAsia="Times New Roman" w:hAnsi="Arial" w:cs="Arial"/>
          <w:szCs w:val="16"/>
          <w:u w:val="single"/>
          <w:lang w:val="sk-SK" w:eastAsia="sk-SK"/>
        </w:rPr>
        <w:t xml:space="preserve"> tejto príručky).</w:t>
      </w:r>
    </w:p>
  </w:footnote>
  <w:footnote w:id="23">
    <w:p w14:paraId="36CC39FA" w14:textId="20E0638D" w:rsidR="00595338" w:rsidRPr="00F02256" w:rsidRDefault="00595338"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4">
    <w:p w14:paraId="15B0D04D" w14:textId="7AA90D24" w:rsidR="00595338" w:rsidRPr="00FC5FD7" w:rsidRDefault="00595338"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5">
    <w:p w14:paraId="15B0D04E" w14:textId="1D4B3AFD" w:rsidR="00595338" w:rsidRPr="00FC5FD7" w:rsidRDefault="00595338"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6">
    <w:p w14:paraId="15B0D04F" w14:textId="77777777" w:rsidR="00595338" w:rsidRPr="00FC5FD7" w:rsidRDefault="00595338"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7">
    <w:p w14:paraId="4E5C156F" w14:textId="1D3E1890" w:rsidR="00595338" w:rsidRPr="005A22A5" w:rsidRDefault="00595338"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8">
    <w:p w14:paraId="4DF7F929" w14:textId="3314F99B" w:rsidR="00595338" w:rsidRPr="00FD5306" w:rsidRDefault="00595338"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29">
    <w:p w14:paraId="1BA037B4" w14:textId="7465A23B" w:rsidR="00595338" w:rsidRPr="0064130C" w:rsidRDefault="00595338"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0">
    <w:p w14:paraId="15B0D051" w14:textId="24E9087C" w:rsidR="00595338" w:rsidRPr="00781464" w:rsidRDefault="00595338"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1">
    <w:p w14:paraId="15B0D053" w14:textId="4BD47FC9" w:rsidR="00595338" w:rsidRPr="00217126" w:rsidRDefault="00595338"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2">
    <w:p w14:paraId="6ED52614" w14:textId="718C20BD" w:rsidR="00595338" w:rsidRPr="00A11896" w:rsidRDefault="00595338"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footnote>
  <w:footnote w:id="33">
    <w:p w14:paraId="15B0D054" w14:textId="63DA5B0B" w:rsidR="00595338" w:rsidRPr="00781464" w:rsidRDefault="00595338"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4">
    <w:p w14:paraId="15B0D057" w14:textId="77777777" w:rsidR="00595338" w:rsidRPr="00781464" w:rsidRDefault="00595338"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5">
    <w:p w14:paraId="1DF73A09" w14:textId="7CFBD96B" w:rsidR="00595338" w:rsidRPr="00965E93" w:rsidRDefault="00595338"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6">
    <w:p w14:paraId="15B0D058" w14:textId="3520F057" w:rsidR="00595338" w:rsidRPr="00781464" w:rsidRDefault="00595338"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7">
    <w:p w14:paraId="1104FAE7" w14:textId="5D595C64" w:rsidR="00595338" w:rsidRPr="006B39C5" w:rsidRDefault="00595338"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8">
    <w:p w14:paraId="63BAC520" w14:textId="77777777" w:rsidR="00595338" w:rsidRPr="00F72B7B" w:rsidRDefault="00595338" w:rsidP="00595338">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39">
    <w:p w14:paraId="6F252EC1" w14:textId="562578A6" w:rsidR="00595338" w:rsidRPr="006B39C5" w:rsidRDefault="00595338"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0">
    <w:p w14:paraId="61370CB0" w14:textId="25370A4A" w:rsidR="00595338" w:rsidRPr="00373D64" w:rsidRDefault="00595338"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1">
    <w:p w14:paraId="720D17A6" w14:textId="7292667F" w:rsidR="00595338" w:rsidRPr="003E064C" w:rsidRDefault="00595338"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595338" w:rsidRPr="00095609" w:rsidRDefault="00595338" w:rsidP="00095609">
      <w:pPr>
        <w:pStyle w:val="Textpoznmkypodiarou"/>
        <w:spacing w:after="0"/>
        <w:jc w:val="both"/>
        <w:rPr>
          <w:lang w:val="sk-SK"/>
        </w:rPr>
      </w:pPr>
    </w:p>
  </w:footnote>
  <w:footnote w:id="42">
    <w:p w14:paraId="15B0D059" w14:textId="77777777" w:rsidR="00595338" w:rsidRPr="00781464" w:rsidRDefault="00595338"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3">
    <w:p w14:paraId="11DF192B" w14:textId="4BA7ECC3" w:rsidR="00595338" w:rsidRPr="00FA4BEA" w:rsidRDefault="00595338"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4">
    <w:p w14:paraId="15B0D05A" w14:textId="7947318F" w:rsidR="00595338" w:rsidRPr="00781464" w:rsidRDefault="00595338"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5">
    <w:p w14:paraId="5F465AFE" w14:textId="77777777" w:rsidR="00595338" w:rsidRPr="000906F9" w:rsidRDefault="00595338"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6">
    <w:p w14:paraId="7B1FDF60" w14:textId="6901DE14" w:rsidR="00595338" w:rsidRPr="009E43CF" w:rsidRDefault="00595338"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7">
    <w:p w14:paraId="392A5875" w14:textId="0224B09E" w:rsidR="00595338" w:rsidRPr="001277DD" w:rsidRDefault="00595338"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8">
    <w:p w14:paraId="6828B4BE" w14:textId="0DA23FBE" w:rsidR="00595338" w:rsidRPr="001277DD" w:rsidRDefault="00595338"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9">
    <w:p w14:paraId="13F3712B" w14:textId="6F4A16BE" w:rsidR="00595338" w:rsidRPr="001277DD" w:rsidRDefault="00595338"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0">
    <w:p w14:paraId="1E686EDE" w14:textId="337846B9" w:rsidR="00595338" w:rsidRPr="001277DD" w:rsidRDefault="00595338"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1">
    <w:p w14:paraId="79AAA795" w14:textId="580F03A9" w:rsidR="00595338" w:rsidRPr="001277DD" w:rsidRDefault="00595338"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2">
    <w:p w14:paraId="087549A4" w14:textId="77777777" w:rsidR="00595338" w:rsidRPr="00B842F0" w:rsidRDefault="00595338"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595338" w:rsidRPr="00B842F0" w:rsidRDefault="00595338"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595338" w:rsidRPr="00B842F0" w:rsidRDefault="00595338"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595338" w:rsidRPr="00B842F0" w:rsidRDefault="00595338"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595338" w:rsidRPr="00B842F0" w:rsidRDefault="00595338"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3">
    <w:p w14:paraId="31260C87" w14:textId="0DD21C91" w:rsidR="00595338" w:rsidRPr="00781464" w:rsidRDefault="00595338"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4">
    <w:p w14:paraId="00622873" w14:textId="7F0D9A81" w:rsidR="00595338" w:rsidRPr="00E313A0" w:rsidRDefault="00595338"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5">
    <w:p w14:paraId="40D95AE2" w14:textId="4584AF9D" w:rsidR="00595338" w:rsidRPr="00E313A0" w:rsidRDefault="00595338"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6">
    <w:p w14:paraId="6617070E" w14:textId="77777777" w:rsidR="00595338" w:rsidRPr="000906F9" w:rsidRDefault="00595338"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7">
    <w:p w14:paraId="1C7694DB" w14:textId="7336DB3B" w:rsidR="00595338" w:rsidRPr="000906F9" w:rsidRDefault="00595338"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8">
    <w:p w14:paraId="291DBE95" w14:textId="77777777" w:rsidR="00595338" w:rsidRPr="00FC5FD7" w:rsidRDefault="00595338"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59">
    <w:p w14:paraId="31437D07" w14:textId="77777777" w:rsidR="00595338" w:rsidRPr="006A1470" w:rsidRDefault="00595338"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0">
    <w:p w14:paraId="15B0D05F" w14:textId="003D1A60" w:rsidR="00595338" w:rsidRPr="00FC5FD7" w:rsidRDefault="00595338"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1">
    <w:p w14:paraId="05C7BE49" w14:textId="77777777" w:rsidR="00595338" w:rsidRPr="00B17F6F" w:rsidRDefault="00595338"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595338" w:rsidRPr="00B17F6F" w:rsidRDefault="00595338"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595338" w:rsidRPr="00781464" w:rsidRDefault="00595338" w:rsidP="00A571FE">
      <w:pPr>
        <w:pStyle w:val="Textpoznmkypodiarou"/>
        <w:spacing w:after="0"/>
        <w:jc w:val="both"/>
        <w:rPr>
          <w:lang w:val="sk-SK"/>
        </w:rPr>
      </w:pPr>
      <w:r w:rsidRPr="00B17F6F">
        <w:rPr>
          <w:lang w:val="sk-SK"/>
        </w:rPr>
        <w:t>oprávnené výdavky.</w:t>
      </w:r>
    </w:p>
  </w:footnote>
  <w:footnote w:id="62">
    <w:p w14:paraId="4E764AFB" w14:textId="77777777" w:rsidR="00595338" w:rsidRPr="00781464" w:rsidRDefault="00595338"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3">
    <w:p w14:paraId="15B0D066" w14:textId="2C05B0B8" w:rsidR="00595338" w:rsidRPr="001A480A" w:rsidRDefault="00595338"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4">
    <w:p w14:paraId="15B0D067" w14:textId="77777777" w:rsidR="00595338" w:rsidRPr="00B05B2F" w:rsidRDefault="00595338"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595338" w:rsidRPr="00781464" w:rsidRDefault="00595338" w:rsidP="00380BFB">
      <w:pPr>
        <w:pStyle w:val="Textpoznmkypodiarou"/>
        <w:spacing w:after="0"/>
        <w:rPr>
          <w:lang w:val="sk-SK"/>
        </w:rPr>
      </w:pPr>
      <w:r w:rsidRPr="00B05B2F">
        <w:rPr>
          <w:lang w:val="sk-SK"/>
        </w:rPr>
        <w:t>potrebné dodržať preukázateľnosť vykonaných aktivít.</w:t>
      </w:r>
    </w:p>
  </w:footnote>
  <w:footnote w:id="65">
    <w:p w14:paraId="06E2ED90" w14:textId="43297A1D" w:rsidR="00595338" w:rsidRPr="004D6B4F" w:rsidRDefault="00595338"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6">
    <w:p w14:paraId="19B9D426" w14:textId="27258718" w:rsidR="00595338" w:rsidRPr="00781464" w:rsidRDefault="00595338"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7">
    <w:p w14:paraId="0817A4A1" w14:textId="1A855362" w:rsidR="00595338" w:rsidRPr="003429D2" w:rsidRDefault="00595338"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8">
    <w:p w14:paraId="15B0D06C" w14:textId="4DF46636" w:rsidR="00595338" w:rsidRPr="00781464" w:rsidRDefault="00595338"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69">
    <w:p w14:paraId="5383D546" w14:textId="42359601" w:rsidR="00595338" w:rsidRPr="0038758F" w:rsidRDefault="00595338"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70">
    <w:p w14:paraId="639E05D2" w14:textId="4F73C708" w:rsidR="00595338" w:rsidRPr="003429D2" w:rsidRDefault="00595338"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1">
    <w:p w14:paraId="475D37DC" w14:textId="3369C9B7" w:rsidR="00595338" w:rsidRPr="00461B6C" w:rsidRDefault="00595338"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2">
    <w:p w14:paraId="15B0D06D" w14:textId="241E334B" w:rsidR="00595338" w:rsidRPr="00781464" w:rsidRDefault="00595338"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3">
    <w:p w14:paraId="555C10EE" w14:textId="3E1D0518" w:rsidR="00595338" w:rsidRPr="00CA3187" w:rsidRDefault="00595338"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4">
    <w:p w14:paraId="15B0D06E" w14:textId="1432DF3D" w:rsidR="00595338" w:rsidRPr="00781464" w:rsidRDefault="00595338"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5">
    <w:p w14:paraId="2B276AB5" w14:textId="397ACCD9" w:rsidR="00595338" w:rsidRPr="00781464" w:rsidRDefault="00595338"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6">
    <w:p w14:paraId="755F241A" w14:textId="46ADDA99" w:rsidR="00595338" w:rsidRPr="008148BC" w:rsidRDefault="00595338"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7">
    <w:p w14:paraId="352BBF2C" w14:textId="0CC73BB3" w:rsidR="00595338" w:rsidRPr="004721E4" w:rsidRDefault="00595338"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8">
    <w:p w14:paraId="506C2239" w14:textId="5249F07B" w:rsidR="00595338" w:rsidRPr="00575B29" w:rsidRDefault="00595338"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79">
    <w:p w14:paraId="79FE0875" w14:textId="799B9032" w:rsidR="00595338" w:rsidRPr="00022FA0" w:rsidRDefault="00595338"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0">
    <w:p w14:paraId="577635DC" w14:textId="77777777" w:rsidR="00595338" w:rsidRPr="00781464" w:rsidRDefault="00595338"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1">
    <w:p w14:paraId="6CFD1AA0" w14:textId="77777777" w:rsidR="00595338" w:rsidRPr="00781464" w:rsidRDefault="00595338"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2">
    <w:p w14:paraId="44F366EF" w14:textId="77777777" w:rsidR="00595338" w:rsidRDefault="00595338"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3">
    <w:p w14:paraId="4A03CEAC" w14:textId="371180BE" w:rsidR="00595338" w:rsidRPr="00575B29" w:rsidRDefault="00595338"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4">
    <w:p w14:paraId="15B0D07C" w14:textId="0E8FE813" w:rsidR="00595338" w:rsidRPr="00781464" w:rsidRDefault="00595338"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5">
    <w:p w14:paraId="1306BB0F" w14:textId="60C18774" w:rsidR="00595338" w:rsidRPr="00CE0C11" w:rsidRDefault="00595338"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6">
    <w:p w14:paraId="76D67EC7" w14:textId="6F6AA112" w:rsidR="00595338" w:rsidRPr="00781464" w:rsidRDefault="00595338"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7">
    <w:p w14:paraId="225B6A27" w14:textId="77777777" w:rsidR="00595338" w:rsidRPr="00781464" w:rsidRDefault="00595338"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8">
    <w:p w14:paraId="15B0D088" w14:textId="77777777" w:rsidR="00595338" w:rsidRPr="000906F9" w:rsidRDefault="00595338"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89">
    <w:p w14:paraId="3416CD36" w14:textId="77777777" w:rsidR="00595338" w:rsidRPr="00B17F6F" w:rsidRDefault="00595338"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595338" w:rsidRPr="00B17F6F" w:rsidRDefault="00595338"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595338" w:rsidRPr="00781464" w:rsidRDefault="00595338" w:rsidP="007F5D12">
      <w:pPr>
        <w:pStyle w:val="Textpoznmkypodiarou"/>
        <w:spacing w:after="0"/>
        <w:jc w:val="both"/>
        <w:rPr>
          <w:lang w:val="sk-SK"/>
        </w:rPr>
      </w:pPr>
      <w:r w:rsidRPr="00B17F6F">
        <w:rPr>
          <w:lang w:val="sk-SK"/>
        </w:rPr>
        <w:t>oprávnené výdavky.</w:t>
      </w:r>
    </w:p>
  </w:footnote>
  <w:footnote w:id="90">
    <w:p w14:paraId="260E978A" w14:textId="75F238CE" w:rsidR="00595338" w:rsidRPr="008D099D" w:rsidRDefault="00595338"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1">
    <w:p w14:paraId="15B0D08D" w14:textId="77777777" w:rsidR="00595338" w:rsidRPr="00F30188" w:rsidRDefault="00595338"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2">
    <w:p w14:paraId="15B0D090" w14:textId="40BA5B11" w:rsidR="00595338" w:rsidRPr="00F13B43" w:rsidRDefault="00595338"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3">
    <w:p w14:paraId="4421A3B9" w14:textId="496A552C" w:rsidR="00595338" w:rsidRPr="00A03585" w:rsidRDefault="00595338"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4">
    <w:p w14:paraId="15B0D093" w14:textId="35E8D998" w:rsidR="00595338" w:rsidRPr="00545058" w:rsidRDefault="00595338"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5">
    <w:p w14:paraId="15B0D094" w14:textId="77777777" w:rsidR="00595338" w:rsidRPr="007F13B7" w:rsidRDefault="00595338"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96">
    <w:p w14:paraId="7D61FA3E" w14:textId="4226FD2F" w:rsidR="00595338" w:rsidRPr="00040949" w:rsidRDefault="00595338">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7">
    <w:p w14:paraId="15B0D095" w14:textId="77777777" w:rsidR="00595338" w:rsidRPr="00DE6A57" w:rsidRDefault="00595338"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8">
    <w:p w14:paraId="5CB1F002" w14:textId="77777777" w:rsidR="00595338" w:rsidRPr="00121964" w:rsidRDefault="00595338" w:rsidP="00CB1E32">
      <w:pPr>
        <w:pStyle w:val="Textpoznmkypodiarou"/>
        <w:jc w:val="both"/>
        <w:rPr>
          <w:szCs w:val="16"/>
        </w:rPr>
      </w:pPr>
      <w:r>
        <w:rPr>
          <w:rStyle w:val="Odkaznapoznmkupodiarou"/>
        </w:rPr>
        <w:footnoteRef/>
      </w:r>
      <w:r>
        <w:t xml:space="preserve"> Podrobný  postup pre elektronické podanie </w:t>
      </w:r>
      <w:r w:rsidRPr="00121964">
        <w:rPr>
          <w:szCs w:val="16"/>
        </w:rPr>
        <w:t xml:space="preserve">ŽoNFP prostredníctvom elektronickej schránky bude  popísaný v pripravovanej príručke, ktorá bude zverejnená na webovom sídle OP EVS </w:t>
      </w:r>
      <w:hyperlink r:id="rId4" w:history="1">
        <w:r w:rsidRPr="00121964">
          <w:rPr>
            <w:rStyle w:val="Hypertextovprepojenie"/>
            <w:sz w:val="16"/>
            <w:szCs w:val="16"/>
          </w:rPr>
          <w:t>http://www.minv.sk/?aktualne-vyhlasene-vyzvania-1</w:t>
        </w:r>
      </w:hyperlink>
      <w:r w:rsidRPr="00121964">
        <w:rPr>
          <w:szCs w:val="16"/>
        </w:rPr>
        <w:t xml:space="preserve"> okamžite po jej schválení kompetentným orgánom</w:t>
      </w:r>
      <w:r w:rsidRPr="00121964">
        <w:rPr>
          <w:color w:val="FF0000"/>
          <w:szCs w:val="16"/>
        </w:rPr>
        <w:t>.</w:t>
      </w:r>
      <w:hyperlink r:id="rId5" w:history="1"/>
      <w:hyperlink r:id="rId6" w:history="1"/>
    </w:p>
  </w:footnote>
  <w:footnote w:id="99">
    <w:p w14:paraId="15B0D096" w14:textId="77777777" w:rsidR="00595338" w:rsidRPr="001E46F8" w:rsidRDefault="00595338"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0">
    <w:p w14:paraId="64C5AC75" w14:textId="62AEDD79" w:rsidR="00595338" w:rsidRPr="00C931D2" w:rsidRDefault="00595338"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ŽoNFP poverenou osobou je potrebné spolu s písomnou formou ŽoNFP predložiť dokument, ktorým štatutárny orgán žiadateľa oprávňuje danú osobu na podpis ŽoNFP.  </w:t>
      </w:r>
    </w:p>
  </w:footnote>
  <w:footnote w:id="101">
    <w:p w14:paraId="05178A9C" w14:textId="1DAC0AD9" w:rsidR="00595338" w:rsidRPr="006E4781" w:rsidRDefault="00595338">
      <w:pPr>
        <w:pStyle w:val="Textpoznmkypodiarou"/>
        <w:rPr>
          <w:lang w:val="sk-SK"/>
        </w:rPr>
      </w:pPr>
      <w:r>
        <w:rPr>
          <w:rStyle w:val="Odkaznapoznmkupodiarou"/>
        </w:rPr>
        <w:footnoteRef/>
      </w:r>
      <w:r>
        <w:t xml:space="preserve"> </w:t>
      </w:r>
      <w:r>
        <w:rPr>
          <w:lang w:val="sk-SK"/>
        </w:rPr>
        <w:t>Relevantné pre povinnosť podpísania a opečiatkovania ŽoNFP v prípadoch, že príloha je pevne zviazaná s predloženou ŽoNFP</w:t>
      </w:r>
    </w:p>
  </w:footnote>
  <w:footnote w:id="102">
    <w:p w14:paraId="32B0AA38" w14:textId="77777777" w:rsidR="00595338" w:rsidRPr="00251941" w:rsidRDefault="00595338"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7"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8" w:history="1">
        <w:r w:rsidRPr="00251941">
          <w:rPr>
            <w:rStyle w:val="Hypertextovprepojenie"/>
            <w:sz w:val="16"/>
            <w:szCs w:val="16"/>
            <w:lang w:val="sk-SK"/>
          </w:rPr>
          <w:t>http://www.gender.gov.sk/</w:t>
        </w:r>
      </w:hyperlink>
    </w:p>
    <w:p w14:paraId="3E7EFD69" w14:textId="77777777" w:rsidR="00595338" w:rsidRDefault="00595338" w:rsidP="003950CB">
      <w:pPr>
        <w:pStyle w:val="Textpoznmkypodiarou"/>
        <w:rPr>
          <w:lang w:val="sk-SK"/>
        </w:rPr>
      </w:pPr>
    </w:p>
    <w:p w14:paraId="28CC8188" w14:textId="77777777" w:rsidR="00595338" w:rsidRPr="003F5F8A" w:rsidRDefault="00595338" w:rsidP="003950CB">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595338" w:rsidRPr="00624DC2" w:rsidRDefault="00595338" w:rsidP="002B3DE0">
    <w:pPr>
      <w:pStyle w:val="Hlavika"/>
      <w:tabs>
        <w:tab w:val="clear" w:pos="4703"/>
        <w:tab w:val="clear" w:pos="9406"/>
        <w:tab w:val="left" w:pos="1763"/>
      </w:tabs>
      <w:rPr>
        <w:lang w:val="en-GB"/>
      </w:rPr>
    </w:pPr>
    <w:r>
      <w:rPr>
        <w:lang w:val="en-GB"/>
      </w:rPr>
      <w:tab/>
    </w:r>
  </w:p>
  <w:p w14:paraId="15B0D031" w14:textId="77777777" w:rsidR="00595338" w:rsidRDefault="0059533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4">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2">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4">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7">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1">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7"/>
  </w:num>
  <w:num w:numId="2">
    <w:abstractNumId w:val="8"/>
  </w:num>
  <w:num w:numId="3">
    <w:abstractNumId w:val="36"/>
  </w:num>
  <w:num w:numId="4">
    <w:abstractNumId w:val="3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49"/>
  </w:num>
  <w:num w:numId="8">
    <w:abstractNumId w:val="15"/>
  </w:num>
  <w:num w:numId="9">
    <w:abstractNumId w:val="48"/>
  </w:num>
  <w:num w:numId="10">
    <w:abstractNumId w:val="28"/>
  </w:num>
  <w:num w:numId="11">
    <w:abstractNumId w:val="1"/>
  </w:num>
  <w:num w:numId="12">
    <w:abstractNumId w:val="11"/>
  </w:num>
  <w:num w:numId="13">
    <w:abstractNumId w:val="33"/>
  </w:num>
  <w:num w:numId="14">
    <w:abstractNumId w:val="5"/>
  </w:num>
  <w:num w:numId="15">
    <w:abstractNumId w:val="23"/>
  </w:num>
  <w:num w:numId="16">
    <w:abstractNumId w:val="26"/>
  </w:num>
  <w:num w:numId="17">
    <w:abstractNumId w:val="7"/>
  </w:num>
  <w:num w:numId="18">
    <w:abstractNumId w:val="6"/>
  </w:num>
  <w:num w:numId="19">
    <w:abstractNumId w:val="47"/>
  </w:num>
  <w:num w:numId="20">
    <w:abstractNumId w:val="29"/>
  </w:num>
  <w:num w:numId="21">
    <w:abstractNumId w:val="0"/>
  </w:num>
  <w:num w:numId="22">
    <w:abstractNumId w:val="38"/>
  </w:num>
  <w:num w:numId="23">
    <w:abstractNumId w:val="9"/>
  </w:num>
  <w:num w:numId="24">
    <w:abstractNumId w:val="46"/>
  </w:num>
  <w:num w:numId="25">
    <w:abstractNumId w:val="40"/>
  </w:num>
  <w:num w:numId="26">
    <w:abstractNumId w:val="43"/>
  </w:num>
  <w:num w:numId="27">
    <w:abstractNumId w:val="4"/>
  </w:num>
  <w:num w:numId="28">
    <w:abstractNumId w:val="12"/>
  </w:num>
  <w:num w:numId="29">
    <w:abstractNumId w:val="52"/>
  </w:num>
  <w:num w:numId="30">
    <w:abstractNumId w:val="14"/>
  </w:num>
  <w:num w:numId="31">
    <w:abstractNumId w:val="50"/>
  </w:num>
  <w:num w:numId="32">
    <w:abstractNumId w:val="41"/>
  </w:num>
  <w:num w:numId="33">
    <w:abstractNumId w:val="18"/>
  </w:num>
  <w:num w:numId="34">
    <w:abstractNumId w:val="2"/>
  </w:num>
  <w:num w:numId="35">
    <w:abstractNumId w:val="32"/>
  </w:num>
  <w:num w:numId="36">
    <w:abstractNumId w:val="17"/>
  </w:num>
  <w:num w:numId="37">
    <w:abstractNumId w:val="35"/>
  </w:num>
  <w:num w:numId="38">
    <w:abstractNumId w:val="51"/>
  </w:num>
  <w:num w:numId="39">
    <w:abstractNumId w:val="19"/>
  </w:num>
  <w:num w:numId="40">
    <w:abstractNumId w:val="30"/>
  </w:num>
  <w:num w:numId="41">
    <w:abstractNumId w:val="21"/>
  </w:num>
  <w:num w:numId="42">
    <w:abstractNumId w:val="44"/>
  </w:num>
  <w:num w:numId="43">
    <w:abstractNumId w:val="22"/>
  </w:num>
  <w:num w:numId="44">
    <w:abstractNumId w:val="3"/>
  </w:num>
  <w:num w:numId="45">
    <w:abstractNumId w:val="16"/>
  </w:num>
  <w:num w:numId="46">
    <w:abstractNumId w:val="27"/>
  </w:num>
  <w:num w:numId="47">
    <w:abstractNumId w:val="31"/>
  </w:num>
  <w:num w:numId="48">
    <w:abstractNumId w:val="20"/>
  </w:num>
  <w:num w:numId="49">
    <w:abstractNumId w:val="13"/>
  </w:num>
  <w:num w:numId="50">
    <w:abstractNumId w:val="42"/>
  </w:num>
  <w:num w:numId="51">
    <w:abstractNumId w:val="24"/>
  </w:num>
  <w:num w:numId="52">
    <w:abstractNumId w:val="3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50F"/>
    <w:rsid w:val="00026B5A"/>
    <w:rsid w:val="00026C1F"/>
    <w:rsid w:val="00026CFF"/>
    <w:rsid w:val="00026E2A"/>
    <w:rsid w:val="00026FCD"/>
    <w:rsid w:val="00027AE5"/>
    <w:rsid w:val="00027DE5"/>
    <w:rsid w:val="000301D7"/>
    <w:rsid w:val="00030AFA"/>
    <w:rsid w:val="00030C5B"/>
    <w:rsid w:val="00030DF3"/>
    <w:rsid w:val="0003198C"/>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2294"/>
    <w:rsid w:val="00182705"/>
    <w:rsid w:val="00182989"/>
    <w:rsid w:val="00182BEA"/>
    <w:rsid w:val="00182C05"/>
    <w:rsid w:val="00183042"/>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443C"/>
    <w:rsid w:val="0025493B"/>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EFB"/>
    <w:rsid w:val="0026218F"/>
    <w:rsid w:val="002631AB"/>
    <w:rsid w:val="00263375"/>
    <w:rsid w:val="0026458B"/>
    <w:rsid w:val="002645CB"/>
    <w:rsid w:val="00264DA3"/>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65B7"/>
    <w:rsid w:val="003966E6"/>
    <w:rsid w:val="00396EB8"/>
    <w:rsid w:val="003977EF"/>
    <w:rsid w:val="003978B6"/>
    <w:rsid w:val="00397ECA"/>
    <w:rsid w:val="003A0C40"/>
    <w:rsid w:val="003A1398"/>
    <w:rsid w:val="003A16D3"/>
    <w:rsid w:val="003A3B08"/>
    <w:rsid w:val="003A5252"/>
    <w:rsid w:val="003A544D"/>
    <w:rsid w:val="003A5600"/>
    <w:rsid w:val="003A622A"/>
    <w:rsid w:val="003A62DB"/>
    <w:rsid w:val="003A63AA"/>
    <w:rsid w:val="003A6780"/>
    <w:rsid w:val="003A71BD"/>
    <w:rsid w:val="003A71F3"/>
    <w:rsid w:val="003A75F6"/>
    <w:rsid w:val="003A7654"/>
    <w:rsid w:val="003B05CD"/>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40B0"/>
    <w:rsid w:val="00405A75"/>
    <w:rsid w:val="00406228"/>
    <w:rsid w:val="0040654E"/>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70827"/>
    <w:rsid w:val="00470935"/>
    <w:rsid w:val="004712BF"/>
    <w:rsid w:val="00471348"/>
    <w:rsid w:val="0047163A"/>
    <w:rsid w:val="00471BA9"/>
    <w:rsid w:val="00471E40"/>
    <w:rsid w:val="004721E4"/>
    <w:rsid w:val="00472222"/>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FDF"/>
    <w:rsid w:val="004936F9"/>
    <w:rsid w:val="00493875"/>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6B0"/>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6F25"/>
    <w:rsid w:val="0056770A"/>
    <w:rsid w:val="005679D9"/>
    <w:rsid w:val="00567DB9"/>
    <w:rsid w:val="00570015"/>
    <w:rsid w:val="00572387"/>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2065"/>
    <w:rsid w:val="005827D1"/>
    <w:rsid w:val="00582B72"/>
    <w:rsid w:val="0058303A"/>
    <w:rsid w:val="00583568"/>
    <w:rsid w:val="00584A0A"/>
    <w:rsid w:val="00584E55"/>
    <w:rsid w:val="005851F0"/>
    <w:rsid w:val="00585CBF"/>
    <w:rsid w:val="005861F6"/>
    <w:rsid w:val="00586C59"/>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EB1"/>
    <w:rsid w:val="00775F68"/>
    <w:rsid w:val="00776137"/>
    <w:rsid w:val="007762D3"/>
    <w:rsid w:val="0077670D"/>
    <w:rsid w:val="00776CCC"/>
    <w:rsid w:val="0077755A"/>
    <w:rsid w:val="00777B34"/>
    <w:rsid w:val="00777D94"/>
    <w:rsid w:val="00780096"/>
    <w:rsid w:val="00780D45"/>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5B1"/>
    <w:rsid w:val="007945F1"/>
    <w:rsid w:val="00794768"/>
    <w:rsid w:val="007950FA"/>
    <w:rsid w:val="00795475"/>
    <w:rsid w:val="0079594D"/>
    <w:rsid w:val="00795CF5"/>
    <w:rsid w:val="0079631C"/>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35B2"/>
    <w:rsid w:val="007B3D83"/>
    <w:rsid w:val="007B462C"/>
    <w:rsid w:val="007B54DE"/>
    <w:rsid w:val="007B6152"/>
    <w:rsid w:val="007B628D"/>
    <w:rsid w:val="007B67D8"/>
    <w:rsid w:val="007B6C15"/>
    <w:rsid w:val="007B7266"/>
    <w:rsid w:val="007B75DB"/>
    <w:rsid w:val="007B7BE0"/>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D6D"/>
    <w:rsid w:val="008002E7"/>
    <w:rsid w:val="00801DF0"/>
    <w:rsid w:val="008020FC"/>
    <w:rsid w:val="0080212F"/>
    <w:rsid w:val="00802519"/>
    <w:rsid w:val="008040C1"/>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ED2"/>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983"/>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1097D"/>
    <w:rsid w:val="00910E0D"/>
    <w:rsid w:val="009111C8"/>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DB1"/>
    <w:rsid w:val="00974BCD"/>
    <w:rsid w:val="00975B04"/>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AD6"/>
    <w:rsid w:val="00A85E15"/>
    <w:rsid w:val="00A862A1"/>
    <w:rsid w:val="00A86500"/>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0B8"/>
    <w:rsid w:val="00B02CE5"/>
    <w:rsid w:val="00B02E5E"/>
    <w:rsid w:val="00B03CE2"/>
    <w:rsid w:val="00B03F77"/>
    <w:rsid w:val="00B04704"/>
    <w:rsid w:val="00B050E3"/>
    <w:rsid w:val="00B05311"/>
    <w:rsid w:val="00B05480"/>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56"/>
    <w:rsid w:val="00B13AD8"/>
    <w:rsid w:val="00B13BF9"/>
    <w:rsid w:val="00B144C2"/>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121"/>
    <w:rsid w:val="00C15B68"/>
    <w:rsid w:val="00C15B7A"/>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FE5"/>
    <w:rsid w:val="00C64049"/>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31DF"/>
    <w:rsid w:val="00C7374E"/>
    <w:rsid w:val="00C73B15"/>
    <w:rsid w:val="00C73FB8"/>
    <w:rsid w:val="00C744AA"/>
    <w:rsid w:val="00C75514"/>
    <w:rsid w:val="00C7578C"/>
    <w:rsid w:val="00C758CD"/>
    <w:rsid w:val="00C7590E"/>
    <w:rsid w:val="00C75C5D"/>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9AC"/>
    <w:rsid w:val="00D47AD3"/>
    <w:rsid w:val="00D47ED7"/>
    <w:rsid w:val="00D50653"/>
    <w:rsid w:val="00D50C1B"/>
    <w:rsid w:val="00D51608"/>
    <w:rsid w:val="00D52456"/>
    <w:rsid w:val="00D526D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08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F98"/>
    <w:rsid w:val="00E421C0"/>
    <w:rsid w:val="00E42428"/>
    <w:rsid w:val="00E42491"/>
    <w:rsid w:val="00E425C2"/>
    <w:rsid w:val="00E43A58"/>
    <w:rsid w:val="00E43BAD"/>
    <w:rsid w:val="00E43FAB"/>
    <w:rsid w:val="00E44283"/>
    <w:rsid w:val="00E4485C"/>
    <w:rsid w:val="00E4552F"/>
    <w:rsid w:val="00E45574"/>
    <w:rsid w:val="00E45E2F"/>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FC7"/>
    <w:rsid w:val="00EF7FB2"/>
    <w:rsid w:val="00EF7FDA"/>
    <w:rsid w:val="00F00069"/>
    <w:rsid w:val="00F00CBF"/>
    <w:rsid w:val="00F00EF3"/>
    <w:rsid w:val="00F01D8D"/>
    <w:rsid w:val="00F01F20"/>
    <w:rsid w:val="00F02114"/>
    <w:rsid w:val="00F022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2B48"/>
    <w:rsid w:val="00F42E54"/>
    <w:rsid w:val="00F433F7"/>
    <w:rsid w:val="00F435FB"/>
    <w:rsid w:val="00F43C63"/>
    <w:rsid w:val="00F444C5"/>
    <w:rsid w:val="00F44F13"/>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A56"/>
    <w:rsid w:val="00F701A2"/>
    <w:rsid w:val="00F71F48"/>
    <w:rsid w:val="00F72A22"/>
    <w:rsid w:val="00F731BB"/>
    <w:rsid w:val="00F73DBC"/>
    <w:rsid w:val="00F74B24"/>
    <w:rsid w:val="00F751E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1CD"/>
    <w:rsid w:val="00FC6C53"/>
    <w:rsid w:val="00FC70AD"/>
    <w:rsid w:val="00FC72B7"/>
    <w:rsid w:val="00FC736D"/>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nie-a-hodnotenie"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gender.gov.sk/" TargetMode="External"/><Relationship Id="rId3" Type="http://schemas.openxmlformats.org/officeDocument/2006/relationships/hyperlink" Target="http://ec.europa.eu/chafea/documents/consumers/exo-2015-rules-reimbursement_en.pdf" TargetMode="External"/><Relationship Id="rId7" Type="http://schemas.openxmlformats.org/officeDocument/2006/relationships/hyperlink" Target="http://hpur.vlada.gov.sk/domov/"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6" Type="http://schemas.openxmlformats.org/officeDocument/2006/relationships/hyperlink" Target="http://www.opevs.eu/" TargetMode="External"/><Relationship Id="rId5" Type="http://schemas.openxmlformats.org/officeDocument/2006/relationships/hyperlink" Target="http://www.opevs.eu/" TargetMode="External"/><Relationship Id="rId4" Type="http://schemas.openxmlformats.org/officeDocument/2006/relationships/hyperlink" Target="http://www.minv.sk/?aktualne-vyhlasene-vyzvania-1"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3.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AF1A9F-96B2-49EC-B556-678E419C2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35</Pages>
  <Words>34072</Words>
  <Characters>194216</Characters>
  <Application>Microsoft Office Word</Application>
  <DocSecurity>0</DocSecurity>
  <Lines>1618</Lines>
  <Paragraphs>455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227833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Miruška Hrabčáková</cp:lastModifiedBy>
  <cp:revision>13</cp:revision>
  <cp:lastPrinted>2017-01-17T14:22:00Z</cp:lastPrinted>
  <dcterms:created xsi:type="dcterms:W3CDTF">2017-11-28T08:42:00Z</dcterms:created>
  <dcterms:modified xsi:type="dcterms:W3CDTF">2018-02-06T09:37:00Z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