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D64F2" w14:textId="77777777" w:rsidR="007D7A58" w:rsidRDefault="007D7A58" w:rsidP="007D7A58">
      <w:pPr>
        <w:spacing w:after="0" w:line="240" w:lineRule="auto"/>
        <w:rPr>
          <w:rFonts w:eastAsia="Times New Roman" w:cs="Times New Roman"/>
          <w:b/>
          <w:sz w:val="20"/>
          <w:szCs w:val="20"/>
        </w:rPr>
      </w:pPr>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15E6B425" w14:textId="77777777" w:rsidR="007D7A58" w:rsidRDefault="007D7A58" w:rsidP="007D7A58">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7D7A58" w:rsidRPr="00B2461A" w14:paraId="6C5A376D" w14:textId="77777777" w:rsidTr="009D3E7B">
        <w:trPr>
          <w:trHeight w:val="2000"/>
          <w:jc w:val="center"/>
        </w:trPr>
        <w:tc>
          <w:tcPr>
            <w:tcW w:w="9747" w:type="dxa"/>
            <w:gridSpan w:val="5"/>
            <w:shd w:val="clear" w:color="auto" w:fill="5F497A" w:themeFill="accent4" w:themeFillShade="BF"/>
            <w:vAlign w:val="center"/>
          </w:tcPr>
          <w:p w14:paraId="09390AA6" w14:textId="77777777" w:rsidR="007D7A58" w:rsidRPr="00F45858" w:rsidRDefault="007D7A58"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7D7A58" w14:paraId="6A5B6CF7" w14:textId="77777777" w:rsidTr="009D3E7B">
        <w:trPr>
          <w:trHeight w:val="330"/>
          <w:jc w:val="center"/>
        </w:trPr>
        <w:tc>
          <w:tcPr>
            <w:tcW w:w="2838" w:type="dxa"/>
            <w:gridSpan w:val="2"/>
          </w:tcPr>
          <w:p w14:paraId="5C0D487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04A2888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7D7A58" w14:paraId="71054C2C" w14:textId="77777777" w:rsidTr="009D3E7B">
        <w:trPr>
          <w:trHeight w:val="291"/>
          <w:jc w:val="center"/>
        </w:trPr>
        <w:tc>
          <w:tcPr>
            <w:tcW w:w="2838" w:type="dxa"/>
            <w:gridSpan w:val="2"/>
          </w:tcPr>
          <w:p w14:paraId="50703119"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B185F19" w14:textId="77777777" w:rsidR="007D7A58" w:rsidRPr="00F45858" w:rsidRDefault="007D7A58"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7D7A58" w14:paraId="56DE33A0" w14:textId="77777777" w:rsidTr="009D3E7B">
        <w:trPr>
          <w:trHeight w:val="255"/>
          <w:jc w:val="center"/>
        </w:trPr>
        <w:tc>
          <w:tcPr>
            <w:tcW w:w="2838" w:type="dxa"/>
            <w:gridSpan w:val="2"/>
          </w:tcPr>
          <w:p w14:paraId="73482B3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32ADF6B4" w14:textId="77777777" w:rsidR="007D7A58" w:rsidRPr="00F45858" w:rsidRDefault="007D7A58" w:rsidP="009D3E7B">
            <w:pPr>
              <w:tabs>
                <w:tab w:val="left" w:pos="1695"/>
              </w:tabs>
              <w:rPr>
                <w:rFonts w:ascii="Arial" w:hAnsi="Arial" w:cs="Arial"/>
                <w:sz w:val="19"/>
                <w:szCs w:val="19"/>
              </w:rPr>
            </w:pPr>
          </w:p>
        </w:tc>
      </w:tr>
      <w:tr w:rsidR="007D7A58" w14:paraId="6025503D" w14:textId="77777777" w:rsidTr="009D3E7B">
        <w:trPr>
          <w:trHeight w:val="330"/>
          <w:jc w:val="center"/>
        </w:trPr>
        <w:tc>
          <w:tcPr>
            <w:tcW w:w="2838" w:type="dxa"/>
            <w:gridSpan w:val="2"/>
          </w:tcPr>
          <w:p w14:paraId="256F71F8"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F73FFB3" w14:textId="77777777" w:rsidR="007D7A58" w:rsidRPr="00F45858" w:rsidRDefault="007D7A58" w:rsidP="009D3E7B">
            <w:pPr>
              <w:tabs>
                <w:tab w:val="left" w:pos="1695"/>
              </w:tabs>
              <w:rPr>
                <w:rFonts w:ascii="Arial" w:hAnsi="Arial" w:cs="Arial"/>
                <w:sz w:val="19"/>
                <w:szCs w:val="19"/>
              </w:rPr>
            </w:pPr>
          </w:p>
        </w:tc>
      </w:tr>
      <w:tr w:rsidR="007D7A58" w14:paraId="29C4CBF4" w14:textId="77777777" w:rsidTr="009D3E7B">
        <w:trPr>
          <w:trHeight w:val="288"/>
          <w:jc w:val="center"/>
        </w:trPr>
        <w:tc>
          <w:tcPr>
            <w:tcW w:w="2838" w:type="dxa"/>
            <w:gridSpan w:val="2"/>
          </w:tcPr>
          <w:p w14:paraId="128428AD"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31939A1" w14:textId="77777777" w:rsidR="007D7A58" w:rsidRPr="00F45858" w:rsidRDefault="007D7A58" w:rsidP="009D3E7B">
            <w:pPr>
              <w:tabs>
                <w:tab w:val="left" w:pos="1695"/>
              </w:tabs>
              <w:rPr>
                <w:rFonts w:ascii="Arial" w:hAnsi="Arial" w:cs="Arial"/>
                <w:sz w:val="19"/>
                <w:szCs w:val="19"/>
              </w:rPr>
            </w:pPr>
          </w:p>
        </w:tc>
      </w:tr>
      <w:tr w:rsidR="007D7A58" w14:paraId="1C605F97" w14:textId="77777777" w:rsidTr="009D3E7B">
        <w:trPr>
          <w:trHeight w:val="285"/>
          <w:jc w:val="center"/>
        </w:trPr>
        <w:tc>
          <w:tcPr>
            <w:tcW w:w="2838" w:type="dxa"/>
            <w:gridSpan w:val="2"/>
          </w:tcPr>
          <w:p w14:paraId="7DD109D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7741BEE" w14:textId="77777777" w:rsidR="007D7A58" w:rsidRPr="00F45858" w:rsidRDefault="007D7A58" w:rsidP="009D3E7B">
            <w:pPr>
              <w:tabs>
                <w:tab w:val="left" w:pos="1695"/>
              </w:tabs>
              <w:rPr>
                <w:rFonts w:ascii="Arial" w:hAnsi="Arial" w:cs="Arial"/>
                <w:sz w:val="19"/>
                <w:szCs w:val="19"/>
              </w:rPr>
            </w:pPr>
          </w:p>
        </w:tc>
      </w:tr>
      <w:tr w:rsidR="007D7A58" w14:paraId="067D655D" w14:textId="77777777" w:rsidTr="009D3E7B">
        <w:trPr>
          <w:trHeight w:val="252"/>
          <w:jc w:val="center"/>
        </w:trPr>
        <w:tc>
          <w:tcPr>
            <w:tcW w:w="2838" w:type="dxa"/>
            <w:gridSpan w:val="2"/>
          </w:tcPr>
          <w:p w14:paraId="383FED70" w14:textId="77777777" w:rsidR="007D7A58" w:rsidRPr="00F45858" w:rsidRDefault="007D7A58"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784A367" w14:textId="77777777" w:rsidR="007D7A58" w:rsidRPr="00F45858" w:rsidRDefault="007D7A58" w:rsidP="009D3E7B">
            <w:pPr>
              <w:tabs>
                <w:tab w:val="left" w:pos="1701"/>
              </w:tabs>
              <w:rPr>
                <w:rFonts w:ascii="Arial" w:hAnsi="Arial" w:cs="Arial"/>
                <w:sz w:val="19"/>
                <w:szCs w:val="19"/>
              </w:rPr>
            </w:pPr>
          </w:p>
        </w:tc>
      </w:tr>
      <w:tr w:rsidR="007D7A58" w14:paraId="54C12121" w14:textId="77777777" w:rsidTr="009D3E7B">
        <w:trPr>
          <w:jc w:val="center"/>
        </w:trPr>
        <w:tc>
          <w:tcPr>
            <w:tcW w:w="554" w:type="dxa"/>
            <w:shd w:val="clear" w:color="auto" w:fill="B2A1C7" w:themeFill="accent4" w:themeFillTint="99"/>
            <w:vAlign w:val="center"/>
          </w:tcPr>
          <w:p w14:paraId="13A64414"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6C8E7BF2"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3135D419"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79168D2F"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71333690"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7D7A58" w14:paraId="17E85636" w14:textId="77777777" w:rsidTr="009D3E7B">
        <w:trPr>
          <w:jc w:val="center"/>
        </w:trPr>
        <w:tc>
          <w:tcPr>
            <w:tcW w:w="554" w:type="dxa"/>
            <w:shd w:val="clear" w:color="auto" w:fill="auto"/>
            <w:vAlign w:val="center"/>
          </w:tcPr>
          <w:p w14:paraId="1020E1B5"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87F93C0"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31541307" w14:textId="77777777" w:rsidR="007D7A58" w:rsidRPr="00F45858" w:rsidRDefault="007D7A58" w:rsidP="009D3E7B">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62A4B8961AB14ACEA61D1545AB652C20"/>
            </w:placeholder>
            <w:comboBox>
              <w:listItem w:displayText="nie (0)" w:value="nie (0)"/>
              <w:listItem w:displayText="áno (1)" w:value="áno (1)"/>
            </w:comboBox>
          </w:sdtPr>
          <w:sdtEndPr/>
          <w:sdtContent>
            <w:tc>
              <w:tcPr>
                <w:tcW w:w="1485" w:type="dxa"/>
                <w:shd w:val="clear" w:color="auto" w:fill="auto"/>
                <w:vAlign w:val="center"/>
              </w:tcPr>
              <w:p w14:paraId="016ACB10"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8FCDE48" w14:textId="77777777" w:rsidR="007D7A58" w:rsidRPr="00F45858" w:rsidRDefault="007D7A58" w:rsidP="009D3E7B">
            <w:pPr>
              <w:jc w:val="center"/>
              <w:rPr>
                <w:rFonts w:ascii="Arial" w:hAnsi="Arial" w:cs="Arial"/>
                <w:b/>
                <w:sz w:val="19"/>
                <w:szCs w:val="19"/>
              </w:rPr>
            </w:pPr>
          </w:p>
        </w:tc>
      </w:tr>
      <w:tr w:rsidR="007D7A58" w14:paraId="5249835D" w14:textId="77777777" w:rsidTr="009D3E7B">
        <w:trPr>
          <w:jc w:val="center"/>
        </w:trPr>
        <w:tc>
          <w:tcPr>
            <w:tcW w:w="554" w:type="dxa"/>
            <w:shd w:val="clear" w:color="auto" w:fill="auto"/>
            <w:vAlign w:val="center"/>
          </w:tcPr>
          <w:p w14:paraId="474023C4"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02A9015B" w14:textId="77777777" w:rsidR="007D7A58" w:rsidRPr="00F45858" w:rsidRDefault="007D7A58" w:rsidP="009D3E7B">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28A5A9C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ECAF0CE8DF5E40668EE1701DF1C2E14D"/>
            </w:placeholder>
            <w:comboBox>
              <w:listItem w:displayText="nie (0)" w:value="nie (0)"/>
              <w:listItem w:displayText="áno (1)" w:value="áno (1)"/>
            </w:comboBox>
          </w:sdtPr>
          <w:sdtEndPr/>
          <w:sdtContent>
            <w:tc>
              <w:tcPr>
                <w:tcW w:w="1485" w:type="dxa"/>
                <w:shd w:val="clear" w:color="auto" w:fill="auto"/>
                <w:vAlign w:val="center"/>
              </w:tcPr>
              <w:p w14:paraId="766FB141"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5EFF9A8" w14:textId="77777777" w:rsidR="007D7A58" w:rsidRPr="00F45858" w:rsidRDefault="007D7A58" w:rsidP="009D3E7B">
            <w:pPr>
              <w:jc w:val="center"/>
              <w:rPr>
                <w:rFonts w:ascii="Arial" w:hAnsi="Arial" w:cs="Arial"/>
                <w:b/>
                <w:sz w:val="19"/>
                <w:szCs w:val="19"/>
              </w:rPr>
            </w:pPr>
          </w:p>
        </w:tc>
      </w:tr>
      <w:tr w:rsidR="007D7A58" w14:paraId="0C9B6079" w14:textId="77777777" w:rsidTr="009D3E7B">
        <w:trPr>
          <w:jc w:val="center"/>
        </w:trPr>
        <w:tc>
          <w:tcPr>
            <w:tcW w:w="554" w:type="dxa"/>
            <w:shd w:val="clear" w:color="auto" w:fill="auto"/>
            <w:vAlign w:val="center"/>
          </w:tcPr>
          <w:p w14:paraId="69415EC0"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BDCCF09"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30FF333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141613714"/>
            <w:placeholder>
              <w:docPart w:val="B0F30E7E1AB74C71966D023416D59A66"/>
            </w:placeholder>
            <w:comboBox>
              <w:listItem w:displayText="nie (0)" w:value="nie (0)"/>
              <w:listItem w:displayText="áno (1)" w:value="áno (1)"/>
            </w:comboBox>
          </w:sdtPr>
          <w:sdtEndPr/>
          <w:sdtContent>
            <w:tc>
              <w:tcPr>
                <w:tcW w:w="1485" w:type="dxa"/>
                <w:shd w:val="clear" w:color="auto" w:fill="auto"/>
                <w:vAlign w:val="center"/>
              </w:tcPr>
              <w:p w14:paraId="495D49A8"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ADF891A" w14:textId="77777777" w:rsidR="007D7A58" w:rsidRPr="00F45858" w:rsidRDefault="007D7A58" w:rsidP="009D3E7B">
            <w:pPr>
              <w:jc w:val="center"/>
              <w:rPr>
                <w:rFonts w:ascii="Arial" w:hAnsi="Arial" w:cs="Arial"/>
                <w:b/>
                <w:sz w:val="19"/>
                <w:szCs w:val="19"/>
              </w:rPr>
            </w:pPr>
          </w:p>
        </w:tc>
      </w:tr>
    </w:tbl>
    <w:p w14:paraId="3FD0B402" w14:textId="77777777" w:rsidR="007D7A58" w:rsidRDefault="007D7A58" w:rsidP="007D7A58"/>
    <w:p w14:paraId="0C91EDCC" w14:textId="77777777" w:rsidR="007D7A58" w:rsidRDefault="007D7A58"/>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lastRenderedPageBreak/>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FB3A4F"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FB3A4F"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FB3A4F"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76762562" w:rsidR="0059399A" w:rsidRPr="0059399A" w:rsidRDefault="00EC3E39">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sidR="007D7A58">
              <w:rPr>
                <w:rFonts w:ascii="Arial" w:hAnsi="Arial" w:cs="Arial"/>
                <w:sz w:val="19"/>
                <w:szCs w:val="19"/>
              </w:rPr>
              <w:t>2</w:t>
            </w:r>
          </w:p>
        </w:tc>
        <w:tc>
          <w:tcPr>
            <w:tcW w:w="1021" w:type="dxa"/>
            <w:vAlign w:val="center"/>
          </w:tcPr>
          <w:p w14:paraId="15BF1BBC" w14:textId="77777777" w:rsidR="0059399A" w:rsidRPr="0059399A" w:rsidRDefault="00FB3A4F"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16C1E3E3" w:rsidR="00400865" w:rsidRDefault="00400865"/>
    <w:tbl>
      <w:tblPr>
        <w:tblStyle w:val="Mriekatabuky"/>
        <w:tblW w:w="9747" w:type="dxa"/>
        <w:jc w:val="center"/>
        <w:tblLook w:val="04A0" w:firstRow="1" w:lastRow="0" w:firstColumn="1" w:lastColumn="0" w:noHBand="0" w:noVBand="1"/>
      </w:tblPr>
      <w:tblGrid>
        <w:gridCol w:w="556"/>
        <w:gridCol w:w="1958"/>
        <w:gridCol w:w="17"/>
        <w:gridCol w:w="12"/>
        <w:gridCol w:w="1302"/>
        <w:gridCol w:w="224"/>
        <w:gridCol w:w="139"/>
        <w:gridCol w:w="59"/>
        <w:gridCol w:w="1045"/>
        <w:gridCol w:w="206"/>
        <w:gridCol w:w="1240"/>
        <w:gridCol w:w="378"/>
        <w:gridCol w:w="2611"/>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3"/>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4"/>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4"/>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3"/>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4"/>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4"/>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4"/>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3"/>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2"/>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FB3A4F"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gridSpan w:val="2"/>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FB3A4F"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gridSpan w:val="2"/>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0F32CD66" w14:textId="77777777" w:rsidR="007411DF" w:rsidRPr="0059399A" w:rsidRDefault="00FB3A4F"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gridSpan w:val="2"/>
            <w:vAlign w:val="center"/>
          </w:tcPr>
          <w:p w14:paraId="00A7974C" w14:textId="77777777" w:rsidR="007411DF" w:rsidRPr="0059399A" w:rsidRDefault="007411DF" w:rsidP="00491806">
            <w:pPr>
              <w:jc w:val="center"/>
              <w:rPr>
                <w:rFonts w:ascii="Arial" w:hAnsi="Arial" w:cs="Arial"/>
                <w:sz w:val="19"/>
                <w:szCs w:val="19"/>
              </w:rPr>
            </w:pPr>
          </w:p>
        </w:tc>
      </w:tr>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P.č.</w:t>
            </w:r>
          </w:p>
        </w:tc>
        <w:tc>
          <w:tcPr>
            <w:tcW w:w="2025" w:type="dxa"/>
            <w:gridSpan w:val="3"/>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2"/>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4"/>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3"/>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lastRenderedPageBreak/>
              <w:t>3.1</w:t>
            </w:r>
          </w:p>
        </w:tc>
        <w:tc>
          <w:tcPr>
            <w:tcW w:w="2025" w:type="dxa"/>
            <w:gridSpan w:val="3"/>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2"/>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4"/>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3"/>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gridSpan w:val="2"/>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5"/>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2"/>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2"/>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2"/>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FB3A4F"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gridSpan w:val="2"/>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6F3FF774" w14:textId="77777777" w:rsidR="008509C4" w:rsidRPr="0059399A" w:rsidRDefault="00FB3A4F"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0C8641FE" w:rsidR="008509C4" w:rsidRDefault="008509C4" w:rsidP="00892721">
      <w:pPr>
        <w:spacing w:after="0"/>
      </w:pPr>
    </w:p>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FB3A4F"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691604E0" w14:textId="62BE39FF"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7D8BFB79" w:rsidR="00D8591E" w:rsidRPr="0059399A" w:rsidRDefault="00D8591E" w:rsidP="00717C62">
            <w:pPr>
              <w:rPr>
                <w:rFonts w:ascii="Arial" w:hAnsi="Arial" w:cs="Arial"/>
                <w:sz w:val="19"/>
                <w:szCs w:val="19"/>
              </w:rPr>
            </w:pPr>
            <w:r w:rsidRPr="0059399A">
              <w:rPr>
                <w:rFonts w:ascii="Arial" w:hAnsi="Arial" w:cs="Arial"/>
                <w:b/>
                <w:sz w:val="19"/>
                <w:szCs w:val="19"/>
              </w:rPr>
              <w:t>Navrhovaná výška NFP:</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D8591E" w:rsidRPr="0059399A" w14:paraId="1201B0CC" w14:textId="77777777" w:rsidTr="001F5F8E">
        <w:trPr>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t>VYJADRENIE</w:t>
            </w:r>
          </w:p>
          <w:p w14:paraId="13531C41" w14:textId="77777777" w:rsidR="00575446" w:rsidRPr="00575446" w:rsidRDefault="00575446" w:rsidP="00575446">
            <w:pPr>
              <w:rPr>
                <w:rFonts w:ascii="Arial" w:hAnsi="Arial" w:cs="Arial"/>
                <w:sz w:val="19"/>
                <w:szCs w:val="19"/>
              </w:rPr>
            </w:pPr>
          </w:p>
          <w:p w14:paraId="73C2C4B8" w14:textId="766FAB53" w:rsidR="00D8591E" w:rsidRPr="0059399A" w:rsidRDefault="00575446" w:rsidP="00575446">
            <w:pPr>
              <w:rPr>
                <w:rFonts w:ascii="Arial" w:hAnsi="Arial" w:cs="Arial"/>
                <w:sz w:val="19"/>
                <w:szCs w:val="19"/>
              </w:rPr>
            </w:pPr>
            <w:r w:rsidRPr="00575446">
              <w:rPr>
                <w:rFonts w:ascii="Arial" w:hAnsi="Arial" w:cs="Arial"/>
                <w:sz w:val="19"/>
                <w:szCs w:val="19"/>
              </w:rPr>
              <w:lastRenderedPageBreak/>
              <w:t xml:space="preserve">Na základe overených skutočností potvrdzujem, že  </w:t>
            </w:r>
            <w:sdt>
              <w:sdtPr>
                <w:rPr>
                  <w:rFonts w:ascii="Arial" w:hAnsi="Arial" w:cs="Arial"/>
                  <w:sz w:val="19"/>
                  <w:szCs w:val="19"/>
                </w:rPr>
                <w:id w:val="-335158929"/>
                <w:placeholder>
                  <w:docPart w:val="C86CDBBDD1CE440F9675269F7ABA48F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575446">
                  <w:rPr>
                    <w:rFonts w:ascii="Arial" w:hAnsi="Arial" w:cs="Arial"/>
                    <w:sz w:val="19"/>
                    <w:szCs w:val="19"/>
                  </w:rPr>
                  <w:t>Vyberte položku.</w:t>
                </w:r>
              </w:sdtContent>
            </w:sdt>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lastRenderedPageBreak/>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2"/>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4E58AF5D"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3"/>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4"/>
            </w:r>
            <w:r w:rsidR="0051282E">
              <w:rPr>
                <w:rFonts w:ascii="Arial" w:hAnsi="Arial" w:cs="Arial"/>
                <w:sz w:val="19"/>
                <w:szCs w:val="19"/>
                <w:vertAlign w:val="superscript"/>
              </w:rPr>
              <w:t>, 16</w:t>
            </w:r>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5C71692C" w:rsidR="00D8591E" w:rsidRPr="00575446" w:rsidRDefault="00D8591E" w:rsidP="0051282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5"/>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6"/>
            </w:r>
            <w:r w:rsidR="00575446" w:rsidRPr="00575446">
              <w:rPr>
                <w:rFonts w:ascii="Arial" w:hAnsi="Arial" w:cs="Arial"/>
                <w:sz w:val="19"/>
                <w:szCs w:val="19"/>
                <w:vertAlign w:val="superscript"/>
              </w:rPr>
              <w:t>,</w:t>
            </w:r>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12BE762A" w:rsidR="00D8591E" w:rsidRPr="0059399A" w:rsidRDefault="00D8591E" w:rsidP="0051282E">
            <w:pPr>
              <w:rPr>
                <w:rFonts w:ascii="Arial" w:hAnsi="Arial" w:cs="Arial"/>
                <w:sz w:val="19"/>
                <w:szCs w:val="19"/>
              </w:rPr>
            </w:pPr>
            <w:r w:rsidRPr="0059399A">
              <w:rPr>
                <w:rFonts w:ascii="Arial" w:hAnsi="Arial" w:cs="Arial"/>
                <w:sz w:val="19"/>
                <w:szCs w:val="19"/>
              </w:rPr>
              <w:t>Výsledky odborného hodnotenia zadal</w:t>
            </w:r>
            <w:r w:rsidR="0051282E">
              <w:rPr>
                <w:rFonts w:ascii="Arial" w:hAnsi="Arial" w:cs="Arial"/>
                <w:sz w:val="19"/>
                <w:szCs w:val="19"/>
                <w:vertAlign w:val="superscript"/>
              </w:rPr>
              <w:t>18</w:t>
            </w:r>
            <w:r w:rsidRPr="0059399A">
              <w:rPr>
                <w:rFonts w:ascii="Arial" w:hAnsi="Arial" w:cs="Arial"/>
                <w:sz w:val="19"/>
                <w:szCs w:val="19"/>
              </w:rPr>
              <w:t>:</w:t>
            </w:r>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14:paraId="00C599E0" w14:textId="77777777" w:rsidTr="001F5F8E">
        <w:trPr>
          <w:jc w:val="center"/>
        </w:trPr>
        <w:tc>
          <w:tcPr>
            <w:tcW w:w="9747" w:type="dxa"/>
            <w:gridSpan w:val="5"/>
            <w:shd w:val="clear" w:color="auto" w:fill="FFFFFF" w:themeFill="background1"/>
          </w:tcPr>
          <w:p w14:paraId="59828F70" w14:textId="77777777" w:rsidR="00D8591E" w:rsidRPr="0059399A" w:rsidRDefault="00D8591E" w:rsidP="001F5F8E">
            <w:pPr>
              <w:rPr>
                <w:rFonts w:ascii="Arial" w:hAnsi="Arial" w:cs="Arial"/>
                <w:sz w:val="19"/>
                <w:szCs w:val="19"/>
              </w:rPr>
            </w:pPr>
          </w:p>
        </w:tc>
      </w:tr>
      <w:tr w:rsidR="00D8591E" w:rsidRPr="0059399A" w14:paraId="0869D677" w14:textId="77777777" w:rsidTr="001F5F8E">
        <w:trPr>
          <w:jc w:val="center"/>
        </w:trPr>
        <w:tc>
          <w:tcPr>
            <w:tcW w:w="3754" w:type="dxa"/>
            <w:gridSpan w:val="2"/>
            <w:shd w:val="clear" w:color="auto" w:fill="B2A1C7" w:themeFill="accent4" w:themeFillTint="99"/>
          </w:tcPr>
          <w:p w14:paraId="37ACE637" w14:textId="0A658C7F" w:rsidR="00D8591E" w:rsidRPr="0059399A" w:rsidRDefault="00D8591E" w:rsidP="0051282E">
            <w:pPr>
              <w:rPr>
                <w:rFonts w:ascii="Arial" w:hAnsi="Arial" w:cs="Arial"/>
                <w:sz w:val="19"/>
                <w:szCs w:val="19"/>
              </w:rPr>
            </w:pPr>
            <w:r w:rsidRPr="0059399A">
              <w:rPr>
                <w:rFonts w:ascii="Arial" w:hAnsi="Arial" w:cs="Arial"/>
                <w:sz w:val="19"/>
                <w:szCs w:val="19"/>
              </w:rPr>
              <w:t>Odborné hodnotenie za RO overil</w:t>
            </w:r>
            <w:r w:rsidR="0051282E">
              <w:rPr>
                <w:rFonts w:ascii="Arial" w:hAnsi="Arial" w:cs="Arial"/>
                <w:sz w:val="19"/>
                <w:szCs w:val="19"/>
                <w:vertAlign w:val="superscript"/>
              </w:rPr>
              <w:t>19</w:t>
            </w:r>
            <w:r w:rsidRPr="0059399A">
              <w:rPr>
                <w:rFonts w:ascii="Arial" w:hAnsi="Arial" w:cs="Arial"/>
                <w:sz w:val="19"/>
                <w:szCs w:val="19"/>
              </w:rPr>
              <w:t>:</w:t>
            </w:r>
          </w:p>
        </w:tc>
        <w:tc>
          <w:tcPr>
            <w:tcW w:w="5993" w:type="dxa"/>
            <w:gridSpan w:val="3"/>
            <w:shd w:val="clear" w:color="auto" w:fill="FFFFFF" w:themeFill="background1"/>
          </w:tcPr>
          <w:p w14:paraId="7F089C87" w14:textId="77777777" w:rsidR="00D8591E" w:rsidRPr="0059399A" w:rsidRDefault="00D8591E" w:rsidP="001F5F8E">
            <w:pPr>
              <w:rPr>
                <w:rFonts w:ascii="Arial" w:hAnsi="Arial" w:cs="Arial"/>
                <w:sz w:val="19"/>
                <w:szCs w:val="19"/>
              </w:rPr>
            </w:pPr>
          </w:p>
        </w:tc>
      </w:tr>
      <w:tr w:rsidR="00D8591E" w:rsidRPr="0059399A" w14:paraId="5555344D" w14:textId="77777777" w:rsidTr="001F5F8E">
        <w:trPr>
          <w:jc w:val="center"/>
        </w:trPr>
        <w:tc>
          <w:tcPr>
            <w:tcW w:w="3754" w:type="dxa"/>
            <w:gridSpan w:val="2"/>
            <w:shd w:val="clear" w:color="auto" w:fill="B2A1C7" w:themeFill="accent4" w:themeFillTint="99"/>
          </w:tcPr>
          <w:p w14:paraId="5F554A9A"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61BD8B3" w14:textId="77777777" w:rsidR="00D8591E" w:rsidRPr="0059399A" w:rsidRDefault="00D8591E" w:rsidP="001F5F8E">
            <w:pPr>
              <w:rPr>
                <w:rFonts w:ascii="Arial" w:hAnsi="Arial" w:cs="Arial"/>
                <w:sz w:val="19"/>
                <w:szCs w:val="19"/>
              </w:rPr>
            </w:pPr>
          </w:p>
        </w:tc>
      </w:tr>
      <w:tr w:rsidR="00D8591E" w:rsidRPr="0059399A" w14:paraId="7806EDB4" w14:textId="77777777" w:rsidTr="001F5F8E">
        <w:trPr>
          <w:trHeight w:val="256"/>
          <w:jc w:val="center"/>
        </w:trPr>
        <w:tc>
          <w:tcPr>
            <w:tcW w:w="3754" w:type="dxa"/>
            <w:gridSpan w:val="2"/>
            <w:shd w:val="clear" w:color="auto" w:fill="B2A1C7" w:themeFill="accent4" w:themeFillTint="99"/>
          </w:tcPr>
          <w:p w14:paraId="40C44FA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46319AA8" w14:textId="77777777" w:rsidR="00D8591E" w:rsidRPr="0059399A" w:rsidRDefault="00D8591E" w:rsidP="001F5F8E">
            <w:pPr>
              <w:rPr>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Default="0059399A">
      <w:pPr>
        <w:rPr>
          <w:rFonts w:ascii="Arial" w:hAnsi="Arial" w:cs="Arial"/>
          <w:sz w:val="19"/>
          <w:szCs w:val="19"/>
        </w:rPr>
      </w:pPr>
    </w:p>
    <w:p w14:paraId="0365477A" w14:textId="3B4E910D" w:rsidR="007D7A58" w:rsidRDefault="007D7A58">
      <w:pPr>
        <w:rPr>
          <w:rFonts w:ascii="Arial" w:hAnsi="Arial" w:cs="Arial"/>
          <w:sz w:val="19"/>
          <w:szCs w:val="19"/>
        </w:rPr>
      </w:pPr>
    </w:p>
    <w:p w14:paraId="4B313F19" w14:textId="77777777" w:rsidR="007D7A58" w:rsidRDefault="007D7A58">
      <w:pPr>
        <w:rPr>
          <w:rFonts w:ascii="Arial" w:hAnsi="Arial" w:cs="Arial"/>
          <w:sz w:val="19"/>
          <w:szCs w:val="19"/>
        </w:rPr>
      </w:pPr>
    </w:p>
    <w:p w14:paraId="7FF0AC6C" w14:textId="77777777" w:rsidR="007D7A58" w:rsidRDefault="007D7A58">
      <w:pPr>
        <w:rPr>
          <w:rFonts w:ascii="Arial" w:hAnsi="Arial" w:cs="Arial"/>
          <w:sz w:val="19"/>
          <w:szCs w:val="19"/>
        </w:rPr>
      </w:pPr>
    </w:p>
    <w:p w14:paraId="0AFC791F" w14:textId="7C0A7CA5" w:rsidR="00A508AE" w:rsidRDefault="00A508AE">
      <w:pPr>
        <w:rPr>
          <w:ins w:id="0" w:author="Zuzana Hušeková" w:date="2018-06-28T11:44:00Z"/>
          <w:rFonts w:ascii="Arial" w:hAnsi="Arial" w:cs="Arial"/>
          <w:sz w:val="19"/>
          <w:szCs w:val="19"/>
        </w:rPr>
      </w:pPr>
    </w:p>
    <w:p w14:paraId="099B1C38" w14:textId="4768A131" w:rsidR="00FB3A4F" w:rsidRDefault="00FB3A4F">
      <w:pPr>
        <w:rPr>
          <w:ins w:id="1" w:author="Zuzana Hušeková" w:date="2018-06-28T11:44:00Z"/>
          <w:rFonts w:ascii="Arial" w:hAnsi="Arial" w:cs="Arial"/>
          <w:sz w:val="19"/>
          <w:szCs w:val="19"/>
        </w:rPr>
      </w:pPr>
    </w:p>
    <w:p w14:paraId="400CD588" w14:textId="77777777" w:rsidR="00FB3A4F" w:rsidRDefault="00FB3A4F">
      <w:pPr>
        <w:rPr>
          <w:ins w:id="2" w:author="Zuzana Hušeková" w:date="2018-06-28T11:44:00Z"/>
          <w:rFonts w:ascii="Arial" w:hAnsi="Arial" w:cs="Arial"/>
          <w:sz w:val="19"/>
          <w:szCs w:val="19"/>
        </w:rPr>
      </w:pPr>
    </w:p>
    <w:p w14:paraId="4870BD7C" w14:textId="77777777" w:rsidR="00FB3A4F" w:rsidRDefault="00FB3A4F">
      <w:pPr>
        <w:rPr>
          <w:ins w:id="3" w:author="Zuzana Hušeková" w:date="2018-06-28T11:44:00Z"/>
          <w:rFonts w:ascii="Arial" w:hAnsi="Arial" w:cs="Arial"/>
          <w:sz w:val="19"/>
          <w:szCs w:val="19"/>
        </w:rPr>
      </w:pPr>
    </w:p>
    <w:p w14:paraId="5497BED0" w14:textId="77777777" w:rsidR="00FB3A4F" w:rsidRDefault="00FB3A4F">
      <w:pPr>
        <w:rPr>
          <w:rFonts w:ascii="Arial" w:hAnsi="Arial" w:cs="Arial"/>
          <w:sz w:val="19"/>
          <w:szCs w:val="19"/>
        </w:rPr>
      </w:pPr>
    </w:p>
    <w:p w14:paraId="05A091EA" w14:textId="77777777" w:rsidR="00A508AE" w:rsidRDefault="00A508AE">
      <w:pPr>
        <w:rPr>
          <w:rFonts w:ascii="Arial" w:hAnsi="Arial" w:cs="Arial"/>
          <w:sz w:val="19"/>
          <w:szCs w:val="19"/>
        </w:rPr>
      </w:pPr>
    </w:p>
    <w:p w14:paraId="54FADC55" w14:textId="77777777" w:rsidR="00A508AE" w:rsidRDefault="00A508AE">
      <w:pPr>
        <w:rPr>
          <w:rFonts w:ascii="Arial" w:hAnsi="Arial" w:cs="Arial"/>
          <w:sz w:val="19"/>
          <w:szCs w:val="19"/>
        </w:rPr>
      </w:pPr>
    </w:p>
    <w:p w14:paraId="2CA11CD7" w14:textId="77777777" w:rsidR="00A508AE" w:rsidRDefault="00A508AE" w:rsidP="00A508AE">
      <w:pPr>
        <w:spacing w:after="0" w:line="240" w:lineRule="auto"/>
        <w:rPr>
          <w:rFonts w:eastAsia="Times New Roman" w:cs="Times New Roman"/>
          <w:b/>
          <w:sz w:val="20"/>
          <w:szCs w:val="20"/>
        </w:rPr>
      </w:pPr>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BDC25BE" w14:textId="77777777" w:rsidR="00A508AE" w:rsidRDefault="00A508AE" w:rsidP="00A508AE">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2427"/>
        <w:gridCol w:w="2427"/>
      </w:tblGrid>
      <w:tr w:rsidR="00A508AE" w:rsidRPr="00B2461A" w14:paraId="3E333F33" w14:textId="77777777" w:rsidTr="009D3E7B">
        <w:trPr>
          <w:trHeight w:val="2000"/>
          <w:jc w:val="center"/>
        </w:trPr>
        <w:tc>
          <w:tcPr>
            <w:tcW w:w="9747" w:type="dxa"/>
            <w:gridSpan w:val="5"/>
            <w:shd w:val="clear" w:color="auto" w:fill="5F497A" w:themeFill="accent4" w:themeFillShade="BF"/>
            <w:vAlign w:val="center"/>
          </w:tcPr>
          <w:p w14:paraId="07A0C85D" w14:textId="77777777" w:rsidR="00A508AE" w:rsidRPr="00F45858" w:rsidRDefault="00A508AE" w:rsidP="009D3E7B">
            <w:pPr>
              <w:jc w:val="center"/>
              <w:rPr>
                <w:rFonts w:cs="Times New Roman"/>
                <w:b/>
                <w:color w:val="FFFFFF" w:themeColor="background1"/>
                <w:sz w:val="36"/>
                <w:szCs w:val="36"/>
              </w:rPr>
            </w:pPr>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p>
        </w:tc>
      </w:tr>
      <w:tr w:rsidR="00A508AE" w14:paraId="39349B44" w14:textId="77777777" w:rsidTr="009D3E7B">
        <w:trPr>
          <w:trHeight w:val="330"/>
          <w:jc w:val="center"/>
        </w:trPr>
        <w:tc>
          <w:tcPr>
            <w:tcW w:w="2838" w:type="dxa"/>
            <w:gridSpan w:val="2"/>
          </w:tcPr>
          <w:p w14:paraId="4F0C4FD5"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265F8316"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A508AE" w14:paraId="01BDF8ED" w14:textId="77777777" w:rsidTr="009D3E7B">
        <w:trPr>
          <w:trHeight w:val="291"/>
          <w:jc w:val="center"/>
        </w:trPr>
        <w:tc>
          <w:tcPr>
            <w:tcW w:w="2838" w:type="dxa"/>
            <w:gridSpan w:val="2"/>
          </w:tcPr>
          <w:p w14:paraId="323542FD"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4057C218" w14:textId="59D61DB9" w:rsidR="00A508AE" w:rsidRPr="00F45858" w:rsidRDefault="00A508AE"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A508AE" w14:paraId="0DBF5AEE" w14:textId="77777777" w:rsidTr="009D3E7B">
        <w:trPr>
          <w:trHeight w:val="255"/>
          <w:jc w:val="center"/>
        </w:trPr>
        <w:tc>
          <w:tcPr>
            <w:tcW w:w="2838" w:type="dxa"/>
            <w:gridSpan w:val="2"/>
          </w:tcPr>
          <w:p w14:paraId="7003464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48AC1C1D" w14:textId="77777777" w:rsidR="00A508AE" w:rsidRPr="00F45858" w:rsidRDefault="00A508AE" w:rsidP="009D3E7B">
            <w:pPr>
              <w:tabs>
                <w:tab w:val="left" w:pos="1695"/>
              </w:tabs>
              <w:rPr>
                <w:rFonts w:ascii="Arial" w:hAnsi="Arial" w:cs="Arial"/>
                <w:sz w:val="19"/>
                <w:szCs w:val="19"/>
              </w:rPr>
            </w:pPr>
          </w:p>
        </w:tc>
      </w:tr>
      <w:tr w:rsidR="00A508AE" w14:paraId="4E0EAA26" w14:textId="77777777" w:rsidTr="009D3E7B">
        <w:trPr>
          <w:trHeight w:val="330"/>
          <w:jc w:val="center"/>
        </w:trPr>
        <w:tc>
          <w:tcPr>
            <w:tcW w:w="2838" w:type="dxa"/>
            <w:gridSpan w:val="2"/>
          </w:tcPr>
          <w:p w14:paraId="01102080"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62BB7F47" w14:textId="77777777" w:rsidR="00A508AE" w:rsidRPr="00F45858" w:rsidRDefault="00A508AE" w:rsidP="009D3E7B">
            <w:pPr>
              <w:tabs>
                <w:tab w:val="left" w:pos="1695"/>
              </w:tabs>
              <w:rPr>
                <w:rFonts w:ascii="Arial" w:hAnsi="Arial" w:cs="Arial"/>
                <w:sz w:val="19"/>
                <w:szCs w:val="19"/>
              </w:rPr>
            </w:pPr>
          </w:p>
        </w:tc>
      </w:tr>
      <w:tr w:rsidR="00A508AE" w14:paraId="526C01C9" w14:textId="77777777" w:rsidTr="009D3E7B">
        <w:trPr>
          <w:trHeight w:val="288"/>
          <w:jc w:val="center"/>
        </w:trPr>
        <w:tc>
          <w:tcPr>
            <w:tcW w:w="2838" w:type="dxa"/>
            <w:gridSpan w:val="2"/>
          </w:tcPr>
          <w:p w14:paraId="23A25391"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56C9A66" w14:textId="77777777" w:rsidR="00A508AE" w:rsidRPr="00F45858" w:rsidRDefault="00A508AE" w:rsidP="009D3E7B">
            <w:pPr>
              <w:tabs>
                <w:tab w:val="left" w:pos="1695"/>
              </w:tabs>
              <w:rPr>
                <w:rFonts w:ascii="Arial" w:hAnsi="Arial" w:cs="Arial"/>
                <w:sz w:val="19"/>
                <w:szCs w:val="19"/>
              </w:rPr>
            </w:pPr>
          </w:p>
        </w:tc>
      </w:tr>
      <w:tr w:rsidR="00A508AE" w14:paraId="0E57A85F" w14:textId="77777777" w:rsidTr="009D3E7B">
        <w:trPr>
          <w:trHeight w:val="285"/>
          <w:jc w:val="center"/>
        </w:trPr>
        <w:tc>
          <w:tcPr>
            <w:tcW w:w="2838" w:type="dxa"/>
            <w:gridSpan w:val="2"/>
          </w:tcPr>
          <w:p w14:paraId="148D67D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0FD58B8F" w14:textId="77777777" w:rsidR="00A508AE" w:rsidRPr="00F45858" w:rsidRDefault="00A508AE" w:rsidP="009D3E7B">
            <w:pPr>
              <w:tabs>
                <w:tab w:val="left" w:pos="1695"/>
              </w:tabs>
              <w:rPr>
                <w:rFonts w:ascii="Arial" w:hAnsi="Arial" w:cs="Arial"/>
                <w:sz w:val="19"/>
                <w:szCs w:val="19"/>
              </w:rPr>
            </w:pPr>
          </w:p>
        </w:tc>
      </w:tr>
      <w:tr w:rsidR="00A508AE" w14:paraId="46A8BB39" w14:textId="77777777" w:rsidTr="009D3E7B">
        <w:trPr>
          <w:trHeight w:val="252"/>
          <w:jc w:val="center"/>
        </w:trPr>
        <w:tc>
          <w:tcPr>
            <w:tcW w:w="2838" w:type="dxa"/>
            <w:gridSpan w:val="2"/>
          </w:tcPr>
          <w:p w14:paraId="53E2F98F" w14:textId="77777777" w:rsidR="00A508AE" w:rsidRPr="00F45858" w:rsidRDefault="00A508AE"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458CD3DE" w14:textId="77777777" w:rsidR="00A508AE" w:rsidRPr="00F45858" w:rsidRDefault="00A508AE" w:rsidP="009D3E7B">
            <w:pPr>
              <w:tabs>
                <w:tab w:val="left" w:pos="1701"/>
              </w:tabs>
              <w:rPr>
                <w:rFonts w:ascii="Arial" w:hAnsi="Arial" w:cs="Arial"/>
                <w:sz w:val="19"/>
                <w:szCs w:val="19"/>
              </w:rPr>
            </w:pPr>
          </w:p>
        </w:tc>
      </w:tr>
      <w:tr w:rsidR="00FB3A4F" w14:paraId="71DEC7B1" w14:textId="77777777" w:rsidTr="001317EE">
        <w:trPr>
          <w:jc w:val="center"/>
        </w:trPr>
        <w:tc>
          <w:tcPr>
            <w:tcW w:w="554" w:type="dxa"/>
            <w:shd w:val="clear" w:color="auto" w:fill="B2A1C7" w:themeFill="accent4" w:themeFillTint="99"/>
            <w:vAlign w:val="center"/>
          </w:tcPr>
          <w:p w14:paraId="52234FCD"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2FB93A00"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17"/>
            </w:r>
          </w:p>
        </w:tc>
        <w:tc>
          <w:tcPr>
            <w:tcW w:w="2055" w:type="dxa"/>
            <w:shd w:val="clear" w:color="auto" w:fill="B2A1C7" w:themeFill="accent4" w:themeFillTint="99"/>
            <w:vAlign w:val="center"/>
          </w:tcPr>
          <w:p w14:paraId="6FF2D343"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18"/>
            </w:r>
          </w:p>
        </w:tc>
        <w:tc>
          <w:tcPr>
            <w:tcW w:w="2427" w:type="dxa"/>
            <w:shd w:val="clear" w:color="auto" w:fill="B2A1C7" w:themeFill="accent4" w:themeFillTint="99"/>
            <w:vAlign w:val="center"/>
          </w:tcPr>
          <w:p w14:paraId="0FC16C19" w14:textId="636F3B21" w:rsidR="00FB3A4F" w:rsidRPr="00F45858" w:rsidRDefault="00FB3A4F" w:rsidP="009D3E7B">
            <w:pPr>
              <w:jc w:val="center"/>
              <w:rPr>
                <w:rFonts w:ascii="Arial" w:hAnsi="Arial" w:cs="Arial"/>
                <w:b/>
                <w:sz w:val="19"/>
                <w:szCs w:val="19"/>
              </w:rPr>
            </w:pPr>
            <w:ins w:id="4" w:author="Zuzana Hušeková" w:date="2018-06-28T11:48:00Z">
              <w:r>
                <w:rPr>
                  <w:b/>
                </w:rPr>
                <w:t>Výsledok posúdenia</w:t>
              </w:r>
              <w:r>
                <w:rPr>
                  <w:rStyle w:val="Odkaznapoznmkupodiarou"/>
                </w:rPr>
                <w:footnoteReference w:id="19"/>
              </w:r>
            </w:ins>
          </w:p>
        </w:tc>
        <w:tc>
          <w:tcPr>
            <w:tcW w:w="2427" w:type="dxa"/>
            <w:shd w:val="clear" w:color="auto" w:fill="B2A1C7" w:themeFill="accent4" w:themeFillTint="99"/>
            <w:vAlign w:val="center"/>
          </w:tcPr>
          <w:p w14:paraId="519F9332" w14:textId="46FEA271"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20"/>
            </w:r>
          </w:p>
        </w:tc>
      </w:tr>
      <w:tr w:rsidR="00FB3A4F" w14:paraId="4574767C" w14:textId="77777777" w:rsidTr="00DD0E20">
        <w:trPr>
          <w:jc w:val="center"/>
        </w:trPr>
        <w:tc>
          <w:tcPr>
            <w:tcW w:w="554" w:type="dxa"/>
            <w:shd w:val="clear" w:color="auto" w:fill="auto"/>
            <w:vAlign w:val="center"/>
          </w:tcPr>
          <w:p w14:paraId="0A9FCC09" w14:textId="77777777" w:rsidR="00FB3A4F" w:rsidRPr="00F45858" w:rsidRDefault="00FB3A4F" w:rsidP="00A508AE">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2F633D21" w14:textId="720A2156" w:rsidR="00FB3A4F" w:rsidRPr="00F45858" w:rsidRDefault="00FB3A4F" w:rsidP="00A508AE">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0D2CD5E3" w14:textId="7FE81B4D" w:rsidR="00FB3A4F" w:rsidRPr="00F45858" w:rsidRDefault="00FB3A4F" w:rsidP="00A508AE">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customXmlInsRangeStart w:id="12" w:author="Zuzana Hušeková" w:date="2018-06-28T11:49:00Z"/>
        <w:sdt>
          <w:sdtPr>
            <w:rPr>
              <w:b/>
            </w:rPr>
            <w:id w:val="511808949"/>
            <w:placeholder>
              <w:docPart w:val="36E068063653443EB8E3CCE4EB8111D0"/>
            </w:placeholder>
            <w:showingPlcHdr/>
            <w:comboBox>
              <w:listItem w:displayText="nie (0)" w:value="nie (0)"/>
              <w:listItem w:displayText="áno (1)" w:value="áno (1)"/>
            </w:comboBox>
          </w:sdtPr>
          <w:sdtContent>
            <w:customXmlInsRangeEnd w:id="12"/>
            <w:tc>
              <w:tcPr>
                <w:tcW w:w="2427" w:type="dxa"/>
                <w:shd w:val="clear" w:color="auto" w:fill="auto"/>
                <w:vAlign w:val="center"/>
              </w:tcPr>
              <w:p w14:paraId="7FE2EB1E" w14:textId="535E8E06" w:rsidR="00FB3A4F" w:rsidRPr="00F45858" w:rsidRDefault="00FB3A4F" w:rsidP="00A508AE">
                <w:pPr>
                  <w:jc w:val="center"/>
                  <w:rPr>
                    <w:rFonts w:ascii="Arial" w:hAnsi="Arial" w:cs="Arial"/>
                    <w:b/>
                    <w:sz w:val="19"/>
                    <w:szCs w:val="19"/>
                  </w:rPr>
                </w:pPr>
                <w:ins w:id="13" w:author="Zuzana Hušeková" w:date="2018-06-28T11:49:00Z">
                  <w:r w:rsidRPr="0037278C">
                    <w:rPr>
                      <w:rStyle w:val="Zstupntext"/>
                    </w:rPr>
                    <w:t>Vyberte položku.</w:t>
                  </w:r>
                </w:ins>
              </w:p>
            </w:tc>
            <w:customXmlInsRangeStart w:id="14" w:author="Zuzana Hušeková" w:date="2018-06-28T11:49:00Z"/>
          </w:sdtContent>
        </w:sdt>
        <w:customXmlInsRangeEnd w:id="14"/>
        <w:tc>
          <w:tcPr>
            <w:tcW w:w="2427" w:type="dxa"/>
            <w:shd w:val="clear" w:color="auto" w:fill="auto"/>
            <w:vAlign w:val="center"/>
          </w:tcPr>
          <w:p w14:paraId="0C16101A" w14:textId="07270B23" w:rsidR="00FB3A4F" w:rsidRPr="00F45858" w:rsidRDefault="00FB3A4F" w:rsidP="00A508AE">
            <w:pPr>
              <w:jc w:val="center"/>
              <w:rPr>
                <w:rFonts w:ascii="Arial" w:hAnsi="Arial" w:cs="Arial"/>
                <w:b/>
                <w:sz w:val="19"/>
                <w:szCs w:val="19"/>
              </w:rPr>
            </w:pPr>
          </w:p>
        </w:tc>
      </w:tr>
      <w:tr w:rsidR="00FB3A4F" w14:paraId="13E3B58F" w14:textId="77777777" w:rsidTr="00ED0B8C">
        <w:trPr>
          <w:jc w:val="center"/>
        </w:trPr>
        <w:tc>
          <w:tcPr>
            <w:tcW w:w="554" w:type="dxa"/>
            <w:shd w:val="clear" w:color="auto" w:fill="auto"/>
            <w:vAlign w:val="center"/>
          </w:tcPr>
          <w:p w14:paraId="1FF24000" w14:textId="77777777" w:rsidR="00FB3A4F" w:rsidRPr="00F45858" w:rsidRDefault="00FB3A4F" w:rsidP="00A508AE">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2B8E0862" w14:textId="60BEC2E8" w:rsidR="00FB3A4F" w:rsidRPr="00F45858" w:rsidRDefault="00FB3A4F" w:rsidP="00A508AE">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02E45CEA" w14:textId="1A4FFB35" w:rsidR="00FB3A4F" w:rsidRPr="00F45858" w:rsidRDefault="00FB3A4F"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customXmlInsRangeStart w:id="15" w:author="Zuzana Hušeková" w:date="2018-06-28T11:49:00Z"/>
        <w:sdt>
          <w:sdtPr>
            <w:rPr>
              <w:b/>
            </w:rPr>
            <w:id w:val="-1493404816"/>
            <w:placeholder>
              <w:docPart w:val="505FD14E21494403AF444800B60A997C"/>
            </w:placeholder>
            <w:showingPlcHdr/>
            <w:comboBox>
              <w:listItem w:displayText="nie (0)" w:value="nie (0)"/>
              <w:listItem w:displayText="áno (1)" w:value="áno (1)"/>
            </w:comboBox>
          </w:sdtPr>
          <w:sdtContent>
            <w:customXmlInsRangeEnd w:id="15"/>
            <w:tc>
              <w:tcPr>
                <w:tcW w:w="2427" w:type="dxa"/>
                <w:shd w:val="clear" w:color="auto" w:fill="auto"/>
                <w:vAlign w:val="center"/>
              </w:tcPr>
              <w:p w14:paraId="3D4AD53F" w14:textId="6D808E91" w:rsidR="00FB3A4F" w:rsidRPr="00F45858" w:rsidRDefault="00FB3A4F" w:rsidP="00A508AE">
                <w:pPr>
                  <w:jc w:val="center"/>
                  <w:rPr>
                    <w:rFonts w:ascii="Arial" w:hAnsi="Arial" w:cs="Arial"/>
                    <w:b/>
                    <w:sz w:val="19"/>
                    <w:szCs w:val="19"/>
                  </w:rPr>
                </w:pPr>
                <w:ins w:id="16" w:author="Zuzana Hušeková" w:date="2018-06-28T11:49:00Z">
                  <w:r w:rsidRPr="0037278C">
                    <w:rPr>
                      <w:rStyle w:val="Zstupntext"/>
                    </w:rPr>
                    <w:t>Vyberte položku.</w:t>
                  </w:r>
                </w:ins>
              </w:p>
            </w:tc>
            <w:customXmlInsRangeStart w:id="17" w:author="Zuzana Hušeková" w:date="2018-06-28T11:49:00Z"/>
          </w:sdtContent>
        </w:sdt>
        <w:customXmlInsRangeEnd w:id="17"/>
        <w:tc>
          <w:tcPr>
            <w:tcW w:w="2427" w:type="dxa"/>
            <w:shd w:val="clear" w:color="auto" w:fill="auto"/>
            <w:vAlign w:val="center"/>
          </w:tcPr>
          <w:p w14:paraId="0DCD3129" w14:textId="3C2D9F73" w:rsidR="00FB3A4F" w:rsidRPr="00F45858" w:rsidRDefault="00FB3A4F" w:rsidP="00A508AE">
            <w:pPr>
              <w:jc w:val="center"/>
              <w:rPr>
                <w:rFonts w:ascii="Arial" w:hAnsi="Arial" w:cs="Arial"/>
                <w:b/>
                <w:sz w:val="19"/>
                <w:szCs w:val="19"/>
              </w:rPr>
            </w:pPr>
          </w:p>
        </w:tc>
      </w:tr>
      <w:tr w:rsidR="00FB3A4F" w14:paraId="034A8C08" w14:textId="77777777" w:rsidTr="00AE37E0">
        <w:trPr>
          <w:jc w:val="center"/>
        </w:trPr>
        <w:tc>
          <w:tcPr>
            <w:tcW w:w="554" w:type="dxa"/>
            <w:shd w:val="clear" w:color="auto" w:fill="auto"/>
            <w:vAlign w:val="center"/>
          </w:tcPr>
          <w:p w14:paraId="21B8FA41" w14:textId="77777777" w:rsidR="00FB3A4F" w:rsidRPr="00F45858" w:rsidRDefault="00FB3A4F" w:rsidP="00A508AE">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0655825" w14:textId="1494FC9C" w:rsidR="00FB3A4F" w:rsidRPr="00F45858" w:rsidRDefault="00FB3A4F" w:rsidP="00A508AE">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AF356AF" w14:textId="41905415" w:rsidR="00FB3A4F" w:rsidRPr="00F45858" w:rsidRDefault="00FB3A4F"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customXmlInsRangeStart w:id="18" w:author="Zuzana Hušeková" w:date="2018-06-28T11:49:00Z"/>
        <w:sdt>
          <w:sdtPr>
            <w:rPr>
              <w:b/>
            </w:rPr>
            <w:id w:val="-637186381"/>
            <w:placeholder>
              <w:docPart w:val="B4D58D2816804C2B869E9AF02499F5F2"/>
            </w:placeholder>
            <w:showingPlcHdr/>
            <w:comboBox>
              <w:listItem w:displayText="nie (0)" w:value="nie (0)"/>
              <w:listItem w:displayText="áno (1)" w:value="áno (1)"/>
            </w:comboBox>
          </w:sdtPr>
          <w:sdtContent>
            <w:customXmlInsRangeEnd w:id="18"/>
            <w:tc>
              <w:tcPr>
                <w:tcW w:w="2427" w:type="dxa"/>
                <w:shd w:val="clear" w:color="auto" w:fill="auto"/>
                <w:vAlign w:val="center"/>
              </w:tcPr>
              <w:p w14:paraId="6FD5B9B0" w14:textId="37122F4A" w:rsidR="00FB3A4F" w:rsidRPr="00F45858" w:rsidRDefault="00FB3A4F" w:rsidP="00A508AE">
                <w:pPr>
                  <w:jc w:val="center"/>
                  <w:rPr>
                    <w:rFonts w:ascii="Arial" w:hAnsi="Arial" w:cs="Arial"/>
                    <w:b/>
                    <w:sz w:val="19"/>
                    <w:szCs w:val="19"/>
                  </w:rPr>
                </w:pPr>
                <w:ins w:id="19" w:author="Zuzana Hušeková" w:date="2018-06-28T11:49:00Z">
                  <w:r w:rsidRPr="0037278C">
                    <w:rPr>
                      <w:rStyle w:val="Zstupntext"/>
                    </w:rPr>
                    <w:t>Vyberte položku.</w:t>
                  </w:r>
                </w:ins>
              </w:p>
            </w:tc>
            <w:customXmlInsRangeStart w:id="20" w:author="Zuzana Hušeková" w:date="2018-06-28T11:49:00Z"/>
          </w:sdtContent>
        </w:sdt>
        <w:customXmlInsRangeEnd w:id="20"/>
        <w:tc>
          <w:tcPr>
            <w:tcW w:w="2427" w:type="dxa"/>
            <w:shd w:val="clear" w:color="auto" w:fill="auto"/>
            <w:vAlign w:val="center"/>
          </w:tcPr>
          <w:p w14:paraId="44517035" w14:textId="3C71ABB9" w:rsidR="00FB3A4F" w:rsidRPr="00F45858" w:rsidRDefault="00FB3A4F" w:rsidP="00A508AE">
            <w:pPr>
              <w:jc w:val="center"/>
              <w:rPr>
                <w:rFonts w:ascii="Arial" w:hAnsi="Arial" w:cs="Arial"/>
                <w:b/>
                <w:sz w:val="19"/>
                <w:szCs w:val="19"/>
              </w:rPr>
            </w:pPr>
          </w:p>
        </w:tc>
      </w:tr>
    </w:tbl>
    <w:p w14:paraId="5DEABC29" w14:textId="77777777" w:rsidR="00A508AE" w:rsidRDefault="00A508AE" w:rsidP="00A508AE"/>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2500"/>
        <w:gridCol w:w="80"/>
        <w:gridCol w:w="32"/>
        <w:gridCol w:w="2811"/>
        <w:gridCol w:w="19"/>
        <w:gridCol w:w="53"/>
      </w:tblGrid>
      <w:tr w:rsidR="00A508AE" w:rsidRPr="00517659" w14:paraId="326A5EBF" w14:textId="77777777" w:rsidTr="009D3E7B">
        <w:trPr>
          <w:jc w:val="center"/>
        </w:trPr>
        <w:tc>
          <w:tcPr>
            <w:tcW w:w="576" w:type="dxa"/>
            <w:gridSpan w:val="2"/>
            <w:shd w:val="clear" w:color="auto" w:fill="B2A1C7" w:themeFill="accent4" w:themeFillTint="99"/>
            <w:vAlign w:val="center"/>
          </w:tcPr>
          <w:p w14:paraId="114166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14F347E6"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541A0EFB"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Fonts w:ascii="Arial" w:hAnsi="Arial" w:cs="Arial"/>
                <w:b/>
                <w:sz w:val="19"/>
                <w:szCs w:val="19"/>
                <w:vertAlign w:val="superscript"/>
              </w:rPr>
              <w:t>22</w:t>
            </w:r>
          </w:p>
        </w:tc>
        <w:tc>
          <w:tcPr>
            <w:tcW w:w="5758" w:type="dxa"/>
            <w:gridSpan w:val="9"/>
            <w:shd w:val="clear" w:color="auto" w:fill="B2A1C7" w:themeFill="accent4" w:themeFillTint="99"/>
            <w:vAlign w:val="center"/>
          </w:tcPr>
          <w:p w14:paraId="06BD9784"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14:paraId="6B942A21" w14:textId="77777777" w:rsidTr="009D3E7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35C19D47"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5FBB891A" w14:textId="2BDFF158" w:rsidR="00A508AE" w:rsidRPr="0059399A" w:rsidRDefault="00A508AE" w:rsidP="00A508AE">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3887A242" w14:textId="78E56213"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9"/>
            <w:vAlign w:val="center"/>
          </w:tcPr>
          <w:p w14:paraId="46688276" w14:textId="77777777" w:rsidR="00A508AE" w:rsidRPr="0059399A" w:rsidRDefault="00A508AE" w:rsidP="00A508AE">
            <w:pPr>
              <w:jc w:val="center"/>
              <w:rPr>
                <w:rFonts w:ascii="Arial" w:hAnsi="Arial" w:cs="Arial"/>
                <w:sz w:val="19"/>
                <w:szCs w:val="19"/>
              </w:rPr>
            </w:pPr>
          </w:p>
          <w:p w14:paraId="3261C375" w14:textId="77777777" w:rsidR="00A508AE" w:rsidRPr="0059399A" w:rsidRDefault="00A508AE" w:rsidP="00A508AE">
            <w:pPr>
              <w:jc w:val="center"/>
              <w:rPr>
                <w:rFonts w:ascii="Arial" w:hAnsi="Arial" w:cs="Arial"/>
                <w:sz w:val="19"/>
                <w:szCs w:val="19"/>
              </w:rPr>
            </w:pPr>
          </w:p>
        </w:tc>
      </w:tr>
      <w:tr w:rsidR="00A508AE" w14:paraId="7535A56F" w14:textId="77777777" w:rsidTr="009D3E7B">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2E2130E5"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02E66108" w14:textId="2BB3990B" w:rsidR="00A508AE" w:rsidRPr="0059399A" w:rsidRDefault="00A508AE" w:rsidP="00A508AE">
            <w:pPr>
              <w:jc w:val="center"/>
              <w:rPr>
                <w:rFonts w:ascii="Arial" w:hAnsi="Arial" w:cs="Arial"/>
                <w:sz w:val="19"/>
                <w:szCs w:val="19"/>
              </w:rPr>
            </w:pPr>
            <w:r w:rsidRPr="00E17400">
              <w:rPr>
                <w:rFonts w:ascii="Arial" w:hAnsi="Arial" w:cs="Arial"/>
                <w:sz w:val="19"/>
                <w:szCs w:val="19"/>
              </w:rPr>
              <w:t xml:space="preserve">Do akej miery projekt prispieva k zvýšeniu efektívnosti </w:t>
            </w:r>
            <w:r w:rsidRPr="00E17400">
              <w:rPr>
                <w:rFonts w:ascii="Arial" w:hAnsi="Arial" w:cs="Arial"/>
                <w:sz w:val="19"/>
                <w:szCs w:val="19"/>
              </w:rPr>
              <w:lastRenderedPageBreak/>
              <w:t>súdneho systému?</w:t>
            </w:r>
          </w:p>
        </w:tc>
        <w:tc>
          <w:tcPr>
            <w:tcW w:w="1738" w:type="dxa"/>
            <w:gridSpan w:val="7"/>
            <w:vAlign w:val="center"/>
          </w:tcPr>
          <w:p w14:paraId="5B252986" w14:textId="25A7C2E4" w:rsidR="00A508AE" w:rsidRPr="0059399A" w:rsidRDefault="00A508AE" w:rsidP="00A508AE">
            <w:pPr>
              <w:jc w:val="center"/>
              <w:rPr>
                <w:rFonts w:ascii="Arial" w:hAnsi="Arial" w:cs="Arial"/>
                <w:sz w:val="19"/>
                <w:szCs w:val="19"/>
              </w:rPr>
            </w:pPr>
            <w:r w:rsidRPr="0059399A">
              <w:rPr>
                <w:rFonts w:ascii="Arial" w:hAnsi="Arial" w:cs="Arial"/>
                <w:sz w:val="19"/>
                <w:szCs w:val="19"/>
              </w:rPr>
              <w:lastRenderedPageBreak/>
              <w:t>Príspevok navrhovaného proj</w:t>
            </w:r>
            <w:r>
              <w:rPr>
                <w:rFonts w:ascii="Arial" w:hAnsi="Arial" w:cs="Arial"/>
                <w:sz w:val="19"/>
                <w:szCs w:val="19"/>
              </w:rPr>
              <w:t xml:space="preserve">ektu k cieľom a výsledkom OP </w:t>
            </w:r>
            <w:r>
              <w:rPr>
                <w:rFonts w:ascii="Arial" w:hAnsi="Arial" w:cs="Arial"/>
                <w:sz w:val="19"/>
                <w:szCs w:val="19"/>
              </w:rPr>
              <w:lastRenderedPageBreak/>
              <w:t>EVS a PO 2</w:t>
            </w:r>
          </w:p>
        </w:tc>
        <w:tc>
          <w:tcPr>
            <w:tcW w:w="5758" w:type="dxa"/>
            <w:gridSpan w:val="9"/>
            <w:vAlign w:val="center"/>
          </w:tcPr>
          <w:p w14:paraId="3BB6EDAC" w14:textId="77777777" w:rsidR="00A508AE" w:rsidRPr="0059399A" w:rsidRDefault="00A508AE" w:rsidP="00A508AE">
            <w:pPr>
              <w:jc w:val="center"/>
              <w:rPr>
                <w:rFonts w:ascii="Arial" w:hAnsi="Arial" w:cs="Arial"/>
                <w:sz w:val="19"/>
                <w:szCs w:val="19"/>
              </w:rPr>
            </w:pPr>
          </w:p>
          <w:p w14:paraId="73C8B0DB" w14:textId="77777777" w:rsidR="00A508AE" w:rsidRPr="0059399A" w:rsidRDefault="00A508AE" w:rsidP="00A508AE">
            <w:pPr>
              <w:jc w:val="center"/>
              <w:rPr>
                <w:rFonts w:ascii="Arial" w:hAnsi="Arial" w:cs="Arial"/>
                <w:sz w:val="19"/>
                <w:szCs w:val="19"/>
              </w:rPr>
            </w:pPr>
          </w:p>
        </w:tc>
      </w:tr>
      <w:tr w:rsidR="00A508AE" w14:paraId="32E3E778" w14:textId="77777777" w:rsidTr="009D3E7B">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26189879"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lastRenderedPageBreak/>
              <w:t>1.6</w:t>
            </w:r>
          </w:p>
        </w:tc>
        <w:tc>
          <w:tcPr>
            <w:tcW w:w="1675" w:type="dxa"/>
            <w:vAlign w:val="center"/>
          </w:tcPr>
          <w:p w14:paraId="189E2B42" w14:textId="41F7DD53"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38" w:type="dxa"/>
            <w:gridSpan w:val="7"/>
            <w:vAlign w:val="center"/>
          </w:tcPr>
          <w:p w14:paraId="06EE3987" w14:textId="6012368C" w:rsidR="00A508AE" w:rsidRPr="0059399A" w:rsidRDefault="00A508AE" w:rsidP="00A508AE">
            <w:pPr>
              <w:jc w:val="center"/>
              <w:rPr>
                <w:rFonts w:ascii="Arial" w:hAnsi="Arial" w:cs="Arial"/>
                <w:sz w:val="19"/>
                <w:szCs w:val="19"/>
              </w:rPr>
            </w:pPr>
            <w:r w:rsidRPr="00EC3E39">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9"/>
            <w:vAlign w:val="center"/>
          </w:tcPr>
          <w:p w14:paraId="7C21AC82" w14:textId="77777777" w:rsidR="00A508AE" w:rsidRPr="0059399A" w:rsidRDefault="00A508AE" w:rsidP="00A508AE">
            <w:pPr>
              <w:jc w:val="center"/>
              <w:rPr>
                <w:rFonts w:ascii="Arial" w:hAnsi="Arial" w:cs="Arial"/>
                <w:sz w:val="19"/>
                <w:szCs w:val="19"/>
              </w:rPr>
            </w:pPr>
          </w:p>
        </w:tc>
      </w:tr>
      <w:tr w:rsidR="00A508AE" w14:paraId="4066D74F" w14:textId="77777777" w:rsidTr="009D3E7B">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6C33C454"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1.7</w:t>
            </w:r>
          </w:p>
          <w:p w14:paraId="18FFAD46" w14:textId="77777777" w:rsidR="00A508AE" w:rsidRPr="0059399A" w:rsidRDefault="00A508AE" w:rsidP="00A508AE">
            <w:pPr>
              <w:spacing w:after="200" w:line="276" w:lineRule="auto"/>
              <w:jc w:val="center"/>
              <w:rPr>
                <w:rFonts w:ascii="Arial" w:hAnsi="Arial" w:cs="Arial"/>
                <w:sz w:val="19"/>
                <w:szCs w:val="19"/>
              </w:rPr>
            </w:pPr>
          </w:p>
        </w:tc>
        <w:tc>
          <w:tcPr>
            <w:tcW w:w="1675" w:type="dxa"/>
            <w:vAlign w:val="center"/>
          </w:tcPr>
          <w:p w14:paraId="23A7197E" w14:textId="2AA8D9F0"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38" w:type="dxa"/>
            <w:gridSpan w:val="7"/>
            <w:vAlign w:val="center"/>
          </w:tcPr>
          <w:p w14:paraId="5C89C00D" w14:textId="30423663" w:rsidR="00A508AE" w:rsidRPr="0059399A" w:rsidRDefault="00A508AE" w:rsidP="00A508AE">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Pr>
                <w:rFonts w:ascii="Arial" w:hAnsi="Arial" w:cs="Arial"/>
                <w:sz w:val="19"/>
                <w:szCs w:val="19"/>
              </w:rPr>
              <w:t>2</w:t>
            </w:r>
          </w:p>
        </w:tc>
        <w:tc>
          <w:tcPr>
            <w:tcW w:w="5758" w:type="dxa"/>
            <w:gridSpan w:val="9"/>
            <w:vAlign w:val="center"/>
          </w:tcPr>
          <w:p w14:paraId="2B99A54A" w14:textId="77777777" w:rsidR="00A508AE" w:rsidRPr="0059399A" w:rsidRDefault="00A508AE" w:rsidP="00A508AE">
            <w:pPr>
              <w:jc w:val="center"/>
              <w:rPr>
                <w:rFonts w:ascii="Arial" w:hAnsi="Arial" w:cs="Arial"/>
                <w:sz w:val="19"/>
                <w:szCs w:val="19"/>
              </w:rPr>
            </w:pPr>
          </w:p>
        </w:tc>
      </w:tr>
      <w:tr w:rsidR="00FB3A4F" w:rsidRPr="00F45858" w14:paraId="1F9680BF" w14:textId="77777777" w:rsidTr="004C2054">
        <w:trPr>
          <w:gridAfter w:val="2"/>
          <w:wAfter w:w="72" w:type="dxa"/>
          <w:jc w:val="center"/>
        </w:trPr>
        <w:tc>
          <w:tcPr>
            <w:tcW w:w="556" w:type="dxa"/>
            <w:shd w:val="clear" w:color="auto" w:fill="B2A1C7" w:themeFill="accent4" w:themeFillTint="99"/>
            <w:vAlign w:val="center"/>
          </w:tcPr>
          <w:p w14:paraId="445EB9DB"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010CDD54"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rFonts w:ascii="Arial" w:hAnsi="Arial" w:cs="Arial"/>
                <w:b/>
                <w:sz w:val="19"/>
                <w:szCs w:val="19"/>
              </w:rPr>
              <w:t>2</w:t>
            </w:r>
            <w:r w:rsidRPr="009D3E7B">
              <w:rPr>
                <w:rFonts w:ascii="Arial" w:hAnsi="Arial" w:cs="Arial"/>
                <w:b/>
                <w:sz w:val="19"/>
                <w:szCs w:val="19"/>
                <w:vertAlign w:val="superscript"/>
              </w:rPr>
              <w:t>1</w:t>
            </w:r>
          </w:p>
        </w:tc>
        <w:tc>
          <w:tcPr>
            <w:tcW w:w="1331" w:type="dxa"/>
            <w:gridSpan w:val="4"/>
            <w:shd w:val="clear" w:color="auto" w:fill="B2A1C7" w:themeFill="accent4" w:themeFillTint="99"/>
            <w:vAlign w:val="center"/>
          </w:tcPr>
          <w:p w14:paraId="6593A007"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2922" w:type="dxa"/>
            <w:gridSpan w:val="5"/>
            <w:shd w:val="clear" w:color="auto" w:fill="B2A1C7" w:themeFill="accent4" w:themeFillTint="99"/>
            <w:vAlign w:val="center"/>
          </w:tcPr>
          <w:p w14:paraId="3F547ADE" w14:textId="379F987C" w:rsidR="00FB3A4F" w:rsidRPr="00F45858" w:rsidRDefault="00FB3A4F" w:rsidP="009D3E7B">
            <w:pPr>
              <w:jc w:val="center"/>
              <w:rPr>
                <w:rFonts w:ascii="Arial" w:hAnsi="Arial" w:cs="Arial"/>
                <w:b/>
                <w:sz w:val="19"/>
                <w:szCs w:val="19"/>
              </w:rPr>
            </w:pPr>
            <w:ins w:id="21" w:author="Zuzana Hušeková" w:date="2018-06-28T11:48:00Z">
              <w:r>
                <w:rPr>
                  <w:b/>
                </w:rPr>
                <w:t>Výsledok posúdenia</w:t>
              </w:r>
              <w:r>
                <w:rPr>
                  <w:rStyle w:val="Odkaznapoznmkupodiarou"/>
                </w:rPr>
                <w:footnoteReference w:id="21"/>
              </w:r>
            </w:ins>
          </w:p>
        </w:tc>
        <w:tc>
          <w:tcPr>
            <w:tcW w:w="2923" w:type="dxa"/>
            <w:gridSpan w:val="3"/>
            <w:shd w:val="clear" w:color="auto" w:fill="B2A1C7" w:themeFill="accent4" w:themeFillTint="99"/>
            <w:vAlign w:val="center"/>
          </w:tcPr>
          <w:p w14:paraId="6B6F1571" w14:textId="62169C2C"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9D3E7B">
              <w:rPr>
                <w:vertAlign w:val="superscript"/>
              </w:rPr>
              <w:t>23</w:t>
            </w:r>
          </w:p>
        </w:tc>
      </w:tr>
      <w:tr w:rsidR="00FB3A4F" w:rsidRPr="00F45858" w14:paraId="0CB9F755" w14:textId="77777777" w:rsidTr="009F275D">
        <w:trPr>
          <w:gridAfter w:val="2"/>
          <w:wAfter w:w="72" w:type="dxa"/>
          <w:jc w:val="center"/>
        </w:trPr>
        <w:tc>
          <w:tcPr>
            <w:tcW w:w="556" w:type="dxa"/>
            <w:shd w:val="clear" w:color="auto" w:fill="auto"/>
            <w:vAlign w:val="center"/>
          </w:tcPr>
          <w:p w14:paraId="6BD5DA0E" w14:textId="77777777" w:rsidR="00FB3A4F" w:rsidRPr="00F45858" w:rsidRDefault="00FB3A4F" w:rsidP="00A508AE">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61B2D8C" w14:textId="003D4427" w:rsidR="00FB3A4F" w:rsidRPr="00F45858" w:rsidRDefault="00FB3A4F" w:rsidP="00A508AE">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513837219"/>
            <w:placeholder>
              <w:docPart w:val="E423EF9264CE40518B8FFDD92FBA4C6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Content>
            <w:tc>
              <w:tcPr>
                <w:tcW w:w="1331" w:type="dxa"/>
                <w:gridSpan w:val="4"/>
                <w:shd w:val="clear" w:color="auto" w:fill="auto"/>
                <w:vAlign w:val="center"/>
              </w:tcPr>
              <w:p w14:paraId="5BAEFB0C" w14:textId="20A04282" w:rsidR="00FB3A4F" w:rsidRPr="00F45858" w:rsidRDefault="00FB3A4F" w:rsidP="00A508AE">
                <w:pPr>
                  <w:jc w:val="center"/>
                  <w:rPr>
                    <w:rFonts w:ascii="Arial" w:hAnsi="Arial" w:cs="Arial"/>
                    <w:b/>
                    <w:sz w:val="19"/>
                    <w:szCs w:val="19"/>
                  </w:rPr>
                </w:pPr>
                <w:r>
                  <w:rPr>
                    <w:rFonts w:ascii="Arial" w:hAnsi="Arial" w:cs="Arial"/>
                    <w:sz w:val="19"/>
                    <w:szCs w:val="19"/>
                  </w:rPr>
                  <w:t>Navrhovaný spôsob realizácie projektu</w:t>
                </w:r>
              </w:p>
            </w:tc>
          </w:sdtContent>
        </w:sdt>
        <w:customXmlInsRangeStart w:id="26" w:author="Zuzana Hušeková" w:date="2018-06-28T11:49:00Z"/>
        <w:sdt>
          <w:sdtPr>
            <w:rPr>
              <w:b/>
            </w:rPr>
            <w:id w:val="-223141945"/>
            <w:placeholder>
              <w:docPart w:val="E8517D48D5E94EFA8022FBE57314EBC3"/>
            </w:placeholder>
            <w:showingPlcHdr/>
            <w:comboBox>
              <w:listItem w:displayText="nie (0)" w:value="nie (0)"/>
              <w:listItem w:displayText="áno (1)" w:value="áno (1)"/>
            </w:comboBox>
          </w:sdtPr>
          <w:sdtContent>
            <w:customXmlInsRangeEnd w:id="26"/>
            <w:tc>
              <w:tcPr>
                <w:tcW w:w="2922" w:type="dxa"/>
                <w:gridSpan w:val="5"/>
                <w:shd w:val="clear" w:color="auto" w:fill="auto"/>
                <w:vAlign w:val="center"/>
              </w:tcPr>
              <w:p w14:paraId="04DE7E31" w14:textId="32B23714" w:rsidR="00FB3A4F" w:rsidRPr="00F45858" w:rsidRDefault="00FB3A4F" w:rsidP="00A508AE">
                <w:pPr>
                  <w:jc w:val="center"/>
                  <w:rPr>
                    <w:rFonts w:ascii="Arial" w:hAnsi="Arial" w:cs="Arial"/>
                    <w:b/>
                    <w:sz w:val="19"/>
                    <w:szCs w:val="19"/>
                  </w:rPr>
                </w:pPr>
                <w:ins w:id="27" w:author="Zuzana Hušeková" w:date="2018-06-28T11:49:00Z">
                  <w:r w:rsidRPr="0037278C">
                    <w:rPr>
                      <w:rStyle w:val="Zstupntext"/>
                    </w:rPr>
                    <w:t>Vyberte položku.</w:t>
                  </w:r>
                </w:ins>
              </w:p>
            </w:tc>
            <w:customXmlInsRangeStart w:id="28" w:author="Zuzana Hušeková" w:date="2018-06-28T11:49:00Z"/>
          </w:sdtContent>
        </w:sdt>
        <w:customXmlInsRangeEnd w:id="28"/>
        <w:tc>
          <w:tcPr>
            <w:tcW w:w="2923" w:type="dxa"/>
            <w:gridSpan w:val="3"/>
            <w:shd w:val="clear" w:color="auto" w:fill="auto"/>
            <w:vAlign w:val="center"/>
          </w:tcPr>
          <w:p w14:paraId="62E1D51F" w14:textId="6E8BD104" w:rsidR="00FB3A4F" w:rsidRPr="00F45858" w:rsidRDefault="00FB3A4F" w:rsidP="00A508AE">
            <w:pPr>
              <w:jc w:val="center"/>
              <w:rPr>
                <w:rFonts w:ascii="Arial" w:hAnsi="Arial" w:cs="Arial"/>
                <w:b/>
                <w:sz w:val="19"/>
                <w:szCs w:val="19"/>
              </w:rPr>
            </w:pPr>
          </w:p>
        </w:tc>
      </w:tr>
      <w:tr w:rsidR="00A508AE" w:rsidRPr="0059399A" w14:paraId="3D848A12" w14:textId="77777777" w:rsidTr="009D3E7B">
        <w:trPr>
          <w:gridAfter w:val="2"/>
          <w:wAfter w:w="72" w:type="dxa"/>
          <w:jc w:val="center"/>
        </w:trPr>
        <w:tc>
          <w:tcPr>
            <w:tcW w:w="556" w:type="dxa"/>
            <w:shd w:val="clear" w:color="auto" w:fill="B2A1C7" w:themeFill="accent4" w:themeFillTint="99"/>
            <w:vAlign w:val="center"/>
          </w:tcPr>
          <w:p w14:paraId="55522F06"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4CE2ED6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677" w:type="dxa"/>
            <w:gridSpan w:val="6"/>
            <w:shd w:val="clear" w:color="auto" w:fill="B2A1C7" w:themeFill="accent4" w:themeFillTint="99"/>
            <w:vAlign w:val="center"/>
          </w:tcPr>
          <w:p w14:paraId="38BA0AF7"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82" w:type="dxa"/>
            <w:gridSpan w:val="5"/>
            <w:shd w:val="clear" w:color="auto" w:fill="B2A1C7" w:themeFill="accent4" w:themeFillTint="99"/>
            <w:vAlign w:val="center"/>
          </w:tcPr>
          <w:p w14:paraId="54438650"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rsidRPr="0059399A" w14:paraId="2236AB6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20B1BAAB"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2.2</w:t>
            </w:r>
          </w:p>
        </w:tc>
        <w:tc>
          <w:tcPr>
            <w:tcW w:w="1960" w:type="dxa"/>
            <w:gridSpan w:val="5"/>
            <w:vAlign w:val="center"/>
          </w:tcPr>
          <w:p w14:paraId="5D52FBB3" w14:textId="0D77CE09" w:rsidR="00A508AE" w:rsidRPr="0059399A" w:rsidRDefault="00A508AE" w:rsidP="00A508AE">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228004220"/>
            <w:placeholder>
              <w:docPart w:val="64E11351FB4741D9852F2BDF18EB6FA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538EEA1A" w14:textId="776CFC1C"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5"/>
            <w:vAlign w:val="center"/>
          </w:tcPr>
          <w:p w14:paraId="2CB7CCC0" w14:textId="77777777" w:rsidR="00A508AE" w:rsidRPr="0059399A" w:rsidRDefault="00A508AE" w:rsidP="00A508AE">
            <w:pPr>
              <w:jc w:val="center"/>
              <w:rPr>
                <w:rFonts w:ascii="Arial" w:hAnsi="Arial" w:cs="Arial"/>
                <w:sz w:val="19"/>
                <w:szCs w:val="19"/>
              </w:rPr>
            </w:pPr>
          </w:p>
        </w:tc>
      </w:tr>
      <w:tr w:rsidR="00A508AE" w:rsidRPr="0059399A" w14:paraId="7D241001" w14:textId="77777777" w:rsidTr="009D3E7B">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265A7D77"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788BF90C" w14:textId="5BC17A49" w:rsidR="00A508AE" w:rsidRPr="0059399A" w:rsidRDefault="00A508AE" w:rsidP="00A508AE">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1582761275"/>
            <w:placeholder>
              <w:docPart w:val="771287EFEDBF45349B625F0095AFA5E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2CDE31C1" w14:textId="080208F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5"/>
            <w:vAlign w:val="center"/>
          </w:tcPr>
          <w:p w14:paraId="63277E45" w14:textId="77777777" w:rsidR="00A508AE" w:rsidRPr="0059399A" w:rsidRDefault="00A508AE" w:rsidP="00A508AE">
            <w:pPr>
              <w:jc w:val="center"/>
              <w:rPr>
                <w:rFonts w:ascii="Arial" w:hAnsi="Arial" w:cs="Arial"/>
                <w:sz w:val="19"/>
                <w:szCs w:val="19"/>
              </w:rPr>
            </w:pPr>
          </w:p>
        </w:tc>
      </w:tr>
      <w:tr w:rsidR="00A508AE" w:rsidRPr="0059399A" w14:paraId="0A0E318A" w14:textId="77777777" w:rsidTr="009D3E7B">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6B86E8A0"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3197427A" w14:textId="7721DE16" w:rsidR="00A508AE" w:rsidRPr="0059399A" w:rsidRDefault="00A508AE" w:rsidP="00A508AE">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786505604"/>
            <w:placeholder>
              <w:docPart w:val="87DB3AC3CB7B494AB21078179DF3A25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12DE2202" w14:textId="0886D7D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5"/>
            <w:vAlign w:val="center"/>
          </w:tcPr>
          <w:p w14:paraId="6ECB587A" w14:textId="77777777" w:rsidR="00A508AE" w:rsidRPr="0059399A" w:rsidRDefault="00A508AE" w:rsidP="00A508AE">
            <w:pPr>
              <w:jc w:val="center"/>
              <w:rPr>
                <w:rFonts w:ascii="Arial" w:hAnsi="Arial" w:cs="Arial"/>
                <w:sz w:val="19"/>
                <w:szCs w:val="19"/>
              </w:rPr>
            </w:pPr>
          </w:p>
        </w:tc>
      </w:tr>
      <w:tr w:rsidR="00FB3A4F" w:rsidRPr="00F45858" w14:paraId="7BC0AB23" w14:textId="77777777" w:rsidTr="00914E41">
        <w:trPr>
          <w:gridAfter w:val="2"/>
          <w:wAfter w:w="72" w:type="dxa"/>
          <w:jc w:val="center"/>
        </w:trPr>
        <w:tc>
          <w:tcPr>
            <w:tcW w:w="556" w:type="dxa"/>
            <w:shd w:val="clear" w:color="auto" w:fill="B2A1C7" w:themeFill="accent4" w:themeFillTint="99"/>
            <w:vAlign w:val="center"/>
          </w:tcPr>
          <w:p w14:paraId="5D8F404A"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5BA249D2"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526" w:type="dxa"/>
            <w:gridSpan w:val="4"/>
            <w:shd w:val="clear" w:color="auto" w:fill="B2A1C7" w:themeFill="accent4" w:themeFillTint="99"/>
            <w:vAlign w:val="center"/>
          </w:tcPr>
          <w:p w14:paraId="7BF6EF8D"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2810" w:type="dxa"/>
            <w:gridSpan w:val="5"/>
            <w:shd w:val="clear" w:color="auto" w:fill="B2A1C7" w:themeFill="accent4" w:themeFillTint="99"/>
            <w:vAlign w:val="center"/>
          </w:tcPr>
          <w:p w14:paraId="3FDC4C8F" w14:textId="1B29A2C5" w:rsidR="00FB3A4F" w:rsidRPr="00F45858" w:rsidRDefault="00FB3A4F" w:rsidP="009D3E7B">
            <w:pPr>
              <w:jc w:val="center"/>
              <w:rPr>
                <w:rFonts w:ascii="Arial" w:hAnsi="Arial" w:cs="Arial"/>
                <w:b/>
                <w:sz w:val="19"/>
                <w:szCs w:val="19"/>
              </w:rPr>
            </w:pPr>
            <w:ins w:id="29" w:author="Zuzana Hušeková" w:date="2018-06-28T11:48:00Z">
              <w:r>
                <w:rPr>
                  <w:b/>
                </w:rPr>
                <w:t>Výsledok posúdenia</w:t>
              </w:r>
              <w:r>
                <w:rPr>
                  <w:rStyle w:val="Odkaznapoznmkupodiarou"/>
                </w:rPr>
                <w:footnoteReference w:id="22"/>
              </w:r>
            </w:ins>
          </w:p>
        </w:tc>
        <w:tc>
          <w:tcPr>
            <w:tcW w:w="2811" w:type="dxa"/>
            <w:shd w:val="clear" w:color="auto" w:fill="B2A1C7" w:themeFill="accent4" w:themeFillTint="99"/>
            <w:vAlign w:val="center"/>
          </w:tcPr>
          <w:p w14:paraId="4B50F480" w14:textId="509C7275"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FB3A4F" w:rsidRPr="00F45858" w14:paraId="27A1D774" w14:textId="77777777" w:rsidTr="00707ECD">
        <w:trPr>
          <w:gridAfter w:val="2"/>
          <w:wAfter w:w="72" w:type="dxa"/>
          <w:jc w:val="center"/>
        </w:trPr>
        <w:tc>
          <w:tcPr>
            <w:tcW w:w="556" w:type="dxa"/>
            <w:shd w:val="clear" w:color="auto" w:fill="auto"/>
            <w:vAlign w:val="center"/>
          </w:tcPr>
          <w:p w14:paraId="29725959" w14:textId="77777777" w:rsidR="00FB3A4F" w:rsidRPr="00F45858" w:rsidRDefault="00FB3A4F" w:rsidP="00A508AE">
            <w:pPr>
              <w:jc w:val="center"/>
              <w:rPr>
                <w:rFonts w:ascii="Arial" w:hAnsi="Arial" w:cs="Arial"/>
                <w:sz w:val="19"/>
                <w:szCs w:val="19"/>
              </w:rPr>
            </w:pPr>
            <w:r>
              <w:rPr>
                <w:rFonts w:ascii="Arial" w:hAnsi="Arial" w:cs="Arial"/>
                <w:sz w:val="19"/>
                <w:szCs w:val="19"/>
              </w:rPr>
              <w:t>3.1</w:t>
            </w:r>
          </w:p>
        </w:tc>
        <w:tc>
          <w:tcPr>
            <w:tcW w:w="1972" w:type="dxa"/>
            <w:gridSpan w:val="6"/>
            <w:shd w:val="clear" w:color="auto" w:fill="auto"/>
            <w:vAlign w:val="center"/>
          </w:tcPr>
          <w:p w14:paraId="22DA7A15" w14:textId="29B6EC93" w:rsidR="00FB3A4F" w:rsidRPr="00F45858" w:rsidRDefault="00FB3A4F" w:rsidP="00A508AE">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253670677"/>
            <w:placeholder>
              <w:docPart w:val="951ADE0D186A4E9FA164CACD30DA13B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Content>
            <w:tc>
              <w:tcPr>
                <w:tcW w:w="1526" w:type="dxa"/>
                <w:gridSpan w:val="4"/>
                <w:shd w:val="clear" w:color="auto" w:fill="auto"/>
                <w:vAlign w:val="center"/>
              </w:tcPr>
              <w:p w14:paraId="328A4DCC" w14:textId="544BFB06" w:rsidR="00FB3A4F" w:rsidRPr="00F45858" w:rsidRDefault="00FB3A4F" w:rsidP="00A508AE">
                <w:pPr>
                  <w:jc w:val="center"/>
                  <w:rPr>
                    <w:rFonts w:ascii="Arial" w:hAnsi="Arial" w:cs="Arial"/>
                    <w:b/>
                    <w:sz w:val="19"/>
                    <w:szCs w:val="19"/>
                  </w:rPr>
                </w:pPr>
                <w:r>
                  <w:rPr>
                    <w:rFonts w:ascii="Arial" w:hAnsi="Arial" w:cs="Arial"/>
                    <w:sz w:val="19"/>
                    <w:szCs w:val="19"/>
                  </w:rPr>
                  <w:t>Administratívna a prevádzková kapacita žiadateľa</w:t>
                </w:r>
              </w:p>
            </w:tc>
          </w:sdtContent>
        </w:sdt>
        <w:customXmlInsRangeStart w:id="34" w:author="Zuzana Hušeková" w:date="2018-06-28T11:49:00Z"/>
        <w:sdt>
          <w:sdtPr>
            <w:rPr>
              <w:b/>
            </w:rPr>
            <w:id w:val="-26416680"/>
            <w:placeholder>
              <w:docPart w:val="5D1C84265A2B4D43BC62E06B7C5CBE50"/>
            </w:placeholder>
            <w:showingPlcHdr/>
            <w:comboBox>
              <w:listItem w:displayText="nie (0)" w:value="nie (0)"/>
              <w:listItem w:displayText="áno (1)" w:value="áno (1)"/>
            </w:comboBox>
          </w:sdtPr>
          <w:sdtContent>
            <w:customXmlInsRangeEnd w:id="34"/>
            <w:tc>
              <w:tcPr>
                <w:tcW w:w="2810" w:type="dxa"/>
                <w:gridSpan w:val="5"/>
                <w:shd w:val="clear" w:color="auto" w:fill="auto"/>
                <w:vAlign w:val="center"/>
              </w:tcPr>
              <w:p w14:paraId="5A2D6B8F" w14:textId="33C8C3C0" w:rsidR="00FB3A4F" w:rsidRPr="00F45858" w:rsidRDefault="00FB3A4F" w:rsidP="00A508AE">
                <w:pPr>
                  <w:jc w:val="center"/>
                  <w:rPr>
                    <w:rFonts w:ascii="Arial" w:hAnsi="Arial" w:cs="Arial"/>
                    <w:b/>
                    <w:sz w:val="19"/>
                    <w:szCs w:val="19"/>
                  </w:rPr>
                </w:pPr>
                <w:ins w:id="35" w:author="Zuzana Hušeková" w:date="2018-06-28T11:49:00Z">
                  <w:r w:rsidRPr="0037278C">
                    <w:rPr>
                      <w:rStyle w:val="Zstupntext"/>
                    </w:rPr>
                    <w:t>Vyberte položku.</w:t>
                  </w:r>
                </w:ins>
              </w:p>
            </w:tc>
            <w:customXmlInsRangeStart w:id="36" w:author="Zuzana Hušeková" w:date="2018-06-28T11:49:00Z"/>
          </w:sdtContent>
        </w:sdt>
        <w:customXmlInsRangeEnd w:id="36"/>
        <w:tc>
          <w:tcPr>
            <w:tcW w:w="2811" w:type="dxa"/>
            <w:shd w:val="clear" w:color="auto" w:fill="auto"/>
            <w:vAlign w:val="center"/>
          </w:tcPr>
          <w:p w14:paraId="7ED76099" w14:textId="3B8AE2D9" w:rsidR="00FB3A4F" w:rsidRPr="00F45858" w:rsidRDefault="00FB3A4F" w:rsidP="00A508AE">
            <w:pPr>
              <w:jc w:val="center"/>
              <w:rPr>
                <w:rFonts w:ascii="Arial" w:hAnsi="Arial" w:cs="Arial"/>
                <w:b/>
                <w:sz w:val="19"/>
                <w:szCs w:val="19"/>
              </w:rPr>
            </w:pPr>
          </w:p>
        </w:tc>
      </w:tr>
      <w:tr w:rsidR="00A508AE" w:rsidRPr="0059399A" w14:paraId="446FAAE3" w14:textId="77777777" w:rsidTr="009D3E7B">
        <w:trPr>
          <w:gridAfter w:val="2"/>
          <w:wAfter w:w="72" w:type="dxa"/>
          <w:jc w:val="center"/>
        </w:trPr>
        <w:tc>
          <w:tcPr>
            <w:tcW w:w="556" w:type="dxa"/>
            <w:shd w:val="clear" w:color="auto" w:fill="B2A1C7" w:themeFill="accent4" w:themeFillTint="99"/>
            <w:vAlign w:val="center"/>
          </w:tcPr>
          <w:p w14:paraId="06D339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703EE09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736" w:type="dxa"/>
            <w:gridSpan w:val="7"/>
            <w:shd w:val="clear" w:color="auto" w:fill="B2A1C7" w:themeFill="accent4" w:themeFillTint="99"/>
            <w:vAlign w:val="center"/>
          </w:tcPr>
          <w:p w14:paraId="373AB2AF"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23" w:type="dxa"/>
            <w:gridSpan w:val="4"/>
            <w:shd w:val="clear" w:color="auto" w:fill="B2A1C7" w:themeFill="accent4" w:themeFillTint="99"/>
            <w:vAlign w:val="center"/>
          </w:tcPr>
          <w:p w14:paraId="61E5B578"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4EA5F71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AFBAEB2"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lastRenderedPageBreak/>
              <w:t>3.2</w:t>
            </w:r>
          </w:p>
        </w:tc>
        <w:tc>
          <w:tcPr>
            <w:tcW w:w="1960" w:type="dxa"/>
            <w:gridSpan w:val="5"/>
            <w:vAlign w:val="center"/>
          </w:tcPr>
          <w:p w14:paraId="7469892D" w14:textId="1BAAF609" w:rsidR="00A508AE" w:rsidRPr="0059399A" w:rsidRDefault="00A508AE" w:rsidP="00A508AE">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kapacít na riadenie </w:t>
            </w:r>
            <w:r w:rsidRPr="00CD1379">
              <w:rPr>
                <w:rFonts w:ascii="Arial" w:hAnsi="Arial" w:cs="Arial"/>
                <w:sz w:val="19"/>
                <w:szCs w:val="19"/>
              </w:rPr>
              <w:t>projektu</w:t>
            </w:r>
          </w:p>
        </w:tc>
        <w:sdt>
          <w:sdtPr>
            <w:rPr>
              <w:rFonts w:ascii="Arial" w:hAnsi="Arial" w:cs="Arial"/>
              <w:sz w:val="19"/>
              <w:szCs w:val="19"/>
            </w:rPr>
            <w:id w:val="1478183571"/>
            <w:placeholder>
              <w:docPart w:val="B29513C98D2B4DD2BFFC1A121E53F08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0FC06B20" w14:textId="16A26423"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gridSpan w:val="4"/>
            <w:vAlign w:val="center"/>
          </w:tcPr>
          <w:p w14:paraId="63DA7421" w14:textId="77777777" w:rsidR="00A508AE" w:rsidRPr="0059399A" w:rsidRDefault="00A508AE" w:rsidP="00A508AE">
            <w:pPr>
              <w:jc w:val="center"/>
              <w:rPr>
                <w:rFonts w:ascii="Arial" w:hAnsi="Arial" w:cs="Arial"/>
                <w:sz w:val="19"/>
                <w:szCs w:val="19"/>
              </w:rPr>
            </w:pPr>
          </w:p>
        </w:tc>
      </w:tr>
      <w:tr w:rsidR="00A508AE" w:rsidRPr="0059399A" w14:paraId="4DF4E611"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0053D24" w14:textId="77777777" w:rsidR="00A508AE" w:rsidRPr="0059399A" w:rsidRDefault="00A508AE" w:rsidP="00A508AE">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74077DB8" w14:textId="4B22C6C6" w:rsidR="00A508AE" w:rsidRPr="0059399A" w:rsidRDefault="00A508AE" w:rsidP="00A508AE">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177383271"/>
            <w:placeholder>
              <w:docPart w:val="892855B57FBE40DEA8AD4016885B1AA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5E6EEE68" w14:textId="0D223C5A"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gridSpan w:val="4"/>
            <w:vAlign w:val="center"/>
          </w:tcPr>
          <w:p w14:paraId="60BD01A4" w14:textId="77777777" w:rsidR="00A508AE" w:rsidRPr="0059399A" w:rsidRDefault="00A508AE" w:rsidP="00A508AE">
            <w:pPr>
              <w:jc w:val="center"/>
              <w:rPr>
                <w:rFonts w:ascii="Arial" w:hAnsi="Arial" w:cs="Arial"/>
                <w:sz w:val="19"/>
                <w:szCs w:val="19"/>
              </w:rPr>
            </w:pPr>
          </w:p>
        </w:tc>
      </w:tr>
      <w:tr w:rsidR="00FB3A4F" w:rsidRPr="00F45858" w14:paraId="68C25E8A" w14:textId="77777777" w:rsidTr="00A41C44">
        <w:trPr>
          <w:gridAfter w:val="2"/>
          <w:wAfter w:w="72" w:type="dxa"/>
          <w:jc w:val="center"/>
        </w:trPr>
        <w:tc>
          <w:tcPr>
            <w:tcW w:w="556" w:type="dxa"/>
            <w:shd w:val="clear" w:color="auto" w:fill="B2A1C7" w:themeFill="accent4" w:themeFillTint="99"/>
            <w:vAlign w:val="center"/>
          </w:tcPr>
          <w:p w14:paraId="472AECD2"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54CC1B8A"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473" w:type="dxa"/>
            <w:gridSpan w:val="4"/>
            <w:shd w:val="clear" w:color="auto" w:fill="B2A1C7" w:themeFill="accent4" w:themeFillTint="99"/>
            <w:vAlign w:val="center"/>
          </w:tcPr>
          <w:p w14:paraId="35496283"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2843" w:type="dxa"/>
            <w:gridSpan w:val="5"/>
            <w:shd w:val="clear" w:color="auto" w:fill="B2A1C7" w:themeFill="accent4" w:themeFillTint="99"/>
            <w:vAlign w:val="center"/>
          </w:tcPr>
          <w:p w14:paraId="7DDD7976" w14:textId="423889F6" w:rsidR="00FB3A4F" w:rsidRPr="00F45858" w:rsidRDefault="00FB3A4F" w:rsidP="009D3E7B">
            <w:pPr>
              <w:jc w:val="center"/>
              <w:rPr>
                <w:rFonts w:ascii="Arial" w:hAnsi="Arial" w:cs="Arial"/>
                <w:b/>
                <w:sz w:val="19"/>
                <w:szCs w:val="19"/>
              </w:rPr>
            </w:pPr>
            <w:ins w:id="37" w:author="Zuzana Hušeková" w:date="2018-06-28T11:48:00Z">
              <w:r>
                <w:rPr>
                  <w:b/>
                </w:rPr>
                <w:t>Výsledok posúdenia</w:t>
              </w:r>
              <w:r>
                <w:rPr>
                  <w:rStyle w:val="Odkaznapoznmkupodiarou"/>
                </w:rPr>
                <w:footnoteReference w:id="23"/>
              </w:r>
            </w:ins>
          </w:p>
        </w:tc>
        <w:tc>
          <w:tcPr>
            <w:tcW w:w="2843" w:type="dxa"/>
            <w:gridSpan w:val="2"/>
            <w:shd w:val="clear" w:color="auto" w:fill="B2A1C7" w:themeFill="accent4" w:themeFillTint="99"/>
            <w:vAlign w:val="center"/>
          </w:tcPr>
          <w:p w14:paraId="5B550C36" w14:textId="54AD3145"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FB3A4F" w:rsidRPr="00F45858" w14:paraId="5FB92D10" w14:textId="77777777" w:rsidTr="006F10C3">
        <w:trPr>
          <w:gridAfter w:val="2"/>
          <w:wAfter w:w="72" w:type="dxa"/>
          <w:jc w:val="center"/>
        </w:trPr>
        <w:tc>
          <w:tcPr>
            <w:tcW w:w="556" w:type="dxa"/>
            <w:shd w:val="clear" w:color="auto" w:fill="auto"/>
            <w:vAlign w:val="center"/>
          </w:tcPr>
          <w:p w14:paraId="03B1B5B2" w14:textId="77777777" w:rsidR="00FB3A4F" w:rsidRPr="00F45858" w:rsidRDefault="00FB3A4F" w:rsidP="00A508AE">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53940DCF" w14:textId="1CCFD6DB" w:rsidR="00FB3A4F" w:rsidRPr="00F45858" w:rsidRDefault="00FB3A4F" w:rsidP="00A508AE">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521206100"/>
            <w:placeholder>
              <w:docPart w:val="8884895B731846878B9C6901407D43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Content>
            <w:tc>
              <w:tcPr>
                <w:tcW w:w="1473" w:type="dxa"/>
                <w:gridSpan w:val="4"/>
                <w:shd w:val="clear" w:color="auto" w:fill="auto"/>
                <w:vAlign w:val="center"/>
              </w:tcPr>
              <w:p w14:paraId="71E2951D" w14:textId="6E2699F7" w:rsidR="00FB3A4F" w:rsidRPr="00F45858" w:rsidRDefault="00FB3A4F" w:rsidP="00A508AE">
                <w:pPr>
                  <w:jc w:val="center"/>
                  <w:rPr>
                    <w:rFonts w:ascii="Arial" w:hAnsi="Arial" w:cs="Arial"/>
                    <w:b/>
                    <w:sz w:val="19"/>
                    <w:szCs w:val="19"/>
                  </w:rPr>
                </w:pPr>
                <w:r>
                  <w:rPr>
                    <w:rFonts w:ascii="Arial" w:hAnsi="Arial" w:cs="Arial"/>
                    <w:sz w:val="19"/>
                    <w:szCs w:val="19"/>
                  </w:rPr>
                  <w:t>Finančná a ekonomická stránka projektu</w:t>
                </w:r>
              </w:p>
            </w:tc>
          </w:sdtContent>
        </w:sdt>
        <w:customXmlInsRangeStart w:id="42" w:author="Zuzana Hušeková" w:date="2018-06-28T11:49:00Z"/>
        <w:sdt>
          <w:sdtPr>
            <w:rPr>
              <w:b/>
            </w:rPr>
            <w:id w:val="-2126922832"/>
            <w:placeholder>
              <w:docPart w:val="2A668B35E14F466E964BE7B4060426B6"/>
            </w:placeholder>
            <w:showingPlcHdr/>
            <w:comboBox>
              <w:listItem w:displayText="nie (0)" w:value="nie (0)"/>
              <w:listItem w:displayText="áno (1)" w:value="áno (1)"/>
            </w:comboBox>
          </w:sdtPr>
          <w:sdtContent>
            <w:customXmlInsRangeEnd w:id="42"/>
            <w:tc>
              <w:tcPr>
                <w:tcW w:w="2843" w:type="dxa"/>
                <w:gridSpan w:val="5"/>
                <w:shd w:val="clear" w:color="auto" w:fill="auto"/>
                <w:vAlign w:val="center"/>
              </w:tcPr>
              <w:p w14:paraId="1EAAE9D3" w14:textId="6AD704F4" w:rsidR="00FB3A4F" w:rsidRPr="00F45858" w:rsidRDefault="00FB3A4F" w:rsidP="00A508AE">
                <w:pPr>
                  <w:jc w:val="center"/>
                  <w:rPr>
                    <w:rFonts w:ascii="Arial" w:hAnsi="Arial" w:cs="Arial"/>
                    <w:b/>
                    <w:sz w:val="19"/>
                    <w:szCs w:val="19"/>
                  </w:rPr>
                </w:pPr>
                <w:ins w:id="43" w:author="Zuzana Hušeková" w:date="2018-06-28T11:49:00Z">
                  <w:r w:rsidRPr="0037278C">
                    <w:rPr>
                      <w:rStyle w:val="Zstupntext"/>
                    </w:rPr>
                    <w:t>Vyberte položku.</w:t>
                  </w:r>
                </w:ins>
              </w:p>
            </w:tc>
            <w:customXmlInsRangeStart w:id="44" w:author="Zuzana Hušeková" w:date="2018-06-28T11:49:00Z"/>
          </w:sdtContent>
        </w:sdt>
        <w:customXmlInsRangeEnd w:id="44"/>
        <w:tc>
          <w:tcPr>
            <w:tcW w:w="2843" w:type="dxa"/>
            <w:gridSpan w:val="2"/>
            <w:shd w:val="clear" w:color="auto" w:fill="auto"/>
            <w:vAlign w:val="center"/>
          </w:tcPr>
          <w:p w14:paraId="1C7F6E5A" w14:textId="53C744E5" w:rsidR="00FB3A4F" w:rsidRPr="00F45858" w:rsidRDefault="00FB3A4F" w:rsidP="00A508AE">
            <w:pPr>
              <w:jc w:val="center"/>
              <w:rPr>
                <w:rFonts w:ascii="Arial" w:hAnsi="Arial" w:cs="Arial"/>
                <w:b/>
                <w:sz w:val="19"/>
                <w:szCs w:val="19"/>
              </w:rPr>
            </w:pPr>
          </w:p>
        </w:tc>
      </w:tr>
      <w:tr w:rsidR="00A508AE" w:rsidRPr="0059399A" w14:paraId="1674A722" w14:textId="77777777" w:rsidTr="009D3E7B">
        <w:trPr>
          <w:gridAfter w:val="2"/>
          <w:wAfter w:w="72" w:type="dxa"/>
          <w:jc w:val="center"/>
        </w:trPr>
        <w:tc>
          <w:tcPr>
            <w:tcW w:w="556" w:type="dxa"/>
            <w:shd w:val="clear" w:color="auto" w:fill="B2A1C7" w:themeFill="accent4" w:themeFillTint="99"/>
            <w:vAlign w:val="center"/>
          </w:tcPr>
          <w:p w14:paraId="5E02ABC2"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08" w:type="dxa"/>
            <w:gridSpan w:val="3"/>
            <w:shd w:val="clear" w:color="auto" w:fill="B2A1C7" w:themeFill="accent4" w:themeFillTint="99"/>
            <w:vAlign w:val="center"/>
          </w:tcPr>
          <w:p w14:paraId="27840F5D"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525" w:type="dxa"/>
            <w:gridSpan w:val="6"/>
            <w:shd w:val="clear" w:color="auto" w:fill="B2A1C7" w:themeFill="accent4" w:themeFillTint="99"/>
            <w:vAlign w:val="center"/>
          </w:tcPr>
          <w:p w14:paraId="104E2D1E"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7"/>
            <w:shd w:val="clear" w:color="auto" w:fill="B2A1C7" w:themeFill="accent4" w:themeFillTint="99"/>
            <w:vAlign w:val="center"/>
          </w:tcPr>
          <w:p w14:paraId="22259292"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13669352"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143C90C1"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728A07F0" w14:textId="42F50FBD" w:rsidR="00A508AE" w:rsidRPr="0059399A" w:rsidRDefault="00A508AE" w:rsidP="00A508AE">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333375293"/>
            <w:placeholder>
              <w:docPart w:val="48A8B937D6EE4CC38D1ECF097EEE4E7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345F7B7F" w14:textId="1B4F9D28" w:rsidR="00A508AE" w:rsidRPr="0059399A" w:rsidRDefault="00A508AE" w:rsidP="00A508AE">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7"/>
            <w:vAlign w:val="center"/>
          </w:tcPr>
          <w:p w14:paraId="4E1193F9" w14:textId="77777777" w:rsidR="00A508AE" w:rsidRPr="0059399A" w:rsidRDefault="00A508AE" w:rsidP="00A508AE">
            <w:pPr>
              <w:jc w:val="center"/>
              <w:rPr>
                <w:rFonts w:ascii="Arial" w:hAnsi="Arial" w:cs="Arial"/>
                <w:sz w:val="19"/>
                <w:szCs w:val="19"/>
              </w:rPr>
            </w:pPr>
          </w:p>
        </w:tc>
      </w:tr>
      <w:tr w:rsidR="00A508AE" w:rsidRPr="0059399A" w14:paraId="4FC2E898" w14:textId="77777777" w:rsidTr="009D3E7B">
        <w:trPr>
          <w:gridAfter w:val="1"/>
          <w:wAfter w:w="53" w:type="dxa"/>
          <w:jc w:val="center"/>
        </w:trPr>
        <w:tc>
          <w:tcPr>
            <w:tcW w:w="9694" w:type="dxa"/>
            <w:gridSpan w:val="18"/>
            <w:shd w:val="clear" w:color="auto" w:fill="B2A1C7" w:themeFill="accent4" w:themeFillTint="99"/>
          </w:tcPr>
          <w:p w14:paraId="612E7ECA" w14:textId="21852619" w:rsidR="00A508AE" w:rsidRPr="0059399A" w:rsidRDefault="00D81B7B" w:rsidP="009D3E7B">
            <w:pPr>
              <w:rPr>
                <w:rFonts w:ascii="Arial" w:hAnsi="Arial" w:cs="Arial"/>
                <w:sz w:val="19"/>
                <w:szCs w:val="19"/>
              </w:rPr>
            </w:pPr>
            <w:r>
              <w:rPr>
                <w:rFonts w:ascii="Arial" w:hAnsi="Arial" w:cs="Arial"/>
                <w:b/>
                <w:sz w:val="19"/>
                <w:szCs w:val="19"/>
              </w:rPr>
              <w:t>Komentár/poznámky</w:t>
            </w:r>
            <w:r w:rsidR="00A508AE" w:rsidRPr="0059399A">
              <w:rPr>
                <w:rStyle w:val="Odkaznapoznmkupodiarou"/>
                <w:rFonts w:ascii="Arial" w:hAnsi="Arial" w:cs="Arial"/>
                <w:b/>
                <w:sz w:val="19"/>
                <w:szCs w:val="19"/>
              </w:rPr>
              <w:footnoteReference w:id="24"/>
            </w:r>
            <w:r w:rsidR="00A508AE" w:rsidRPr="0059399A">
              <w:rPr>
                <w:rFonts w:ascii="Arial" w:hAnsi="Arial" w:cs="Arial"/>
                <w:b/>
                <w:sz w:val="19"/>
                <w:szCs w:val="19"/>
              </w:rPr>
              <w:t>:</w:t>
            </w:r>
          </w:p>
        </w:tc>
      </w:tr>
      <w:tr w:rsidR="00A508AE" w:rsidRPr="0059399A" w14:paraId="5DFD38B5" w14:textId="77777777" w:rsidTr="009D3E7B">
        <w:trPr>
          <w:gridAfter w:val="1"/>
          <w:wAfter w:w="53" w:type="dxa"/>
          <w:trHeight w:val="1492"/>
          <w:jc w:val="center"/>
        </w:trPr>
        <w:tc>
          <w:tcPr>
            <w:tcW w:w="9694" w:type="dxa"/>
            <w:gridSpan w:val="18"/>
          </w:tcPr>
          <w:p w14:paraId="0361E790" w14:textId="77777777" w:rsidR="00A508AE" w:rsidRPr="0059399A" w:rsidRDefault="00A508AE" w:rsidP="009D3E7B">
            <w:pPr>
              <w:rPr>
                <w:rFonts w:ascii="Arial" w:hAnsi="Arial" w:cs="Arial"/>
                <w:sz w:val="19"/>
                <w:szCs w:val="19"/>
              </w:rPr>
            </w:pPr>
          </w:p>
        </w:tc>
      </w:tr>
      <w:tr w:rsidR="00A508AE" w:rsidRPr="0059399A" w14:paraId="54D7C990" w14:textId="77777777" w:rsidTr="009D3E7B">
        <w:trPr>
          <w:gridAfter w:val="1"/>
          <w:wAfter w:w="53" w:type="dxa"/>
          <w:jc w:val="center"/>
        </w:trPr>
        <w:tc>
          <w:tcPr>
            <w:tcW w:w="3700" w:type="dxa"/>
            <w:gridSpan w:val="8"/>
            <w:shd w:val="clear" w:color="auto" w:fill="B2A1C7" w:themeFill="accent4" w:themeFillTint="99"/>
          </w:tcPr>
          <w:p w14:paraId="567556D6" w14:textId="77777777" w:rsidR="00A508AE" w:rsidRPr="0059399A" w:rsidRDefault="00A508AE"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Pr="00EA2C9A">
              <w:rPr>
                <w:rFonts w:ascii="Arial" w:hAnsi="Arial" w:cs="Arial"/>
                <w:sz w:val="19"/>
                <w:szCs w:val="19"/>
                <w:vertAlign w:val="superscript"/>
              </w:rPr>
              <w:footnoteReference w:id="25"/>
            </w:r>
            <w:r w:rsidRPr="0059399A">
              <w:rPr>
                <w:rFonts w:ascii="Arial" w:hAnsi="Arial" w:cs="Arial"/>
                <w:sz w:val="19"/>
                <w:szCs w:val="19"/>
              </w:rPr>
              <w:t>:</w:t>
            </w:r>
          </w:p>
        </w:tc>
        <w:tc>
          <w:tcPr>
            <w:tcW w:w="5994" w:type="dxa"/>
            <w:gridSpan w:val="10"/>
            <w:shd w:val="clear" w:color="auto" w:fill="FFFFFF" w:themeFill="background1"/>
          </w:tcPr>
          <w:p w14:paraId="6E913CD6" w14:textId="77777777" w:rsidR="00A508AE" w:rsidRPr="0059399A" w:rsidRDefault="00A508AE" w:rsidP="009D3E7B">
            <w:pPr>
              <w:rPr>
                <w:rFonts w:ascii="Arial" w:hAnsi="Arial" w:cs="Arial"/>
                <w:sz w:val="19"/>
                <w:szCs w:val="19"/>
              </w:rPr>
            </w:pPr>
          </w:p>
        </w:tc>
      </w:tr>
      <w:tr w:rsidR="00A508AE" w:rsidRPr="0059399A" w14:paraId="5770D437" w14:textId="77777777" w:rsidTr="009D3E7B">
        <w:trPr>
          <w:gridAfter w:val="1"/>
          <w:wAfter w:w="53" w:type="dxa"/>
          <w:jc w:val="center"/>
        </w:trPr>
        <w:tc>
          <w:tcPr>
            <w:tcW w:w="3700" w:type="dxa"/>
            <w:gridSpan w:val="8"/>
            <w:shd w:val="clear" w:color="auto" w:fill="B2A1C7" w:themeFill="accent4" w:themeFillTint="99"/>
          </w:tcPr>
          <w:p w14:paraId="755C81D6" w14:textId="77777777" w:rsidR="00A508AE" w:rsidRPr="0059399A" w:rsidRDefault="00A508AE" w:rsidP="009D3E7B">
            <w:pPr>
              <w:rPr>
                <w:rFonts w:ascii="Arial" w:hAnsi="Arial" w:cs="Arial"/>
                <w:sz w:val="19"/>
                <w:szCs w:val="19"/>
              </w:rPr>
            </w:pPr>
            <w:r w:rsidRPr="0059399A">
              <w:rPr>
                <w:rFonts w:ascii="Arial" w:hAnsi="Arial" w:cs="Arial"/>
                <w:sz w:val="19"/>
                <w:szCs w:val="19"/>
              </w:rPr>
              <w:t>Dátum:</w:t>
            </w:r>
          </w:p>
        </w:tc>
        <w:tc>
          <w:tcPr>
            <w:tcW w:w="5994" w:type="dxa"/>
            <w:gridSpan w:val="10"/>
            <w:shd w:val="clear" w:color="auto" w:fill="FFFFFF" w:themeFill="background1"/>
          </w:tcPr>
          <w:p w14:paraId="78EDD77D" w14:textId="77777777" w:rsidR="00A508AE" w:rsidRPr="0059399A" w:rsidRDefault="00A508AE" w:rsidP="009D3E7B">
            <w:pPr>
              <w:rPr>
                <w:rFonts w:ascii="Arial" w:hAnsi="Arial" w:cs="Arial"/>
                <w:sz w:val="19"/>
                <w:szCs w:val="19"/>
              </w:rPr>
            </w:pPr>
          </w:p>
        </w:tc>
      </w:tr>
      <w:tr w:rsidR="00A508AE" w:rsidRPr="0059399A" w14:paraId="772F7811" w14:textId="77777777" w:rsidTr="009D3E7B">
        <w:trPr>
          <w:gridAfter w:val="1"/>
          <w:wAfter w:w="53" w:type="dxa"/>
          <w:jc w:val="center"/>
        </w:trPr>
        <w:tc>
          <w:tcPr>
            <w:tcW w:w="3700" w:type="dxa"/>
            <w:gridSpan w:val="8"/>
            <w:tcBorders>
              <w:bottom w:val="single" w:sz="4" w:space="0" w:color="auto"/>
            </w:tcBorders>
            <w:shd w:val="clear" w:color="auto" w:fill="B2A1C7" w:themeFill="accent4" w:themeFillTint="99"/>
          </w:tcPr>
          <w:p w14:paraId="1E8A1AEC" w14:textId="77777777" w:rsidR="00A508AE" w:rsidRPr="0059399A" w:rsidRDefault="00A508AE" w:rsidP="009D3E7B">
            <w:pPr>
              <w:rPr>
                <w:rFonts w:ascii="Arial" w:hAnsi="Arial" w:cs="Arial"/>
                <w:sz w:val="19"/>
                <w:szCs w:val="19"/>
              </w:rPr>
            </w:pPr>
            <w:r w:rsidRPr="0059399A">
              <w:rPr>
                <w:rFonts w:ascii="Arial" w:hAnsi="Arial" w:cs="Arial"/>
                <w:sz w:val="19"/>
                <w:szCs w:val="19"/>
              </w:rPr>
              <w:t>Podpis:</w:t>
            </w:r>
          </w:p>
        </w:tc>
        <w:tc>
          <w:tcPr>
            <w:tcW w:w="5994" w:type="dxa"/>
            <w:gridSpan w:val="10"/>
            <w:tcBorders>
              <w:bottom w:val="single" w:sz="4" w:space="0" w:color="auto"/>
            </w:tcBorders>
            <w:shd w:val="clear" w:color="auto" w:fill="FFFFFF" w:themeFill="background1"/>
          </w:tcPr>
          <w:p w14:paraId="33379A84" w14:textId="77777777" w:rsidR="00A508AE" w:rsidRPr="0059399A" w:rsidRDefault="00A508AE" w:rsidP="009D3E7B">
            <w:pPr>
              <w:rPr>
                <w:rFonts w:ascii="Arial" w:hAnsi="Arial" w:cs="Arial"/>
                <w:sz w:val="19"/>
                <w:szCs w:val="19"/>
              </w:rPr>
            </w:pPr>
          </w:p>
        </w:tc>
      </w:tr>
    </w:tbl>
    <w:p w14:paraId="731E1444" w14:textId="77777777" w:rsidR="00A508AE" w:rsidRPr="0059399A" w:rsidRDefault="00A508AE" w:rsidP="00A508AE">
      <w:pPr>
        <w:rPr>
          <w:rFonts w:ascii="Arial" w:hAnsi="Arial" w:cs="Arial"/>
          <w:sz w:val="19"/>
          <w:szCs w:val="19"/>
        </w:rPr>
      </w:pPr>
    </w:p>
    <w:p w14:paraId="0D4834FB" w14:textId="77777777" w:rsidR="007D7A58" w:rsidRPr="0059399A" w:rsidRDefault="007D7A58" w:rsidP="00A508AE">
      <w:pPr>
        <w:spacing w:after="0" w:line="240" w:lineRule="auto"/>
        <w:rPr>
          <w:rFonts w:ascii="Arial" w:hAnsi="Arial" w:cs="Arial"/>
          <w:sz w:val="19"/>
          <w:szCs w:val="19"/>
        </w:rPr>
      </w:pPr>
    </w:p>
    <w:sectPr w:rsidR="007D7A58" w:rsidRPr="0059399A" w:rsidSect="00CE525B">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ADA12" w14:textId="77777777" w:rsidR="001115AA" w:rsidRDefault="001115AA" w:rsidP="00F45858">
      <w:pPr>
        <w:spacing w:after="0" w:line="240" w:lineRule="auto"/>
      </w:pPr>
      <w:r>
        <w:separator/>
      </w:r>
    </w:p>
  </w:endnote>
  <w:endnote w:type="continuationSeparator" w:id="0">
    <w:p w14:paraId="1D544A18" w14:textId="77777777" w:rsidR="001115AA" w:rsidRDefault="001115AA"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FB3A4F">
          <w:rPr>
            <w:noProof/>
          </w:rPr>
          <w:t>5</w:t>
        </w:r>
        <w:r>
          <w:fldChar w:fldCharType="end"/>
        </w:r>
      </w:p>
    </w:sdtContent>
  </w:sdt>
  <w:p w14:paraId="092B474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5733B358" w:rsidR="00F0553F" w:rsidRPr="00F13BFA" w:rsidRDefault="00F13BFA" w:rsidP="00F13BFA">
    <w:pPr>
      <w:pStyle w:val="Pta"/>
      <w:jc w:val="center"/>
    </w:pPr>
    <w:r>
      <w:rPr>
        <w:i/>
        <w:sz w:val="20"/>
        <w:szCs w:val="20"/>
      </w:rPr>
      <w:t xml:space="preserve">Platnosť: </w:t>
    </w:r>
    <w:del w:id="45" w:author="Zuzana Hušeková" w:date="2018-06-28T11:49:00Z">
      <w:r w:rsidR="00EB7DE1" w:rsidDel="00FB3A4F">
        <w:rPr>
          <w:i/>
          <w:sz w:val="20"/>
          <w:szCs w:val="20"/>
        </w:rPr>
        <w:delText>06</w:delText>
      </w:r>
    </w:del>
    <w:ins w:id="46" w:author="Zuzana Hušeková" w:date="2018-06-28T11:49:00Z">
      <w:r w:rsidR="00FB3A4F">
        <w:rPr>
          <w:i/>
          <w:sz w:val="20"/>
          <w:szCs w:val="20"/>
        </w:rPr>
        <w:t>28</w:t>
      </w:r>
    </w:ins>
    <w:r w:rsidR="00575446">
      <w:rPr>
        <w:i/>
        <w:sz w:val="20"/>
        <w:szCs w:val="20"/>
      </w:rPr>
      <w:t>.</w:t>
    </w:r>
    <w:del w:id="47" w:author="Zuzana Hušeková" w:date="2018-06-28T11:49:00Z">
      <w:r w:rsidR="00EB7DE1" w:rsidDel="00FB3A4F">
        <w:rPr>
          <w:i/>
          <w:sz w:val="20"/>
          <w:szCs w:val="20"/>
        </w:rPr>
        <w:delText>11</w:delText>
      </w:r>
    </w:del>
    <w:ins w:id="48" w:author="Zuzana Hušeková" w:date="2018-06-28T11:49:00Z">
      <w:r w:rsidR="00FB3A4F">
        <w:rPr>
          <w:i/>
          <w:sz w:val="20"/>
          <w:szCs w:val="20"/>
        </w:rPr>
        <w:t>06</w:t>
      </w:r>
    </w:ins>
    <w:r>
      <w:rPr>
        <w:i/>
        <w:sz w:val="20"/>
        <w:szCs w:val="20"/>
      </w:rPr>
      <w:t>.201</w:t>
    </w:r>
    <w:del w:id="49" w:author="Zuzana Hušeková" w:date="2018-06-28T11:49:00Z">
      <w:r w:rsidR="00633A09" w:rsidDel="00FB3A4F">
        <w:rPr>
          <w:i/>
          <w:sz w:val="20"/>
          <w:szCs w:val="20"/>
        </w:rPr>
        <w:delText>7</w:delText>
      </w:r>
    </w:del>
    <w:ins w:id="50" w:author="Zuzana Hušeková" w:date="2018-06-28T11:49:00Z">
      <w:r w:rsidR="00FB3A4F">
        <w:rPr>
          <w:i/>
          <w:sz w:val="20"/>
          <w:szCs w:val="20"/>
        </w:rPr>
        <w:t>8</w:t>
      </w:r>
    </w:ins>
    <w:r>
      <w:rPr>
        <w:i/>
        <w:sz w:val="20"/>
        <w:szCs w:val="20"/>
      </w:rPr>
      <w:t xml:space="preserve">, účinnosť: </w:t>
    </w:r>
    <w:del w:id="51" w:author="Zuzana Hušeková" w:date="2018-06-28T11:49:00Z">
      <w:r w:rsidR="00EB7DE1" w:rsidDel="00FB3A4F">
        <w:rPr>
          <w:i/>
          <w:sz w:val="20"/>
          <w:szCs w:val="20"/>
        </w:rPr>
        <w:delText>06</w:delText>
      </w:r>
    </w:del>
    <w:ins w:id="52" w:author="Zuzana Hušeková" w:date="2018-06-28T11:49:00Z">
      <w:r w:rsidR="00FB3A4F">
        <w:rPr>
          <w:i/>
          <w:sz w:val="20"/>
          <w:szCs w:val="20"/>
        </w:rPr>
        <w:t>28</w:t>
      </w:r>
    </w:ins>
    <w:r w:rsidR="00575446">
      <w:rPr>
        <w:i/>
        <w:sz w:val="20"/>
        <w:szCs w:val="20"/>
      </w:rPr>
      <w:t>.</w:t>
    </w:r>
    <w:del w:id="53" w:author="Zuzana Hušeková" w:date="2018-06-28T11:49:00Z">
      <w:r w:rsidR="00EB7DE1" w:rsidDel="00FB3A4F">
        <w:rPr>
          <w:i/>
          <w:sz w:val="20"/>
          <w:szCs w:val="20"/>
        </w:rPr>
        <w:delText>11</w:delText>
      </w:r>
    </w:del>
    <w:ins w:id="54" w:author="Zuzana Hušeková" w:date="2018-06-28T11:49:00Z">
      <w:r w:rsidR="00FB3A4F">
        <w:rPr>
          <w:i/>
          <w:sz w:val="20"/>
          <w:szCs w:val="20"/>
        </w:rPr>
        <w:t>06</w:t>
      </w:r>
    </w:ins>
    <w:r w:rsidR="00575446">
      <w:rPr>
        <w:i/>
        <w:sz w:val="20"/>
        <w:szCs w:val="20"/>
      </w:rPr>
      <w:t>.201</w:t>
    </w:r>
    <w:del w:id="55" w:author="Zuzana Hušeková" w:date="2018-06-28T11:50:00Z">
      <w:r w:rsidR="00633A09" w:rsidDel="00FB3A4F">
        <w:rPr>
          <w:i/>
          <w:sz w:val="20"/>
          <w:szCs w:val="20"/>
        </w:rPr>
        <w:delText>7</w:delText>
      </w:r>
    </w:del>
    <w:ins w:id="56" w:author="Zuzana Hušeková" w:date="2018-06-28T11:50:00Z">
      <w:r w:rsidR="00FB3A4F">
        <w:rPr>
          <w:i/>
          <w:sz w:val="20"/>
          <w:szCs w:val="20"/>
        </w:rPr>
        <w:t>8</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07943" w14:textId="77777777" w:rsidR="001115AA" w:rsidRDefault="001115AA" w:rsidP="00F45858">
      <w:pPr>
        <w:spacing w:after="0" w:line="240" w:lineRule="auto"/>
      </w:pPr>
      <w:r>
        <w:separator/>
      </w:r>
    </w:p>
  </w:footnote>
  <w:footnote w:type="continuationSeparator" w:id="0">
    <w:p w14:paraId="2CB2FF6E" w14:textId="77777777" w:rsidR="001115AA" w:rsidRDefault="001115AA" w:rsidP="00F45858">
      <w:pPr>
        <w:spacing w:after="0" w:line="240" w:lineRule="auto"/>
      </w:pPr>
      <w:r>
        <w:continuationSeparator/>
      </w:r>
    </w:p>
  </w:footnote>
  <w:footnote w:id="1">
    <w:p w14:paraId="44969774"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603D181A"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22D28AEB" w14:textId="77777777" w:rsidR="007D7A58" w:rsidRPr="0005646C" w:rsidRDefault="007D7A58" w:rsidP="007D7A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2281B50" w14:textId="77777777" w:rsidR="007D7A58" w:rsidRPr="0005646C" w:rsidRDefault="007D7A58" w:rsidP="007D7A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7AC798B" w14:textId="77777777" w:rsidR="007D7A58" w:rsidRPr="0005646C" w:rsidRDefault="007D7A58" w:rsidP="007D7A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3F4A925" w14:textId="4E1876F5"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717C62">
        <w:t xml:space="preserve"> V prípade relevantnosti je posúdená tiež oprávnenosť výdavkov, zrealizovaných pred predložením ŽoNFP (oprávnenosť sa posudzuje na základe popisu oprávnených výdavkov v ŽoNFP).</w:t>
      </w:r>
    </w:p>
  </w:footnote>
  <w:footnote w:id="12">
    <w:p w14:paraId="55ED2A3D" w14:textId="77777777" w:rsidR="00575446" w:rsidRDefault="00575446" w:rsidP="00575446">
      <w:pPr>
        <w:pStyle w:val="Textpoznmkypodiarou"/>
      </w:pPr>
      <w:r>
        <w:rPr>
          <w:rStyle w:val="Odkaznapoznmkupodiarou"/>
        </w:rPr>
        <w:footnoteRef/>
      </w:r>
      <w:r>
        <w:t xml:space="preserve"> Uviesť meno a priezvisko.</w:t>
      </w:r>
    </w:p>
  </w:footnote>
  <w:footnote w:id="13">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4">
    <w:p w14:paraId="5A4903A3" w14:textId="082F09BA" w:rsidR="00575446" w:rsidRDefault="00575446" w:rsidP="00575446">
      <w:pPr>
        <w:pStyle w:val="Textpoznmkypodiarou"/>
      </w:pPr>
      <w:r>
        <w:rPr>
          <w:rStyle w:val="Odkaznapoznmkupodiarou"/>
        </w:rPr>
        <w:footnoteRef/>
      </w:r>
      <w:r w:rsidR="0054774E">
        <w:t xml:space="preserve"> </w:t>
      </w:r>
      <w:r w:rsidR="0054774E" w:rsidRPr="00154405">
        <w:t xml:space="preserve"> </w:t>
      </w:r>
      <w:r w:rsidR="0054774E" w:rsidRPr="0005646C">
        <w:t xml:space="preserve">Princíp 4 očí </w:t>
      </w:r>
      <w:r w:rsidR="0054774E">
        <w:t xml:space="preserve">musí byť </w:t>
      </w:r>
      <w:r w:rsidR="0054774E" w:rsidRPr="0005646C">
        <w:t xml:space="preserve">zabezpečený </w:t>
      </w:r>
      <w:r w:rsidR="0054774E">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438919EE" w14:textId="77777777" w:rsidR="0054774E" w:rsidRDefault="00D8591E" w:rsidP="00D8591E">
      <w:pPr>
        <w:pStyle w:val="Textpoznmkypodiarou"/>
        <w:jc w:val="both"/>
      </w:pPr>
      <w:r>
        <w:rPr>
          <w:rStyle w:val="Odkaznapoznmkupodiarou"/>
        </w:rPr>
        <w:footnoteRef/>
      </w:r>
      <w:r>
        <w:t xml:space="preserve"> </w:t>
      </w:r>
      <w:r w:rsidR="0054774E">
        <w:t xml:space="preserve">Uviesť meno a priezvisko. </w:t>
      </w:r>
    </w:p>
    <w:p w14:paraId="1C09DAB1" w14:textId="4DE1C6EE" w:rsidR="00D8591E" w:rsidRDefault="0054774E" w:rsidP="00D8591E">
      <w:pPr>
        <w:pStyle w:val="Textpoznmkypodiarou"/>
        <w:jc w:val="both"/>
      </w:pPr>
      <w:r>
        <w:rPr>
          <w:rStyle w:val="Odkaznapoznmkupodiarou"/>
        </w:rPr>
        <w:footnoteRef/>
      </w:r>
      <w:r>
        <w:t xml:space="preserve"> </w:t>
      </w:r>
      <w:r w:rsidR="0051282E">
        <w:t>Aplikuje sa v prípade postupu podľa kapitoly 3.2.1.2, odsek 6 Systému riadenia EŠIF, t.j. a</w:t>
      </w:r>
      <w:r w:rsidR="0051282E">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6">
    <w:p w14:paraId="391EBBB6" w14:textId="77777777" w:rsidR="00575446" w:rsidRDefault="00575446" w:rsidP="00575446">
      <w:pPr>
        <w:pStyle w:val="Textpoznmkypodiarou"/>
      </w:pPr>
      <w:r>
        <w:rPr>
          <w:rStyle w:val="Odkaznapoznmkupodiarou"/>
        </w:rPr>
        <w:footnoteRef/>
      </w:r>
      <w:r>
        <w:t xml:space="preserve"> Uviesť meno a priezvisko.</w:t>
      </w:r>
    </w:p>
  </w:footnote>
  <w:footnote w:id="17">
    <w:p w14:paraId="63FC6AB7" w14:textId="77777777" w:rsidR="00FB3A4F" w:rsidRPr="0005646C" w:rsidRDefault="00FB3A4F" w:rsidP="00A508AE">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p>
  </w:footnote>
  <w:footnote w:id="18">
    <w:p w14:paraId="6596CB9D" w14:textId="77777777" w:rsidR="00FB3A4F" w:rsidRPr="0005646C" w:rsidRDefault="00FB3A4F" w:rsidP="00A508AE">
      <w:pPr>
        <w:pStyle w:val="Textpoznmkypodiarou"/>
        <w:jc w:val="both"/>
      </w:pPr>
      <w:r w:rsidRPr="0005646C">
        <w:rPr>
          <w:rStyle w:val="Odkaznapoznmkupodiarou"/>
        </w:rPr>
        <w:footnoteRef/>
      </w:r>
      <w:r>
        <w:t>Kapitola 2.4.3.2</w:t>
      </w:r>
      <w:r w:rsidRPr="00A66794">
        <w:t xml:space="preserve"> ods. 1 Systému riadenia EŠIF</w:t>
      </w:r>
      <w:r>
        <w:t>.</w:t>
      </w:r>
    </w:p>
  </w:footnote>
  <w:footnote w:id="19">
    <w:p w14:paraId="3D3C5DAB" w14:textId="77777777" w:rsidR="00FB3A4F" w:rsidRDefault="00FB3A4F" w:rsidP="00FB3A4F">
      <w:pPr>
        <w:pStyle w:val="Textpoznmkypodiarou"/>
        <w:jc w:val="both"/>
        <w:rPr>
          <w:ins w:id="5" w:author="Zuzana Hušeková" w:date="2018-06-28T11:48:00Z"/>
        </w:rPr>
      </w:pPr>
      <w:ins w:id="6" w:author="Zuzana Hušeková" w:date="2018-06-28T11:48:00Z">
        <w:r w:rsidRPr="0005646C">
          <w:rPr>
            <w:rStyle w:val="Odkaznapoznmkupodiarou"/>
          </w:rPr>
          <w:footnoteRef/>
        </w:r>
        <w:r w:rsidRPr="0005646C">
          <w:t xml:space="preserve"> </w:t>
        </w:r>
        <w:r>
          <w:t xml:space="preserve">V prípade, že odborný hodnotiteľ  dospel k  jasnému výsledku </w:t>
        </w:r>
        <w:bookmarkStart w:id="7" w:name="_GoBack"/>
        <w:bookmarkEnd w:id="7"/>
        <w:r>
          <w:t>posúdenia, vyberie jednu z  možností</w:t>
        </w:r>
      </w:ins>
    </w:p>
    <w:p w14:paraId="4FE24C8D" w14:textId="77777777" w:rsidR="00FB3A4F" w:rsidRPr="0005646C" w:rsidRDefault="00FB3A4F" w:rsidP="00FB3A4F">
      <w:pPr>
        <w:pStyle w:val="Textpoznmkypodiarou"/>
        <w:jc w:val="both"/>
        <w:rPr>
          <w:ins w:id="8" w:author="Zuzana Hušeková" w:date="2018-06-28T11:48:00Z"/>
        </w:rPr>
      </w:pPr>
      <w:ins w:id="9" w:author="Zuzana Hušeková" w:date="2018-06-28T11:48: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20">
    <w:p w14:paraId="31AAACEE" w14:textId="77777777" w:rsidR="00FB3A4F" w:rsidRPr="0005646C" w:rsidRDefault="00FB3A4F" w:rsidP="00FB3A4F">
      <w:pPr>
        <w:pStyle w:val="Textpoznmkypodiarou"/>
        <w:jc w:val="both"/>
        <w:rPr>
          <w:ins w:id="10" w:author="Zuzana Hušeková" w:date="2018-06-28T11:46:00Z"/>
        </w:rPr>
      </w:pPr>
      <w:ins w:id="11" w:author="Zuzana Hušeková" w:date="2018-06-28T11:46:00Z">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ins>
    </w:p>
  </w:footnote>
  <w:footnote w:id="21">
    <w:p w14:paraId="00A9B008" w14:textId="77777777" w:rsidR="00FB3A4F" w:rsidRDefault="00FB3A4F" w:rsidP="00FB3A4F">
      <w:pPr>
        <w:pStyle w:val="Textpoznmkypodiarou"/>
        <w:jc w:val="both"/>
        <w:rPr>
          <w:ins w:id="22" w:author="Zuzana Hušeková" w:date="2018-06-28T11:48:00Z"/>
        </w:rPr>
      </w:pPr>
      <w:ins w:id="23" w:author="Zuzana Hušeková" w:date="2018-06-28T11:48:00Z">
        <w:r w:rsidRPr="0005646C">
          <w:rPr>
            <w:rStyle w:val="Odkaznapoznmkupodiarou"/>
          </w:rPr>
          <w:footnoteRef/>
        </w:r>
        <w:r w:rsidRPr="0005646C">
          <w:t xml:space="preserve"> </w:t>
        </w:r>
        <w:r>
          <w:t>V prípade, že odborný hodnotiteľ  dospel k  jasnému výsledku posúdenia, vyberie jednu z  možností</w:t>
        </w:r>
      </w:ins>
    </w:p>
    <w:p w14:paraId="08D2D45D" w14:textId="77777777" w:rsidR="00FB3A4F" w:rsidRPr="0005646C" w:rsidRDefault="00FB3A4F" w:rsidP="00FB3A4F">
      <w:pPr>
        <w:pStyle w:val="Textpoznmkypodiarou"/>
        <w:jc w:val="both"/>
        <w:rPr>
          <w:ins w:id="24" w:author="Zuzana Hušeková" w:date="2018-06-28T11:48:00Z"/>
        </w:rPr>
      </w:pPr>
      <w:ins w:id="25" w:author="Zuzana Hušeková" w:date="2018-06-28T11:48: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22">
    <w:p w14:paraId="27561A46" w14:textId="77777777" w:rsidR="00FB3A4F" w:rsidRDefault="00FB3A4F" w:rsidP="00FB3A4F">
      <w:pPr>
        <w:pStyle w:val="Textpoznmkypodiarou"/>
        <w:jc w:val="both"/>
        <w:rPr>
          <w:ins w:id="30" w:author="Zuzana Hušeková" w:date="2018-06-28T11:48:00Z"/>
        </w:rPr>
      </w:pPr>
      <w:ins w:id="31" w:author="Zuzana Hušeková" w:date="2018-06-28T11:48:00Z">
        <w:r w:rsidRPr="0005646C">
          <w:rPr>
            <w:rStyle w:val="Odkaznapoznmkupodiarou"/>
          </w:rPr>
          <w:footnoteRef/>
        </w:r>
        <w:r w:rsidRPr="0005646C">
          <w:t xml:space="preserve"> </w:t>
        </w:r>
        <w:r>
          <w:t>V prípade, že odborný hodnotiteľ  dospel k  jasnému výsledku posúdenia, vyberie jednu z  možností</w:t>
        </w:r>
      </w:ins>
    </w:p>
    <w:p w14:paraId="2D3AC231" w14:textId="77777777" w:rsidR="00FB3A4F" w:rsidRPr="0005646C" w:rsidRDefault="00FB3A4F" w:rsidP="00FB3A4F">
      <w:pPr>
        <w:pStyle w:val="Textpoznmkypodiarou"/>
        <w:jc w:val="both"/>
        <w:rPr>
          <w:ins w:id="32" w:author="Zuzana Hušeková" w:date="2018-06-28T11:48:00Z"/>
        </w:rPr>
      </w:pPr>
      <w:ins w:id="33" w:author="Zuzana Hušeková" w:date="2018-06-28T11:48: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23">
    <w:p w14:paraId="0E116E63" w14:textId="77777777" w:rsidR="00FB3A4F" w:rsidRDefault="00FB3A4F" w:rsidP="00FB3A4F">
      <w:pPr>
        <w:pStyle w:val="Textpoznmkypodiarou"/>
        <w:jc w:val="both"/>
        <w:rPr>
          <w:ins w:id="38" w:author="Zuzana Hušeková" w:date="2018-06-28T11:48:00Z"/>
        </w:rPr>
      </w:pPr>
      <w:ins w:id="39" w:author="Zuzana Hušeková" w:date="2018-06-28T11:48:00Z">
        <w:r w:rsidRPr="0005646C">
          <w:rPr>
            <w:rStyle w:val="Odkaznapoznmkupodiarou"/>
          </w:rPr>
          <w:footnoteRef/>
        </w:r>
        <w:r w:rsidRPr="0005646C">
          <w:t xml:space="preserve"> </w:t>
        </w:r>
        <w:r>
          <w:t>V prípade, že odborný hodnotiteľ  dospel k  jasnému výsledku posúdenia, vyberie jednu z  možností</w:t>
        </w:r>
      </w:ins>
    </w:p>
    <w:p w14:paraId="4DC476D3" w14:textId="77777777" w:rsidR="00FB3A4F" w:rsidRPr="0005646C" w:rsidRDefault="00FB3A4F" w:rsidP="00FB3A4F">
      <w:pPr>
        <w:pStyle w:val="Textpoznmkypodiarou"/>
        <w:jc w:val="both"/>
        <w:rPr>
          <w:ins w:id="40" w:author="Zuzana Hušeková" w:date="2018-06-28T11:48:00Z"/>
        </w:rPr>
      </w:pPr>
      <w:ins w:id="41" w:author="Zuzana Hušeková" w:date="2018-06-28T11:48: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24">
    <w:p w14:paraId="6E649271" w14:textId="77777777" w:rsidR="00A508AE" w:rsidRPr="0005646C" w:rsidRDefault="00A508AE" w:rsidP="00A508AE">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5">
    <w:p w14:paraId="2352FE20" w14:textId="77777777" w:rsidR="00A508AE" w:rsidRDefault="00A508AE" w:rsidP="00A508AE">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115AA"/>
    <w:rsid w:val="001649AC"/>
    <w:rsid w:val="00190AB6"/>
    <w:rsid w:val="001D7553"/>
    <w:rsid w:val="00255A28"/>
    <w:rsid w:val="002D6933"/>
    <w:rsid w:val="003049A2"/>
    <w:rsid w:val="003624A2"/>
    <w:rsid w:val="00373A4D"/>
    <w:rsid w:val="00400865"/>
    <w:rsid w:val="00460C07"/>
    <w:rsid w:val="00491806"/>
    <w:rsid w:val="0051282E"/>
    <w:rsid w:val="0054774E"/>
    <w:rsid w:val="00575446"/>
    <w:rsid w:val="0059399A"/>
    <w:rsid w:val="00633A09"/>
    <w:rsid w:val="00683355"/>
    <w:rsid w:val="00717C62"/>
    <w:rsid w:val="007411DF"/>
    <w:rsid w:val="00787B74"/>
    <w:rsid w:val="007C1109"/>
    <w:rsid w:val="007D7A58"/>
    <w:rsid w:val="008509C4"/>
    <w:rsid w:val="00892721"/>
    <w:rsid w:val="009B0740"/>
    <w:rsid w:val="00A1783C"/>
    <w:rsid w:val="00A508AE"/>
    <w:rsid w:val="00B12D8C"/>
    <w:rsid w:val="00B737E5"/>
    <w:rsid w:val="00C861CB"/>
    <w:rsid w:val="00CE525B"/>
    <w:rsid w:val="00D81B7B"/>
    <w:rsid w:val="00D8591E"/>
    <w:rsid w:val="00DA11F1"/>
    <w:rsid w:val="00DE7F5B"/>
    <w:rsid w:val="00E41960"/>
    <w:rsid w:val="00EB0726"/>
    <w:rsid w:val="00EB7DE1"/>
    <w:rsid w:val="00EC3E39"/>
    <w:rsid w:val="00F0553F"/>
    <w:rsid w:val="00F13BFA"/>
    <w:rsid w:val="00F45858"/>
    <w:rsid w:val="00F46DD6"/>
    <w:rsid w:val="00F70C09"/>
    <w:rsid w:val="00FA6268"/>
    <w:rsid w:val="00FB3A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C24B6F" w:rsidRDefault="00B826FF" w:rsidP="00B826FF">
          <w:pPr>
            <w:pStyle w:val="C86CDBBDD1CE440F9675269F7ABA48F0"/>
          </w:pPr>
          <w:r w:rsidRPr="00407CEC">
            <w:rPr>
              <w:rStyle w:val="Zstupntext"/>
            </w:rPr>
            <w:t>Vyberte položku.</w:t>
          </w:r>
        </w:p>
      </w:docPartBody>
    </w:docPart>
    <w:docPart>
      <w:docPartPr>
        <w:name w:val="62A4B8961AB14ACEA61D1545AB652C20"/>
        <w:category>
          <w:name w:val="Všeobecné"/>
          <w:gallery w:val="placeholder"/>
        </w:category>
        <w:types>
          <w:type w:val="bbPlcHdr"/>
        </w:types>
        <w:behaviors>
          <w:behavior w:val="content"/>
        </w:behaviors>
        <w:guid w:val="{95D8A9DF-B1D4-493F-AFD6-D6FABFEBAD25}"/>
      </w:docPartPr>
      <w:docPartBody>
        <w:p w:rsidR="006843A9" w:rsidRDefault="00C24B6F" w:rsidP="00C24B6F">
          <w:pPr>
            <w:pStyle w:val="62A4B8961AB14ACEA61D1545AB652C20"/>
          </w:pPr>
          <w:r w:rsidRPr="0037278C">
            <w:rPr>
              <w:rStyle w:val="Zstupntext"/>
            </w:rPr>
            <w:t>Vyberte položku.</w:t>
          </w:r>
        </w:p>
      </w:docPartBody>
    </w:docPart>
    <w:docPart>
      <w:docPartPr>
        <w:name w:val="ECAF0CE8DF5E40668EE1701DF1C2E14D"/>
        <w:category>
          <w:name w:val="Všeobecné"/>
          <w:gallery w:val="placeholder"/>
        </w:category>
        <w:types>
          <w:type w:val="bbPlcHdr"/>
        </w:types>
        <w:behaviors>
          <w:behavior w:val="content"/>
        </w:behaviors>
        <w:guid w:val="{19F2232B-CAA1-4AA7-BA60-261C656D66FE}"/>
      </w:docPartPr>
      <w:docPartBody>
        <w:p w:rsidR="006843A9" w:rsidRDefault="00C24B6F" w:rsidP="00C24B6F">
          <w:pPr>
            <w:pStyle w:val="ECAF0CE8DF5E40668EE1701DF1C2E14D"/>
          </w:pPr>
          <w:r w:rsidRPr="0037278C">
            <w:rPr>
              <w:rStyle w:val="Zstupntext"/>
            </w:rPr>
            <w:t>Vyberte položku.</w:t>
          </w:r>
        </w:p>
      </w:docPartBody>
    </w:docPart>
    <w:docPart>
      <w:docPartPr>
        <w:name w:val="B0F30E7E1AB74C71966D023416D59A66"/>
        <w:category>
          <w:name w:val="Všeobecné"/>
          <w:gallery w:val="placeholder"/>
        </w:category>
        <w:types>
          <w:type w:val="bbPlcHdr"/>
        </w:types>
        <w:behaviors>
          <w:behavior w:val="content"/>
        </w:behaviors>
        <w:guid w:val="{3C49DE0A-7DA5-47BB-9EF7-96C5B7A7CF54}"/>
      </w:docPartPr>
      <w:docPartBody>
        <w:p w:rsidR="006843A9" w:rsidRDefault="00C24B6F" w:rsidP="00C24B6F">
          <w:pPr>
            <w:pStyle w:val="B0F30E7E1AB74C71966D023416D59A66"/>
          </w:pPr>
          <w:r w:rsidRPr="0037278C">
            <w:rPr>
              <w:rStyle w:val="Zstupntext"/>
            </w:rPr>
            <w:t>Vyberte položku.</w:t>
          </w:r>
        </w:p>
      </w:docPartBody>
    </w:docPart>
    <w:docPart>
      <w:docPartPr>
        <w:name w:val="64E11351FB4741D9852F2BDF18EB6FAC"/>
        <w:category>
          <w:name w:val="Všeobecné"/>
          <w:gallery w:val="placeholder"/>
        </w:category>
        <w:types>
          <w:type w:val="bbPlcHdr"/>
        </w:types>
        <w:behaviors>
          <w:behavior w:val="content"/>
        </w:behaviors>
        <w:guid w:val="{4472CC83-989C-4044-899E-63ABB98B10F3}"/>
      </w:docPartPr>
      <w:docPartBody>
        <w:p w:rsidR="006843A9" w:rsidRDefault="00C24B6F" w:rsidP="00C24B6F">
          <w:pPr>
            <w:pStyle w:val="64E11351FB4741D9852F2BDF18EB6FAC"/>
          </w:pPr>
          <w:r w:rsidRPr="0037278C">
            <w:rPr>
              <w:rStyle w:val="Zstupntext"/>
            </w:rPr>
            <w:t>Vyberte položku.</w:t>
          </w:r>
        </w:p>
      </w:docPartBody>
    </w:docPart>
    <w:docPart>
      <w:docPartPr>
        <w:name w:val="771287EFEDBF45349B625F0095AFA5E5"/>
        <w:category>
          <w:name w:val="Všeobecné"/>
          <w:gallery w:val="placeholder"/>
        </w:category>
        <w:types>
          <w:type w:val="bbPlcHdr"/>
        </w:types>
        <w:behaviors>
          <w:behavior w:val="content"/>
        </w:behaviors>
        <w:guid w:val="{5023AFA2-AE52-4AA9-807A-522244F24311}"/>
      </w:docPartPr>
      <w:docPartBody>
        <w:p w:rsidR="006843A9" w:rsidRDefault="00C24B6F" w:rsidP="00C24B6F">
          <w:pPr>
            <w:pStyle w:val="771287EFEDBF45349B625F0095AFA5E5"/>
          </w:pPr>
          <w:r w:rsidRPr="0037278C">
            <w:rPr>
              <w:rStyle w:val="Zstupntext"/>
            </w:rPr>
            <w:t>Vyberte položku.</w:t>
          </w:r>
        </w:p>
      </w:docPartBody>
    </w:docPart>
    <w:docPart>
      <w:docPartPr>
        <w:name w:val="87DB3AC3CB7B494AB21078179DF3A25E"/>
        <w:category>
          <w:name w:val="Všeobecné"/>
          <w:gallery w:val="placeholder"/>
        </w:category>
        <w:types>
          <w:type w:val="bbPlcHdr"/>
        </w:types>
        <w:behaviors>
          <w:behavior w:val="content"/>
        </w:behaviors>
        <w:guid w:val="{00C2FE66-B10D-4204-9244-3380A9E4F2CA}"/>
      </w:docPartPr>
      <w:docPartBody>
        <w:p w:rsidR="006843A9" w:rsidRDefault="00C24B6F" w:rsidP="00C24B6F">
          <w:pPr>
            <w:pStyle w:val="87DB3AC3CB7B494AB21078179DF3A25E"/>
          </w:pPr>
          <w:r w:rsidRPr="0037278C">
            <w:rPr>
              <w:rStyle w:val="Zstupntext"/>
            </w:rPr>
            <w:t>Vyberte položku.</w:t>
          </w:r>
        </w:p>
      </w:docPartBody>
    </w:docPart>
    <w:docPart>
      <w:docPartPr>
        <w:name w:val="B29513C98D2B4DD2BFFC1A121E53F08C"/>
        <w:category>
          <w:name w:val="Všeobecné"/>
          <w:gallery w:val="placeholder"/>
        </w:category>
        <w:types>
          <w:type w:val="bbPlcHdr"/>
        </w:types>
        <w:behaviors>
          <w:behavior w:val="content"/>
        </w:behaviors>
        <w:guid w:val="{18A376D7-8D53-45B1-97DB-BE5E8D278053}"/>
      </w:docPartPr>
      <w:docPartBody>
        <w:p w:rsidR="006843A9" w:rsidRDefault="00C24B6F" w:rsidP="00C24B6F">
          <w:pPr>
            <w:pStyle w:val="B29513C98D2B4DD2BFFC1A121E53F08C"/>
          </w:pPr>
          <w:r w:rsidRPr="0037278C">
            <w:rPr>
              <w:rStyle w:val="Zstupntext"/>
            </w:rPr>
            <w:t>Vyberte položku.</w:t>
          </w:r>
        </w:p>
      </w:docPartBody>
    </w:docPart>
    <w:docPart>
      <w:docPartPr>
        <w:name w:val="892855B57FBE40DEA8AD4016885B1AA8"/>
        <w:category>
          <w:name w:val="Všeobecné"/>
          <w:gallery w:val="placeholder"/>
        </w:category>
        <w:types>
          <w:type w:val="bbPlcHdr"/>
        </w:types>
        <w:behaviors>
          <w:behavior w:val="content"/>
        </w:behaviors>
        <w:guid w:val="{BC476A8F-AE98-4233-95FA-EDAA27296FCC}"/>
      </w:docPartPr>
      <w:docPartBody>
        <w:p w:rsidR="006843A9" w:rsidRDefault="00C24B6F" w:rsidP="00C24B6F">
          <w:pPr>
            <w:pStyle w:val="892855B57FBE40DEA8AD4016885B1AA8"/>
          </w:pPr>
          <w:r w:rsidRPr="0037278C">
            <w:rPr>
              <w:rStyle w:val="Zstupntext"/>
            </w:rPr>
            <w:t>Vyberte položku.</w:t>
          </w:r>
        </w:p>
      </w:docPartBody>
    </w:docPart>
    <w:docPart>
      <w:docPartPr>
        <w:name w:val="48A8B937D6EE4CC38D1ECF097EEE4E78"/>
        <w:category>
          <w:name w:val="Všeobecné"/>
          <w:gallery w:val="placeholder"/>
        </w:category>
        <w:types>
          <w:type w:val="bbPlcHdr"/>
        </w:types>
        <w:behaviors>
          <w:behavior w:val="content"/>
        </w:behaviors>
        <w:guid w:val="{1DED3F0C-04AE-4718-8077-A6AF9616CD03}"/>
      </w:docPartPr>
      <w:docPartBody>
        <w:p w:rsidR="006843A9" w:rsidRDefault="00C24B6F" w:rsidP="00C24B6F">
          <w:pPr>
            <w:pStyle w:val="48A8B937D6EE4CC38D1ECF097EEE4E78"/>
          </w:pPr>
          <w:r w:rsidRPr="0037278C">
            <w:rPr>
              <w:rStyle w:val="Zstupntext"/>
            </w:rPr>
            <w:t>Vyberte položku.</w:t>
          </w:r>
        </w:p>
      </w:docPartBody>
    </w:docPart>
    <w:docPart>
      <w:docPartPr>
        <w:name w:val="E423EF9264CE40518B8FFDD92FBA4C63"/>
        <w:category>
          <w:name w:val="Všeobecné"/>
          <w:gallery w:val="placeholder"/>
        </w:category>
        <w:types>
          <w:type w:val="bbPlcHdr"/>
        </w:types>
        <w:behaviors>
          <w:behavior w:val="content"/>
        </w:behaviors>
        <w:guid w:val="{5A8C5649-FF0C-4923-960A-80640E391374}"/>
      </w:docPartPr>
      <w:docPartBody>
        <w:p w:rsidR="00000000" w:rsidRDefault="0050150A" w:rsidP="0050150A">
          <w:pPr>
            <w:pStyle w:val="E423EF9264CE40518B8FFDD92FBA4C63"/>
          </w:pPr>
          <w:r w:rsidRPr="0037278C">
            <w:rPr>
              <w:rStyle w:val="Zstupntext"/>
            </w:rPr>
            <w:t>Vyberte položku.</w:t>
          </w:r>
        </w:p>
      </w:docPartBody>
    </w:docPart>
    <w:docPart>
      <w:docPartPr>
        <w:name w:val="951ADE0D186A4E9FA164CACD30DA13B9"/>
        <w:category>
          <w:name w:val="Všeobecné"/>
          <w:gallery w:val="placeholder"/>
        </w:category>
        <w:types>
          <w:type w:val="bbPlcHdr"/>
        </w:types>
        <w:behaviors>
          <w:behavior w:val="content"/>
        </w:behaviors>
        <w:guid w:val="{A6EF3367-A476-4699-ACC0-A55EF6B85EBF}"/>
      </w:docPartPr>
      <w:docPartBody>
        <w:p w:rsidR="00000000" w:rsidRDefault="0050150A" w:rsidP="0050150A">
          <w:pPr>
            <w:pStyle w:val="951ADE0D186A4E9FA164CACD30DA13B9"/>
          </w:pPr>
          <w:r w:rsidRPr="0037278C">
            <w:rPr>
              <w:rStyle w:val="Zstupntext"/>
            </w:rPr>
            <w:t>Vyberte položku.</w:t>
          </w:r>
        </w:p>
      </w:docPartBody>
    </w:docPart>
    <w:docPart>
      <w:docPartPr>
        <w:name w:val="8884895B731846878B9C6901407D431E"/>
        <w:category>
          <w:name w:val="Všeobecné"/>
          <w:gallery w:val="placeholder"/>
        </w:category>
        <w:types>
          <w:type w:val="bbPlcHdr"/>
        </w:types>
        <w:behaviors>
          <w:behavior w:val="content"/>
        </w:behaviors>
        <w:guid w:val="{04E9E6DF-E229-4A38-B4FC-98364D799D84}"/>
      </w:docPartPr>
      <w:docPartBody>
        <w:p w:rsidR="00000000" w:rsidRDefault="0050150A" w:rsidP="0050150A">
          <w:pPr>
            <w:pStyle w:val="8884895B731846878B9C6901407D431E"/>
          </w:pPr>
          <w:r w:rsidRPr="0037278C">
            <w:rPr>
              <w:rStyle w:val="Zstupntext"/>
            </w:rPr>
            <w:t>Vyberte položku.</w:t>
          </w:r>
        </w:p>
      </w:docPartBody>
    </w:docPart>
    <w:docPart>
      <w:docPartPr>
        <w:name w:val="2A668B35E14F466E964BE7B4060426B6"/>
        <w:category>
          <w:name w:val="Všeobecné"/>
          <w:gallery w:val="placeholder"/>
        </w:category>
        <w:types>
          <w:type w:val="bbPlcHdr"/>
        </w:types>
        <w:behaviors>
          <w:behavior w:val="content"/>
        </w:behaviors>
        <w:guid w:val="{37869EA1-94F9-436F-B9BE-B0C4B09BF97E}"/>
      </w:docPartPr>
      <w:docPartBody>
        <w:p w:rsidR="00000000" w:rsidRDefault="0050150A" w:rsidP="0050150A">
          <w:pPr>
            <w:pStyle w:val="2A668B35E14F466E964BE7B4060426B6"/>
          </w:pPr>
          <w:r w:rsidRPr="0037278C">
            <w:rPr>
              <w:rStyle w:val="Zstupntext"/>
            </w:rPr>
            <w:t>Vyberte položku.</w:t>
          </w:r>
        </w:p>
      </w:docPartBody>
    </w:docPart>
    <w:docPart>
      <w:docPartPr>
        <w:name w:val="5D1C84265A2B4D43BC62E06B7C5CBE50"/>
        <w:category>
          <w:name w:val="Všeobecné"/>
          <w:gallery w:val="placeholder"/>
        </w:category>
        <w:types>
          <w:type w:val="bbPlcHdr"/>
        </w:types>
        <w:behaviors>
          <w:behavior w:val="content"/>
        </w:behaviors>
        <w:guid w:val="{3F2047E6-DAFB-428E-9A45-679F394F2CE7}"/>
      </w:docPartPr>
      <w:docPartBody>
        <w:p w:rsidR="00000000" w:rsidRDefault="0050150A" w:rsidP="0050150A">
          <w:pPr>
            <w:pStyle w:val="5D1C84265A2B4D43BC62E06B7C5CBE50"/>
          </w:pPr>
          <w:r w:rsidRPr="0037278C">
            <w:rPr>
              <w:rStyle w:val="Zstupntext"/>
            </w:rPr>
            <w:t>Vyberte položku.</w:t>
          </w:r>
        </w:p>
      </w:docPartBody>
    </w:docPart>
    <w:docPart>
      <w:docPartPr>
        <w:name w:val="E8517D48D5E94EFA8022FBE57314EBC3"/>
        <w:category>
          <w:name w:val="Všeobecné"/>
          <w:gallery w:val="placeholder"/>
        </w:category>
        <w:types>
          <w:type w:val="bbPlcHdr"/>
        </w:types>
        <w:behaviors>
          <w:behavior w:val="content"/>
        </w:behaviors>
        <w:guid w:val="{0E855EFB-7172-48B2-9629-66AD53257B7B}"/>
      </w:docPartPr>
      <w:docPartBody>
        <w:p w:rsidR="00000000" w:rsidRDefault="0050150A" w:rsidP="0050150A">
          <w:pPr>
            <w:pStyle w:val="E8517D48D5E94EFA8022FBE57314EBC3"/>
          </w:pPr>
          <w:r w:rsidRPr="0037278C">
            <w:rPr>
              <w:rStyle w:val="Zstupntext"/>
            </w:rPr>
            <w:t>Vyberte položku.</w:t>
          </w:r>
        </w:p>
      </w:docPartBody>
    </w:docPart>
    <w:docPart>
      <w:docPartPr>
        <w:name w:val="36E068063653443EB8E3CCE4EB8111D0"/>
        <w:category>
          <w:name w:val="Všeobecné"/>
          <w:gallery w:val="placeholder"/>
        </w:category>
        <w:types>
          <w:type w:val="bbPlcHdr"/>
        </w:types>
        <w:behaviors>
          <w:behavior w:val="content"/>
        </w:behaviors>
        <w:guid w:val="{CED68FF6-D1B4-4E54-921B-0BE7B9430754}"/>
      </w:docPartPr>
      <w:docPartBody>
        <w:p w:rsidR="00000000" w:rsidRDefault="0050150A" w:rsidP="0050150A">
          <w:pPr>
            <w:pStyle w:val="36E068063653443EB8E3CCE4EB8111D0"/>
          </w:pPr>
          <w:r w:rsidRPr="0037278C">
            <w:rPr>
              <w:rStyle w:val="Zstupntext"/>
            </w:rPr>
            <w:t>Vyberte položku.</w:t>
          </w:r>
        </w:p>
      </w:docPartBody>
    </w:docPart>
    <w:docPart>
      <w:docPartPr>
        <w:name w:val="505FD14E21494403AF444800B60A997C"/>
        <w:category>
          <w:name w:val="Všeobecné"/>
          <w:gallery w:val="placeholder"/>
        </w:category>
        <w:types>
          <w:type w:val="bbPlcHdr"/>
        </w:types>
        <w:behaviors>
          <w:behavior w:val="content"/>
        </w:behaviors>
        <w:guid w:val="{AEA79434-6E57-4A2A-BA7D-DEED9409A5FE}"/>
      </w:docPartPr>
      <w:docPartBody>
        <w:p w:rsidR="00000000" w:rsidRDefault="0050150A" w:rsidP="0050150A">
          <w:pPr>
            <w:pStyle w:val="505FD14E21494403AF444800B60A997C"/>
          </w:pPr>
          <w:r w:rsidRPr="0037278C">
            <w:rPr>
              <w:rStyle w:val="Zstupntext"/>
            </w:rPr>
            <w:t>Vyberte položku.</w:t>
          </w:r>
        </w:p>
      </w:docPartBody>
    </w:docPart>
    <w:docPart>
      <w:docPartPr>
        <w:name w:val="B4D58D2816804C2B869E9AF02499F5F2"/>
        <w:category>
          <w:name w:val="Všeobecné"/>
          <w:gallery w:val="placeholder"/>
        </w:category>
        <w:types>
          <w:type w:val="bbPlcHdr"/>
        </w:types>
        <w:behaviors>
          <w:behavior w:val="content"/>
        </w:behaviors>
        <w:guid w:val="{61473FCD-2381-41E6-9FC7-E8DCD12F6126}"/>
      </w:docPartPr>
      <w:docPartBody>
        <w:p w:rsidR="00000000" w:rsidRDefault="0050150A" w:rsidP="0050150A">
          <w:pPr>
            <w:pStyle w:val="B4D58D2816804C2B869E9AF02499F5F2"/>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323E19"/>
    <w:rsid w:val="00445D8A"/>
    <w:rsid w:val="00494082"/>
    <w:rsid w:val="004E7CA3"/>
    <w:rsid w:val="0050150A"/>
    <w:rsid w:val="006843A9"/>
    <w:rsid w:val="009E2DF4"/>
    <w:rsid w:val="00A37A8E"/>
    <w:rsid w:val="00AF3304"/>
    <w:rsid w:val="00B826FF"/>
    <w:rsid w:val="00C1634D"/>
    <w:rsid w:val="00C24B6F"/>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0150A"/>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 w:type="paragraph" w:customStyle="1" w:styleId="62A4B8961AB14ACEA61D1545AB652C20">
    <w:name w:val="62A4B8961AB14ACEA61D1545AB652C20"/>
    <w:rsid w:val="00C24B6F"/>
    <w:pPr>
      <w:spacing w:after="160" w:line="259" w:lineRule="auto"/>
    </w:pPr>
  </w:style>
  <w:style w:type="paragraph" w:customStyle="1" w:styleId="ECAF0CE8DF5E40668EE1701DF1C2E14D">
    <w:name w:val="ECAF0CE8DF5E40668EE1701DF1C2E14D"/>
    <w:rsid w:val="00C24B6F"/>
    <w:pPr>
      <w:spacing w:after="160" w:line="259" w:lineRule="auto"/>
    </w:pPr>
  </w:style>
  <w:style w:type="paragraph" w:customStyle="1" w:styleId="B0F30E7E1AB74C71966D023416D59A66">
    <w:name w:val="B0F30E7E1AB74C71966D023416D59A66"/>
    <w:rsid w:val="00C24B6F"/>
    <w:pPr>
      <w:spacing w:after="160" w:line="259" w:lineRule="auto"/>
    </w:pPr>
  </w:style>
  <w:style w:type="paragraph" w:customStyle="1" w:styleId="B856FEE51E294E678C766DEAD3B751A8">
    <w:name w:val="B856FEE51E294E678C766DEAD3B751A8"/>
    <w:rsid w:val="00C24B6F"/>
    <w:pPr>
      <w:spacing w:after="160" w:line="259" w:lineRule="auto"/>
    </w:pPr>
  </w:style>
  <w:style w:type="paragraph" w:customStyle="1" w:styleId="E803A01457274F64A9B2877F5F635A35">
    <w:name w:val="E803A01457274F64A9B2877F5F635A35"/>
    <w:rsid w:val="00C24B6F"/>
    <w:pPr>
      <w:spacing w:after="160" w:line="259" w:lineRule="auto"/>
    </w:pPr>
  </w:style>
  <w:style w:type="paragraph" w:customStyle="1" w:styleId="CE01232579F3436EB0B0D9D3B771D15B">
    <w:name w:val="CE01232579F3436EB0B0D9D3B771D15B"/>
    <w:rsid w:val="00C24B6F"/>
    <w:pPr>
      <w:spacing w:after="160" w:line="259" w:lineRule="auto"/>
    </w:pPr>
  </w:style>
  <w:style w:type="paragraph" w:customStyle="1" w:styleId="7C897C4BC9D94061B404A48FCF690441">
    <w:name w:val="7C897C4BC9D94061B404A48FCF690441"/>
    <w:rsid w:val="00C24B6F"/>
    <w:pPr>
      <w:spacing w:after="160" w:line="259" w:lineRule="auto"/>
    </w:pPr>
  </w:style>
  <w:style w:type="paragraph" w:customStyle="1" w:styleId="422D4058F0634B379326038B3A34D078">
    <w:name w:val="422D4058F0634B379326038B3A34D078"/>
    <w:rsid w:val="00C24B6F"/>
    <w:pPr>
      <w:spacing w:after="160" w:line="259" w:lineRule="auto"/>
    </w:pPr>
  </w:style>
  <w:style w:type="paragraph" w:customStyle="1" w:styleId="2CC85CDD8731464B8B674D05C149E998">
    <w:name w:val="2CC85CDD8731464B8B674D05C149E998"/>
    <w:rsid w:val="00C24B6F"/>
    <w:pPr>
      <w:spacing w:after="160" w:line="259" w:lineRule="auto"/>
    </w:pPr>
  </w:style>
  <w:style w:type="paragraph" w:customStyle="1" w:styleId="93A3C86A9CA942EDACC2872F6CD01487">
    <w:name w:val="93A3C86A9CA942EDACC2872F6CD01487"/>
    <w:rsid w:val="00C24B6F"/>
    <w:pPr>
      <w:spacing w:after="160" w:line="259" w:lineRule="auto"/>
    </w:pPr>
  </w:style>
  <w:style w:type="paragraph" w:customStyle="1" w:styleId="1141739C60CA47CB8037827A694B8A9B">
    <w:name w:val="1141739C60CA47CB8037827A694B8A9B"/>
    <w:rsid w:val="00C24B6F"/>
    <w:pPr>
      <w:spacing w:after="160" w:line="259" w:lineRule="auto"/>
    </w:pPr>
  </w:style>
  <w:style w:type="paragraph" w:customStyle="1" w:styleId="816ED5B0A155472EA8885E3497ECBF99">
    <w:name w:val="816ED5B0A155472EA8885E3497ECBF99"/>
    <w:rsid w:val="00C24B6F"/>
    <w:pPr>
      <w:spacing w:after="160" w:line="259" w:lineRule="auto"/>
    </w:pPr>
  </w:style>
  <w:style w:type="paragraph" w:customStyle="1" w:styleId="79807CD9CF9E4474A79CD0BADAB07269">
    <w:name w:val="79807CD9CF9E4474A79CD0BADAB07269"/>
    <w:rsid w:val="00C24B6F"/>
    <w:pPr>
      <w:spacing w:after="160" w:line="259" w:lineRule="auto"/>
    </w:pPr>
  </w:style>
  <w:style w:type="paragraph" w:customStyle="1" w:styleId="A2AFB4EB381145E8A2131587D825CF94">
    <w:name w:val="A2AFB4EB381145E8A2131587D825CF94"/>
    <w:rsid w:val="00C24B6F"/>
    <w:pPr>
      <w:spacing w:after="160" w:line="259" w:lineRule="auto"/>
    </w:pPr>
  </w:style>
  <w:style w:type="paragraph" w:customStyle="1" w:styleId="FA07865046804188AB72094253917EF1">
    <w:name w:val="FA07865046804188AB72094253917EF1"/>
    <w:rsid w:val="00C24B6F"/>
    <w:pPr>
      <w:spacing w:after="160" w:line="259" w:lineRule="auto"/>
    </w:pPr>
  </w:style>
  <w:style w:type="paragraph" w:customStyle="1" w:styleId="665A34F96F6443F59D3DD58883C30E94">
    <w:name w:val="665A34F96F6443F59D3DD58883C30E94"/>
    <w:rsid w:val="00C24B6F"/>
    <w:pPr>
      <w:spacing w:after="160" w:line="259" w:lineRule="auto"/>
    </w:pPr>
  </w:style>
  <w:style w:type="paragraph" w:customStyle="1" w:styleId="89D5ADC2194246859D958A11C92C6B47">
    <w:name w:val="89D5ADC2194246859D958A11C92C6B47"/>
    <w:rsid w:val="00C24B6F"/>
    <w:pPr>
      <w:spacing w:after="160" w:line="259" w:lineRule="auto"/>
    </w:pPr>
  </w:style>
  <w:style w:type="paragraph" w:customStyle="1" w:styleId="0D639BD7756A45019F006CE97BCE173E">
    <w:name w:val="0D639BD7756A45019F006CE97BCE173E"/>
    <w:rsid w:val="00C24B6F"/>
    <w:pPr>
      <w:spacing w:after="160" w:line="259" w:lineRule="auto"/>
    </w:pPr>
  </w:style>
  <w:style w:type="paragraph" w:customStyle="1" w:styleId="C3C7F8506C1846A5950B50295737C7A0">
    <w:name w:val="C3C7F8506C1846A5950B50295737C7A0"/>
    <w:rsid w:val="00C24B6F"/>
    <w:pPr>
      <w:spacing w:after="160" w:line="259" w:lineRule="auto"/>
    </w:pPr>
  </w:style>
  <w:style w:type="paragraph" w:customStyle="1" w:styleId="D0376F7EE35149A2A89AE956CBE3DE7A">
    <w:name w:val="D0376F7EE35149A2A89AE956CBE3DE7A"/>
    <w:rsid w:val="00C24B6F"/>
    <w:pPr>
      <w:spacing w:after="160" w:line="259" w:lineRule="auto"/>
    </w:pPr>
  </w:style>
  <w:style w:type="paragraph" w:customStyle="1" w:styleId="4CC668C047334DB39B641B2EF8587442">
    <w:name w:val="4CC668C047334DB39B641B2EF8587442"/>
    <w:rsid w:val="00C24B6F"/>
    <w:pPr>
      <w:spacing w:after="160" w:line="259" w:lineRule="auto"/>
    </w:pPr>
  </w:style>
  <w:style w:type="paragraph" w:customStyle="1" w:styleId="6C4FDB98A80744758A4CD945FCBAEC66">
    <w:name w:val="6C4FDB98A80744758A4CD945FCBAEC66"/>
    <w:rsid w:val="00C24B6F"/>
    <w:pPr>
      <w:spacing w:after="160" w:line="259" w:lineRule="auto"/>
    </w:pPr>
  </w:style>
  <w:style w:type="paragraph" w:customStyle="1" w:styleId="358A6BC1E7274DE5B891B547E6B48FE4">
    <w:name w:val="358A6BC1E7274DE5B891B547E6B48FE4"/>
    <w:rsid w:val="00C24B6F"/>
    <w:pPr>
      <w:spacing w:after="160" w:line="259" w:lineRule="auto"/>
    </w:pPr>
  </w:style>
  <w:style w:type="paragraph" w:customStyle="1" w:styleId="708C664E21084A6880B01B1540DBB05A">
    <w:name w:val="708C664E21084A6880B01B1540DBB05A"/>
    <w:rsid w:val="00C24B6F"/>
    <w:pPr>
      <w:spacing w:after="160" w:line="259" w:lineRule="auto"/>
    </w:pPr>
  </w:style>
  <w:style w:type="paragraph" w:customStyle="1" w:styleId="AB773B5033CD444EB9A24020FC9238E2">
    <w:name w:val="AB773B5033CD444EB9A24020FC9238E2"/>
    <w:rsid w:val="00C24B6F"/>
    <w:pPr>
      <w:spacing w:after="160" w:line="259" w:lineRule="auto"/>
    </w:pPr>
  </w:style>
  <w:style w:type="paragraph" w:customStyle="1" w:styleId="B150F118D0A54B65956D5E7DDD34BFC0">
    <w:name w:val="B150F118D0A54B65956D5E7DDD34BFC0"/>
    <w:rsid w:val="00C24B6F"/>
    <w:pPr>
      <w:spacing w:after="160" w:line="259" w:lineRule="auto"/>
    </w:pPr>
  </w:style>
  <w:style w:type="paragraph" w:customStyle="1" w:styleId="BD9A5241163F4E1D8B8708A356165990">
    <w:name w:val="BD9A5241163F4E1D8B8708A356165990"/>
    <w:rsid w:val="00C24B6F"/>
    <w:pPr>
      <w:spacing w:after="160" w:line="259" w:lineRule="auto"/>
    </w:pPr>
  </w:style>
  <w:style w:type="paragraph" w:customStyle="1" w:styleId="E9A99351AE074DF5A24B1FA1FCC744A8">
    <w:name w:val="E9A99351AE074DF5A24B1FA1FCC744A8"/>
    <w:rsid w:val="00C24B6F"/>
    <w:pPr>
      <w:spacing w:after="160" w:line="259" w:lineRule="auto"/>
    </w:pPr>
  </w:style>
  <w:style w:type="paragraph" w:customStyle="1" w:styleId="BE68E70A8E6048429E38B2AF49C8D8AF">
    <w:name w:val="BE68E70A8E6048429E38B2AF49C8D8AF"/>
    <w:rsid w:val="00C24B6F"/>
    <w:pPr>
      <w:spacing w:after="160" w:line="259" w:lineRule="auto"/>
    </w:pPr>
  </w:style>
  <w:style w:type="paragraph" w:customStyle="1" w:styleId="F3697F1C93854414BD856F6A3F7AA4B2">
    <w:name w:val="F3697F1C93854414BD856F6A3F7AA4B2"/>
    <w:rsid w:val="00C24B6F"/>
    <w:pPr>
      <w:spacing w:after="160" w:line="259" w:lineRule="auto"/>
    </w:pPr>
  </w:style>
  <w:style w:type="paragraph" w:customStyle="1" w:styleId="493133E5B52B43C296C16E32B67293BD">
    <w:name w:val="493133E5B52B43C296C16E32B67293BD"/>
    <w:rsid w:val="00C24B6F"/>
    <w:pPr>
      <w:spacing w:after="160" w:line="259" w:lineRule="auto"/>
    </w:pPr>
  </w:style>
  <w:style w:type="paragraph" w:customStyle="1" w:styleId="0AC0B865F42A4C2CAD9EDE2ED5CBB264">
    <w:name w:val="0AC0B865F42A4C2CAD9EDE2ED5CBB264"/>
    <w:rsid w:val="00C24B6F"/>
    <w:pPr>
      <w:spacing w:after="160" w:line="259" w:lineRule="auto"/>
    </w:pPr>
  </w:style>
  <w:style w:type="paragraph" w:customStyle="1" w:styleId="2DEFA3BC752449C2B186CB7698E6D4B4">
    <w:name w:val="2DEFA3BC752449C2B186CB7698E6D4B4"/>
    <w:rsid w:val="00C24B6F"/>
    <w:pPr>
      <w:spacing w:after="160" w:line="259" w:lineRule="auto"/>
    </w:pPr>
  </w:style>
  <w:style w:type="paragraph" w:customStyle="1" w:styleId="5F03B40C86714ECBA421EEFCDA7AC747">
    <w:name w:val="5F03B40C86714ECBA421EEFCDA7AC747"/>
    <w:rsid w:val="00C24B6F"/>
    <w:pPr>
      <w:spacing w:after="160" w:line="259" w:lineRule="auto"/>
    </w:pPr>
  </w:style>
  <w:style w:type="paragraph" w:customStyle="1" w:styleId="5CD004433D0449B8854B7F72AB2BF855">
    <w:name w:val="5CD004433D0449B8854B7F72AB2BF855"/>
    <w:rsid w:val="00C24B6F"/>
    <w:pPr>
      <w:spacing w:after="160" w:line="259" w:lineRule="auto"/>
    </w:pPr>
  </w:style>
  <w:style w:type="paragraph" w:customStyle="1" w:styleId="ECF9EE2247154FBE905FC45F7259D50C">
    <w:name w:val="ECF9EE2247154FBE905FC45F7259D50C"/>
    <w:rsid w:val="00C24B6F"/>
    <w:pPr>
      <w:spacing w:after="160" w:line="259" w:lineRule="auto"/>
    </w:pPr>
  </w:style>
  <w:style w:type="paragraph" w:customStyle="1" w:styleId="64E11351FB4741D9852F2BDF18EB6FAC">
    <w:name w:val="64E11351FB4741D9852F2BDF18EB6FAC"/>
    <w:rsid w:val="00C24B6F"/>
    <w:pPr>
      <w:spacing w:after="160" w:line="259" w:lineRule="auto"/>
    </w:pPr>
  </w:style>
  <w:style w:type="paragraph" w:customStyle="1" w:styleId="771287EFEDBF45349B625F0095AFA5E5">
    <w:name w:val="771287EFEDBF45349B625F0095AFA5E5"/>
    <w:rsid w:val="00C24B6F"/>
    <w:pPr>
      <w:spacing w:after="160" w:line="259" w:lineRule="auto"/>
    </w:pPr>
  </w:style>
  <w:style w:type="paragraph" w:customStyle="1" w:styleId="87DB3AC3CB7B494AB21078179DF3A25E">
    <w:name w:val="87DB3AC3CB7B494AB21078179DF3A25E"/>
    <w:rsid w:val="00C24B6F"/>
    <w:pPr>
      <w:spacing w:after="160" w:line="259" w:lineRule="auto"/>
    </w:pPr>
  </w:style>
  <w:style w:type="paragraph" w:customStyle="1" w:styleId="D67112FC9D0A4A078B7F8A2E7B973B2B">
    <w:name w:val="D67112FC9D0A4A078B7F8A2E7B973B2B"/>
    <w:rsid w:val="00C24B6F"/>
    <w:pPr>
      <w:spacing w:after="160" w:line="259" w:lineRule="auto"/>
    </w:pPr>
  </w:style>
  <w:style w:type="paragraph" w:customStyle="1" w:styleId="B29513C98D2B4DD2BFFC1A121E53F08C">
    <w:name w:val="B29513C98D2B4DD2BFFC1A121E53F08C"/>
    <w:rsid w:val="00C24B6F"/>
    <w:pPr>
      <w:spacing w:after="160" w:line="259" w:lineRule="auto"/>
    </w:pPr>
  </w:style>
  <w:style w:type="paragraph" w:customStyle="1" w:styleId="892855B57FBE40DEA8AD4016885B1AA8">
    <w:name w:val="892855B57FBE40DEA8AD4016885B1AA8"/>
    <w:rsid w:val="00C24B6F"/>
    <w:pPr>
      <w:spacing w:after="160" w:line="259" w:lineRule="auto"/>
    </w:pPr>
  </w:style>
  <w:style w:type="paragraph" w:customStyle="1" w:styleId="6F7E6CAB3FD7487CB2A0104454E556CD">
    <w:name w:val="6F7E6CAB3FD7487CB2A0104454E556CD"/>
    <w:rsid w:val="00C24B6F"/>
    <w:pPr>
      <w:spacing w:after="160" w:line="259" w:lineRule="auto"/>
    </w:pPr>
  </w:style>
  <w:style w:type="paragraph" w:customStyle="1" w:styleId="48A8B937D6EE4CC38D1ECF097EEE4E78">
    <w:name w:val="48A8B937D6EE4CC38D1ECF097EEE4E78"/>
    <w:rsid w:val="00C24B6F"/>
    <w:pPr>
      <w:spacing w:after="160" w:line="259" w:lineRule="auto"/>
    </w:pPr>
  </w:style>
  <w:style w:type="paragraph" w:customStyle="1" w:styleId="BC9CA8D5D7824FCCB59E7E462AA06E2A">
    <w:name w:val="BC9CA8D5D7824FCCB59E7E462AA06E2A"/>
    <w:rsid w:val="0050150A"/>
    <w:pPr>
      <w:spacing w:after="160" w:line="259" w:lineRule="auto"/>
    </w:pPr>
  </w:style>
  <w:style w:type="paragraph" w:customStyle="1" w:styleId="E423EF9264CE40518B8FFDD92FBA4C63">
    <w:name w:val="E423EF9264CE40518B8FFDD92FBA4C63"/>
    <w:rsid w:val="0050150A"/>
    <w:pPr>
      <w:spacing w:after="160" w:line="259" w:lineRule="auto"/>
    </w:pPr>
  </w:style>
  <w:style w:type="paragraph" w:customStyle="1" w:styleId="88AC4C075BB54BF09EF6A10A2E2F1F2F">
    <w:name w:val="88AC4C075BB54BF09EF6A10A2E2F1F2F"/>
    <w:rsid w:val="0050150A"/>
    <w:pPr>
      <w:spacing w:after="160" w:line="259" w:lineRule="auto"/>
    </w:pPr>
  </w:style>
  <w:style w:type="paragraph" w:customStyle="1" w:styleId="951ADE0D186A4E9FA164CACD30DA13B9">
    <w:name w:val="951ADE0D186A4E9FA164CACD30DA13B9"/>
    <w:rsid w:val="0050150A"/>
    <w:pPr>
      <w:spacing w:after="160" w:line="259" w:lineRule="auto"/>
    </w:pPr>
  </w:style>
  <w:style w:type="paragraph" w:customStyle="1" w:styleId="6930691040E849BE9D1ACE8BDADD44F5">
    <w:name w:val="6930691040E849BE9D1ACE8BDADD44F5"/>
    <w:rsid w:val="0050150A"/>
    <w:pPr>
      <w:spacing w:after="160" w:line="259" w:lineRule="auto"/>
    </w:pPr>
  </w:style>
  <w:style w:type="paragraph" w:customStyle="1" w:styleId="8884895B731846878B9C6901407D431E">
    <w:name w:val="8884895B731846878B9C6901407D431E"/>
    <w:rsid w:val="0050150A"/>
    <w:pPr>
      <w:spacing w:after="160" w:line="259" w:lineRule="auto"/>
    </w:pPr>
  </w:style>
  <w:style w:type="paragraph" w:customStyle="1" w:styleId="2A668B35E14F466E964BE7B4060426B6">
    <w:name w:val="2A668B35E14F466E964BE7B4060426B6"/>
    <w:rsid w:val="0050150A"/>
    <w:pPr>
      <w:spacing w:after="160" w:line="259" w:lineRule="auto"/>
    </w:pPr>
  </w:style>
  <w:style w:type="paragraph" w:customStyle="1" w:styleId="5D1C84265A2B4D43BC62E06B7C5CBE50">
    <w:name w:val="5D1C84265A2B4D43BC62E06B7C5CBE50"/>
    <w:rsid w:val="0050150A"/>
    <w:pPr>
      <w:spacing w:after="160" w:line="259" w:lineRule="auto"/>
    </w:pPr>
  </w:style>
  <w:style w:type="paragraph" w:customStyle="1" w:styleId="E8517D48D5E94EFA8022FBE57314EBC3">
    <w:name w:val="E8517D48D5E94EFA8022FBE57314EBC3"/>
    <w:rsid w:val="0050150A"/>
    <w:pPr>
      <w:spacing w:after="160" w:line="259" w:lineRule="auto"/>
    </w:pPr>
  </w:style>
  <w:style w:type="paragraph" w:customStyle="1" w:styleId="36E068063653443EB8E3CCE4EB8111D0">
    <w:name w:val="36E068063653443EB8E3CCE4EB8111D0"/>
    <w:rsid w:val="0050150A"/>
    <w:pPr>
      <w:spacing w:after="160" w:line="259" w:lineRule="auto"/>
    </w:pPr>
  </w:style>
  <w:style w:type="paragraph" w:customStyle="1" w:styleId="505FD14E21494403AF444800B60A997C">
    <w:name w:val="505FD14E21494403AF444800B60A997C"/>
    <w:rsid w:val="0050150A"/>
    <w:pPr>
      <w:spacing w:after="160" w:line="259" w:lineRule="auto"/>
    </w:pPr>
  </w:style>
  <w:style w:type="paragraph" w:customStyle="1" w:styleId="B4D58D2816804C2B869E9AF02499F5F2">
    <w:name w:val="B4D58D2816804C2B869E9AF02499F5F2"/>
    <w:rsid w:val="005015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6C80A-E5A6-460A-A4EC-F4E9B9275CA9}">
  <ds:schemaRefs>
    <ds:schemaRef ds:uri="http://schemas.microsoft.com/sharepoint/v3/contenttype/forms"/>
  </ds:schemaRefs>
</ds:datastoreItem>
</file>

<file path=customXml/itemProps2.xml><?xml version="1.0" encoding="utf-8"?>
<ds:datastoreItem xmlns:ds="http://schemas.openxmlformats.org/officeDocument/2006/customXml" ds:itemID="{63FDB3DB-7710-48C8-9B60-766A61826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0442E0-5D8D-492A-B118-ED12E2BA50DE}">
  <ds:schemaRefs>
    <ds:schemaRef ds:uri="http://purl.org/dc/elements/1.1/"/>
    <ds:schemaRef ds:uri="http://schemas.microsoft.com/office/infopath/2007/PartnerControls"/>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6329406F-6BBF-47E3-B073-168D41AC5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1135</Words>
  <Characters>6471</Characters>
  <Application>Microsoft Office Word</Application>
  <DocSecurity>0</DocSecurity>
  <Lines>53</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Zuzana Hušeková</cp:lastModifiedBy>
  <cp:revision>24</cp:revision>
  <cp:lastPrinted>2015-10-14T08:15:00Z</cp:lastPrinted>
  <dcterms:created xsi:type="dcterms:W3CDTF">2015-10-14T08:48:00Z</dcterms:created>
  <dcterms:modified xsi:type="dcterms:W3CDTF">2018-06-28T09:51:00Z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