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485F07D3" w:rsidR="003E4CCB" w:rsidRPr="00347388" w:rsidRDefault="003E4CCB" w:rsidP="003E4CCB">
      <w:pPr>
        <w:spacing w:line="360" w:lineRule="auto"/>
        <w:rPr>
          <w:rFonts w:cs="Arial"/>
          <w:sz w:val="20"/>
          <w:lang w:eastAsia="cs-CZ"/>
        </w:rPr>
      </w:pPr>
      <w:r w:rsidRPr="00347388">
        <w:rPr>
          <w:rFonts w:cs="Arial"/>
          <w:sz w:val="20"/>
          <w:lang w:eastAsia="cs-CZ"/>
        </w:rPr>
        <w:t>Dátum:</w:t>
      </w:r>
      <w:del w:id="0" w:author="Miruška Hrabčáková" w:date="2018-08-28T08:43:00Z">
        <w:r w:rsidR="00936C83" w:rsidDel="00270DC5">
          <w:rPr>
            <w:rFonts w:cs="Arial"/>
            <w:sz w:val="20"/>
            <w:lang w:eastAsia="cs-CZ"/>
          </w:rPr>
          <w:delText>13</w:delText>
        </w:r>
      </w:del>
      <w:ins w:id="1" w:author="Miruška Hrabčáková" w:date="2018-08-28T08:44:00Z">
        <w:r w:rsidR="00270DC5">
          <w:rPr>
            <w:rFonts w:cs="Arial"/>
            <w:sz w:val="20"/>
            <w:lang w:eastAsia="cs-CZ"/>
          </w:rPr>
          <w:t>31</w:t>
        </w:r>
      </w:ins>
      <w:r w:rsidRPr="00E25071">
        <w:rPr>
          <w:rFonts w:cs="Arial"/>
          <w:sz w:val="20"/>
          <w:lang w:eastAsia="cs-CZ"/>
        </w:rPr>
        <w:t xml:space="preserve">. </w:t>
      </w:r>
      <w:r w:rsidR="000922B4">
        <w:rPr>
          <w:rFonts w:cs="Arial"/>
          <w:sz w:val="20"/>
          <w:lang w:eastAsia="cs-CZ"/>
        </w:rPr>
        <w:t>0</w:t>
      </w:r>
      <w:del w:id="2" w:author="Miruška Hrabčáková" w:date="2018-08-28T08:43:00Z">
        <w:r w:rsidR="00936C83" w:rsidDel="00270DC5">
          <w:rPr>
            <w:rFonts w:cs="Arial"/>
            <w:sz w:val="20"/>
            <w:lang w:eastAsia="cs-CZ"/>
          </w:rPr>
          <w:delText>6</w:delText>
        </w:r>
      </w:del>
      <w:ins w:id="3" w:author="Miruška Hrabčáková" w:date="2018-08-28T08:43:00Z">
        <w:r w:rsidR="00270DC5">
          <w:rPr>
            <w:rFonts w:cs="Arial"/>
            <w:sz w:val="20"/>
            <w:lang w:eastAsia="cs-CZ"/>
          </w:rPr>
          <w:t>8</w:t>
        </w:r>
      </w:ins>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00BC0F7C" w:rsidR="003E4CCB" w:rsidRDefault="003E4CCB" w:rsidP="003E4CCB">
      <w:pPr>
        <w:spacing w:line="360" w:lineRule="auto"/>
        <w:rPr>
          <w:rFonts w:cs="Arial"/>
          <w:sz w:val="20"/>
          <w:lang w:eastAsia="cs-CZ"/>
        </w:rPr>
      </w:pPr>
      <w:r w:rsidRPr="00347388">
        <w:rPr>
          <w:rFonts w:cs="Arial"/>
          <w:sz w:val="20"/>
          <w:lang w:eastAsia="cs-CZ"/>
        </w:rPr>
        <w:t>Dátum:</w:t>
      </w:r>
      <w:del w:id="4" w:author="Miruška Hrabčáková" w:date="2018-08-28T08:43:00Z">
        <w:r w:rsidRPr="00347388" w:rsidDel="00270DC5">
          <w:rPr>
            <w:rFonts w:cs="Arial"/>
            <w:sz w:val="20"/>
            <w:lang w:eastAsia="cs-CZ"/>
          </w:rPr>
          <w:delText xml:space="preserve"> </w:delText>
        </w:r>
        <w:r w:rsidR="00936C83" w:rsidDel="00270DC5">
          <w:rPr>
            <w:rFonts w:cs="Arial"/>
            <w:sz w:val="20"/>
            <w:lang w:eastAsia="cs-CZ"/>
          </w:rPr>
          <w:delText>13</w:delText>
        </w:r>
      </w:del>
      <w:ins w:id="5" w:author="Miruška Hrabčáková" w:date="2018-08-28T08:44:00Z">
        <w:r w:rsidR="00270DC5">
          <w:rPr>
            <w:rFonts w:cs="Arial"/>
            <w:sz w:val="20"/>
            <w:lang w:eastAsia="cs-CZ"/>
          </w:rPr>
          <w:t>31</w:t>
        </w:r>
      </w:ins>
      <w:r w:rsidRPr="00E25071">
        <w:rPr>
          <w:rFonts w:cs="Arial"/>
          <w:sz w:val="20"/>
          <w:lang w:eastAsia="cs-CZ"/>
        </w:rPr>
        <w:t>. </w:t>
      </w:r>
      <w:r w:rsidR="000922B4">
        <w:rPr>
          <w:rFonts w:cs="Arial"/>
          <w:sz w:val="20"/>
          <w:lang w:eastAsia="cs-CZ"/>
        </w:rPr>
        <w:t>0</w:t>
      </w:r>
      <w:del w:id="6" w:author="Miruška Hrabčáková" w:date="2018-08-28T08:43:00Z">
        <w:r w:rsidR="00936C83" w:rsidDel="00270DC5">
          <w:rPr>
            <w:rFonts w:cs="Arial"/>
            <w:sz w:val="20"/>
            <w:lang w:eastAsia="cs-CZ"/>
          </w:rPr>
          <w:delText>6</w:delText>
        </w:r>
      </w:del>
      <w:ins w:id="7" w:author="Miruška Hrabčáková" w:date="2018-08-28T08:43:00Z">
        <w:r w:rsidR="00270DC5">
          <w:rPr>
            <w:rFonts w:cs="Arial"/>
            <w:sz w:val="20"/>
            <w:lang w:eastAsia="cs-CZ"/>
          </w:rPr>
          <w:t>8</w:t>
        </w:r>
      </w:ins>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49AAB5C1" w:rsidR="003E4CCB" w:rsidRPr="00347388" w:rsidRDefault="006B41BD" w:rsidP="00140CE3">
      <w:pPr>
        <w:tabs>
          <w:tab w:val="left" w:pos="1134"/>
        </w:tabs>
        <w:spacing w:line="360" w:lineRule="auto"/>
        <w:rPr>
          <w:rFonts w:cs="Arial"/>
          <w:sz w:val="20"/>
          <w:lang w:eastAsia="cs-CZ"/>
        </w:rPr>
      </w:pPr>
      <w:r w:rsidRPr="008F2822">
        <w:t>Dátum:</w:t>
      </w:r>
      <w:del w:id="8" w:author="Miruška Hrabčáková" w:date="2018-08-28T08:43:00Z">
        <w:r w:rsidRPr="008F2822" w:rsidDel="00270DC5">
          <w:delText xml:space="preserve"> </w:delText>
        </w:r>
        <w:r w:rsidR="00936C83" w:rsidDel="00270DC5">
          <w:delText>13</w:delText>
        </w:r>
      </w:del>
      <w:ins w:id="9" w:author="Miruška Hrabčáková" w:date="2018-08-28T08:44:00Z">
        <w:r w:rsidR="00270DC5">
          <w:t>31</w:t>
        </w:r>
      </w:ins>
      <w:r w:rsidRPr="00140CE3">
        <w:t>. </w:t>
      </w:r>
      <w:r w:rsidR="000922B4">
        <w:t>0</w:t>
      </w:r>
      <w:del w:id="10" w:author="Miruška Hrabčáková" w:date="2018-08-28T08:43:00Z">
        <w:r w:rsidR="00936C83" w:rsidDel="00270DC5">
          <w:delText>6</w:delText>
        </w:r>
      </w:del>
      <w:ins w:id="11" w:author="Miruška Hrabčáková" w:date="2018-08-28T08:43:00Z">
        <w:r w:rsidR="00270DC5">
          <w:t>8</w:t>
        </w:r>
      </w:ins>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350B7F50" w:rsidR="003E4CCB" w:rsidRPr="00347388" w:rsidRDefault="003E4CCB" w:rsidP="003E4CCB">
      <w:pPr>
        <w:spacing w:line="360" w:lineRule="auto"/>
        <w:rPr>
          <w:rFonts w:cs="Arial"/>
          <w:sz w:val="20"/>
          <w:lang w:eastAsia="cs-CZ"/>
        </w:rPr>
      </w:pPr>
      <w:r w:rsidRPr="00347388">
        <w:rPr>
          <w:rFonts w:cs="Arial"/>
          <w:sz w:val="20"/>
          <w:lang w:eastAsia="cs-CZ"/>
        </w:rPr>
        <w:t>Dátum:</w:t>
      </w:r>
      <w:del w:id="12" w:author="Miruška Hrabčáková" w:date="2018-08-28T08:43:00Z">
        <w:r w:rsidRPr="00347388" w:rsidDel="00270DC5">
          <w:rPr>
            <w:rFonts w:cs="Arial"/>
            <w:sz w:val="20"/>
            <w:lang w:eastAsia="cs-CZ"/>
          </w:rPr>
          <w:delText xml:space="preserve"> </w:delText>
        </w:r>
        <w:r w:rsidR="00936C83" w:rsidDel="00270DC5">
          <w:rPr>
            <w:rFonts w:cs="Arial"/>
            <w:sz w:val="20"/>
            <w:lang w:eastAsia="cs-CZ"/>
          </w:rPr>
          <w:delText>13</w:delText>
        </w:r>
      </w:del>
      <w:ins w:id="13" w:author="Miruška Hrabčáková" w:date="2018-08-28T08:44:00Z">
        <w:r w:rsidR="00270DC5">
          <w:rPr>
            <w:rFonts w:cs="Arial"/>
            <w:sz w:val="20"/>
            <w:lang w:eastAsia="cs-CZ"/>
          </w:rPr>
          <w:t>31</w:t>
        </w:r>
      </w:ins>
      <w:r w:rsidRPr="00E25071">
        <w:rPr>
          <w:rFonts w:cs="Arial"/>
          <w:sz w:val="20"/>
          <w:lang w:eastAsia="cs-CZ"/>
        </w:rPr>
        <w:t>. </w:t>
      </w:r>
      <w:r w:rsidR="00936C83">
        <w:rPr>
          <w:rFonts w:cs="Arial"/>
          <w:sz w:val="20"/>
          <w:lang w:eastAsia="cs-CZ"/>
        </w:rPr>
        <w:t>0</w:t>
      </w:r>
      <w:del w:id="14" w:author="Miruška Hrabčáková" w:date="2018-08-28T08:43:00Z">
        <w:r w:rsidR="00936C83" w:rsidDel="00270DC5">
          <w:rPr>
            <w:rFonts w:cs="Arial"/>
            <w:sz w:val="20"/>
            <w:lang w:eastAsia="cs-CZ"/>
          </w:rPr>
          <w:delText>6</w:delText>
        </w:r>
      </w:del>
      <w:ins w:id="15" w:author="Miruška Hrabčáková" w:date="2018-08-28T08:43:00Z">
        <w:r w:rsidR="00270DC5">
          <w:rPr>
            <w:rFonts w:cs="Arial"/>
            <w:sz w:val="20"/>
            <w:lang w:eastAsia="cs-CZ"/>
          </w:rPr>
          <w:t>8</w:t>
        </w:r>
      </w:ins>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04FEFD0"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del w:id="16" w:author="Miruška Hrabčáková" w:date="2018-08-28T08:43:00Z">
        <w:r w:rsidR="00936C83" w:rsidDel="00270DC5">
          <w:rPr>
            <w:rFonts w:cs="Arial"/>
            <w:sz w:val="18"/>
            <w:lang w:eastAsia="cs-CZ"/>
          </w:rPr>
          <w:delText>2</w:delText>
        </w:r>
      </w:del>
      <w:ins w:id="17" w:author="Miruška Hrabčáková" w:date="2018-08-28T08:43:00Z">
        <w:r w:rsidR="00270DC5">
          <w:rPr>
            <w:rFonts w:cs="Arial"/>
            <w:sz w:val="18"/>
            <w:lang w:eastAsia="cs-CZ"/>
          </w:rPr>
          <w:t>3</w:t>
        </w:r>
      </w:ins>
      <w:r w:rsidRPr="00E25071">
        <w:rPr>
          <w:rFonts w:cs="Arial"/>
          <w:sz w:val="18"/>
          <w:lang w:eastAsia="cs-CZ"/>
        </w:rPr>
        <w:t xml:space="preserve">; platnosť od: </w:t>
      </w:r>
      <w:del w:id="18" w:author="Miruška Hrabčáková" w:date="2018-08-28T08:44:00Z">
        <w:r w:rsidR="00936C83" w:rsidDel="009E1F0F">
          <w:rPr>
            <w:rFonts w:cs="Arial"/>
            <w:sz w:val="18"/>
            <w:lang w:eastAsia="cs-CZ"/>
          </w:rPr>
          <w:delText>13</w:delText>
        </w:r>
      </w:del>
      <w:ins w:id="19" w:author="Miruška Hrabčáková" w:date="2018-08-28T08:44:00Z">
        <w:r w:rsidR="009E1F0F">
          <w:rPr>
            <w:rFonts w:cs="Arial"/>
            <w:sz w:val="18"/>
            <w:lang w:eastAsia="cs-CZ"/>
          </w:rPr>
          <w:t>31</w:t>
        </w:r>
      </w:ins>
      <w:r w:rsidRPr="00E25071">
        <w:rPr>
          <w:rFonts w:cs="Arial"/>
          <w:sz w:val="18"/>
          <w:lang w:eastAsia="cs-CZ"/>
        </w:rPr>
        <w:t xml:space="preserve">. </w:t>
      </w:r>
      <w:r w:rsidR="000922B4">
        <w:rPr>
          <w:rFonts w:cs="Arial"/>
          <w:sz w:val="18"/>
          <w:lang w:eastAsia="cs-CZ"/>
        </w:rPr>
        <w:t>0</w:t>
      </w:r>
      <w:del w:id="20" w:author="Miruška Hrabčáková" w:date="2018-08-28T08:44:00Z">
        <w:r w:rsidR="00936C83" w:rsidDel="009E1F0F">
          <w:rPr>
            <w:rFonts w:cs="Arial"/>
            <w:sz w:val="18"/>
            <w:lang w:eastAsia="cs-CZ"/>
          </w:rPr>
          <w:delText>6</w:delText>
        </w:r>
      </w:del>
      <w:ins w:id="21" w:author="Miruška Hrabčáková" w:date="2018-08-28T08:44:00Z">
        <w:r w:rsidR="009E1F0F">
          <w:rPr>
            <w:rFonts w:cs="Arial"/>
            <w:sz w:val="18"/>
            <w:lang w:eastAsia="cs-CZ"/>
          </w:rPr>
          <w:t>8</w:t>
        </w:r>
      </w:ins>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ins w:id="22" w:author="Miruška Hrabčáková" w:date="2018-08-28T08:44:00Z">
        <w:r w:rsidR="009F66F9">
          <w:rPr>
            <w:rFonts w:cs="Arial"/>
            <w:sz w:val="18"/>
            <w:lang w:eastAsia="cs-CZ"/>
          </w:rPr>
          <w:t>0</w:t>
        </w:r>
      </w:ins>
      <w:r w:rsidR="00936C83">
        <w:rPr>
          <w:rFonts w:cs="Arial"/>
          <w:sz w:val="18"/>
          <w:lang w:eastAsia="cs-CZ"/>
        </w:rPr>
        <w:t>1</w:t>
      </w:r>
      <w:del w:id="23" w:author="Miruška Hrabčáková" w:date="2018-08-28T08:44:00Z">
        <w:r w:rsidR="00936C83" w:rsidDel="009E1F0F">
          <w:rPr>
            <w:rFonts w:cs="Arial"/>
            <w:sz w:val="18"/>
            <w:lang w:eastAsia="cs-CZ"/>
          </w:rPr>
          <w:delText>3</w:delText>
        </w:r>
      </w:del>
      <w:r w:rsidRPr="00E25071">
        <w:rPr>
          <w:rFonts w:cs="Arial"/>
          <w:sz w:val="18"/>
          <w:lang w:eastAsia="cs-CZ"/>
        </w:rPr>
        <w:t xml:space="preserve">. </w:t>
      </w:r>
      <w:r w:rsidR="000922B4">
        <w:rPr>
          <w:rFonts w:cs="Arial"/>
          <w:sz w:val="18"/>
          <w:lang w:eastAsia="cs-CZ"/>
        </w:rPr>
        <w:t>0</w:t>
      </w:r>
      <w:del w:id="24" w:author="Miruška Hrabčáková" w:date="2018-08-28T08:44:00Z">
        <w:r w:rsidR="00936C83" w:rsidDel="009E1F0F">
          <w:rPr>
            <w:rFonts w:cs="Arial"/>
            <w:sz w:val="18"/>
            <w:lang w:eastAsia="cs-CZ"/>
          </w:rPr>
          <w:delText>6</w:delText>
        </w:r>
      </w:del>
      <w:ins w:id="25" w:author="Miruška Hrabčáková" w:date="2018-08-28T08:44:00Z">
        <w:r w:rsidR="009F66F9">
          <w:rPr>
            <w:rFonts w:cs="Arial"/>
            <w:sz w:val="18"/>
            <w:lang w:eastAsia="cs-CZ"/>
          </w:rPr>
          <w:t>9</w:t>
        </w:r>
      </w:ins>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26"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14</w:t>
        </w:r>
        <w:r w:rsidR="00BF74B6" w:rsidRPr="00E135DC">
          <w:rPr>
            <w:rFonts w:cs="Arial"/>
            <w:noProof/>
            <w:webHidden/>
            <w:sz w:val="19"/>
            <w:szCs w:val="19"/>
          </w:rPr>
          <w:fldChar w:fldCharType="end"/>
        </w:r>
      </w:hyperlink>
    </w:p>
    <w:p w14:paraId="5081C3B7" w14:textId="57B2187F"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CE258A">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CE258A">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CE258A">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CE258A">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23</w:t>
        </w:r>
        <w:r w:rsidR="00BF74B6" w:rsidRPr="00E135DC">
          <w:rPr>
            <w:rFonts w:cs="Arial"/>
            <w:noProof/>
            <w:webHidden/>
            <w:sz w:val="19"/>
            <w:szCs w:val="19"/>
          </w:rPr>
          <w:fldChar w:fldCharType="end"/>
        </w:r>
      </w:hyperlink>
    </w:p>
    <w:p w14:paraId="08A090A8" w14:textId="13800EC2" w:rsidR="00BF74B6" w:rsidRPr="00E135DC" w:rsidRDefault="00CE258A">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25</w:t>
        </w:r>
        <w:r w:rsidR="00BF74B6" w:rsidRPr="00E135DC">
          <w:rPr>
            <w:rFonts w:cs="Arial"/>
            <w:noProof/>
            <w:webHidden/>
            <w:sz w:val="19"/>
            <w:szCs w:val="19"/>
          </w:rPr>
          <w:fldChar w:fldCharType="end"/>
        </w:r>
      </w:hyperlink>
    </w:p>
    <w:p w14:paraId="12DA2A97" w14:textId="53EF9FE9" w:rsidR="00BF74B6" w:rsidRPr="00E135DC" w:rsidRDefault="00CE258A">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27</w:t>
        </w:r>
        <w:r w:rsidR="00BF74B6" w:rsidRPr="00E135DC">
          <w:rPr>
            <w:rFonts w:cs="Arial"/>
            <w:noProof/>
            <w:webHidden/>
            <w:sz w:val="19"/>
            <w:szCs w:val="19"/>
          </w:rPr>
          <w:fldChar w:fldCharType="end"/>
        </w:r>
      </w:hyperlink>
    </w:p>
    <w:p w14:paraId="56A0A71D" w14:textId="770FE1BC"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28</w:t>
        </w:r>
        <w:r w:rsidR="00BF74B6" w:rsidRPr="00E135DC">
          <w:rPr>
            <w:rFonts w:cs="Arial"/>
            <w:noProof/>
            <w:webHidden/>
            <w:sz w:val="19"/>
            <w:szCs w:val="19"/>
          </w:rPr>
          <w:fldChar w:fldCharType="end"/>
        </w:r>
      </w:hyperlink>
    </w:p>
    <w:p w14:paraId="6C37EF94" w14:textId="16EC5A83" w:rsidR="00BF74B6" w:rsidRPr="00E135DC" w:rsidRDefault="00CE258A">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28</w:t>
        </w:r>
        <w:r w:rsidR="00BF74B6" w:rsidRPr="00E135DC">
          <w:rPr>
            <w:rFonts w:cs="Arial"/>
            <w:noProof/>
            <w:webHidden/>
            <w:sz w:val="19"/>
            <w:szCs w:val="19"/>
          </w:rPr>
          <w:fldChar w:fldCharType="end"/>
        </w:r>
      </w:hyperlink>
    </w:p>
    <w:p w14:paraId="38EEFE1F" w14:textId="27125DC4" w:rsidR="00BF74B6" w:rsidRPr="00E135DC" w:rsidRDefault="00CE258A">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30</w:t>
        </w:r>
        <w:r w:rsidR="00BF74B6" w:rsidRPr="00E135DC">
          <w:rPr>
            <w:rFonts w:cs="Arial"/>
            <w:noProof/>
            <w:webHidden/>
            <w:sz w:val="19"/>
            <w:szCs w:val="19"/>
          </w:rPr>
          <w:fldChar w:fldCharType="end"/>
        </w:r>
      </w:hyperlink>
    </w:p>
    <w:p w14:paraId="4397C0C1" w14:textId="06A3F4C9" w:rsidR="00BF74B6" w:rsidRPr="00E135DC" w:rsidRDefault="00CE258A">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33</w:t>
        </w:r>
        <w:r w:rsidR="00BF74B6" w:rsidRPr="00E135DC">
          <w:rPr>
            <w:rFonts w:cs="Arial"/>
            <w:noProof/>
            <w:webHidden/>
            <w:sz w:val="19"/>
            <w:szCs w:val="19"/>
          </w:rPr>
          <w:fldChar w:fldCharType="end"/>
        </w:r>
      </w:hyperlink>
    </w:p>
    <w:p w14:paraId="2FCA8F9F" w14:textId="5AF2688F" w:rsidR="00BF74B6" w:rsidRPr="00E135DC" w:rsidRDefault="00CE258A">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33</w:t>
        </w:r>
        <w:r w:rsidR="00BF74B6" w:rsidRPr="00E135DC">
          <w:rPr>
            <w:rFonts w:cs="Arial"/>
            <w:noProof/>
            <w:webHidden/>
            <w:sz w:val="19"/>
            <w:szCs w:val="19"/>
          </w:rPr>
          <w:fldChar w:fldCharType="end"/>
        </w:r>
      </w:hyperlink>
    </w:p>
    <w:p w14:paraId="08F482A2" w14:textId="04590F03" w:rsidR="00BF74B6" w:rsidRPr="00E135DC" w:rsidRDefault="00CE258A">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57</w:t>
        </w:r>
        <w:r w:rsidR="00BF74B6" w:rsidRPr="00E135DC">
          <w:rPr>
            <w:rFonts w:cs="Arial"/>
            <w:noProof/>
            <w:webHidden/>
            <w:sz w:val="19"/>
            <w:szCs w:val="19"/>
          </w:rPr>
          <w:fldChar w:fldCharType="end"/>
        </w:r>
      </w:hyperlink>
    </w:p>
    <w:p w14:paraId="27443959" w14:textId="67A19B23" w:rsidR="00BF74B6" w:rsidRPr="00E135DC" w:rsidRDefault="00CE258A">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58</w:t>
        </w:r>
        <w:r w:rsidR="00BF74B6" w:rsidRPr="00E135DC">
          <w:rPr>
            <w:rFonts w:cs="Arial"/>
            <w:noProof/>
            <w:webHidden/>
            <w:sz w:val="19"/>
            <w:szCs w:val="19"/>
          </w:rPr>
          <w:fldChar w:fldCharType="end"/>
        </w:r>
      </w:hyperlink>
    </w:p>
    <w:p w14:paraId="7F58E385" w14:textId="3DC97EA2" w:rsidR="00BF74B6" w:rsidRPr="00E135DC" w:rsidRDefault="00CE258A">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66</w:t>
        </w:r>
        <w:r w:rsidR="00BF74B6" w:rsidRPr="00E135DC">
          <w:rPr>
            <w:rFonts w:cs="Arial"/>
            <w:noProof/>
            <w:webHidden/>
            <w:sz w:val="19"/>
            <w:szCs w:val="19"/>
          </w:rPr>
          <w:fldChar w:fldCharType="end"/>
        </w:r>
      </w:hyperlink>
    </w:p>
    <w:p w14:paraId="101D5D81" w14:textId="760BDC6C" w:rsidR="00BF74B6" w:rsidRPr="00E135DC" w:rsidRDefault="00CE258A">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81</w:t>
        </w:r>
        <w:r w:rsidR="00BF74B6" w:rsidRPr="00E135DC">
          <w:rPr>
            <w:rFonts w:cs="Arial"/>
            <w:noProof/>
            <w:webHidden/>
            <w:sz w:val="19"/>
            <w:szCs w:val="19"/>
          </w:rPr>
          <w:fldChar w:fldCharType="end"/>
        </w:r>
      </w:hyperlink>
    </w:p>
    <w:p w14:paraId="5198DED3" w14:textId="401417B1"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86</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86</w:t>
        </w:r>
        <w:r w:rsidR="00BF74B6" w:rsidRPr="00E135DC">
          <w:rPr>
            <w:rFonts w:cs="Arial"/>
            <w:noProof/>
            <w:webHidden/>
            <w:sz w:val="19"/>
            <w:szCs w:val="19"/>
          </w:rPr>
          <w:fldChar w:fldCharType="end"/>
        </w:r>
      </w:hyperlink>
    </w:p>
    <w:p w14:paraId="25C99981" w14:textId="1CB1F927" w:rsidR="00BF74B6" w:rsidRPr="00E135DC" w:rsidRDefault="00CE258A">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87</w:t>
        </w:r>
        <w:r w:rsidR="00BF74B6" w:rsidRPr="00E135DC">
          <w:rPr>
            <w:rFonts w:cs="Arial"/>
            <w:noProof/>
            <w:webHidden/>
            <w:sz w:val="19"/>
            <w:szCs w:val="19"/>
          </w:rPr>
          <w:fldChar w:fldCharType="end"/>
        </w:r>
      </w:hyperlink>
    </w:p>
    <w:p w14:paraId="4212AEDF" w14:textId="72B0048A" w:rsidR="00BF74B6" w:rsidRPr="00E135DC" w:rsidRDefault="00CE258A">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88</w:t>
        </w:r>
        <w:r w:rsidR="00BF74B6" w:rsidRPr="00E135DC">
          <w:rPr>
            <w:rFonts w:cs="Arial"/>
            <w:noProof/>
            <w:webHidden/>
            <w:sz w:val="19"/>
            <w:szCs w:val="19"/>
          </w:rPr>
          <w:fldChar w:fldCharType="end"/>
        </w:r>
      </w:hyperlink>
    </w:p>
    <w:p w14:paraId="61CB8603" w14:textId="65AB04E3" w:rsidR="00BF74B6" w:rsidRPr="00E135DC" w:rsidRDefault="00CE258A">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89</w:t>
        </w:r>
        <w:r w:rsidR="00BF74B6" w:rsidRPr="00E135DC">
          <w:rPr>
            <w:rFonts w:cs="Arial"/>
            <w:noProof/>
            <w:webHidden/>
            <w:sz w:val="19"/>
            <w:szCs w:val="19"/>
          </w:rPr>
          <w:fldChar w:fldCharType="end"/>
        </w:r>
      </w:hyperlink>
    </w:p>
    <w:p w14:paraId="57E11B99" w14:textId="6CE761E3" w:rsidR="00BF74B6" w:rsidRPr="00E135DC" w:rsidRDefault="00CE258A">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89</w:t>
        </w:r>
        <w:r w:rsidR="00BF74B6" w:rsidRPr="00E135DC">
          <w:rPr>
            <w:rFonts w:cs="Arial"/>
            <w:noProof/>
            <w:webHidden/>
            <w:sz w:val="19"/>
            <w:szCs w:val="19"/>
          </w:rPr>
          <w:fldChar w:fldCharType="end"/>
        </w:r>
      </w:hyperlink>
    </w:p>
    <w:p w14:paraId="71EC95BE" w14:textId="03A3311D" w:rsidR="00BF74B6" w:rsidRPr="00E135DC" w:rsidRDefault="00CE258A">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94</w:t>
        </w:r>
        <w:r w:rsidR="00BF74B6" w:rsidRPr="00E135DC">
          <w:rPr>
            <w:rFonts w:cs="Arial"/>
            <w:noProof/>
            <w:webHidden/>
            <w:sz w:val="19"/>
            <w:szCs w:val="19"/>
          </w:rPr>
          <w:fldChar w:fldCharType="end"/>
        </w:r>
      </w:hyperlink>
    </w:p>
    <w:p w14:paraId="1C39A013" w14:textId="269FCB87" w:rsidR="00BF74B6" w:rsidRPr="00E135DC" w:rsidRDefault="00CE258A">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112</w:t>
        </w:r>
        <w:r w:rsidR="00BF74B6" w:rsidRPr="00E135DC">
          <w:rPr>
            <w:rFonts w:cs="Arial"/>
            <w:noProof/>
            <w:webHidden/>
            <w:sz w:val="19"/>
            <w:szCs w:val="19"/>
          </w:rPr>
          <w:fldChar w:fldCharType="end"/>
        </w:r>
      </w:hyperlink>
    </w:p>
    <w:p w14:paraId="69BEAABA" w14:textId="5B4FB10A" w:rsidR="00BF74B6" w:rsidRPr="00E135DC" w:rsidRDefault="00CE258A">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115</w:t>
        </w:r>
        <w:r w:rsidR="00BF74B6" w:rsidRPr="00E135DC">
          <w:rPr>
            <w:rFonts w:cs="Arial"/>
            <w:noProof/>
            <w:webHidden/>
            <w:sz w:val="19"/>
            <w:szCs w:val="19"/>
          </w:rPr>
          <w:fldChar w:fldCharType="end"/>
        </w:r>
      </w:hyperlink>
    </w:p>
    <w:p w14:paraId="52A899C1" w14:textId="1B47B2EA" w:rsidR="00BF74B6" w:rsidRPr="00E135DC" w:rsidRDefault="00CE258A">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123</w:t>
        </w:r>
        <w:r w:rsidR="00BF74B6" w:rsidRPr="00E135DC">
          <w:rPr>
            <w:rFonts w:cs="Arial"/>
            <w:noProof/>
            <w:webHidden/>
            <w:sz w:val="19"/>
            <w:szCs w:val="19"/>
          </w:rPr>
          <w:fldChar w:fldCharType="end"/>
        </w:r>
      </w:hyperlink>
    </w:p>
    <w:p w14:paraId="291F6871" w14:textId="28A76C2A" w:rsidR="00BF74B6" w:rsidRPr="00E135DC" w:rsidRDefault="00CE258A">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128</w:t>
        </w:r>
        <w:r w:rsidR="00BF74B6" w:rsidRPr="00E135DC">
          <w:rPr>
            <w:rFonts w:cs="Arial"/>
            <w:noProof/>
            <w:webHidden/>
            <w:sz w:val="19"/>
            <w:szCs w:val="19"/>
          </w:rPr>
          <w:fldChar w:fldCharType="end"/>
        </w:r>
      </w:hyperlink>
    </w:p>
    <w:p w14:paraId="34F67D09" w14:textId="39ED40BA"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134</w:t>
        </w:r>
        <w:r w:rsidR="00BF74B6" w:rsidRPr="00E135DC">
          <w:rPr>
            <w:rFonts w:cs="Arial"/>
            <w:noProof/>
            <w:webHidden/>
            <w:sz w:val="19"/>
            <w:szCs w:val="19"/>
          </w:rPr>
          <w:fldChar w:fldCharType="end"/>
        </w:r>
      </w:hyperlink>
    </w:p>
    <w:p w14:paraId="6F278EC5" w14:textId="5DD9059F"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135</w:t>
        </w:r>
        <w:r w:rsidR="00BF74B6" w:rsidRPr="00E135DC">
          <w:rPr>
            <w:rFonts w:cs="Arial"/>
            <w:noProof/>
            <w:webHidden/>
            <w:sz w:val="19"/>
            <w:szCs w:val="19"/>
          </w:rPr>
          <w:fldChar w:fldCharType="end"/>
        </w:r>
      </w:hyperlink>
    </w:p>
    <w:p w14:paraId="5B9D06DD" w14:textId="69B98DBC" w:rsidR="00BF74B6" w:rsidRPr="00E135DC" w:rsidRDefault="00CE258A">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137</w:t>
        </w:r>
        <w:r w:rsidR="00BF74B6" w:rsidRPr="00E135DC">
          <w:rPr>
            <w:rFonts w:cs="Arial"/>
            <w:noProof/>
            <w:webHidden/>
            <w:sz w:val="19"/>
            <w:szCs w:val="19"/>
          </w:rPr>
          <w:fldChar w:fldCharType="end"/>
        </w:r>
      </w:hyperlink>
    </w:p>
    <w:p w14:paraId="321D2A52" w14:textId="0E7F517F"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137</w:t>
        </w:r>
        <w:r w:rsidR="00BF74B6" w:rsidRPr="00E135DC">
          <w:rPr>
            <w:rFonts w:cs="Arial"/>
            <w:noProof/>
            <w:webHidden/>
            <w:sz w:val="19"/>
            <w:szCs w:val="19"/>
          </w:rPr>
          <w:fldChar w:fldCharType="end"/>
        </w:r>
      </w:hyperlink>
    </w:p>
    <w:p w14:paraId="23ED640E" w14:textId="456633B4" w:rsidR="00BF74B6" w:rsidRPr="00E135DC" w:rsidRDefault="00CE258A">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140</w:t>
        </w:r>
        <w:r w:rsidR="00BF74B6" w:rsidRPr="00E135DC">
          <w:rPr>
            <w:rFonts w:cs="Arial"/>
            <w:noProof/>
            <w:webHidden/>
            <w:sz w:val="19"/>
            <w:szCs w:val="19"/>
          </w:rPr>
          <w:fldChar w:fldCharType="end"/>
        </w:r>
      </w:hyperlink>
    </w:p>
    <w:p w14:paraId="652445E0" w14:textId="7CDA4D90" w:rsidR="00BF74B6" w:rsidRPr="00E135DC" w:rsidRDefault="00CE258A">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147</w:t>
        </w:r>
        <w:r w:rsidR="00BF74B6" w:rsidRPr="00E135DC">
          <w:rPr>
            <w:rFonts w:cs="Arial"/>
            <w:noProof/>
            <w:webHidden/>
            <w:sz w:val="19"/>
            <w:szCs w:val="19"/>
          </w:rPr>
          <w:fldChar w:fldCharType="end"/>
        </w:r>
      </w:hyperlink>
    </w:p>
    <w:p w14:paraId="3B998595" w14:textId="5DDE90F6" w:rsidR="00BF74B6" w:rsidRPr="00E135DC" w:rsidRDefault="00CE258A">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148</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7" w:name="_Toc440372853"/>
      <w:bookmarkStart w:id="28" w:name="_Toc440636364"/>
      <w:r w:rsidRPr="0073389C">
        <w:rPr>
          <w:rFonts w:ascii="Arial" w:hAnsi="Arial"/>
          <w:lang w:val="sk-SK"/>
        </w:rPr>
        <w:lastRenderedPageBreak/>
        <w:t>Úvod</w:t>
      </w:r>
      <w:bookmarkEnd w:id="26"/>
      <w:bookmarkEnd w:id="27"/>
      <w:bookmarkEnd w:id="28"/>
    </w:p>
    <w:p w14:paraId="7A55CDA3" w14:textId="77777777" w:rsidR="00AE5A8F" w:rsidRPr="0073389C" w:rsidRDefault="00AE5A8F" w:rsidP="009F56AB">
      <w:pPr>
        <w:pStyle w:val="Nadpis2"/>
        <w:spacing w:line="288" w:lineRule="auto"/>
        <w:jc w:val="both"/>
        <w:rPr>
          <w:lang w:val="sk-SK"/>
        </w:rPr>
      </w:pPr>
      <w:bookmarkStart w:id="29" w:name="_Toc410907844"/>
      <w:r w:rsidRPr="0073389C">
        <w:rPr>
          <w:lang w:val="sk-SK"/>
        </w:rPr>
        <w:t xml:space="preserve"> </w:t>
      </w:r>
      <w:bookmarkStart w:id="30" w:name="_Toc440372854"/>
      <w:bookmarkStart w:id="31"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29"/>
      <w:r w:rsidR="00A028FD" w:rsidRPr="0073389C">
        <w:rPr>
          <w:lang w:val="sk-SK"/>
        </w:rPr>
        <w:t xml:space="preserve"> pre p</w:t>
      </w:r>
      <w:r w:rsidR="001917F5" w:rsidRPr="0073389C">
        <w:rPr>
          <w:lang w:val="sk-SK"/>
        </w:rPr>
        <w:t>rijímateľa</w:t>
      </w:r>
      <w:bookmarkEnd w:id="30"/>
      <w:bookmarkEnd w:id="31"/>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ins w:id="32" w:author="Zuzana Hušeková" w:date="2018-08-30T15:02:00Z">
        <w:r w:rsidR="00D35CC4">
          <w:rPr>
            <w:rStyle w:val="Hypertextovprepojenie"/>
            <w:rFonts w:cs="Arial"/>
            <w:szCs w:val="19"/>
            <w:lang w:val="sk-SK"/>
          </w:rPr>
          <w:t>, resp. www.reformuj.sk</w:t>
        </w:r>
      </w:ins>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33" w:name="_Toc410907845"/>
      <w:bookmarkStart w:id="34" w:name="_Toc440372855"/>
      <w:bookmarkStart w:id="35" w:name="_Toc440636366"/>
      <w:r w:rsidRPr="0073389C">
        <w:rPr>
          <w:lang w:val="sk-SK"/>
        </w:rPr>
        <w:t>Cieľ príručky pre prijímateľa</w:t>
      </w:r>
      <w:bookmarkEnd w:id="33"/>
      <w:bookmarkEnd w:id="34"/>
      <w:bookmarkEnd w:id="35"/>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ins w:id="36" w:author="Zuzana Hušeková" w:date="2018-08-30T09:03:00Z">
        <w:r w:rsidR="00607318">
          <w:rPr>
            <w:rStyle w:val="Hypertextovprepojenie"/>
          </w:rPr>
          <w:t>,</w:t>
        </w:r>
      </w:ins>
      <w:ins w:id="37" w:author="Zuzana Hušeková" w:date="2018-08-28T15:10:00Z">
        <w:r w:rsidR="005B7659">
          <w:rPr>
            <w:rStyle w:val="Hypertextovprepojenie"/>
          </w:rPr>
          <w:t xml:space="preserve"> resp</w:t>
        </w:r>
      </w:ins>
      <w:ins w:id="38" w:author="Zuzana Hušeková" w:date="2018-08-28T15:11:00Z">
        <w:r w:rsidR="005B7659">
          <w:rPr>
            <w:rStyle w:val="Hypertextovprepojenie"/>
          </w:rPr>
          <w:t>.</w:t>
        </w:r>
      </w:ins>
      <w:ins w:id="39" w:author="Zuzana Hušeková" w:date="2018-08-28T15:10:00Z">
        <w:r w:rsidR="005B7659">
          <w:rPr>
            <w:rStyle w:val="Hypertextovprepojenie"/>
          </w:rPr>
          <w:t xml:space="preserve"> www.reformuj.sk</w:t>
        </w:r>
      </w:ins>
      <w:r w:rsidR="00EC0303" w:rsidRPr="0073389C">
        <w:t>.</w:t>
      </w:r>
    </w:p>
    <w:p w14:paraId="7A55CDB6" w14:textId="77777777" w:rsidR="00AE5A8F" w:rsidRPr="0073389C" w:rsidRDefault="00AE5A8F" w:rsidP="009F56AB">
      <w:pPr>
        <w:pStyle w:val="Nadpis2"/>
        <w:spacing w:line="288" w:lineRule="auto"/>
        <w:jc w:val="both"/>
        <w:rPr>
          <w:lang w:val="sk-SK"/>
        </w:rPr>
      </w:pPr>
      <w:bookmarkStart w:id="40" w:name="_Toc410907846"/>
      <w:bookmarkStart w:id="41" w:name="_Toc440372856"/>
      <w:bookmarkStart w:id="42" w:name="_Toc440636367"/>
      <w:r w:rsidRPr="0073389C">
        <w:rPr>
          <w:lang w:val="sk-SK"/>
        </w:rPr>
        <w:t>Definícia pojmov</w:t>
      </w:r>
      <w:bookmarkEnd w:id="40"/>
      <w:bookmarkEnd w:id="41"/>
      <w:bookmarkEnd w:id="4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w:t>
      </w:r>
      <w:r w:rsidRPr="0073389C">
        <w:rPr>
          <w:rFonts w:cs="Arial"/>
          <w:szCs w:val="19"/>
          <w:lang w:val="sk-SK"/>
        </w:rPr>
        <w:lastRenderedPageBreak/>
        <w:t>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2C9E7FB" w:rsidR="00AE5A8F" w:rsidRPr="0073389C" w:rsidDel="0006086F" w:rsidRDefault="00EF4D5E" w:rsidP="007B5322">
      <w:pPr>
        <w:pStyle w:val="Bulletslevel1"/>
        <w:spacing w:after="120" w:line="288" w:lineRule="auto"/>
        <w:ind w:left="568" w:hanging="284"/>
        <w:jc w:val="both"/>
        <w:rPr>
          <w:del w:id="43" w:author="Milan Matovič" w:date="2018-06-21T14:59:00Z"/>
          <w:rFonts w:cs="Arial"/>
          <w:szCs w:val="19"/>
          <w:lang w:val="sk-SK"/>
        </w:rPr>
      </w:pPr>
      <w:del w:id="44" w:author="Milan Matovič" w:date="2018-06-21T14:59:00Z">
        <w:r w:rsidRPr="0073389C" w:rsidDel="0006086F">
          <w:rPr>
            <w:rFonts w:cs="Arial"/>
            <w:szCs w:val="19"/>
            <w:lang w:val="sk-SK"/>
          </w:rPr>
          <w:delText>;</w:delText>
        </w:r>
      </w:del>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3FE0CC2F" w14:textId="5843E8B7" w:rsidR="00E56E69" w:rsidRPr="0099542E"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 xml:space="preserve">súkromná alebo verejná právnická osoba, v prípade Európskeho námorného a rybárskeho fondu aj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7" w14:textId="22F526EB" w:rsidR="00AE5A8F" w:rsidRPr="0073389C" w:rsidRDefault="00AE5A8F" w:rsidP="0099542E">
      <w:pPr>
        <w:pStyle w:val="Bulletslevel1"/>
        <w:numPr>
          <w:ilvl w:val="0"/>
          <w:numId w:val="0"/>
        </w:numPr>
        <w:spacing w:after="120" w:line="288" w:lineRule="auto"/>
        <w:ind w:left="568"/>
        <w:jc w:val="both"/>
        <w:rPr>
          <w:rFonts w:cs="Arial"/>
          <w:szCs w:val="19"/>
          <w:lang w:val="sk-SK"/>
        </w:rPr>
      </w:pPr>
      <w:del w:id="45" w:author="Milan Matovič" w:date="2018-06-21T14:59:00Z">
        <w:r w:rsidRPr="0073389C" w:rsidDel="0006086F">
          <w:rPr>
            <w:rFonts w:cs="Arial"/>
            <w:szCs w:val="19"/>
            <w:lang w:val="sk-SK"/>
          </w:rPr>
          <w:delText>;</w:delText>
        </w:r>
      </w:del>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lastRenderedPageBreak/>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w:t>
      </w:r>
      <w:r w:rsidRPr="0073389C">
        <w:rPr>
          <w:rFonts w:cs="Arial"/>
          <w:szCs w:val="19"/>
          <w:lang w:val="sk-SK"/>
        </w:rPr>
        <w:lastRenderedPageBreak/>
        <w:t>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lastRenderedPageBreak/>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46" w:name="_Toc410907847"/>
      <w:bookmarkStart w:id="47" w:name="_Toc440372857"/>
      <w:bookmarkStart w:id="48" w:name="_Toc440636368"/>
      <w:r>
        <w:rPr>
          <w:lang w:val="sk-SK"/>
        </w:rPr>
        <w:lastRenderedPageBreak/>
        <w:t>Použité s</w:t>
      </w:r>
      <w:r w:rsidR="00AE5A8F" w:rsidRPr="0073389C">
        <w:rPr>
          <w:lang w:val="sk-SK"/>
        </w:rPr>
        <w:t>kratky</w:t>
      </w:r>
      <w:bookmarkEnd w:id="46"/>
      <w:bookmarkEnd w:id="47"/>
      <w:bookmarkEnd w:id="48"/>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49" w:name="_Toc440372858"/>
      <w:bookmarkStart w:id="50" w:name="_Toc440636369"/>
      <w:r w:rsidRPr="0073389C">
        <w:rPr>
          <w:lang w:val="sk-SK"/>
        </w:rPr>
        <w:lastRenderedPageBreak/>
        <w:t>Legislatíva</w:t>
      </w:r>
      <w:bookmarkEnd w:id="49"/>
      <w:bookmarkEnd w:id="50"/>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51" w:name="_Toc410907848"/>
      <w:bookmarkStart w:id="52" w:name="_Toc440372859"/>
      <w:bookmarkStart w:id="53" w:name="_Toc440636370"/>
      <w:r w:rsidRPr="0073389C">
        <w:rPr>
          <w:rFonts w:ascii="Arial" w:hAnsi="Arial"/>
          <w:lang w:val="sk-SK"/>
        </w:rPr>
        <w:lastRenderedPageBreak/>
        <w:t>Realizácia projektov</w:t>
      </w:r>
      <w:bookmarkEnd w:id="51"/>
      <w:bookmarkEnd w:id="52"/>
      <w:bookmarkEnd w:id="53"/>
    </w:p>
    <w:p w14:paraId="7A55CE40" w14:textId="77777777" w:rsidR="00AE5A8F" w:rsidRPr="0073389C" w:rsidRDefault="00AE5A8F" w:rsidP="009F56AB">
      <w:pPr>
        <w:pStyle w:val="Nadpis2"/>
        <w:spacing w:line="288" w:lineRule="auto"/>
        <w:rPr>
          <w:lang w:val="sk-SK"/>
        </w:rPr>
      </w:pPr>
      <w:bookmarkStart w:id="54" w:name="_Toc410907849"/>
      <w:bookmarkStart w:id="55" w:name="_Toc440372860"/>
      <w:bookmarkStart w:id="56" w:name="_Toc440636371"/>
      <w:r w:rsidRPr="0073389C">
        <w:rPr>
          <w:lang w:val="sk-SK"/>
        </w:rPr>
        <w:t>Všeobecné informácie k realizácii projektov</w:t>
      </w:r>
      <w:bookmarkEnd w:id="54"/>
      <w:bookmarkEnd w:id="55"/>
      <w:bookmarkEnd w:id="56"/>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57" w:name="_Toc410907850"/>
      <w:bookmarkStart w:id="58" w:name="_Toc440372861"/>
      <w:bookmarkStart w:id="59" w:name="_Toc440636372"/>
      <w:r w:rsidRPr="0073389C">
        <w:rPr>
          <w:lang w:val="sk-SK"/>
        </w:rPr>
        <w:t>Všeobecné informácie</w:t>
      </w:r>
      <w:bookmarkEnd w:id="57"/>
      <w:bookmarkEnd w:id="58"/>
      <w:bookmarkEnd w:id="59"/>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ins w:id="60" w:author="Miruška Hrabčáková" w:date="2018-08-24T13:00:00Z">
        <w:r w:rsidR="00E0774C">
          <w:rPr>
            <w:rStyle w:val="Hypertextovprepojenie"/>
            <w:rFonts w:cs="Arial"/>
            <w:szCs w:val="19"/>
            <w:lang w:val="sk-SK"/>
          </w:rPr>
          <w:t>, resp. www.reformuj.sk</w:t>
        </w:r>
      </w:ins>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61" w:name="_Toc410907851"/>
      <w:bookmarkStart w:id="62" w:name="_Toc440372862"/>
      <w:bookmarkStart w:id="63" w:name="_Toc440636373"/>
      <w:r w:rsidRPr="0073389C">
        <w:rPr>
          <w:lang w:val="sk-SK"/>
        </w:rPr>
        <w:t>Na čo nezabudnúť po podpise zmluvy</w:t>
      </w:r>
      <w:bookmarkEnd w:id="61"/>
      <w:bookmarkEnd w:id="62"/>
      <w:bookmarkEnd w:id="63"/>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655833FA"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del w:id="64" w:author="Milan Matovič" w:date="2018-08-30T10:00:00Z">
        <w:r w:rsidR="00DF7500">
          <w:delText xml:space="preserve"> </w:delText>
        </w:r>
        <w:r>
          <w:delText xml:space="preserve">v </w:delText>
        </w:r>
        <w:r w:rsidR="0053177B">
          <w:delText>ITMS2014+</w:delText>
        </w:r>
      </w:del>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ins w:id="65" w:author="Milan Matovič" w:date="2018-08-30T09:57:00Z">
        <w:r w:rsidR="005954CC" w:rsidRPr="005954CC">
          <w:t xml:space="preserve">Prijímateľ  vyznačí začatie </w:t>
        </w:r>
      </w:ins>
      <w:ins w:id="66" w:author="Milan Matovič" w:date="2018-08-30T09:58:00Z">
        <w:r w:rsidR="005954CC">
          <w:t>prvej hlavnej aktivity</w:t>
        </w:r>
      </w:ins>
      <w:ins w:id="67" w:author="Milan Matovič" w:date="2018-08-30T09:57:00Z">
        <w:r w:rsidR="005954CC" w:rsidRPr="005954CC">
          <w:t xml:space="preserve"> v</w:t>
        </w:r>
      </w:ins>
      <w:ins w:id="68" w:author="Milan Matovič" w:date="2018-08-30T09:58:00Z">
        <w:r w:rsidR="005954CC">
          <w:t> </w:t>
        </w:r>
      </w:ins>
      <w:ins w:id="69" w:author="Milan Matovič" w:date="2018-08-30T09:57:00Z">
        <w:r w:rsidR="005954CC" w:rsidRPr="005954CC">
          <w:t>ITMS</w:t>
        </w:r>
      </w:ins>
      <w:ins w:id="70" w:author="Milan Matovič" w:date="2018-08-30T09:58:00Z">
        <w:r w:rsidR="005954CC">
          <w:t>2014+</w:t>
        </w:r>
      </w:ins>
      <w:ins w:id="71" w:author="Milan Matovič" w:date="2018-08-30T09:57:00Z">
        <w:r w:rsidR="005954CC" w:rsidRPr="005954CC">
          <w:t xml:space="preserve"> prostredníctvom príslušnej funkcionality, následne vytlačí tento formulár a  v spodnej časti podpísaný  oprávnenou osobou ho zašle </w:t>
        </w:r>
      </w:ins>
      <w:ins w:id="72" w:author="Milan Matovič" w:date="2018-08-30T09:59:00Z">
        <w:r w:rsidR="005954CC">
          <w:br/>
          <w:t>e-mailom</w:t>
        </w:r>
      </w:ins>
      <w:ins w:id="73" w:author="Milan Matovič" w:date="2018-08-30T09:57:00Z">
        <w:r w:rsidR="005954CC" w:rsidRPr="005954CC">
          <w:t xml:space="preserve"> </w:t>
        </w:r>
      </w:ins>
      <w:ins w:id="74" w:author="Milan Matovič" w:date="2018-08-30T10:02:00Z">
        <w:r w:rsidR="005954CC">
          <w:t>príslušnému projektovému manažérovi</w:t>
        </w:r>
      </w:ins>
      <w:ins w:id="75" w:author="Milan Matovič" w:date="2018-08-30T09:57:00Z">
        <w:r w:rsidR="005954CC">
          <w:t xml:space="preserve">, pričom originál </w:t>
        </w:r>
      </w:ins>
      <w:ins w:id="76" w:author="Milan Matovič" w:date="2018-08-30T10:02:00Z">
        <w:r w:rsidR="005954CC">
          <w:t>p</w:t>
        </w:r>
      </w:ins>
      <w:ins w:id="77" w:author="Milan Matovič" w:date="2018-08-30T09:57:00Z">
        <w:r w:rsidR="005954CC" w:rsidRPr="005954CC">
          <w:t>rijímateľ archivuje pre prípad kontroly na mieste,</w:t>
        </w:r>
        <w:r w:rsidR="00E55ACE" w:rsidRPr="0073389C">
          <w:t xml:space="preserve"> </w:t>
        </w:r>
      </w:ins>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del w:id="78" w:author="Milan Matovič" w:date="2018-08-30T10:03:00Z">
        <w:r>
          <w:delText>v ITMS2014+</w:delText>
        </w:r>
      </w:del>
      <w:ins w:id="79" w:author="Milan Matovič" w:date="2018-08-30T10:03:00Z">
        <w:r w:rsidR="005954CC">
          <w:t>vyššie uvedeným spôsobom</w:t>
        </w:r>
      </w:ins>
      <w:r w:rsidR="00CC3BA3" w:rsidRPr="0073389C">
        <w:t xml:space="preserve"> </w:t>
      </w:r>
      <w:del w:id="80" w:author="Milan Matovič" w:date="2018-08-30T09:57:00Z">
        <w:r w:rsidR="0053177B">
          <w:delText>ITMS2014+</w:delText>
        </w:r>
      </w:del>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ins w:id="81" w:author="Zuzana Hušeková" w:date="2018-08-28T15:22:00Z">
        <w:r w:rsidR="00060961">
          <w:rPr>
            <w:rStyle w:val="Hypertextovprepojenie"/>
          </w:rPr>
          <w:t>,</w:t>
        </w:r>
      </w:ins>
      <w:ins w:id="82" w:author="Zuzana Hušeková" w:date="2018-08-28T15:11:00Z">
        <w:r w:rsidR="005B7659">
          <w:rPr>
            <w:rStyle w:val="Hypertextovprepojenie"/>
          </w:rPr>
          <w:t xml:space="preserve"> resp. www.reformuj.sk</w:t>
        </w:r>
      </w:ins>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83" w:name="_Toc410907852"/>
      <w:bookmarkStart w:id="84" w:name="_Toc440372863"/>
      <w:bookmarkStart w:id="85" w:name="_Toc440636374"/>
      <w:r w:rsidRPr="0073389C">
        <w:rPr>
          <w:lang w:val="sk-SK"/>
        </w:rPr>
        <w:t>Monitorovanie projektu</w:t>
      </w:r>
      <w:bookmarkEnd w:id="83"/>
      <w:bookmarkEnd w:id="84"/>
      <w:bookmarkEnd w:id="85"/>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w:t>
      </w:r>
      <w:r w:rsidRPr="0073389C">
        <w:rPr>
          <w:szCs w:val="19"/>
          <w:lang w:val="sk-SK"/>
        </w:rPr>
        <w:lastRenderedPageBreak/>
        <w:t xml:space="preserve">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6"/>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7"/>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8"/>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lastRenderedPageBreak/>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9"/>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lastRenderedPageBreak/>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lastRenderedPageBreak/>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87" w:name="_Toc440372864"/>
      <w:bookmarkStart w:id="88"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87"/>
      <w:bookmarkEnd w:id="88"/>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89" w:name="_Toc440372865"/>
      <w:bookmarkStart w:id="90" w:name="_Toc440636376"/>
      <w:r w:rsidRPr="0073389C">
        <w:rPr>
          <w:lang w:val="sk-SK"/>
        </w:rPr>
        <w:t>Charakter zmien a spôsob posudzovania zmien</w:t>
      </w:r>
      <w:bookmarkEnd w:id="89"/>
      <w:bookmarkEnd w:id="90"/>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3856805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ins w:id="91" w:author="Milan Matovič" w:date="2018-08-24T09:30:00Z">
        <w:r w:rsidR="00FA0151" w:rsidRPr="00FA0151">
          <w:rPr>
            <w:rFonts w:cs="Arial"/>
            <w:szCs w:val="19"/>
            <w:lang w:val="sk-SK"/>
          </w:rPr>
          <w:t>znenie ustanovení Zmluvy o poskytnutí NFP</w:t>
        </w:r>
      </w:ins>
      <w:ins w:id="92" w:author="Milan Matovič" w:date="2018-08-24T09:31:00Z">
        <w:r w:rsidR="00FA0151">
          <w:rPr>
            <w:rFonts w:cs="Arial"/>
            <w:szCs w:val="19"/>
          </w:rPr>
          <w:t>,</w:t>
        </w:r>
      </w:ins>
      <w:ins w:id="93" w:author="Milan Matovič" w:date="2018-08-24T09:30:00Z">
        <w:r w:rsidR="00FA0151" w:rsidRPr="00C750F1">
          <w:rPr>
            <w:szCs w:val="19"/>
            <w:lang w:val="sk-SK"/>
          </w:rPr>
          <w:t xml:space="preserve"> </w:t>
        </w:r>
      </w:ins>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ins w:id="94" w:author="Milan Matovič" w:date="2018-08-24T09:26:00Z">
        <w:r w:rsidR="003E39CA">
          <w:rPr>
            <w:szCs w:val="19"/>
            <w:lang w:val="sk-SK"/>
          </w:rPr>
          <w:t xml:space="preserve"> personálnej matice,</w:t>
        </w:r>
      </w:ins>
      <w:r w:rsidRPr="00C750F1">
        <w:rPr>
          <w:szCs w:val="19"/>
          <w:lang w:val="sk-SK"/>
        </w:rPr>
        <w:t xml:space="preserve"> </w:t>
      </w:r>
      <w:del w:id="95" w:author="Milan Matovič" w:date="2018-08-24T09:26:00Z">
        <w:r w:rsidRPr="00C750F1" w:rsidDel="003E39CA">
          <w:rPr>
            <w:szCs w:val="19"/>
            <w:lang w:val="sk-SK"/>
          </w:rPr>
          <w:delText>výkresovej dokumentácie</w:delText>
        </w:r>
      </w:del>
      <w:r w:rsidRPr="00C750F1">
        <w:rPr>
          <w:szCs w:val="19"/>
          <w:lang w:val="sk-SK"/>
        </w:rPr>
        <w:t xml:space="preserve">, </w:t>
      </w:r>
      <w:del w:id="96" w:author="Milan Matovič" w:date="2018-08-24T09:27:00Z">
        <w:r w:rsidRPr="00C750F1" w:rsidDel="003E39CA">
          <w:rPr>
            <w:szCs w:val="19"/>
            <w:lang w:val="sk-SK"/>
          </w:rPr>
          <w:delText>zmena technických správ</w:delText>
        </w:r>
      </w:del>
      <w:r w:rsidRPr="00C750F1">
        <w:rPr>
          <w:szCs w:val="19"/>
          <w:lang w:val="sk-SK"/>
        </w:rPr>
        <w:t>, zmena štúdií</w:t>
      </w:r>
      <w:del w:id="97" w:author="Milan Matovič" w:date="2018-08-24T09:27:00Z">
        <w:r w:rsidRPr="00C750F1" w:rsidDel="003E39CA">
          <w:rPr>
            <w:szCs w:val="19"/>
            <w:lang w:val="sk-SK"/>
          </w:rPr>
          <w:delText xml:space="preserve"> a podobne</w:delText>
        </w:r>
      </w:del>
      <w:r w:rsidRPr="00C750F1">
        <w:rPr>
          <w:szCs w:val="19"/>
          <w:lang w:val="sk-SK"/>
        </w:rPr>
        <w:t>)</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98" w:name="_Toc410907854"/>
      <w:bookmarkStart w:id="99" w:name="_Toc440372866"/>
      <w:bookmarkStart w:id="100" w:name="_Toc440636377"/>
      <w:r w:rsidRPr="0073389C">
        <w:rPr>
          <w:lang w:val="sk-SK"/>
        </w:rPr>
        <w:t>Administrácia zmenového konania</w:t>
      </w:r>
      <w:bookmarkEnd w:id="98"/>
      <w:bookmarkEnd w:id="99"/>
      <w:bookmarkEnd w:id="10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101" w:name="_Toc410031665"/>
      <w:bookmarkStart w:id="102"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103" w:name="_Toc440372867"/>
      <w:bookmarkStart w:id="104" w:name="_Toc440636378"/>
      <w:r w:rsidRPr="0073389C">
        <w:rPr>
          <w:lang w:val="sk-SK"/>
        </w:rPr>
        <w:t>Ukončenie zmluvného vzťahu</w:t>
      </w:r>
      <w:bookmarkEnd w:id="101"/>
      <w:bookmarkEnd w:id="102"/>
      <w:bookmarkEnd w:id="103"/>
      <w:bookmarkEnd w:id="10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05" w:name="_Toc410907856"/>
      <w:bookmarkStart w:id="106" w:name="_Toc440372868"/>
      <w:bookmarkStart w:id="107" w:name="_Toc440636379"/>
      <w:r w:rsidRPr="0073389C">
        <w:rPr>
          <w:lang w:val="sk-SK"/>
        </w:rPr>
        <w:t>Finančné riadenie</w:t>
      </w:r>
      <w:bookmarkEnd w:id="105"/>
      <w:bookmarkEnd w:id="106"/>
      <w:bookmarkEnd w:id="10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08" w:name="_Toc410907857"/>
      <w:bookmarkStart w:id="109" w:name="_Toc440372869"/>
      <w:bookmarkStart w:id="110" w:name="_Toc440636380"/>
      <w:r w:rsidRPr="0073389C">
        <w:rPr>
          <w:lang w:val="sk-SK"/>
        </w:rPr>
        <w:t>Vedenie účtovníct</w:t>
      </w:r>
      <w:r w:rsidR="004A616F" w:rsidRPr="0073389C">
        <w:rPr>
          <w:lang w:val="sk-SK"/>
        </w:rPr>
        <w:t>va</w:t>
      </w:r>
      <w:bookmarkEnd w:id="108"/>
      <w:bookmarkEnd w:id="109"/>
      <w:bookmarkEnd w:id="11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11" w:name="_Toc440372870"/>
      <w:bookmarkStart w:id="112" w:name="_Toc440636381"/>
      <w:bookmarkStart w:id="11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11"/>
      <w:bookmarkEnd w:id="11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w:t>
      </w:r>
      <w:r w:rsidRPr="0073389C">
        <w:rPr>
          <w:szCs w:val="19"/>
          <w:lang w:val="sk-SK"/>
        </w:rPr>
        <w:lastRenderedPageBreak/>
        <w:t xml:space="preserve">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3F3CEE">
      <w:pPr>
        <w:pStyle w:val="Odsekzoznamu"/>
        <w:numPr>
          <w:ilvl w:val="0"/>
          <w:numId w:val="136"/>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3F3CEE">
      <w:pPr>
        <w:pStyle w:val="Odsekzoznamu"/>
        <w:numPr>
          <w:ilvl w:val="0"/>
          <w:numId w:val="136"/>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 xml:space="preserve">Prijímateľ prevedie sumu vo výške </w:t>
      </w:r>
      <w:r w:rsidRPr="00D877AF">
        <w:rPr>
          <w:rFonts w:cs="Arial"/>
          <w:szCs w:val="19"/>
        </w:rPr>
        <w:lastRenderedPageBreak/>
        <w:t>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114" w:name="_Toc440372871"/>
      <w:bookmarkStart w:id="115" w:name="_Toc440636382"/>
      <w:r w:rsidRPr="00E135DC">
        <w:rPr>
          <w:b/>
        </w:rPr>
        <w:t>Platby vo vzťahu prijímateľ – dodávateľ/zhotoviteľ</w:t>
      </w:r>
      <w:bookmarkEnd w:id="114"/>
      <w:bookmarkEnd w:id="115"/>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16" w:name="_Toc440372872"/>
      <w:bookmarkStart w:id="117" w:name="_Toc440636383"/>
      <w:r w:rsidRPr="0073389C">
        <w:rPr>
          <w:lang w:val="sk-SK"/>
        </w:rPr>
        <w:t>Oprávnenosť výdavkov</w:t>
      </w:r>
      <w:bookmarkEnd w:id="113"/>
      <w:bookmarkEnd w:id="116"/>
      <w:bookmarkEnd w:id="117"/>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lastRenderedPageBreak/>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lastRenderedPageBreak/>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Default="00AE5A8F" w:rsidP="001C0497">
      <w:pPr>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3"/>
      </w:r>
      <w:r w:rsidR="00987382">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AE6793">
      <w:pPr>
        <w:pStyle w:val="Odsekzoznamu"/>
        <w:numPr>
          <w:ilvl w:val="0"/>
          <w:numId w:val="125"/>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AE6793">
      <w:pPr>
        <w:pStyle w:val="Odsekzoznamu"/>
        <w:numPr>
          <w:ilvl w:val="0"/>
          <w:numId w:val="125"/>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4"/>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AE6793">
      <w:pPr>
        <w:pStyle w:val="Odsekzoznamu"/>
        <w:numPr>
          <w:ilvl w:val="0"/>
          <w:numId w:val="125"/>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6710DE">
      <w:pPr>
        <w:pStyle w:val="Odsekzoznamu"/>
        <w:numPr>
          <w:ilvl w:val="0"/>
          <w:numId w:val="125"/>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5"/>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AE6793">
      <w:pPr>
        <w:pStyle w:val="Odsekzoznamu"/>
        <w:numPr>
          <w:ilvl w:val="0"/>
          <w:numId w:val="125"/>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AE6793">
      <w:pPr>
        <w:pStyle w:val="Odsekzoznamu"/>
        <w:numPr>
          <w:ilvl w:val="0"/>
          <w:numId w:val="125"/>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AE6793">
      <w:pPr>
        <w:pStyle w:val="Odsekzoznamu"/>
        <w:numPr>
          <w:ilvl w:val="0"/>
          <w:numId w:val="125"/>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99542E">
      <w:pPr>
        <w:pStyle w:val="Odsekzoznamu"/>
        <w:numPr>
          <w:ilvl w:val="0"/>
          <w:numId w:val="125"/>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8636F">
      <w:pPr>
        <w:pStyle w:val="Odsekzoznamu"/>
        <w:numPr>
          <w:ilvl w:val="0"/>
          <w:numId w:val="125"/>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AE6793">
      <w:pPr>
        <w:pStyle w:val="Odsekzoznamu"/>
        <w:numPr>
          <w:ilvl w:val="0"/>
          <w:numId w:val="125"/>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AE6793">
      <w:pPr>
        <w:pStyle w:val="Odsekzoznamu"/>
        <w:numPr>
          <w:ilvl w:val="0"/>
          <w:numId w:val="125"/>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3F" w14:textId="30882827" w:rsidR="00993A6C" w:rsidRPr="002B0810" w:rsidDel="00D24486" w:rsidRDefault="00AE5A8F" w:rsidP="008D155B">
      <w:pPr>
        <w:pStyle w:val="Odsekzoznamu"/>
        <w:numPr>
          <w:ilvl w:val="0"/>
          <w:numId w:val="7"/>
        </w:numPr>
        <w:spacing w:before="120" w:after="120" w:line="288" w:lineRule="auto"/>
        <w:ind w:left="567" w:hanging="283"/>
        <w:contextualSpacing w:val="0"/>
        <w:jc w:val="both"/>
        <w:rPr>
          <w:del w:id="118" w:author="Miruška Hrabčáková" w:date="2018-07-13T09:03:00Z"/>
        </w:rPr>
      </w:pPr>
      <w:del w:id="119" w:author="Miruška Hrabčáková" w:date="2018-07-13T09:03:00Z">
        <w:r w:rsidRPr="002B0810" w:rsidDel="00D24486">
          <w:delText>výdavok, ktorý nebol prijímateľom preukázaný a uplatnený v žiadosti o platbu (refundáciu/zúčtovanie zálohovej platby/zúčtovanie predfinancovania) najneskôr do</w:delText>
        </w:r>
        <w:r w:rsidR="001F3CA3" w:rsidRPr="002B0810" w:rsidDel="00D24486">
          <w:delText xml:space="preserve"> konca obdobia oprávnenosti</w:delText>
        </w:r>
        <w:r w:rsidRPr="002B0810" w:rsidDel="00D24486">
          <w:delText>;</w:delText>
        </w:r>
      </w:del>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6"/>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w:t>
      </w:r>
      <w:r w:rsidRPr="0073389C">
        <w:lastRenderedPageBreak/>
        <w:t xml:space="preserve">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3148ECFC"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ins w:id="120" w:author="Branislav Horák" w:date="2018-08-28T13:17:00Z">
        <w:r w:rsidR="004056A2">
          <w:t>)</w:t>
        </w:r>
      </w:ins>
      <w:del w:id="121" w:author="Branislav Horák" w:date="2018-08-28T13:16:00Z">
        <w:r w:rsidR="00471EA7" w:rsidDel="004056A2">
          <w:delText>, č. 7</w:delText>
        </w:r>
        <w:r w:rsidRPr="0073389C" w:rsidDel="004056A2">
          <w:delText>)</w:delText>
        </w:r>
      </w:del>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589A4B5E"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27"/>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77777777"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100%–nému pracovnému úväzku, ktorý zastáva pozíciu riadiaceho pracovníka alebo štatutárneho orgánu</w:t>
      </w:r>
      <w:r>
        <w:t>.</w:t>
      </w:r>
      <w:r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 xml:space="preserve">minimálne </w:t>
      </w:r>
      <w:r w:rsidRPr="0073389C">
        <w:rPr>
          <w:b/>
        </w:rPr>
        <w:lastRenderedPageBreak/>
        <w:t>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1"/>
      </w:r>
      <w:r w:rsidR="00694363" w:rsidRPr="0073389C">
        <w:t>),</w:t>
      </w:r>
      <w:r w:rsidRPr="0073389C">
        <w:t xml:space="preserve"> ako aj povinné odvody</w:t>
      </w:r>
      <w:r w:rsidRPr="0073389C">
        <w:rPr>
          <w:rStyle w:val="Odkaznapoznmkupodiarou"/>
          <w:sz w:val="19"/>
        </w:rPr>
        <w:footnoteReference w:id="3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lastRenderedPageBreak/>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4"/>
      </w:r>
      <w:r w:rsidRPr="0073389C">
        <w:t>), ako aj povinné odvody za zamestnávateľa</w:t>
      </w:r>
      <w:r w:rsidRPr="0073389C">
        <w:rPr>
          <w:rStyle w:val="Odkaznapoznmkupodiarou"/>
          <w:sz w:val="19"/>
        </w:rPr>
        <w:footnoteReference w:id="3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3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3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4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w:t>
      </w:r>
      <w:r w:rsidRPr="0073389C">
        <w:rPr>
          <w:rFonts w:ascii="Arial" w:hAnsi="Arial" w:cs="Arial"/>
          <w:sz w:val="19"/>
          <w:szCs w:val="19"/>
          <w:lang w:val="sk-SK"/>
        </w:rPr>
        <w:lastRenderedPageBreak/>
        <w:t xml:space="preserve">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 xml:space="preserve">(v 1. triede ak </w:t>
      </w:r>
      <w:r w:rsidR="00C75046" w:rsidRPr="00C75046">
        <w:rPr>
          <w:rFonts w:ascii="Arial" w:hAnsi="Arial" w:cs="Arial"/>
          <w:sz w:val="19"/>
          <w:szCs w:val="19"/>
          <w:lang w:val="sk-SK"/>
        </w:rPr>
        <w:lastRenderedPageBreak/>
        <w:t>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w:t>
      </w:r>
      <w:r w:rsidRPr="0073389C">
        <w:lastRenderedPageBreak/>
        <w:t xml:space="preserve">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6"/>
      </w:r>
      <w:r w:rsidRPr="00B13AD8">
        <w:rPr>
          <w:rFonts w:cs="Arial"/>
          <w:szCs w:val="19"/>
        </w:rPr>
        <w:t>, ktorá zahŕňa výdavky na ubytovanie, stravné a cestovné v SR</w:t>
      </w:r>
      <w:r w:rsidRPr="00B13AD8">
        <w:rPr>
          <w:rStyle w:val="Odkaznapoznmkupodiarou"/>
          <w:rFonts w:cs="Arial"/>
          <w:sz w:val="19"/>
          <w:szCs w:val="19"/>
        </w:rPr>
        <w:footnoteReference w:id="4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lastRenderedPageBreak/>
        <w:t>Výdavky na zariadenie/vybavenie (vrátane nehmotného majetku)</w:t>
      </w:r>
      <w:r w:rsidR="00A577B4">
        <w:rPr>
          <w:rStyle w:val="Odkaznapoznmkupodiarou"/>
          <w:b/>
        </w:rPr>
        <w:footnoteReference w:id="5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5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w:t>
      </w:r>
      <w:r w:rsidR="00621957">
        <w:rPr>
          <w:rFonts w:cs="Arial"/>
          <w:b w:val="0"/>
          <w:color w:val="auto"/>
          <w:sz w:val="19"/>
          <w:szCs w:val="19"/>
          <w:lang w:val="sk-SK"/>
        </w:rPr>
        <w:lastRenderedPageBreak/>
        <w:t xml:space="preserve">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6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lastRenderedPageBreak/>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5"/>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6"/>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7"/>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37F8209C" w:rsidR="0092208D" w:rsidRPr="00C90FF6" w:rsidRDefault="00FE5FF4" w:rsidP="0092208D">
      <w:pPr>
        <w:pStyle w:val="Zkladntext"/>
        <w:spacing w:before="120" w:after="120" w:line="288" w:lineRule="auto"/>
        <w:rPr>
          <w:ins w:id="122" w:author="Milan Matovič" w:date="2018-08-31T09:48:00Z"/>
          <w:rFonts w:ascii="Arial" w:hAnsi="Arial"/>
          <w:sz w:val="19"/>
          <w:lang w:val="sk-SK" w:eastAsia="en-US"/>
        </w:rPr>
      </w:pPr>
      <w:ins w:id="123" w:author="Milan Matovič" w:date="2018-08-31T10:06:00Z">
        <w:r>
          <w:rPr>
            <w:rFonts w:ascii="Arial" w:hAnsi="Arial"/>
            <w:sz w:val="19"/>
            <w:lang w:val="sk-SK" w:eastAsia="en-US"/>
          </w:rPr>
          <w:t>O</w:t>
        </w:r>
      </w:ins>
      <w:ins w:id="124" w:author="Milan Matovič" w:date="2018-08-31T09:49:00Z">
        <w:r w:rsidR="00C44D39">
          <w:rPr>
            <w:rFonts w:ascii="Arial" w:hAnsi="Arial"/>
            <w:sz w:val="19"/>
            <w:lang w:val="sk-SK" w:eastAsia="en-US"/>
          </w:rPr>
          <w:t>právnen</w:t>
        </w:r>
      </w:ins>
      <w:ins w:id="125" w:author="Milan Matovič" w:date="2018-08-31T10:06:00Z">
        <w:r w:rsidR="00C44D39">
          <w:rPr>
            <w:rFonts w:ascii="Arial" w:hAnsi="Arial"/>
            <w:sz w:val="19"/>
            <w:lang w:val="sk-SK" w:eastAsia="en-US"/>
          </w:rPr>
          <w:t>é</w:t>
        </w:r>
      </w:ins>
      <w:ins w:id="126" w:author="Milan Matovič" w:date="2018-08-31T09:49:00Z">
        <w:r w:rsidR="0092208D" w:rsidRPr="0092208D">
          <w:rPr>
            <w:rFonts w:ascii="Arial" w:hAnsi="Arial"/>
            <w:sz w:val="19"/>
            <w:lang w:val="sk-SK" w:eastAsia="en-US"/>
          </w:rPr>
          <w:t xml:space="preserve"> činností </w:t>
        </w:r>
      </w:ins>
      <w:ins w:id="127" w:author="Milan Matovič" w:date="2018-08-31T09:51:00Z">
        <w:r w:rsidR="0092208D" w:rsidRPr="0092208D">
          <w:rPr>
            <w:rFonts w:ascii="Arial" w:hAnsi="Arial"/>
            <w:sz w:val="19"/>
            <w:lang w:val="sk-SK" w:eastAsia="en-US"/>
          </w:rPr>
          <w:t xml:space="preserve">pracovníka </w:t>
        </w:r>
      </w:ins>
      <w:ins w:id="128" w:author="Milan Matovič" w:date="2018-08-31T09:49:00Z">
        <w:r w:rsidR="0092208D" w:rsidRPr="0092208D">
          <w:rPr>
            <w:rFonts w:ascii="Arial" w:hAnsi="Arial"/>
            <w:sz w:val="19"/>
            <w:lang w:val="sk-SK" w:eastAsia="en-US"/>
          </w:rPr>
          <w:t xml:space="preserve">na projektoch OP EVS za dané obdobie </w:t>
        </w:r>
      </w:ins>
      <w:ins w:id="129" w:author="Milan Matovič" w:date="2018-08-31T10:07:00Z">
        <w:r w:rsidR="00C44D39">
          <w:rPr>
            <w:rFonts w:ascii="Arial" w:hAnsi="Arial"/>
            <w:sz w:val="19"/>
            <w:lang w:val="sk-SK" w:eastAsia="en-US"/>
          </w:rPr>
          <w:t>sú</w:t>
        </w:r>
      </w:ins>
      <w:ins w:id="130" w:author="Milan Matovič" w:date="2018-08-31T09:49:00Z">
        <w:r w:rsidR="0092208D" w:rsidRPr="00C90FF6">
          <w:rPr>
            <w:rFonts w:ascii="Arial" w:hAnsi="Arial"/>
            <w:sz w:val="19"/>
            <w:lang w:val="sk-SK" w:eastAsia="en-US"/>
          </w:rPr>
          <w:t xml:space="preserve"> </w:t>
        </w:r>
      </w:ins>
      <w:ins w:id="131" w:author="Milan Matovič" w:date="2018-08-31T09:48:00Z">
        <w:r w:rsidR="0092208D" w:rsidRPr="0092208D">
          <w:rPr>
            <w:rFonts w:ascii="Arial" w:hAnsi="Arial"/>
            <w:sz w:val="19"/>
            <w:lang w:val="sk-SK" w:eastAsia="en-US"/>
          </w:rPr>
          <w:t>čin</w:t>
        </w:r>
        <w:r w:rsidR="0092208D">
          <w:rPr>
            <w:rFonts w:ascii="Arial" w:hAnsi="Arial"/>
            <w:sz w:val="19"/>
            <w:lang w:val="sk-SK" w:eastAsia="en-US"/>
          </w:rPr>
          <w:t>nos</w:t>
        </w:r>
      </w:ins>
      <w:ins w:id="132" w:author="Milan Matovič" w:date="2018-08-31T10:08:00Z">
        <w:r w:rsidR="00C44D39">
          <w:rPr>
            <w:rFonts w:ascii="Arial" w:hAnsi="Arial"/>
            <w:sz w:val="19"/>
            <w:lang w:val="sk-SK" w:eastAsia="en-US"/>
          </w:rPr>
          <w:t>ti</w:t>
        </w:r>
      </w:ins>
      <w:ins w:id="133" w:author="Milan Matovič" w:date="2018-08-31T09:48:00Z">
        <w:r w:rsidR="0092208D">
          <w:rPr>
            <w:rFonts w:ascii="Arial" w:hAnsi="Arial"/>
            <w:sz w:val="19"/>
            <w:lang w:val="sk-SK" w:eastAsia="en-US"/>
          </w:rPr>
          <w:t xml:space="preserve"> v súlade s opisom </w:t>
        </w:r>
      </w:ins>
      <w:ins w:id="134" w:author="Zuzana Hušeková" w:date="2018-08-31T10:44:00Z">
        <w:r w:rsidR="00DA596B">
          <w:rPr>
            <w:rFonts w:ascii="Arial" w:hAnsi="Arial"/>
            <w:sz w:val="19"/>
            <w:lang w:val="sk-SK" w:eastAsia="en-US"/>
          </w:rPr>
          <w:t xml:space="preserve">a rozpočtom </w:t>
        </w:r>
      </w:ins>
      <w:ins w:id="135" w:author="Milan Matovič" w:date="2018-08-31T09:48:00Z">
        <w:r w:rsidR="0092208D">
          <w:rPr>
            <w:rFonts w:ascii="Arial" w:hAnsi="Arial"/>
            <w:sz w:val="19"/>
            <w:lang w:val="sk-SK" w:eastAsia="en-US"/>
          </w:rPr>
          <w:t>projektu</w:t>
        </w:r>
      </w:ins>
      <w:ins w:id="136" w:author="Milan Matovič" w:date="2018-08-31T10:15:00Z">
        <w:r w:rsidR="00216A38">
          <w:rPr>
            <w:rFonts w:ascii="Arial" w:hAnsi="Arial"/>
            <w:sz w:val="19"/>
            <w:lang w:val="sk-SK" w:eastAsia="en-US"/>
          </w:rPr>
          <w:t>,</w:t>
        </w:r>
      </w:ins>
      <w:ins w:id="137" w:author="Milan Matovič" w:date="2018-08-31T09:52:00Z">
        <w:r w:rsidR="0092208D">
          <w:rPr>
            <w:rFonts w:ascii="Arial" w:hAnsi="Arial"/>
            <w:sz w:val="19"/>
            <w:lang w:val="sk-SK" w:eastAsia="en-US"/>
          </w:rPr>
          <w:t xml:space="preserve"> najmä </w:t>
        </w:r>
      </w:ins>
      <w:ins w:id="138" w:author="Milan Matovič" w:date="2018-08-31T10:10:00Z">
        <w:r w:rsidR="002E5882">
          <w:rPr>
            <w:rFonts w:ascii="Arial" w:hAnsi="Arial"/>
            <w:sz w:val="19"/>
            <w:lang w:val="sk-SK" w:eastAsia="en-US"/>
          </w:rPr>
          <w:t xml:space="preserve">každá činnosť vo väzbe na </w:t>
        </w:r>
      </w:ins>
      <w:ins w:id="139" w:author="Milan Matovič" w:date="2018-08-31T10:13:00Z">
        <w:r w:rsidR="00283B0A">
          <w:rPr>
            <w:rFonts w:ascii="Arial" w:hAnsi="Arial"/>
            <w:sz w:val="19"/>
            <w:lang w:val="sk-SK" w:eastAsia="en-US"/>
          </w:rPr>
          <w:t xml:space="preserve">spracovanie </w:t>
        </w:r>
      </w:ins>
      <w:ins w:id="140" w:author="Milan Matovič" w:date="2018-08-31T10:10:00Z">
        <w:r w:rsidR="002E5882">
          <w:rPr>
            <w:rFonts w:ascii="Arial" w:hAnsi="Arial"/>
            <w:sz w:val="19"/>
            <w:lang w:val="sk-SK" w:eastAsia="en-US"/>
          </w:rPr>
          <w:t>konkrétn</w:t>
        </w:r>
      </w:ins>
      <w:ins w:id="141" w:author="Milan Matovič" w:date="2018-08-31T10:13:00Z">
        <w:r w:rsidR="00283B0A">
          <w:rPr>
            <w:rFonts w:ascii="Arial" w:hAnsi="Arial"/>
            <w:sz w:val="19"/>
            <w:lang w:val="sk-SK" w:eastAsia="en-US"/>
          </w:rPr>
          <w:t>eho dokumentu alebo</w:t>
        </w:r>
      </w:ins>
      <w:ins w:id="142" w:author="Milan Matovič" w:date="2018-08-31T10:10:00Z">
        <w:r w:rsidR="002E5882">
          <w:rPr>
            <w:rFonts w:ascii="Arial" w:hAnsi="Arial"/>
            <w:sz w:val="19"/>
            <w:lang w:val="sk-SK" w:eastAsia="en-US"/>
          </w:rPr>
          <w:t xml:space="preserve"> výstup</w:t>
        </w:r>
      </w:ins>
      <w:ins w:id="143" w:author="Milan Matovič" w:date="2018-08-31T10:13:00Z">
        <w:r w:rsidR="00283B0A">
          <w:rPr>
            <w:rFonts w:ascii="Arial" w:hAnsi="Arial"/>
            <w:sz w:val="19"/>
            <w:lang w:val="sk-SK" w:eastAsia="en-US"/>
          </w:rPr>
          <w:t>u</w:t>
        </w:r>
      </w:ins>
      <w:ins w:id="144" w:author="Milan Matovič" w:date="2018-08-31T10:10:00Z">
        <w:r w:rsidR="002E5882">
          <w:rPr>
            <w:rFonts w:ascii="Arial" w:hAnsi="Arial"/>
            <w:sz w:val="19"/>
            <w:lang w:val="sk-SK" w:eastAsia="en-US"/>
          </w:rPr>
          <w:t>, tiež</w:t>
        </w:r>
      </w:ins>
      <w:ins w:id="145" w:author="Milan Matovič" w:date="2018-08-31T09:52:00Z">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92208D">
          <w:rPr>
            <w:rFonts w:ascii="Arial" w:hAnsi="Arial"/>
            <w:sz w:val="19"/>
            <w:lang w:val="sk-SK" w:eastAsia="en-US"/>
          </w:rPr>
          <w:t> pod</w:t>
        </w:r>
      </w:ins>
      <w:ins w:id="146" w:author="Milan Matovič" w:date="2018-08-31T09:55:00Z">
        <w:r w:rsidR="0092208D">
          <w:rPr>
            <w:rFonts w:ascii="Arial" w:hAnsi="Arial"/>
            <w:sz w:val="19"/>
            <w:lang w:val="sk-SK" w:eastAsia="en-US"/>
          </w:rPr>
          <w:t>obne</w:t>
        </w:r>
      </w:ins>
      <w:ins w:id="147" w:author="Milan Matovič" w:date="2018-08-31T10:08:00Z">
        <w:r w:rsidR="00C44D39">
          <w:rPr>
            <w:rFonts w:ascii="Arial" w:hAnsi="Arial"/>
            <w:sz w:val="19"/>
            <w:lang w:val="sk-SK" w:eastAsia="en-US"/>
          </w:rPr>
          <w:t>,</w:t>
        </w:r>
      </w:ins>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148" w:name="_Toc361131496"/>
      <w:r w:rsidRPr="0073389C">
        <w:rPr>
          <w:rFonts w:ascii="Arial" w:hAnsi="Arial" w:cs="Arial"/>
          <w:b/>
          <w:sz w:val="19"/>
          <w:szCs w:val="19"/>
          <w:lang w:val="sk-SK" w:eastAsia="en-US"/>
        </w:rPr>
        <w:t>Problematika prekrývania sa výdavkov</w:t>
      </w:r>
      <w:bookmarkEnd w:id="148"/>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70"/>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49" w:name="_Toc410907859"/>
      <w:bookmarkStart w:id="150" w:name="_Toc440372873"/>
      <w:bookmarkStart w:id="151" w:name="_Toc440636384"/>
      <w:r w:rsidRPr="0073389C">
        <w:rPr>
          <w:lang w:val="sk-SK"/>
        </w:rPr>
        <w:t>Postupy pri žiadosti o platbu</w:t>
      </w:r>
      <w:bookmarkEnd w:id="149"/>
      <w:bookmarkEnd w:id="150"/>
      <w:bookmarkEnd w:id="151"/>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1"/>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 xml:space="preserve">čiastkovú </w:t>
      </w:r>
      <w:r w:rsidR="00337F7D">
        <w:lastRenderedPageBreak/>
        <w:t>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52" w:name="_Toc410907860"/>
      <w:bookmarkStart w:id="153" w:name="_Toc440372874"/>
      <w:bookmarkStart w:id="154" w:name="_Toc440636385"/>
      <w:r w:rsidRPr="0073389C">
        <w:rPr>
          <w:lang w:val="sk-SK"/>
        </w:rPr>
        <w:t>Špecifiká jednotlivých systémov financovania</w:t>
      </w:r>
      <w:bookmarkEnd w:id="152"/>
      <w:bookmarkEnd w:id="153"/>
      <w:bookmarkEnd w:id="15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w:t>
      </w:r>
      <w:r w:rsidRPr="0073389C">
        <w:lastRenderedPageBreak/>
        <w:t xml:space="preserve">deklarovaných v žiadosti o platbu (výpis z bankového účtu, resp. prehlásenie banky o úhrade výdavkov originál alebo kópiu označenú podpisom štatutárneho orgánu prijímateľa). </w:t>
      </w:r>
    </w:p>
    <w:p w14:paraId="6F658F36" w14:textId="68CDA2C9"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3"/>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lastRenderedPageBreak/>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lastRenderedPageBreak/>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w:t>
      </w:r>
      <w:r w:rsidRPr="0073389C">
        <w:lastRenderedPageBreak/>
        <w:t>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lastRenderedPageBreak/>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4"/>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 xml:space="preserve">spolu s účtovnými dokladmi a podpornou dokumentáciou (jeden rovnopis alebo kópia označená podpisom </w:t>
      </w:r>
      <w:r w:rsidR="00027AB5" w:rsidRPr="0073389C">
        <w:rPr>
          <w:rFonts w:ascii="Arial" w:hAnsi="Arial" w:cs="Arial"/>
          <w:sz w:val="19"/>
          <w:szCs w:val="19"/>
          <w:lang w:val="sk-SK"/>
        </w:rPr>
        <w:lastRenderedPageBreak/>
        <w:t>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6"/>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lastRenderedPageBreak/>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55" w:name="_Toc410907861"/>
      <w:bookmarkStart w:id="156" w:name="_Toc440372875"/>
      <w:bookmarkStart w:id="157" w:name="_Toc440636386"/>
      <w:r w:rsidRPr="0073389C">
        <w:rPr>
          <w:caps/>
          <w:lang w:val="sk-SK" w:eastAsia="cs-CZ"/>
        </w:rPr>
        <w:t>Ú</w:t>
      </w:r>
      <w:r w:rsidRPr="0073389C">
        <w:rPr>
          <w:lang w:val="sk-SK" w:eastAsia="cs-CZ"/>
        </w:rPr>
        <w:t>čtovné doklady a ich prílohy</w:t>
      </w:r>
      <w:bookmarkEnd w:id="155"/>
      <w:bookmarkEnd w:id="156"/>
      <w:bookmarkEnd w:id="15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7"/>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58" w:name="_Toc317864902"/>
      <w:bookmarkStart w:id="159" w:name="_Toc317865114"/>
      <w:bookmarkStart w:id="160" w:name="_Toc317865267"/>
      <w:bookmarkStart w:id="161" w:name="_Toc317865410"/>
      <w:bookmarkStart w:id="162" w:name="_Toc317865549"/>
      <w:bookmarkStart w:id="163" w:name="_Toc317865688"/>
      <w:bookmarkStart w:id="164" w:name="_Toc317866058"/>
      <w:bookmarkStart w:id="165" w:name="_Toc317866203"/>
      <w:bookmarkStart w:id="166" w:name="_Toc317866305"/>
      <w:bookmarkStart w:id="167" w:name="_Toc317866470"/>
      <w:bookmarkStart w:id="168" w:name="_Toc317866572"/>
      <w:bookmarkStart w:id="169" w:name="_Toc317866789"/>
      <w:bookmarkStart w:id="170" w:name="_Toc329084085"/>
      <w:bookmarkEnd w:id="158"/>
      <w:bookmarkEnd w:id="159"/>
      <w:bookmarkEnd w:id="160"/>
      <w:bookmarkEnd w:id="161"/>
      <w:bookmarkEnd w:id="162"/>
      <w:bookmarkEnd w:id="163"/>
      <w:bookmarkEnd w:id="164"/>
      <w:bookmarkEnd w:id="165"/>
      <w:bookmarkEnd w:id="166"/>
      <w:bookmarkEnd w:id="167"/>
      <w:bookmarkEnd w:id="168"/>
      <w:bookmarkEnd w:id="169"/>
      <w:bookmarkEnd w:id="17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8"/>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7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7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lastRenderedPageBreak/>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7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7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7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74" w:name="_Toc417050114"/>
      <w:bookmarkStart w:id="175" w:name="_Toc417155861"/>
      <w:bookmarkStart w:id="176" w:name="_Toc417156080"/>
      <w:bookmarkStart w:id="177" w:name="_Toc417050126"/>
      <w:bookmarkStart w:id="178" w:name="_Toc417155873"/>
      <w:bookmarkStart w:id="179" w:name="_Toc417156092"/>
      <w:bookmarkEnd w:id="174"/>
      <w:bookmarkEnd w:id="175"/>
      <w:bookmarkEnd w:id="176"/>
      <w:bookmarkEnd w:id="177"/>
      <w:bookmarkEnd w:id="178"/>
      <w:bookmarkEnd w:id="17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9"/>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80" w:name="_Toc317864930"/>
      <w:bookmarkStart w:id="181" w:name="_Toc317865142"/>
      <w:bookmarkStart w:id="182" w:name="_Toc317865295"/>
      <w:bookmarkStart w:id="183" w:name="_Toc317865438"/>
      <w:bookmarkStart w:id="184" w:name="_Toc317865577"/>
      <w:bookmarkStart w:id="185" w:name="_Toc317865703"/>
      <w:bookmarkStart w:id="186" w:name="_Toc317866072"/>
      <w:bookmarkStart w:id="187" w:name="_Toc317866217"/>
      <w:bookmarkStart w:id="188" w:name="_Toc317866319"/>
      <w:bookmarkStart w:id="189" w:name="_Toc317866484"/>
      <w:bookmarkStart w:id="190" w:name="_Toc317866586"/>
      <w:bookmarkStart w:id="191" w:name="_Toc317866803"/>
      <w:bookmarkStart w:id="192" w:name="_Toc329084100"/>
      <w:bookmarkStart w:id="193" w:name="_Toc410905147"/>
      <w:bookmarkStart w:id="194" w:name="_Toc410907875"/>
      <w:bookmarkStart w:id="195" w:name="_Toc410910215"/>
      <w:bookmarkStart w:id="196" w:name="_Toc413415834"/>
      <w:bookmarkStart w:id="197" w:name="_Toc413830211"/>
      <w:bookmarkStart w:id="198" w:name="_Toc413833999"/>
      <w:bookmarkStart w:id="199" w:name="_Toc413834102"/>
      <w:bookmarkStart w:id="200" w:name="_Toc415130210"/>
      <w:bookmarkStart w:id="201" w:name="_Toc415155540"/>
      <w:bookmarkStart w:id="202" w:name="_Toc417050140"/>
      <w:bookmarkStart w:id="203" w:name="_Toc417155887"/>
      <w:bookmarkStart w:id="204" w:name="_Toc417156106"/>
      <w:bookmarkEnd w:id="17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20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20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Pr="0073389C">
        <w:rPr>
          <w:rStyle w:val="Odkaznapoznmkupodiarou"/>
          <w:rFonts w:cs="Arial"/>
          <w:b/>
          <w:bCs/>
          <w:sz w:val="19"/>
          <w:szCs w:val="19"/>
          <w:lang w:val="sk-SK"/>
        </w:rPr>
        <w:footnoteReference w:id="8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54AFBFDE"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del w:id="206" w:author="Branislav Horák" w:date="2018-08-28T13:18:00Z">
        <w:r w:rsidRPr="0073389C" w:rsidDel="004056A2">
          <w:rPr>
            <w:lang w:val="sk-SK"/>
          </w:rPr>
          <w:delText xml:space="preserve"> (</w:delText>
        </w:r>
      </w:del>
      <w:del w:id="207" w:author="Miruška Hrabčáková" w:date="2018-08-28T10:00:00Z">
        <w:r w:rsidRPr="0073389C" w:rsidDel="0096663C">
          <w:rPr>
            <w:lang w:val="sk-SK"/>
          </w:rPr>
          <w:delText xml:space="preserve">zjednodušený </w:delText>
        </w:r>
      </w:del>
      <w:del w:id="208" w:author="Branislav Horák" w:date="2018-08-28T13:18:00Z">
        <w:r w:rsidRPr="0073389C" w:rsidDel="004056A2">
          <w:rPr>
            <w:lang w:val="sk-SK"/>
          </w:rPr>
          <w:delText>pracovný výkaz</w:delText>
        </w:r>
      </w:del>
      <w:bookmarkStart w:id="209" w:name="_Ref523225313"/>
      <w:r w:rsidRPr="0073389C">
        <w:rPr>
          <w:rStyle w:val="Odkaznapoznmkupodiarou"/>
          <w:rFonts w:cs="Arial"/>
          <w:i/>
          <w:iCs/>
          <w:sz w:val="19"/>
          <w:szCs w:val="19"/>
          <w:lang w:val="sk-SK"/>
        </w:rPr>
        <w:footnoteReference w:id="82"/>
      </w:r>
      <w:bookmarkEnd w:id="209"/>
      <w:r w:rsidRPr="0073389C">
        <w:rPr>
          <w:lang w:val="sk-SK"/>
        </w:rPr>
        <w:t xml:space="preserve"> </w:t>
      </w:r>
      <w:ins w:id="212" w:author="Branislav Horák" w:date="2018-08-28T13:18:00Z">
        <w:r w:rsidR="004056A2">
          <w:rPr>
            <w:lang w:val="sk-SK"/>
          </w:rPr>
          <w:t>(</w:t>
        </w:r>
      </w:ins>
      <w:r w:rsidRPr="0073389C">
        <w:rPr>
          <w:lang w:val="sk-SK"/>
        </w:rPr>
        <w:t xml:space="preserve">príloha č. </w:t>
      </w:r>
      <w:r w:rsidR="00D72CCC">
        <w:rPr>
          <w:lang w:val="sk-SK"/>
        </w:rPr>
        <w:t>6</w:t>
      </w:r>
      <w:del w:id="213" w:author="Branislav Horák" w:date="2018-08-28T13:15:00Z">
        <w:r w:rsidR="00D72CCC" w:rsidRPr="0073389C" w:rsidDel="004056A2">
          <w:rPr>
            <w:lang w:val="sk-SK"/>
          </w:rPr>
          <w:delText xml:space="preserve"> </w:delText>
        </w:r>
        <w:r w:rsidRPr="0073389C" w:rsidDel="004056A2">
          <w:rPr>
            <w:lang w:val="sk-SK"/>
          </w:rPr>
          <w:delText>alebo všeobecný pracovný výkaz</w:delText>
        </w:r>
      </w:del>
      <w:ins w:id="214" w:author="Miruška Hrabčáková" w:date="2018-08-28T08:45:00Z">
        <w:del w:id="215" w:author="Branislav Horák" w:date="2018-08-28T13:15:00Z">
          <w:r w:rsidR="00741244" w:rsidDel="004056A2">
            <w:rPr>
              <w:lang w:val="sk-SK"/>
            </w:rPr>
            <w:delText xml:space="preserve">pracovný výkaz </w:delText>
          </w:r>
        </w:del>
      </w:ins>
      <w:ins w:id="216" w:author="Miruška Hrabčáková" w:date="2018-08-28T08:46:00Z">
        <w:del w:id="217" w:author="Branislav Horák" w:date="2018-08-28T13:15:00Z">
          <w:r w:rsidR="00741244" w:rsidDel="004056A2">
            <w:rPr>
              <w:lang w:val="sk-SK"/>
            </w:rPr>
            <w:delText>–</w:delText>
          </w:r>
        </w:del>
      </w:ins>
      <w:ins w:id="218" w:author="Miruška Hrabčáková" w:date="2018-08-28T08:45:00Z">
        <w:del w:id="219" w:author="Branislav Horák" w:date="2018-08-28T13:15:00Z">
          <w:r w:rsidR="00741244" w:rsidDel="004056A2">
            <w:rPr>
              <w:lang w:val="sk-SK"/>
            </w:rPr>
            <w:delText xml:space="preserve"> dodávka </w:delText>
          </w:r>
        </w:del>
      </w:ins>
      <w:ins w:id="220" w:author="Miruška Hrabčáková" w:date="2018-08-28T08:46:00Z">
        <w:del w:id="221" w:author="Branislav Horák" w:date="2018-08-28T13:15:00Z">
          <w:r w:rsidR="00741244" w:rsidDel="004056A2">
            <w:rPr>
              <w:lang w:val="sk-SK"/>
            </w:rPr>
            <w:delText>služieb</w:delText>
          </w:r>
        </w:del>
      </w:ins>
      <w:del w:id="222" w:author="Branislav Horák" w:date="2018-08-28T13:15:00Z">
        <w:r w:rsidRPr="0073389C" w:rsidDel="004056A2">
          <w:rPr>
            <w:rStyle w:val="Odkaznapoznmkupodiarou"/>
            <w:rFonts w:cs="Arial"/>
            <w:i/>
            <w:iCs/>
            <w:sz w:val="19"/>
            <w:szCs w:val="19"/>
            <w:lang w:val="sk-SK"/>
          </w:rPr>
          <w:footnoteReference w:id="83"/>
        </w:r>
        <w:r w:rsidRPr="0073389C" w:rsidDel="004056A2">
          <w:rPr>
            <w:lang w:val="sk-SK"/>
          </w:rPr>
          <w:delText xml:space="preserve"> príloha č. </w:delText>
        </w:r>
        <w:r w:rsidR="00BC7E17" w:rsidDel="004056A2">
          <w:rPr>
            <w:lang w:val="sk-SK"/>
          </w:rPr>
          <w:delText>7</w:delText>
        </w:r>
      </w:del>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4"/>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lastRenderedPageBreak/>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0D31D5EA" w14:textId="1149D891" w:rsidR="00335736" w:rsidRPr="00C07DDC" w:rsidDel="00627F92" w:rsidRDefault="00335736" w:rsidP="00DB1B99">
      <w:pPr>
        <w:pStyle w:val="Bulletslevel1"/>
        <w:numPr>
          <w:ilvl w:val="0"/>
          <w:numId w:val="0"/>
        </w:numPr>
        <w:spacing w:after="120" w:line="288" w:lineRule="auto"/>
        <w:jc w:val="both"/>
        <w:rPr>
          <w:del w:id="242" w:author="Branislav Horák" w:date="2018-08-28T12:54:00Z"/>
          <w:lang w:val="sk-SK"/>
        </w:rPr>
      </w:pPr>
      <w:del w:id="243" w:author="Branislav Horák" w:date="2018-08-28T12:54:00Z">
        <w:r w:rsidRPr="00C07DDC" w:rsidDel="00627F92">
          <w:rPr>
            <w:lang w:val="sk-SK"/>
          </w:rPr>
          <w:delText xml:space="preserve">V prípade, ak prijímateľ </w:delText>
        </w:r>
        <w:r w:rsidRPr="00DB1B99" w:rsidDel="00627F92">
          <w:rPr>
            <w:lang w:val="sk-SK"/>
          </w:rPr>
          <w:delText>disponuje</w:delText>
        </w:r>
        <w:r w:rsidR="00FE41F1" w:rsidRPr="00DB1B99" w:rsidDel="00627F92">
          <w:rPr>
            <w:lang w:val="sk-SK"/>
          </w:rPr>
          <w:delText xml:space="preserve"> </w:delText>
        </w:r>
        <w:r w:rsidRPr="00DB1B99" w:rsidDel="00627F92">
          <w:rPr>
            <w:lang w:val="sk-SK"/>
          </w:rPr>
          <w:delText>výstupmi z dochádzkového systému s podrobným prehľadom príchodov a odchodov zamestnanca, prehľadom prekážok v práci, so zaznamenanými dovolenkami a pod.</w:delText>
        </w:r>
        <w:r w:rsidR="00725383" w:rsidRPr="00DB1B99" w:rsidDel="00627F92">
          <w:rPr>
            <w:lang w:val="sk-SK"/>
          </w:rPr>
          <w:delText xml:space="preserve">, môže prijímateľ týmto výstupom nahradiť </w:delText>
        </w:r>
        <w:r w:rsidR="00697310" w:rsidRPr="00DB1B99" w:rsidDel="00627F92">
          <w:rPr>
            <w:lang w:val="sk-SK"/>
          </w:rPr>
          <w:delText xml:space="preserve">časť „Počet odpracovaných hodín za jednotlivé dni“ </w:delText>
        </w:r>
        <w:r w:rsidR="00FE41F1" w:rsidRPr="00DB1B99" w:rsidDel="00627F92">
          <w:rPr>
            <w:lang w:val="sk-SK"/>
          </w:rPr>
          <w:delText xml:space="preserve">vo </w:delText>
        </w:r>
        <w:r w:rsidRPr="00DB1B99" w:rsidDel="00627F92">
          <w:rPr>
            <w:lang w:val="sk-SK"/>
          </w:rPr>
          <w:delText>formulár</w:delText>
        </w:r>
        <w:r w:rsidR="00FE41F1" w:rsidRPr="00DB1B99" w:rsidDel="00627F92">
          <w:rPr>
            <w:lang w:val="sk-SK"/>
          </w:rPr>
          <w:delText>i</w:delText>
        </w:r>
        <w:r w:rsidRPr="00DB1B99" w:rsidDel="00627F92">
          <w:rPr>
            <w:lang w:val="sk-SK"/>
          </w:rPr>
          <w:delText xml:space="preserve"> zjednodušeného pracovného výkazu (príloha č. 6)</w:delText>
        </w:r>
        <w:r w:rsidR="00FE41F1" w:rsidRPr="00DB1B99" w:rsidDel="00627F92">
          <w:rPr>
            <w:lang w:val="sk-SK"/>
          </w:rPr>
          <w:delText>.</w:delText>
        </w:r>
        <w:r w:rsidRPr="00DB1B99" w:rsidDel="00627F92">
          <w:rPr>
            <w:lang w:val="sk-SK"/>
          </w:rPr>
          <w:delText xml:space="preserve"> Ostatné údaje vo formulári zjednodušeného pracovného výkazu je prijímateľ povinný vyp</w:delText>
        </w:r>
        <w:r w:rsidR="00864E30" w:rsidRPr="00DB1B99" w:rsidDel="00627F92">
          <w:rPr>
            <w:lang w:val="sk-SK"/>
          </w:rPr>
          <w:delText>ĺ</w:delText>
        </w:r>
        <w:r w:rsidRPr="00DB1B99" w:rsidDel="00627F92">
          <w:rPr>
            <w:lang w:val="sk-SK"/>
          </w:rPr>
          <w:delText>ňať v súlade s návodom na používanie pracovného výkazu, ktorý je súčasťou samotného formulára.</w:delText>
        </w:r>
        <w:r w:rsidR="00FE41F1" w:rsidRPr="00DB1B99" w:rsidDel="00627F92">
          <w:rPr>
            <w:lang w:val="sk-SK"/>
          </w:rPr>
          <w:delText xml:space="preserve"> Zjednodušený pracovný výkaz a výstup z dochádzkového systému s podrobným prehľadom musí byť podpísaný zamestnancom a štatutárnym orgánom prijímateľa </w:delText>
        </w:r>
        <w:r w:rsidR="000D0B21" w:rsidRPr="00DB1B99" w:rsidDel="00627F92">
          <w:rPr>
            <w:lang w:val="sk-SK"/>
          </w:rPr>
          <w:delText xml:space="preserve">(zamestnávateľa) </w:delText>
        </w:r>
        <w:r w:rsidR="00FE41F1" w:rsidRPr="00DB1B99" w:rsidDel="00627F92">
          <w:rPr>
            <w:lang w:val="sk-SK"/>
          </w:rPr>
          <w:delText xml:space="preserve">resp. ním </w:delText>
        </w:r>
        <w:r w:rsidR="000D0B21" w:rsidRPr="00DB1B99" w:rsidDel="00627F92">
          <w:rPr>
            <w:lang w:val="sk-SK"/>
          </w:rPr>
          <w:delText>splnomocnenou</w:delText>
        </w:r>
        <w:r w:rsidR="00FE41F1" w:rsidRPr="00DB1B99" w:rsidDel="00627F92">
          <w:rPr>
            <w:lang w:val="sk-SK"/>
          </w:rPr>
          <w:delText xml:space="preserve"> osobou a musí byť predložený súčasne a ako príloha predkladaného zjednodušeného pracovného výkazu.</w:delText>
        </w:r>
      </w:del>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5"/>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bookmarkStart w:id="244" w:name="_GoBack"/>
      <w:bookmarkEnd w:id="244"/>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6E930F45"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del w:id="245" w:author="Branislav Horák" w:date="2018-08-28T13:18:00Z">
        <w:r w:rsidRPr="0073389C" w:rsidDel="004056A2">
          <w:rPr>
            <w:lang w:val="sk-SK"/>
          </w:rPr>
          <w:delText xml:space="preserve"> (</w:delText>
        </w:r>
      </w:del>
      <w:del w:id="246" w:author="Branislav Horák" w:date="2018-08-28T13:00:00Z">
        <w:r w:rsidRPr="0073389C" w:rsidDel="00627F92">
          <w:rPr>
            <w:lang w:val="sk-SK"/>
          </w:rPr>
          <w:delText xml:space="preserve">všeobecný </w:delText>
        </w:r>
      </w:del>
      <w:del w:id="247" w:author="Branislav Horák" w:date="2018-08-28T13:18:00Z">
        <w:r w:rsidRPr="0073389C" w:rsidDel="004056A2">
          <w:rPr>
            <w:lang w:val="sk-SK"/>
          </w:rPr>
          <w:delText>pracovný výkaz</w:delText>
        </w:r>
      </w:del>
      <w:ins w:id="248" w:author="Branislav Horák" w:date="2018-08-28T13:13:00Z">
        <w:r w:rsidR="00C80E10">
          <w:rPr>
            <w:lang w:val="sk-SK"/>
          </w:rPr>
          <w:fldChar w:fldCharType="begin"/>
        </w:r>
        <w:r w:rsidR="00C80E10">
          <w:rPr>
            <w:lang w:val="sk-SK"/>
          </w:rPr>
          <w:instrText xml:space="preserve"> NOTEREF _Ref523225313 \f \h </w:instrText>
        </w:r>
      </w:ins>
      <w:r w:rsidR="00C80E10">
        <w:rPr>
          <w:lang w:val="sk-SK"/>
        </w:rPr>
      </w:r>
      <w:r w:rsidR="00C80E10">
        <w:rPr>
          <w:lang w:val="sk-SK"/>
        </w:rPr>
        <w:fldChar w:fldCharType="separate"/>
      </w:r>
      <w:ins w:id="249" w:author="Branislav Horák" w:date="2018-08-28T13:13:00Z">
        <w:r w:rsidR="00C80E10" w:rsidRPr="00EB0450">
          <w:rPr>
            <w:rStyle w:val="Odkaznapoznmkupodiarou"/>
          </w:rPr>
          <w:t>81</w:t>
        </w:r>
        <w:r w:rsidR="00C80E10">
          <w:rPr>
            <w:lang w:val="sk-SK"/>
          </w:rPr>
          <w:fldChar w:fldCharType="end"/>
        </w:r>
      </w:ins>
      <w:del w:id="250" w:author="Branislav Horák" w:date="2018-08-28T13:04:00Z">
        <w:r w:rsidRPr="0073389C" w:rsidDel="00C80E10">
          <w:rPr>
            <w:rStyle w:val="Odkaznapoznmkupodiarou"/>
            <w:rFonts w:cs="Arial"/>
            <w:i/>
            <w:iCs/>
            <w:sz w:val="19"/>
            <w:szCs w:val="19"/>
            <w:lang w:val="sk-SK"/>
          </w:rPr>
          <w:footnoteReference w:id="86"/>
        </w:r>
      </w:del>
      <w:r w:rsidRPr="0073389C">
        <w:rPr>
          <w:lang w:val="sk-SK"/>
        </w:rPr>
        <w:t xml:space="preserve"> </w:t>
      </w:r>
      <w:ins w:id="256" w:author="Branislav Horák" w:date="2018-08-28T13:18:00Z">
        <w:r w:rsidR="004056A2">
          <w:rPr>
            <w:lang w:val="sk-SK"/>
          </w:rPr>
          <w:t>(</w:t>
        </w:r>
      </w:ins>
      <w:r w:rsidRPr="0073389C">
        <w:rPr>
          <w:lang w:val="sk-SK"/>
        </w:rPr>
        <w:t xml:space="preserve">príloha č. </w:t>
      </w:r>
      <w:ins w:id="257" w:author="Branislav Horák" w:date="2018-08-28T13:00:00Z">
        <w:r w:rsidR="00627F92">
          <w:rPr>
            <w:lang w:val="sk-SK"/>
          </w:rPr>
          <w:t>6</w:t>
        </w:r>
      </w:ins>
      <w:del w:id="258" w:author="Branislav Horák" w:date="2018-08-28T13:00:00Z">
        <w:r w:rsidR="00B50E09" w:rsidDel="00627F92">
          <w:rPr>
            <w:lang w:val="sk-SK"/>
          </w:rPr>
          <w:delText>7</w:delText>
        </w:r>
      </w:del>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7"/>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lastRenderedPageBreak/>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8"/>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5005C075"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ins w:id="259" w:author="Branislav Horák" w:date="2018-08-28T13:14:00Z">
        <w:r w:rsidR="00C80E10">
          <w:rPr>
            <w:lang w:val="sk-SK"/>
          </w:rPr>
          <w:t>pracovný výkaz</w:t>
        </w:r>
        <w:del w:id="260" w:author="Zuzana Hušeková" w:date="2018-08-31T10:07:00Z">
          <w:r w:rsidR="00C80E10" w:rsidDel="003B71D1">
            <w:rPr>
              <w:lang w:val="sk-SK"/>
            </w:rPr>
            <w:delText xml:space="preserve"> – dodávka služieb</w:delText>
          </w:r>
        </w:del>
        <w:bookmarkStart w:id="261" w:name="_Ref523227404"/>
        <w:r w:rsidR="00C80E10" w:rsidRPr="0073389C">
          <w:rPr>
            <w:rStyle w:val="Odkaznapoznmkupodiarou"/>
            <w:rFonts w:cs="Arial"/>
            <w:i/>
            <w:iCs/>
            <w:sz w:val="19"/>
            <w:szCs w:val="19"/>
            <w:lang w:val="sk-SK"/>
          </w:rPr>
          <w:footnoteReference w:id="89"/>
        </w:r>
        <w:bookmarkEnd w:id="261"/>
        <w:r w:rsidR="00C80E10" w:rsidRPr="0073389C">
          <w:rPr>
            <w:lang w:val="sk-SK"/>
          </w:rPr>
          <w:t xml:space="preserve"> príloha č. </w:t>
        </w:r>
        <w:del w:id="271" w:author="Zuzana Hušeková" w:date="2018-08-31T10:07:00Z">
          <w:r w:rsidR="00C80E10" w:rsidDel="003B71D1">
            <w:rPr>
              <w:lang w:val="sk-SK"/>
            </w:rPr>
            <w:delText>7</w:delText>
          </w:r>
        </w:del>
      </w:ins>
      <w:ins w:id="272" w:author="Zuzana Hušeková" w:date="2018-08-31T10:07:00Z">
        <w:r w:rsidR="003B71D1">
          <w:rPr>
            <w:lang w:val="sk-SK"/>
          </w:rPr>
          <w:t>6</w:t>
        </w:r>
      </w:ins>
      <w:del w:id="273" w:author="Branislav Horák" w:date="2018-08-28T13:14:00Z">
        <w:r w:rsidRPr="0073389C" w:rsidDel="00C80E10">
          <w:rPr>
            <w:lang w:val="sk-SK"/>
          </w:rPr>
          <w:delText>všeobecný pracovný výkaz</w:delText>
        </w:r>
        <w:r w:rsidR="00003B20" w:rsidDel="00C80E10">
          <w:rPr>
            <w:rFonts w:cs="Arial"/>
            <w:i/>
            <w:iCs/>
            <w:szCs w:val="19"/>
            <w:lang w:val="sk-SK"/>
          </w:rPr>
          <w:delText xml:space="preserve"> -</w:delText>
        </w:r>
        <w:r w:rsidRPr="0073389C" w:rsidDel="00C80E10">
          <w:rPr>
            <w:lang w:val="sk-SK"/>
          </w:rPr>
          <w:delText xml:space="preserve"> príloha č. </w:delText>
        </w:r>
        <w:r w:rsidDel="00C80E10">
          <w:rPr>
            <w:lang w:val="sk-SK"/>
          </w:rPr>
          <w:delText>7</w:delText>
        </w:r>
      </w:del>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lastRenderedPageBreak/>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0"/>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91"/>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lastRenderedPageBreak/>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2"/>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w:t>
      </w:r>
      <w:r w:rsidRPr="0073389C">
        <w:rPr>
          <w:rFonts w:ascii="Arial" w:hAnsi="Arial" w:cs="Arial"/>
          <w:sz w:val="19"/>
          <w:szCs w:val="19"/>
          <w:lang w:val="sk-SK"/>
        </w:rPr>
        <w:lastRenderedPageBreak/>
        <w:t xml:space="preserve">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lastRenderedPageBreak/>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3"/>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3E7540D"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del w:id="274" w:author="Zuzana Hušeková" w:date="2018-08-31T10:08:00Z">
        <w:r w:rsidR="009D7F63" w:rsidRPr="000C520E" w:rsidDel="003B71D1">
          <w:rPr>
            <w:rFonts w:ascii="Arial" w:hAnsi="Arial" w:cs="Arial"/>
            <w:color w:val="auto"/>
            <w:sz w:val="19"/>
            <w:szCs w:val="19"/>
            <w:lang w:val="sk-SK"/>
          </w:rPr>
          <w:delText xml:space="preserve"> </w:delText>
        </w:r>
        <w:r w:rsidR="00E238FE" w:rsidRPr="000C520E" w:rsidDel="003B71D1">
          <w:rPr>
            <w:rFonts w:ascii="Arial" w:hAnsi="Arial" w:cs="Arial"/>
            <w:color w:val="auto"/>
            <w:sz w:val="19"/>
            <w:szCs w:val="19"/>
            <w:lang w:val="sk-SK"/>
          </w:rPr>
          <w:delText>–</w:delText>
        </w:r>
      </w:del>
      <w:ins w:id="275" w:author="Branislav Horák" w:date="2018-08-28T13:47:00Z">
        <w:del w:id="276" w:author="Zuzana Hušeková" w:date="2018-08-31T10:08:00Z">
          <w:r w:rsidR="002A3AA2" w:rsidDel="003B71D1">
            <w:rPr>
              <w:rFonts w:ascii="Arial" w:hAnsi="Arial" w:cs="Arial"/>
              <w:color w:val="auto"/>
              <w:sz w:val="19"/>
              <w:szCs w:val="19"/>
              <w:lang w:val="sk-SK"/>
            </w:rPr>
            <w:delText xml:space="preserve"> </w:delText>
          </w:r>
        </w:del>
      </w:ins>
      <w:del w:id="277" w:author="Zuzana Hušeková" w:date="2018-08-31T10:08:00Z">
        <w:r w:rsidR="00E238FE" w:rsidRPr="000C520E" w:rsidDel="003B71D1">
          <w:rPr>
            <w:rFonts w:ascii="Arial" w:hAnsi="Arial" w:cs="Arial"/>
            <w:color w:val="auto"/>
            <w:sz w:val="19"/>
            <w:szCs w:val="19"/>
            <w:lang w:val="sk-SK"/>
          </w:rPr>
          <w:delText xml:space="preserve"> všeobecný pracovný výkaz </w:delText>
        </w:r>
      </w:del>
      <w:ins w:id="278" w:author="Branislav Horák" w:date="2018-08-28T13:47:00Z">
        <w:del w:id="279" w:author="Zuzana Hušeková" w:date="2018-08-31T10:08:00Z">
          <w:r w:rsidR="002A3AA2" w:rsidDel="003B71D1">
            <w:rPr>
              <w:rFonts w:ascii="Arial" w:hAnsi="Arial" w:cs="Arial"/>
              <w:color w:val="auto"/>
              <w:sz w:val="19"/>
              <w:szCs w:val="19"/>
              <w:lang w:val="sk-SK"/>
            </w:rPr>
            <w:delText>dodávka služieb</w:delText>
          </w:r>
        </w:del>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ins>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ins w:id="280" w:author="Branislav Horák" w:date="2018-08-28T13:47:00Z">
        <w:r w:rsidR="002A3AA2" w:rsidRPr="00EB0450">
          <w:rPr>
            <w:rStyle w:val="Odkaznapoznmkupodiarou"/>
          </w:rPr>
          <w:t>88</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ins>
      <w:del w:id="281" w:author="Branislav Horák" w:date="2018-08-28T13:49:00Z">
        <w:r w:rsidR="00E238FE" w:rsidRPr="000C520E" w:rsidDel="002A3AA2">
          <w:rPr>
            <w:rFonts w:ascii="Arial" w:hAnsi="Arial" w:cs="Arial"/>
            <w:color w:val="auto"/>
            <w:sz w:val="19"/>
            <w:szCs w:val="19"/>
            <w:lang w:val="sk-SK"/>
          </w:rPr>
          <w:delText xml:space="preserve">– </w:delText>
        </w:r>
      </w:del>
      <w:ins w:id="282" w:author="Branislav Horák" w:date="2018-08-28T13:47:00Z">
        <w:r w:rsidR="002A3AA2">
          <w:rPr>
            <w:rFonts w:ascii="Arial" w:hAnsi="Arial" w:cs="Arial"/>
            <w:color w:val="auto"/>
            <w:sz w:val="19"/>
            <w:szCs w:val="19"/>
            <w:lang w:val="sk-SK"/>
          </w:rPr>
          <w:t>(</w:t>
        </w:r>
      </w:ins>
      <w:r w:rsidR="00E238FE" w:rsidRPr="000C520E">
        <w:rPr>
          <w:rFonts w:ascii="Arial" w:hAnsi="Arial" w:cs="Arial"/>
          <w:color w:val="auto"/>
          <w:sz w:val="19"/>
          <w:szCs w:val="19"/>
          <w:lang w:val="sk-SK"/>
        </w:rPr>
        <w:t xml:space="preserve">príloha č. </w:t>
      </w:r>
      <w:del w:id="283" w:author="Zuzana Hušeková" w:date="2018-08-31T10:08:00Z">
        <w:r w:rsidR="00E238FE" w:rsidRPr="000C520E" w:rsidDel="003B71D1">
          <w:rPr>
            <w:rFonts w:ascii="Arial" w:hAnsi="Arial" w:cs="Arial"/>
            <w:color w:val="auto"/>
            <w:sz w:val="19"/>
            <w:szCs w:val="19"/>
            <w:lang w:val="sk-SK"/>
          </w:rPr>
          <w:delText>7</w:delText>
        </w:r>
      </w:del>
      <w:ins w:id="284" w:author="Zuzana Hušeková" w:date="2018-08-31T10:08:00Z">
        <w:r w:rsidR="003B71D1">
          <w:rPr>
            <w:rFonts w:ascii="Arial" w:hAnsi="Arial" w:cs="Arial"/>
            <w:color w:val="auto"/>
            <w:sz w:val="19"/>
            <w:szCs w:val="19"/>
            <w:lang w:val="sk-SK"/>
          </w:rPr>
          <w:t>6</w:t>
        </w:r>
      </w:ins>
      <w:r w:rsidR="009D7F63" w:rsidRPr="000C520E">
        <w:rPr>
          <w:rFonts w:ascii="Arial" w:hAnsi="Arial" w:cs="Arial"/>
          <w:color w:val="auto"/>
          <w:sz w:val="19"/>
          <w:szCs w:val="19"/>
          <w:lang w:val="sk-SK"/>
        </w:rPr>
        <w:t xml:space="preserve"> </w:t>
      </w:r>
      <w:del w:id="285" w:author="Branislav Horák" w:date="2018-08-28T13:47:00Z">
        <w:r w:rsidR="004847D0" w:rsidRPr="000C520E" w:rsidDel="002A3AA2">
          <w:rPr>
            <w:rFonts w:ascii="Arial" w:hAnsi="Arial" w:cs="Arial"/>
            <w:color w:val="auto"/>
            <w:sz w:val="19"/>
            <w:szCs w:val="19"/>
            <w:lang w:val="sk-SK"/>
          </w:rPr>
          <w:delText>(</w:delText>
        </w:r>
      </w:del>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4"/>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321FCEF2" w:rsidR="001F2A24" w:rsidRPr="001F2A24" w:rsidRDefault="002A3AA2" w:rsidP="00151D4D">
      <w:pPr>
        <w:pStyle w:val="Normlnywebov"/>
        <w:numPr>
          <w:ilvl w:val="0"/>
          <w:numId w:val="71"/>
        </w:numPr>
        <w:spacing w:before="120" w:after="120" w:line="288" w:lineRule="auto"/>
        <w:ind w:left="567" w:hanging="283"/>
        <w:jc w:val="both"/>
        <w:rPr>
          <w:rFonts w:ascii="Arial" w:hAnsi="Arial" w:cs="Arial"/>
          <w:b/>
          <w:bCs/>
          <w:sz w:val="19"/>
          <w:szCs w:val="19"/>
        </w:rPr>
      </w:pPr>
      <w:ins w:id="286" w:author="Branislav Horák" w:date="2018-08-28T13:50:00Z">
        <w:r w:rsidRPr="000C520E">
          <w:rPr>
            <w:rFonts w:ascii="Arial" w:hAnsi="Arial" w:cs="Arial"/>
            <w:sz w:val="19"/>
            <w:szCs w:val="19"/>
          </w:rPr>
          <w:t xml:space="preserve">pracovný výkaz </w:t>
        </w:r>
        <w:del w:id="287" w:author="Zuzana Hušeková" w:date="2018-08-31T10:19:00Z">
          <w:r w:rsidRPr="000C520E" w:rsidDel="00407B17">
            <w:rPr>
              <w:rFonts w:ascii="Arial" w:hAnsi="Arial" w:cs="Arial"/>
              <w:sz w:val="19"/>
              <w:szCs w:val="19"/>
            </w:rPr>
            <w:delText>–</w:delText>
          </w:r>
          <w:r w:rsidDel="00407B17">
            <w:rPr>
              <w:rFonts w:ascii="Arial" w:hAnsi="Arial" w:cs="Arial"/>
              <w:sz w:val="19"/>
              <w:szCs w:val="19"/>
            </w:rPr>
            <w:delText xml:space="preserve"> dodávka služieb</w:delText>
          </w:r>
        </w:del>
        <w:r>
          <w:rPr>
            <w:rFonts w:ascii="Arial" w:hAnsi="Arial" w:cs="Arial"/>
            <w:sz w:val="19"/>
            <w:szCs w:val="19"/>
          </w:rPr>
          <w:fldChar w:fldCharType="begin"/>
        </w:r>
        <w:r>
          <w:rPr>
            <w:rFonts w:ascii="Arial" w:hAnsi="Arial" w:cs="Arial"/>
            <w:sz w:val="19"/>
            <w:szCs w:val="19"/>
          </w:rPr>
          <w:instrText xml:space="preserve"> NOTEREF _Ref523227404 \f \h </w:instrText>
        </w:r>
      </w:ins>
      <w:r>
        <w:rPr>
          <w:rFonts w:ascii="Arial" w:hAnsi="Arial" w:cs="Arial"/>
          <w:sz w:val="19"/>
          <w:szCs w:val="19"/>
        </w:rPr>
      </w:r>
      <w:ins w:id="288" w:author="Branislav Horák" w:date="2018-08-28T13:50:00Z">
        <w:r>
          <w:rPr>
            <w:rFonts w:ascii="Arial" w:hAnsi="Arial" w:cs="Arial"/>
            <w:sz w:val="19"/>
            <w:szCs w:val="19"/>
          </w:rPr>
          <w:fldChar w:fldCharType="separate"/>
        </w:r>
        <w:r w:rsidRPr="00094BD1">
          <w:rPr>
            <w:rStyle w:val="Odkaznapoznmkupodiarou"/>
          </w:rPr>
          <w:t>88</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del w:id="289" w:author="Zuzana Hušeková" w:date="2018-08-31T10:19:00Z">
          <w:r w:rsidRPr="000C520E" w:rsidDel="00407B17">
            <w:rPr>
              <w:rFonts w:ascii="Arial" w:hAnsi="Arial" w:cs="Arial"/>
              <w:sz w:val="19"/>
              <w:szCs w:val="19"/>
            </w:rPr>
            <w:delText>7</w:delText>
          </w:r>
        </w:del>
      </w:ins>
      <w:ins w:id="290" w:author="Zuzana Hušeková" w:date="2018-08-31T10:19:00Z">
        <w:r w:rsidR="00407B17">
          <w:rPr>
            <w:rFonts w:ascii="Arial" w:hAnsi="Arial" w:cs="Arial"/>
            <w:sz w:val="19"/>
            <w:szCs w:val="19"/>
          </w:rPr>
          <w:t>6</w:t>
        </w:r>
      </w:ins>
      <w:ins w:id="291" w:author="Branislav Horák" w:date="2018-08-28T13:50:00Z">
        <w:r w:rsidRPr="000C520E">
          <w:rPr>
            <w:rFonts w:ascii="Arial" w:hAnsi="Arial" w:cs="Arial"/>
            <w:sz w:val="19"/>
            <w:szCs w:val="19"/>
          </w:rPr>
          <w:t xml:space="preserve"> ak relevantné)</w:t>
        </w:r>
      </w:ins>
      <w:del w:id="292" w:author="Branislav Horák" w:date="2018-08-28T13:50:00Z">
        <w:r w:rsidR="00DC42FF" w:rsidRPr="007E6877" w:rsidDel="002A3AA2">
          <w:rPr>
            <w:rFonts w:ascii="Arial" w:hAnsi="Arial" w:cs="Arial"/>
            <w:sz w:val="19"/>
            <w:szCs w:val="19"/>
          </w:rPr>
          <w:delText>pracovný výkaz – všeobecný pracovný výkaz – príloha č. 7 (ak relevantné)</w:delText>
        </w:r>
      </w:del>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5"/>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6"/>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293" w:name="_Toc410907876"/>
      <w:r>
        <w:rPr>
          <w:lang w:val="sk-SK"/>
        </w:rPr>
        <w:t xml:space="preserve"> </w:t>
      </w:r>
      <w:bookmarkStart w:id="294" w:name="_Toc440372876"/>
      <w:bookmarkStart w:id="295" w:name="_Toc440636387"/>
      <w:r w:rsidR="009D7F63" w:rsidRPr="0073389C">
        <w:rPr>
          <w:lang w:val="sk-SK"/>
        </w:rPr>
        <w:t>Nezrovnalosti a vysporiadanie finančných vzťahov</w:t>
      </w:r>
      <w:bookmarkEnd w:id="293"/>
      <w:bookmarkEnd w:id="294"/>
      <w:bookmarkEnd w:id="295"/>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w:t>
      </w:r>
      <w:r w:rsidRPr="0073389C">
        <w:lastRenderedPageBreak/>
        <w:t xml:space="preserve">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lastRenderedPageBreak/>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296"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lastRenderedPageBreak/>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96"/>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297" w:name="_Toc410905149"/>
      <w:bookmarkStart w:id="298" w:name="_Toc410907877"/>
      <w:bookmarkStart w:id="299" w:name="_Toc440372877"/>
      <w:bookmarkStart w:id="300" w:name="_Toc440636388"/>
      <w:bookmarkEnd w:id="297"/>
      <w:r w:rsidRPr="0073389C">
        <w:rPr>
          <w:lang w:val="sk-SK"/>
        </w:rPr>
        <w:t>Verejné obstarávanie</w:t>
      </w:r>
      <w:bookmarkEnd w:id="298"/>
      <w:bookmarkEnd w:id="299"/>
      <w:bookmarkEnd w:id="300"/>
    </w:p>
    <w:p w14:paraId="7A55D246" w14:textId="738F16D2" w:rsidR="009D7F63" w:rsidRPr="0073389C" w:rsidRDefault="009D7F63" w:rsidP="00A10CB2">
      <w:pPr>
        <w:autoSpaceDE w:val="0"/>
        <w:autoSpaceDN w:val="0"/>
        <w:adjustRightInd w:val="0"/>
        <w:spacing w:before="120" w:after="120" w:line="288" w:lineRule="auto"/>
        <w:jc w:val="both"/>
      </w:pPr>
      <w:bookmarkStart w:id="301" w:name="p22-2-a"/>
      <w:bookmarkStart w:id="302" w:name="p23-5"/>
      <w:bookmarkStart w:id="303" w:name="p23-6"/>
      <w:bookmarkStart w:id="304" w:name="p24"/>
      <w:bookmarkStart w:id="305" w:name="_Toc409190739"/>
      <w:bookmarkStart w:id="306" w:name="_Toc360031225"/>
      <w:bookmarkEnd w:id="301"/>
      <w:bookmarkEnd w:id="302"/>
      <w:bookmarkEnd w:id="303"/>
      <w:bookmarkEnd w:id="304"/>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7"/>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8"/>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307" w:name="_Toc440372878"/>
      <w:bookmarkStart w:id="308" w:name="_Toc440636389"/>
      <w:r w:rsidRPr="0073389C">
        <w:rPr>
          <w:rFonts w:cs="Arial"/>
          <w:lang w:val="sk-SK"/>
        </w:rPr>
        <w:t>Plán obstarávaní</w:t>
      </w:r>
      <w:bookmarkEnd w:id="305"/>
      <w:bookmarkEnd w:id="306"/>
      <w:bookmarkEnd w:id="307"/>
      <w:bookmarkEnd w:id="308"/>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lastRenderedPageBreak/>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309" w:name="_Toc359942925"/>
      <w:bookmarkStart w:id="310" w:name="_Toc359943221"/>
      <w:bookmarkStart w:id="311" w:name="_Toc359943517"/>
      <w:bookmarkStart w:id="312" w:name="_Toc359943819"/>
      <w:bookmarkStart w:id="313" w:name="_Toc359944121"/>
      <w:bookmarkStart w:id="314" w:name="_Toc359944421"/>
      <w:bookmarkStart w:id="315" w:name="_Toc360024481"/>
      <w:bookmarkStart w:id="316" w:name="_Toc360030476"/>
      <w:bookmarkStart w:id="317" w:name="_Toc360031226"/>
      <w:bookmarkStart w:id="318" w:name="_Toc360109828"/>
      <w:bookmarkStart w:id="319" w:name="_Toc360110138"/>
      <w:bookmarkStart w:id="320" w:name="_Toc360118328"/>
      <w:bookmarkStart w:id="321" w:name="_Toc360118643"/>
      <w:bookmarkStart w:id="322" w:name="_Toc360031227"/>
      <w:bookmarkStart w:id="323" w:name="_Toc409190740"/>
      <w:bookmarkStart w:id="324" w:name="_Toc440372879"/>
      <w:bookmarkStart w:id="325" w:name="_Toc440636390"/>
      <w:bookmarkEnd w:id="309"/>
      <w:bookmarkEnd w:id="310"/>
      <w:bookmarkEnd w:id="311"/>
      <w:bookmarkEnd w:id="312"/>
      <w:bookmarkEnd w:id="313"/>
      <w:bookmarkEnd w:id="314"/>
      <w:bookmarkEnd w:id="315"/>
      <w:bookmarkEnd w:id="316"/>
      <w:bookmarkEnd w:id="317"/>
      <w:bookmarkEnd w:id="318"/>
      <w:bookmarkEnd w:id="319"/>
      <w:bookmarkEnd w:id="320"/>
      <w:bookmarkEnd w:id="321"/>
      <w:r w:rsidRPr="0073389C">
        <w:rPr>
          <w:lang w:val="sk-SK"/>
        </w:rPr>
        <w:t>Predpokladaná hodnota zákazky</w:t>
      </w:r>
      <w:bookmarkEnd w:id="322"/>
      <w:bookmarkEnd w:id="323"/>
      <w:r w:rsidRPr="0073389C">
        <w:rPr>
          <w:lang w:val="sk-SK"/>
        </w:rPr>
        <w:t xml:space="preserve"> (PHZ)</w:t>
      </w:r>
      <w:bookmarkEnd w:id="324"/>
      <w:bookmarkEnd w:id="325"/>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w:t>
      </w:r>
      <w:r w:rsidR="001D76D4">
        <w:rPr>
          <w:rFonts w:cs="Arial"/>
          <w:szCs w:val="19"/>
        </w:rPr>
        <w:lastRenderedPageBreak/>
        <w:t xml:space="preserve">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9"/>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326" w:name="_Toc359942927"/>
      <w:bookmarkStart w:id="327" w:name="_Toc359943223"/>
      <w:bookmarkStart w:id="328" w:name="_Toc359943519"/>
      <w:bookmarkStart w:id="329" w:name="_Toc359943821"/>
      <w:bookmarkStart w:id="330" w:name="_Toc359944123"/>
      <w:bookmarkStart w:id="331" w:name="_Toc359944423"/>
      <w:bookmarkStart w:id="332" w:name="_Toc360024483"/>
      <w:bookmarkStart w:id="333" w:name="_Toc360030478"/>
      <w:bookmarkStart w:id="334" w:name="_Toc360031228"/>
      <w:bookmarkStart w:id="335" w:name="_Toc360109830"/>
      <w:bookmarkStart w:id="336" w:name="_Toc360110140"/>
      <w:bookmarkStart w:id="337" w:name="_Toc360118330"/>
      <w:bookmarkStart w:id="338" w:name="_Toc360118645"/>
      <w:bookmarkStart w:id="339" w:name="_Toc409190741"/>
      <w:bookmarkStart w:id="340" w:name="_Toc360031229"/>
      <w:bookmarkStart w:id="341" w:name="_Toc440372880"/>
      <w:bookmarkStart w:id="342" w:name="_Toc440636391"/>
      <w:bookmarkEnd w:id="326"/>
      <w:bookmarkEnd w:id="327"/>
      <w:bookmarkEnd w:id="328"/>
      <w:bookmarkEnd w:id="329"/>
      <w:bookmarkEnd w:id="330"/>
      <w:bookmarkEnd w:id="331"/>
      <w:bookmarkEnd w:id="332"/>
      <w:bookmarkEnd w:id="333"/>
      <w:bookmarkEnd w:id="334"/>
      <w:bookmarkEnd w:id="335"/>
      <w:bookmarkEnd w:id="336"/>
      <w:bookmarkEnd w:id="337"/>
      <w:bookmarkEnd w:id="338"/>
      <w:r w:rsidRPr="0073389C">
        <w:rPr>
          <w:lang w:val="sk-SK"/>
        </w:rPr>
        <w:lastRenderedPageBreak/>
        <w:t>Povinnosť uzatvoriť zmluvu</w:t>
      </w:r>
      <w:bookmarkEnd w:id="339"/>
      <w:bookmarkEnd w:id="340"/>
      <w:bookmarkEnd w:id="341"/>
      <w:bookmarkEnd w:id="342"/>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343" w:name="_Toc440372881"/>
      <w:bookmarkStart w:id="344" w:name="_Toc440636392"/>
      <w:r w:rsidRPr="0073389C">
        <w:rPr>
          <w:lang w:val="sk-SK"/>
        </w:rPr>
        <w:t>Finančné limity</w:t>
      </w:r>
      <w:bookmarkEnd w:id="343"/>
      <w:bookmarkEnd w:id="344"/>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0"/>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345" w:name="_Toc440372882"/>
      <w:bookmarkStart w:id="346" w:name="_Toc440636393"/>
      <w:r w:rsidRPr="0073389C">
        <w:rPr>
          <w:lang w:val="sk-SK"/>
        </w:rPr>
        <w:t>Všeobecné ustanovenia</w:t>
      </w:r>
      <w:bookmarkEnd w:id="345"/>
      <w:bookmarkEnd w:id="346"/>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lastRenderedPageBreak/>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lastRenderedPageBreak/>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lastRenderedPageBreak/>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w:t>
      </w:r>
      <w:r w:rsidRPr="0073389C">
        <w:rPr>
          <w:color w:val="000000" w:themeColor="text1"/>
        </w:rPr>
        <w:lastRenderedPageBreak/>
        <w:t>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1"/>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347" w:name="_Toc418000109"/>
      <w:bookmarkStart w:id="348" w:name="_Toc440372883"/>
      <w:bookmarkStart w:id="349" w:name="_Toc440636394"/>
      <w:bookmarkEnd w:id="347"/>
      <w:r w:rsidRPr="00C477FA">
        <w:rPr>
          <w:lang w:val="sk-SK"/>
        </w:rPr>
        <w:t xml:space="preserve">Typy </w:t>
      </w:r>
      <w:r w:rsidRPr="0073389C">
        <w:rPr>
          <w:lang w:val="sk-SK"/>
        </w:rPr>
        <w:t>kontroly VO</w:t>
      </w:r>
      <w:bookmarkEnd w:id="348"/>
      <w:bookmarkEnd w:id="349"/>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7DC636F3" w:rsidR="00BF2A0B" w:rsidRPr="008D5848" w:rsidRDefault="008D52ED"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lastRenderedPageBreak/>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lastRenderedPageBreak/>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w:t>
      </w:r>
      <w:r w:rsidRPr="006E4DBE">
        <w:lastRenderedPageBreak/>
        <w:t xml:space="preserve">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19B28707" w14:textId="47EB2220" w:rsidR="007E728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w:t>
      </w:r>
      <w:r w:rsidR="00B73EC8" w:rsidRPr="00B73EC8">
        <w:rPr>
          <w:rFonts w:ascii="Arial" w:hAnsi="Arial" w:cs="Arial"/>
          <w:color w:val="auto"/>
          <w:sz w:val="19"/>
          <w:szCs w:val="19"/>
          <w:lang w:val="sk-SK"/>
        </w:rPr>
        <w:t xml:space="preserve"> zmluva je už platná</w:t>
      </w:r>
      <w:r>
        <w:rPr>
          <w:rFonts w:ascii="Arial" w:hAnsi="Arial" w:cs="Arial"/>
          <w:color w:val="auto"/>
          <w:sz w:val="19"/>
          <w:szCs w:val="19"/>
          <w:lang w:val="sk-SK"/>
        </w:rPr>
        <w:t xml:space="preserve"> </w:t>
      </w:r>
      <w:r w:rsidRPr="007E728A">
        <w:rPr>
          <w:rFonts w:ascii="Arial" w:hAnsi="Arial" w:cs="Arial"/>
          <w:color w:val="auto"/>
          <w:sz w:val="19"/>
          <w:szCs w:val="19"/>
          <w:lang w:val="sk-SK"/>
        </w:rPr>
        <w:t>a  účinná (platí pre zákazky uskutočnené podľa Obchodných podmienok elektronického trhoviska (OPET) verzia 3.3). Prijímateľ v osobitných požiadavkách na plnenie Opisného formulára môže zadať odkladaciu podmienku nadobudnutia účinnosti zmluvy (napr. kladné ukončenie ko</w:t>
      </w:r>
      <w:r>
        <w:rPr>
          <w:rFonts w:ascii="Arial" w:hAnsi="Arial" w:cs="Arial"/>
          <w:color w:val="auto"/>
          <w:sz w:val="19"/>
          <w:szCs w:val="19"/>
          <w:lang w:val="sk-SK"/>
        </w:rPr>
        <w:t xml:space="preserve">ntroly verejného obstarávania). </w:t>
      </w:r>
      <w:r w:rsidRPr="007E728A">
        <w:rPr>
          <w:rFonts w:ascii="Arial" w:hAnsi="Arial" w:cs="Arial"/>
          <w:color w:val="auto"/>
          <w:sz w:val="19"/>
          <w:szCs w:val="19"/>
          <w:lang w:val="sk-SK"/>
        </w:rPr>
        <w:t>Alebo</w:t>
      </w:r>
      <w:r w:rsidR="00B73EC8" w:rsidRPr="00B73EC8">
        <w:rPr>
          <w:rFonts w:ascii="Arial" w:hAnsi="Arial" w:cs="Arial"/>
          <w:color w:val="auto"/>
          <w:sz w:val="19"/>
          <w:szCs w:val="19"/>
          <w:lang w:val="sk-SK"/>
        </w:rPr>
        <w:t xml:space="preserve"> </w:t>
      </w:r>
    </w:p>
    <w:p w14:paraId="56D73152" w14:textId="27E872CB" w:rsidR="003E07AA" w:rsidRPr="003E07A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 </w:t>
      </w:r>
      <w:r w:rsidR="003E07AA"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Pr>
          <w:color w:val="auto"/>
          <w:lang w:val="sk-SK"/>
        </w:rPr>
        <w:t xml:space="preserve">– </w:t>
      </w:r>
      <w:r w:rsidRPr="007E728A">
        <w:rPr>
          <w:rFonts w:ascii="Arial" w:hAnsi="Arial" w:cs="Arial"/>
          <w:color w:val="auto"/>
          <w:sz w:val="19"/>
          <w:szCs w:val="19"/>
          <w:lang w:val="sk-SK"/>
        </w:rPr>
        <w:t>platí pre zákazky uskutočnené podľa Obchodných podmienok elektronického trhoviska (OPET) verzia 3.2 a nižšie.</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2"/>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3"/>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lastRenderedPageBreak/>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4"/>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5"/>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lastRenderedPageBreak/>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6"/>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w:t>
      </w:r>
      <w:r w:rsidRPr="004A1434">
        <w:rPr>
          <w:rFonts w:cs="Arial"/>
          <w:szCs w:val="19"/>
        </w:rPr>
        <w:lastRenderedPageBreak/>
        <w:t>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7"/>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lastRenderedPageBreak/>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612990E8"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46A914B1" w:rsidR="007D11DA" w:rsidRDefault="007D11DA" w:rsidP="007D11DA">
      <w:pPr>
        <w:tabs>
          <w:tab w:val="left" w:pos="1014"/>
        </w:tabs>
        <w:spacing w:before="120" w:after="120" w:line="288" w:lineRule="auto"/>
        <w:jc w:val="both"/>
      </w:pPr>
      <w:r>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1E7B4A33"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 xml:space="preserve">aj po uzatvorení čiastkovej zmluvy (resp. </w:t>
      </w:r>
      <w:r>
        <w:lastRenderedPageBreak/>
        <w:t>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1F0A9733"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4E62CC93"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09EE6548"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w:t>
      </w:r>
      <w:r w:rsidRPr="00EF596F">
        <w:rPr>
          <w:rFonts w:cs="Arial"/>
          <w:szCs w:val="19"/>
        </w:rPr>
        <w:lastRenderedPageBreak/>
        <w:t xml:space="preserve">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23CC2F85" w14:textId="0EC501CC"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p>
    <w:p w14:paraId="7E687725" w14:textId="32D6FFE2"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r w:rsidR="00963E0D" w:rsidRPr="00963E0D">
        <w:rPr>
          <w:rFonts w:cs="Arial"/>
          <w:szCs w:val="19"/>
        </w:rPr>
        <w:t xml:space="preserve">. </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w:t>
      </w:r>
      <w:r w:rsidR="00963E0D" w:rsidRPr="00963E0D">
        <w:rPr>
          <w:rFonts w:cs="Arial"/>
          <w:szCs w:val="19"/>
        </w:rPr>
        <w:lastRenderedPageBreak/>
        <w:t xml:space="preserve">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D5F3EF" w14:textId="08E08D19" w:rsidR="00525654" w:rsidRDefault="00525654" w:rsidP="00525654">
      <w:pPr>
        <w:spacing w:before="120" w:after="120" w:line="288" w:lineRule="auto"/>
        <w:jc w:val="both"/>
        <w:rPr>
          <w:rFonts w:cs="Arial"/>
          <w:szCs w:val="19"/>
        </w:rPr>
      </w:pPr>
      <w:r w:rsidRPr="00525654">
        <w:rPr>
          <w:rFonts w:cs="Arial"/>
          <w:szCs w:val="19"/>
        </w:rPr>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ins w:id="350" w:author="Zuzana Hušeková" w:date="2018-08-30T09:21:00Z">
        <w:r w:rsidR="00DF5D23">
          <w:rPr>
            <w:rStyle w:val="Hypertextovprepojenie"/>
            <w:rFonts w:cs="Arial"/>
            <w:szCs w:val="19"/>
          </w:rPr>
          <w:t>, resp.</w:t>
        </w:r>
      </w:ins>
      <w:ins w:id="351" w:author="Zuzana Hušeková" w:date="2018-08-28T15:08:00Z">
        <w:r w:rsidR="005B7659">
          <w:rPr>
            <w:rStyle w:val="Hypertextovprepojenie"/>
            <w:rFonts w:cs="Arial"/>
            <w:szCs w:val="19"/>
          </w:rPr>
          <w:t xml:space="preserve"> </w:t>
        </w:r>
        <w:r w:rsidR="005B7659" w:rsidRPr="005B7659">
          <w:rPr>
            <w:rStyle w:val="Hypertextovprepojenie"/>
            <w:rFonts w:cs="Arial"/>
            <w:szCs w:val="19"/>
          </w:rPr>
          <w:t>http://www.reformuj.sk/dokument/usmernenia-riadiaceho-organu/</w:t>
        </w:r>
      </w:ins>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lastRenderedPageBreak/>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352" w:name="_Toc440372884"/>
      <w:bookmarkStart w:id="353" w:name="_Toc440636395"/>
      <w:r w:rsidRPr="0073389C">
        <w:rPr>
          <w:lang w:val="sk-SK"/>
        </w:rPr>
        <w:t>Finančné opravy</w:t>
      </w:r>
      <w:bookmarkEnd w:id="352"/>
      <w:bookmarkEnd w:id="35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lastRenderedPageBreak/>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1D6E0E4D" w14:textId="77777777" w:rsidR="00F90A44" w:rsidRDefault="00F90A44" w:rsidP="00F90A44">
      <w:pPr>
        <w:autoSpaceDE w:val="0"/>
        <w:autoSpaceDN w:val="0"/>
        <w:spacing w:before="120"/>
        <w:ind w:left="714" w:hanging="357"/>
        <w:jc w:val="both"/>
        <w:rPr>
          <w:rFonts w:cs="Arial"/>
          <w:szCs w:val="16"/>
        </w:rPr>
      </w:pPr>
      <w:r>
        <w:rPr>
          <w:rFonts w:cs="Arial"/>
          <w:szCs w:val="19"/>
        </w:rPr>
        <w:t xml:space="preserve">7.  </w:t>
      </w:r>
      <w:r w:rsidRPr="0086446D">
        <w:rPr>
          <w:rFonts w:cs="Arial"/>
          <w:szCs w:val="16"/>
        </w:rPr>
        <w:t>V prípade ex-ante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p>
    <w:p w14:paraId="22275ADE" w14:textId="77777777" w:rsidR="00F90A44" w:rsidRPr="0086446D" w:rsidRDefault="00F90A44" w:rsidP="00F90A44">
      <w:pPr>
        <w:autoSpaceDE w:val="0"/>
        <w:autoSpaceDN w:val="0"/>
        <w:spacing w:before="120"/>
        <w:ind w:left="360"/>
        <w:jc w:val="both"/>
        <w:rPr>
          <w:rFonts w:cs="Arial"/>
          <w:szCs w:val="16"/>
        </w:rPr>
      </w:pPr>
      <w:r>
        <w:rPr>
          <w:rFonts w:cs="Arial"/>
          <w:szCs w:val="16"/>
        </w:rPr>
        <w:t xml:space="preserve">   </w:t>
      </w:r>
    </w:p>
    <w:p w14:paraId="5AD5C7A5" w14:textId="77777777" w:rsidR="00F90A44" w:rsidRPr="0086446D" w:rsidRDefault="00F90A44" w:rsidP="00F90A44">
      <w:pPr>
        <w:pStyle w:val="Odsekzoznamu"/>
        <w:numPr>
          <w:ilvl w:val="0"/>
          <w:numId w:val="135"/>
        </w:numPr>
        <w:contextualSpacing w:val="0"/>
        <w:jc w:val="both"/>
        <w:rPr>
          <w:rFonts w:cs="Arial"/>
          <w:szCs w:val="16"/>
        </w:rPr>
      </w:pPr>
      <w:r w:rsidRPr="0086446D">
        <w:rPr>
          <w:rFonts w:cs="Arial"/>
          <w:szCs w:val="16"/>
        </w:rPr>
        <w:t>nepotvrdená ex-ante finančná oprava (neuzatvorený dodatok k zmluve o poskytnutí nenávratného finančného príspevku) – prijímateľ predkladá žiadosť o platbu zahŕňajúcu všetky výdavky vrátane výdavkov za nepotvrdenú ex-ante finančnú opravu a RO zníži oprávnenú sumu v predloženej žiadosti o platbu;</w:t>
      </w:r>
    </w:p>
    <w:p w14:paraId="5658EC57" w14:textId="77777777" w:rsidR="00F90A44" w:rsidRPr="00054418" w:rsidRDefault="00F90A44" w:rsidP="00F90A44">
      <w:pPr>
        <w:pStyle w:val="Odsekzoznamu"/>
        <w:numPr>
          <w:ilvl w:val="0"/>
          <w:numId w:val="135"/>
        </w:numPr>
        <w:autoSpaceDE w:val="0"/>
        <w:autoSpaceDN w:val="0"/>
        <w:adjustRightInd w:val="0"/>
        <w:spacing w:before="120"/>
        <w:jc w:val="both"/>
        <w:rPr>
          <w:rFonts w:cs="Arial"/>
          <w:szCs w:val="16"/>
        </w:rPr>
      </w:pPr>
      <w:r w:rsidRPr="0086446D">
        <w:rPr>
          <w:rFonts w:cs="Arial"/>
          <w:szCs w:val="16"/>
        </w:rPr>
        <w:t>potvrdená ex-ante finančná oprava (uzatvorený dodatok k zmluve o poskytnutí nenávratného finančného príspevku) – prijímateľ predkladá žiadosť o platbu zahŕňajúcu všetky výdavky, avšak nárokuje si sumu zníženú o potvrdenú ex-ante finančnú opravu.</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 xml:space="preserve">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w:t>
      </w:r>
      <w:r w:rsidR="00BE69D2" w:rsidRPr="00BE69D2">
        <w:lastRenderedPageBreak/>
        <w:t>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8"/>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w:t>
      </w:r>
      <w:r w:rsidRPr="0073389C">
        <w:lastRenderedPageBreak/>
        <w:t xml:space="preserve">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354" w:name="_Toc440372885"/>
      <w:bookmarkStart w:id="355" w:name="_Toc440636396"/>
      <w:r w:rsidRPr="0073389C">
        <w:rPr>
          <w:lang w:val="sk-SK"/>
        </w:rPr>
        <w:t>Postupy vo verejnom obstarávaní</w:t>
      </w:r>
      <w:bookmarkEnd w:id="354"/>
      <w:bookmarkEnd w:id="35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w:t>
      </w:r>
      <w:r w:rsidRPr="0073389C">
        <w:rPr>
          <w:rFonts w:cs="Arial"/>
          <w:szCs w:val="19"/>
        </w:rPr>
        <w:lastRenderedPageBreak/>
        <w:t xml:space="preserve">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7B2549AD" w:rsidR="00A57973"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AF619C">
        <w:rPr>
          <w:rFonts w:cs="Arial"/>
          <w:b/>
          <w:szCs w:val="19"/>
        </w:rPr>
        <w:t xml:space="preserve"> </w:t>
      </w:r>
      <w:r w:rsidR="00AF619C" w:rsidRPr="00AF619C">
        <w:rPr>
          <w:rFonts w:cs="Arial"/>
          <w:b/>
          <w:szCs w:val="19"/>
        </w:rPr>
        <w:t xml:space="preserve">a pre zákazky vyhlásené </w:t>
      </w:r>
      <w:r w:rsidR="00AF619C" w:rsidRPr="00AF619C">
        <w:rPr>
          <w:rFonts w:cs="Arial"/>
          <w:b/>
          <w:szCs w:val="19"/>
        </w:rPr>
        <w:lastRenderedPageBreak/>
        <w:t>podľa Obchodných podmienok elektronického trhoviska (OPET) verzia 3.3 a vyššie</w:t>
      </w:r>
      <w:r w:rsidR="005E0D17" w:rsidRPr="00AF619C">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lastRenderedPageBreak/>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FBB75E1" w14:textId="1FDBA438" w:rsidR="005408C4" w:rsidRPr="005408C4"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w:t>
      </w:r>
      <w:r w:rsidR="003C7C88">
        <w:rPr>
          <w:rFonts w:cs="Arial"/>
          <w:szCs w:val="19"/>
        </w:rPr>
        <w:t>P</w:t>
      </w:r>
      <w:r w:rsidRPr="005408C4">
        <w:rPr>
          <w:rFonts w:cs="Arial"/>
          <w:szCs w:val="19"/>
        </w:rPr>
        <w:t xml:space="preserve">ríklad: </w:t>
      </w:r>
      <w:r w:rsidR="004C7CA3">
        <w:rPr>
          <w:rFonts w:cs="Arial"/>
          <w:szCs w:val="19"/>
        </w:rPr>
        <w:t>P</w:t>
      </w:r>
      <w:r w:rsidRPr="005408C4">
        <w:rPr>
          <w:rFonts w:cs="Arial"/>
          <w:szCs w:val="19"/>
        </w:rPr>
        <w:t>rijímateľ zverejnil výzvu na predkladanie ponúk na svojom webovom sídle, ale nezaslal informáciu o tomto zverejnení na osobitný mailový kontakt zakazkycko@vlada.gov.sk, poskytovateľ uplatní finančnú opravu 25 % podľa typu porušenia č. 1 z prílohy č. 2 k metodickému pokynu CKO č. 5).</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lastRenderedPageBreak/>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40F2341C"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w:t>
      </w:r>
      <w:r w:rsidRPr="0073389C">
        <w:lastRenderedPageBreak/>
        <w:t xml:space="preserve">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29E98F48" w14:textId="6DD78C09" w:rsidR="00A238CC" w:rsidRPr="0073389C" w:rsidRDefault="00A238CC" w:rsidP="009D7F63">
      <w:pPr>
        <w:tabs>
          <w:tab w:val="left" w:pos="1014"/>
        </w:tabs>
        <w:spacing w:before="120" w:after="120" w:line="288" w:lineRule="auto"/>
        <w:jc w:val="both"/>
      </w:pPr>
      <w:r w:rsidRPr="00A238CC">
        <w:t>Pravidlá pre zadávanie zákaziek nad 15 000 EUR sa týkajú aj zákaziek s nízkou hodnotou na dodanie tovaru, uskutočnenie stavebných prác a poskytnutie služieb, ktoré sú bežne dostupné na trhu, ak sú zadávané prijímateľom podľa § 8 ZVO a ich predpokladaná hodnota je rovnaká alebo vyššia ako 15 000 EUR.</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1CA4937F"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minimálne 5</w:t>
      </w:r>
      <w:r w:rsidR="00275D14" w:rsidRPr="00275D14">
        <w:t xml:space="preserve"> </w:t>
      </w:r>
      <w:r w:rsidR="00275D14" w:rsidRPr="00275D14">
        <w:rPr>
          <w:b/>
        </w:rPr>
        <w:t>celých</w:t>
      </w:r>
      <w:r w:rsidRPr="0073389C">
        <w:rPr>
          <w:b/>
        </w:rPr>
        <w:t xml:space="preserve"> pracovných dní pred dňom </w:t>
      </w:r>
      <w:r w:rsidR="00950C3C">
        <w:rPr>
          <w:b/>
        </w:rPr>
        <w:t xml:space="preserve">uplynutia lehoty na </w:t>
      </w:r>
      <w:r w:rsidRPr="0073389C">
        <w:rPr>
          <w:b/>
        </w:rPr>
        <w:t>predkladani</w:t>
      </w:r>
      <w:r w:rsidR="00950C3C">
        <w:rPr>
          <w:b/>
        </w:rPr>
        <w:t>e</w:t>
      </w:r>
      <w:r w:rsidRPr="0073389C">
        <w:rPr>
          <w:b/>
        </w:rPr>
        <w:t xml:space="preserve"> ponúk</w:t>
      </w:r>
      <w:r w:rsidR="00B1362E" w:rsidRPr="00B1362E">
        <w:rPr>
          <w:b/>
        </w:rPr>
        <w:t>, pričom</w:t>
      </w:r>
      <w:r w:rsidRPr="0073389C">
        <w:t xml:space="preserve"> </w:t>
      </w:r>
      <w:r w:rsidR="00B1362E" w:rsidRPr="00B1362E">
        <w:t>(príklad: ak prijímateľ zverejní výzvu na predkladanie ponúk v utorok, minimálna lehota na predkladanie ponúk uplynie budúci týždeň v stredu za predpokladu, že nejde o pracovný týždeň, v rámci ktorého je štátny sviatok)</w:t>
      </w:r>
      <w:r w:rsidR="00B1362E">
        <w:t xml:space="preserve"> </w:t>
      </w:r>
      <w:r w:rsidRPr="0073389C">
        <w:t xml:space="preserve">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5B74BA8B" w:rsidR="009D7F63" w:rsidRPr="0073389C" w:rsidRDefault="00890AFF" w:rsidP="009D7F63">
      <w:pPr>
        <w:tabs>
          <w:tab w:val="left" w:pos="1014"/>
        </w:tabs>
        <w:spacing w:before="120" w:after="120" w:line="288" w:lineRule="auto"/>
        <w:jc w:val="both"/>
      </w:pPr>
      <w:r>
        <w:t xml:space="preserve"> </w:t>
      </w:r>
      <w:r w:rsidR="009D7F63" w:rsidRPr="0073389C">
        <w:t xml:space="preserve"> </w:t>
      </w:r>
      <w:r>
        <w:t xml:space="preserve">Prijímateľ </w:t>
      </w:r>
      <w:r w:rsidR="009D7F63" w:rsidRPr="0073389C">
        <w:t xml:space="preserve">v deň zverejnenia </w:t>
      </w:r>
      <w:r w:rsidR="00D76DD9">
        <w:t>v</w:t>
      </w:r>
      <w:r w:rsidR="009D7F63" w:rsidRPr="0073389C">
        <w:t xml:space="preserve">ýzvy na </w:t>
      </w:r>
      <w:r w:rsidR="00950C3C">
        <w:t>predloženie ponuky</w:t>
      </w:r>
      <w:r w:rsidR="00950C3C" w:rsidRPr="0073389C">
        <w:t xml:space="preserve"> </w:t>
      </w:r>
      <w:r w:rsidR="009D7F63" w:rsidRPr="0073389C">
        <w:t>na svojom alebo inom vhodnom webovom sídle</w:t>
      </w:r>
      <w:r w:rsidR="00950C3C">
        <w:t xml:space="preserve"> alebo v printových médiách</w:t>
      </w:r>
      <w:r w:rsidR="009D7F63" w:rsidRPr="0073389C">
        <w:t xml:space="preserve"> 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28BC854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7B6514C" w:rsidR="00AA1C85"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w:t>
      </w:r>
      <w:r w:rsidR="00DA0B7D" w:rsidRPr="00DA0B7D">
        <w:t xml:space="preserve">v ten istý deň ako zverejní výzvu na súťaž (výzvu na predkladanie ponúk) a 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28F767D9" w14:textId="77777777" w:rsidR="00AA1C85" w:rsidRDefault="00AA1C85" w:rsidP="00AA1C85">
      <w:pPr>
        <w:tabs>
          <w:tab w:val="left" w:pos="1014"/>
        </w:tabs>
        <w:spacing w:before="120" w:after="120" w:line="288" w:lineRule="auto"/>
        <w:jc w:val="both"/>
      </w:pPr>
      <w:r>
        <w:t>Vyššie uvedené úkony (zverejnenie výzvy, zaslanie informácie o zverejnení výzvy a zaslanie výzvy minimálne 3 vybraným záujemcom) musia byť prijímateľom realizované v rovnaký deň.</w:t>
      </w:r>
    </w:p>
    <w:p w14:paraId="76034677" w14:textId="3657BE6F" w:rsidR="00AA1C85" w:rsidRDefault="00AA1C85" w:rsidP="00AA1C85">
      <w:pPr>
        <w:tabs>
          <w:tab w:val="left" w:pos="1014"/>
        </w:tabs>
        <w:spacing w:before="120" w:after="120" w:line="288" w:lineRule="auto"/>
        <w:jc w:val="both"/>
      </w:pPr>
      <w:r>
        <w:t>Pokiaľ prijímateľ nedodrží povinnosť zaslať túto výzvu vybraným záujemcom v tom istom dni ako o nej informuje zaslaním informácie na osobitný e-mailový kontakt zakazkycko@vlada.gov.sk, je povinný pristúpiť k primeranému predĺženiu lehoty na predkladanie ponúk.</w:t>
      </w:r>
    </w:p>
    <w:p w14:paraId="7A55D33C" w14:textId="743D2051" w:rsidR="009D7F63" w:rsidRPr="0073389C"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w:t>
      </w:r>
      <w:r w:rsidR="00D53C88" w:rsidRPr="00D53C88">
        <w:t xml:space="preserve"> 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w:t>
      </w:r>
      <w:r w:rsidRPr="0073389C">
        <w:lastRenderedPageBreak/>
        <w:t xml:space="preserve">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0C75CF18"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09"/>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356" w:name="_Toc440372886"/>
      <w:bookmarkStart w:id="357" w:name="_Toc440636397"/>
      <w:r w:rsidRPr="0073389C">
        <w:rPr>
          <w:lang w:val="sk-SK"/>
        </w:rPr>
        <w:t>Zákazky nespadajúce pod zákon o verejnom obstarávaní</w:t>
      </w:r>
      <w:bookmarkEnd w:id="356"/>
      <w:bookmarkEnd w:id="357"/>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 xml:space="preserve">k zadávaniu zákaziek nespadajúcich </w:t>
      </w:r>
      <w:r w:rsidR="005C00EC" w:rsidRPr="005C00EC">
        <w:lastRenderedPageBreak/>
        <w:t>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lastRenderedPageBreak/>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6DFFDCE3" w:rsidR="009D7F63" w:rsidRDefault="004A5C0C" w:rsidP="009D7F63">
      <w:pPr>
        <w:autoSpaceDE w:val="0"/>
        <w:autoSpaceDN w:val="0"/>
        <w:adjustRightInd w:val="0"/>
        <w:spacing w:before="120" w:after="120" w:line="288" w:lineRule="auto"/>
        <w:jc w:val="both"/>
      </w:pPr>
      <w:r w:rsidRPr="004A5C0C">
        <w:lastRenderedPageBreak/>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lastRenderedPageBreak/>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358" w:name="_Toc440372887"/>
      <w:bookmarkStart w:id="359" w:name="_Toc440636398"/>
      <w:r w:rsidRPr="0073389C">
        <w:rPr>
          <w:lang w:val="sk-SK"/>
        </w:rPr>
        <w:t>Konflikt záujmov</w:t>
      </w:r>
      <w:bookmarkEnd w:id="358"/>
      <w:bookmarkEnd w:id="35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lastRenderedPageBreak/>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0"/>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1"/>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2"/>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lastRenderedPageBreak/>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3"/>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lastRenderedPageBreak/>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w:t>
            </w:r>
            <w:r w:rsidRPr="0073389C">
              <w:lastRenderedPageBreak/>
              <w:t>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lastRenderedPageBreak/>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360" w:name="_Toc410907878"/>
      <w:bookmarkStart w:id="361" w:name="_Toc440372888"/>
      <w:bookmarkStart w:id="362" w:name="_Toc440636399"/>
      <w:r w:rsidRPr="0073389C">
        <w:rPr>
          <w:lang w:val="sk-SK"/>
        </w:rPr>
        <w:t>Informačný systém (ITMS2014+)</w:t>
      </w:r>
      <w:bookmarkEnd w:id="360"/>
      <w:bookmarkEnd w:id="361"/>
      <w:bookmarkEnd w:id="36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lastRenderedPageBreak/>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4"/>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363" w:name="_Toc440372889"/>
      <w:bookmarkStart w:id="364" w:name="_Toc440636400"/>
      <w:r w:rsidRPr="0073389C">
        <w:rPr>
          <w:lang w:val="sk-SK"/>
        </w:rPr>
        <w:t>Informovanie a komunikácia</w:t>
      </w:r>
      <w:bookmarkEnd w:id="363"/>
      <w:bookmarkEnd w:id="364"/>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9" w:history="1">
        <w:r w:rsidRPr="0073389C">
          <w:rPr>
            <w:rStyle w:val="Hypertextovprepojenie"/>
          </w:rPr>
          <w:t>www.opevs.eu</w:t>
        </w:r>
      </w:hyperlink>
      <w:ins w:id="365" w:author="Zuzana Hušeková" w:date="2018-08-30T09:22:00Z">
        <w:r w:rsidR="00DF5D23">
          <w:rPr>
            <w:rStyle w:val="Hypertextovprepojenie"/>
          </w:rPr>
          <w:t>,</w:t>
        </w:r>
      </w:ins>
      <w:ins w:id="366" w:author="Zuzana Hušeková" w:date="2018-08-28T15:08:00Z">
        <w:r w:rsidR="005B7659">
          <w:rPr>
            <w:rStyle w:val="Hypertextovprepojenie"/>
          </w:rPr>
          <w:t xml:space="preserve"> </w:t>
        </w:r>
      </w:ins>
      <w:ins w:id="367" w:author="Zuzana Hušeková" w:date="2018-08-28T15:09:00Z">
        <w:r w:rsidR="005B7659">
          <w:rPr>
            <w:rStyle w:val="Hypertextovprepojenie"/>
          </w:rPr>
          <w:t>resp. www.reformuj.sk</w:t>
        </w:r>
      </w:ins>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lastRenderedPageBreak/>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368" w:name="_Toc440372890"/>
      <w:bookmarkStart w:id="369" w:name="_Toc440636401"/>
      <w:bookmarkStart w:id="370" w:name="_Toc410907880"/>
      <w:r w:rsidRPr="0073389C">
        <w:rPr>
          <w:rFonts w:ascii="Arial" w:hAnsi="Arial"/>
          <w:lang w:val="sk-SK"/>
        </w:rPr>
        <w:lastRenderedPageBreak/>
        <w:t>Kontrola a overovanie oprávnenosti výdavkov</w:t>
      </w:r>
      <w:bookmarkEnd w:id="368"/>
      <w:bookmarkEnd w:id="369"/>
      <w:r w:rsidRPr="0073389C">
        <w:rPr>
          <w:rFonts w:ascii="Arial" w:hAnsi="Arial"/>
          <w:lang w:val="sk-SK"/>
        </w:rPr>
        <w:t xml:space="preserve"> </w:t>
      </w:r>
      <w:bookmarkEnd w:id="370"/>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371" w:name="_Toc410907881"/>
      <w:bookmarkStart w:id="372" w:name="_Toc440372891"/>
      <w:bookmarkStart w:id="373" w:name="_Toc440636402"/>
      <w:r w:rsidRPr="0073389C">
        <w:rPr>
          <w:lang w:val="sk-SK"/>
        </w:rPr>
        <w:t xml:space="preserve">Administratívna </w:t>
      </w:r>
      <w:r w:rsidR="00F17DE9">
        <w:rPr>
          <w:lang w:val="sk-SK"/>
        </w:rPr>
        <w:t xml:space="preserve">finančná </w:t>
      </w:r>
      <w:r w:rsidRPr="0073389C">
        <w:rPr>
          <w:lang w:val="sk-SK"/>
        </w:rPr>
        <w:t>kontrola</w:t>
      </w:r>
      <w:bookmarkEnd w:id="371"/>
      <w:bookmarkEnd w:id="372"/>
      <w:bookmarkEnd w:id="373"/>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374" w:name="_Toc410907882"/>
      <w:bookmarkStart w:id="375" w:name="_Toc440372892"/>
      <w:bookmarkStart w:id="376" w:name="_Toc440636403"/>
      <w:r>
        <w:rPr>
          <w:lang w:val="sk-SK"/>
        </w:rPr>
        <w:t>Finančná k</w:t>
      </w:r>
      <w:r w:rsidR="009D7F63" w:rsidRPr="0073389C">
        <w:rPr>
          <w:lang w:val="sk-SK"/>
        </w:rPr>
        <w:t>ontrola na mieste</w:t>
      </w:r>
      <w:bookmarkEnd w:id="374"/>
      <w:bookmarkEnd w:id="375"/>
      <w:bookmarkEnd w:id="376"/>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411D87">
      <w:pPr>
        <w:pStyle w:val="Odsekzoznamu"/>
        <w:numPr>
          <w:ilvl w:val="2"/>
          <w:numId w:val="12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377"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378" w:name="_Toc440372893"/>
      <w:bookmarkStart w:id="379" w:name="_Toc440636404"/>
      <w:r w:rsidRPr="0073389C">
        <w:rPr>
          <w:rFonts w:ascii="Arial" w:hAnsi="Arial"/>
          <w:lang w:val="sk-SK"/>
        </w:rPr>
        <w:lastRenderedPageBreak/>
        <w:t>Pr</w:t>
      </w:r>
      <w:r>
        <w:rPr>
          <w:rFonts w:ascii="Arial" w:hAnsi="Arial"/>
          <w:lang w:val="sk-SK"/>
        </w:rPr>
        <w:t>echodné a záverečné ustanovenia</w:t>
      </w:r>
      <w:bookmarkEnd w:id="378"/>
      <w:bookmarkEnd w:id="379"/>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380" w:name="_Toc440372894"/>
      <w:bookmarkStart w:id="381" w:name="_Toc440636405"/>
      <w:r w:rsidRPr="0073389C">
        <w:rPr>
          <w:rFonts w:ascii="Arial" w:hAnsi="Arial"/>
          <w:lang w:val="sk-SK"/>
        </w:rPr>
        <w:lastRenderedPageBreak/>
        <w:t>Prílohy</w:t>
      </w:r>
      <w:bookmarkEnd w:id="377"/>
      <w:bookmarkEnd w:id="380"/>
      <w:bookmarkEnd w:id="381"/>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22F16D7B"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del w:id="382" w:author="Miruška Hrabčáková" w:date="2018-08-28T10:04:00Z">
        <w:r w:rsidRPr="002255EE" w:rsidDel="000A3901">
          <w:rPr>
            <w:rFonts w:ascii="Arial" w:hAnsi="Arial" w:cs="Arial"/>
            <w:iCs/>
            <w:sz w:val="19"/>
            <w:szCs w:val="19"/>
            <w:lang w:val="sk-SK"/>
          </w:rPr>
          <w:delText>Zjednodušený p</w:delText>
        </w:r>
      </w:del>
      <w:ins w:id="383" w:author="Miruška Hrabčáková" w:date="2018-08-28T10:04:00Z">
        <w:r w:rsidR="000A3901">
          <w:rPr>
            <w:rFonts w:ascii="Arial" w:hAnsi="Arial" w:cs="Arial"/>
            <w:iCs/>
            <w:sz w:val="19"/>
            <w:szCs w:val="19"/>
            <w:lang w:val="sk-SK"/>
          </w:rPr>
          <w:t>P</w:t>
        </w:r>
      </w:ins>
      <w:r w:rsidRPr="002255EE">
        <w:rPr>
          <w:rFonts w:ascii="Arial" w:hAnsi="Arial" w:cs="Arial"/>
          <w:iCs/>
          <w:sz w:val="19"/>
          <w:szCs w:val="19"/>
          <w:lang w:val="sk-SK"/>
        </w:rPr>
        <w:t xml:space="preserve">racovný výkaz </w:t>
      </w:r>
    </w:p>
    <w:p w14:paraId="7A55D511" w14:textId="2C1B4195" w:rsidR="009D7F63" w:rsidDel="005E3DBE" w:rsidRDefault="00C2412C" w:rsidP="00C2412C">
      <w:pPr>
        <w:pStyle w:val="Default"/>
        <w:spacing w:before="120" w:after="120" w:line="288" w:lineRule="auto"/>
        <w:ind w:left="360"/>
        <w:jc w:val="both"/>
        <w:rPr>
          <w:del w:id="384" w:author="Zuzana Hušeková" w:date="2018-08-31T10:20:00Z"/>
          <w:rFonts w:ascii="Arial" w:hAnsi="Arial" w:cs="Arial"/>
          <w:iCs/>
          <w:sz w:val="19"/>
          <w:szCs w:val="19"/>
          <w:lang w:val="sk-SK"/>
        </w:rPr>
      </w:pPr>
      <w:del w:id="385" w:author="Zuzana Hušeková" w:date="2018-08-31T10:20:00Z">
        <w:r w:rsidDel="005E3DBE">
          <w:rPr>
            <w:rFonts w:ascii="Arial" w:hAnsi="Arial" w:cs="Arial"/>
            <w:iCs/>
            <w:sz w:val="19"/>
            <w:szCs w:val="19"/>
            <w:lang w:val="sk-SK"/>
          </w:rPr>
          <w:delText>7</w:delText>
        </w:r>
        <w:r w:rsidR="004A7C03" w:rsidDel="005E3DBE">
          <w:rPr>
            <w:rFonts w:ascii="Arial" w:hAnsi="Arial" w:cs="Arial"/>
            <w:iCs/>
            <w:sz w:val="19"/>
            <w:szCs w:val="19"/>
            <w:lang w:val="sk-SK"/>
          </w:rPr>
          <w:delText>.</w:delText>
        </w:r>
        <w:r w:rsidDel="005E3DBE">
          <w:rPr>
            <w:rFonts w:ascii="Arial" w:hAnsi="Arial" w:cs="Arial"/>
            <w:iCs/>
            <w:sz w:val="19"/>
            <w:szCs w:val="19"/>
            <w:lang w:val="sk-SK"/>
          </w:rPr>
          <w:delText xml:space="preserve"> </w:delText>
        </w:r>
        <w:r w:rsidR="00D9630C" w:rsidDel="005E3DBE">
          <w:rPr>
            <w:rFonts w:ascii="Arial" w:hAnsi="Arial" w:cs="Arial"/>
            <w:iCs/>
            <w:sz w:val="19"/>
            <w:szCs w:val="19"/>
            <w:lang w:val="sk-SK"/>
          </w:rPr>
          <w:delText xml:space="preserve"> </w:delText>
        </w:r>
        <w:r w:rsidR="00D96259" w:rsidDel="005E3DBE">
          <w:rPr>
            <w:rFonts w:ascii="Arial" w:hAnsi="Arial" w:cs="Arial"/>
            <w:iCs/>
            <w:sz w:val="19"/>
            <w:szCs w:val="19"/>
            <w:lang w:val="sk-SK"/>
          </w:rPr>
          <w:delText xml:space="preserve">  </w:delText>
        </w:r>
        <w:r w:rsidR="009D7F63" w:rsidRPr="002255EE" w:rsidDel="005E3DBE">
          <w:rPr>
            <w:rFonts w:ascii="Arial" w:hAnsi="Arial" w:cs="Arial"/>
            <w:iCs/>
            <w:sz w:val="19"/>
            <w:szCs w:val="19"/>
            <w:lang w:val="sk-SK"/>
          </w:rPr>
          <w:delText>Všeobecný pracovný výkaz</w:delText>
        </w:r>
      </w:del>
      <w:ins w:id="386" w:author="Miruška Hrabčáková" w:date="2018-08-28T08:46:00Z">
        <w:del w:id="387" w:author="Zuzana Hušeková" w:date="2018-08-31T10:20:00Z">
          <w:r w:rsidR="00741244" w:rsidDel="005E3DBE">
            <w:rPr>
              <w:rFonts w:ascii="Arial" w:hAnsi="Arial" w:cs="Arial"/>
              <w:iCs/>
              <w:sz w:val="19"/>
              <w:szCs w:val="19"/>
              <w:lang w:val="sk-SK"/>
            </w:rPr>
            <w:delText>Pracovný výkaz – dodávka služieb</w:delText>
          </w:r>
        </w:del>
      </w:ins>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0"/>
      <w:headerReference w:type="default" r:id="rId31"/>
      <w:footerReference w:type="even" r:id="rId32"/>
      <w:footerReference w:type="default" r:id="rId33"/>
      <w:headerReference w:type="first" r:id="rId34"/>
      <w:footerReference w:type="first" r:id="rId35"/>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91475" w14:textId="77777777" w:rsidR="00CE258A" w:rsidRDefault="00CE258A">
      <w:r>
        <w:separator/>
      </w:r>
    </w:p>
    <w:p w14:paraId="0F22D8EC" w14:textId="77777777" w:rsidR="00CE258A" w:rsidRDefault="00CE258A"/>
  </w:endnote>
  <w:endnote w:type="continuationSeparator" w:id="0">
    <w:p w14:paraId="642F13E8" w14:textId="77777777" w:rsidR="00CE258A" w:rsidRDefault="00CE258A">
      <w:r>
        <w:continuationSeparator/>
      </w:r>
    </w:p>
    <w:p w14:paraId="7D1B87F7" w14:textId="77777777" w:rsidR="00CE258A" w:rsidRDefault="00CE258A"/>
  </w:endnote>
  <w:endnote w:type="continuationNotice" w:id="1">
    <w:p w14:paraId="2D4CAD0F" w14:textId="77777777" w:rsidR="00CE258A" w:rsidRDefault="00CE25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200FB9" w:rsidRDefault="00200FB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200FB9" w:rsidRDefault="00200FB9">
    <w:pPr>
      <w:pStyle w:val="Pta"/>
      <w:jc w:val="right"/>
    </w:pPr>
    <w:r>
      <w:fldChar w:fldCharType="begin"/>
    </w:r>
    <w:r>
      <w:instrText xml:space="preserve"> PAGE   \* MERGEFORMAT </w:instrText>
    </w:r>
    <w:r>
      <w:fldChar w:fldCharType="separate"/>
    </w:r>
    <w:r w:rsidR="00EB0450">
      <w:rPr>
        <w:noProof/>
      </w:rPr>
      <w:t>80</w:t>
    </w:r>
    <w:r>
      <w:rPr>
        <w:noProof/>
      </w:rPr>
      <w:fldChar w:fldCharType="end"/>
    </w:r>
  </w:p>
  <w:p w14:paraId="5596B515" w14:textId="77777777" w:rsidR="00200FB9" w:rsidRPr="003530AF" w:rsidRDefault="00200FB9"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200FB9" w:rsidRDefault="00200FB9">
        <w:pPr>
          <w:pStyle w:val="Pta"/>
          <w:jc w:val="right"/>
        </w:pPr>
        <w:r>
          <w:fldChar w:fldCharType="begin"/>
        </w:r>
        <w:r>
          <w:instrText>PAGE   \* MERGEFORMAT</w:instrText>
        </w:r>
        <w:r>
          <w:fldChar w:fldCharType="separate"/>
        </w:r>
        <w:r w:rsidR="00DA596B" w:rsidRPr="00DA596B">
          <w:rPr>
            <w:noProof/>
            <w:lang w:val="sk-SK"/>
          </w:rPr>
          <w:t>1</w:t>
        </w:r>
        <w:r>
          <w:fldChar w:fldCharType="end"/>
        </w:r>
      </w:p>
    </w:sdtContent>
  </w:sdt>
  <w:p w14:paraId="3B48FDCA" w14:textId="77777777" w:rsidR="00200FB9" w:rsidRDefault="00200FB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2537C" w14:textId="77777777" w:rsidR="00CE258A" w:rsidRDefault="00CE258A">
      <w:r>
        <w:separator/>
      </w:r>
    </w:p>
    <w:p w14:paraId="4DE9A073" w14:textId="77777777" w:rsidR="00CE258A" w:rsidRDefault="00CE258A"/>
  </w:footnote>
  <w:footnote w:type="continuationSeparator" w:id="0">
    <w:p w14:paraId="760925AF" w14:textId="77777777" w:rsidR="00CE258A" w:rsidRDefault="00CE258A">
      <w:r>
        <w:continuationSeparator/>
      </w:r>
    </w:p>
    <w:p w14:paraId="57F7AD9F" w14:textId="77777777" w:rsidR="00CE258A" w:rsidRDefault="00CE258A"/>
  </w:footnote>
  <w:footnote w:type="continuationNotice" w:id="1">
    <w:p w14:paraId="6C4E25D5" w14:textId="77777777" w:rsidR="00CE258A" w:rsidRDefault="00CE258A"/>
  </w:footnote>
  <w:footnote w:id="2">
    <w:p w14:paraId="7A55D546" w14:textId="77777777" w:rsidR="00200FB9" w:rsidRPr="009D7F63" w:rsidRDefault="00200FB9"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200FB9" w:rsidRPr="009D7F63" w:rsidRDefault="00200FB9"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200FB9" w:rsidRPr="009D7F63" w:rsidRDefault="00200FB9"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A55D549" w14:textId="77777777" w:rsidR="00200FB9" w:rsidRPr="009D7F63" w:rsidRDefault="00200FB9"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440A1364" w14:textId="5D093E76" w:rsidR="00200FB9" w:rsidRPr="003911A6" w:rsidRDefault="00200FB9">
      <w:pPr>
        <w:pStyle w:val="Textpoznmkypodiarou"/>
        <w:rPr>
          <w:del w:id="86"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7">
    <w:p w14:paraId="28C505C7" w14:textId="115896DC" w:rsidR="00200FB9" w:rsidRPr="00F20EE9" w:rsidRDefault="00200FB9">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8">
    <w:p w14:paraId="08D19436" w14:textId="667CCAA7" w:rsidR="00200FB9" w:rsidRPr="005D70A1" w:rsidRDefault="00200FB9">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9">
    <w:p w14:paraId="0DDD8E63" w14:textId="622450AC" w:rsidR="00200FB9" w:rsidRPr="00EA330D" w:rsidRDefault="00200FB9" w:rsidP="00936C83">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0">
    <w:p w14:paraId="6CC7BD3B" w14:textId="5832019B" w:rsidR="00200FB9" w:rsidRPr="00E25071" w:rsidRDefault="00200FB9"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200FB9" w:rsidRPr="009D7F63" w:rsidRDefault="00200FB9"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200FB9" w:rsidRPr="009D7F63" w:rsidRDefault="00200FB9">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200FB9" w:rsidRPr="007D7535" w:rsidRDefault="00200FB9"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200FB9" w:rsidRPr="009D7F63" w:rsidRDefault="00200FB9"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200FB9" w:rsidRPr="009D7F63" w:rsidRDefault="00200FB9"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200FB9" w:rsidRPr="009D7F63" w:rsidRDefault="00200FB9"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200FB9" w:rsidRPr="009D7F63" w:rsidRDefault="00200FB9"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200FB9" w:rsidRPr="009D7F63" w:rsidRDefault="00200FB9"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200FB9" w:rsidRPr="009D7F63" w:rsidRDefault="00200FB9"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200FB9" w:rsidRPr="009D7F63" w:rsidRDefault="00200FB9"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200FB9" w:rsidRPr="009D7F63" w:rsidRDefault="00200FB9"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200FB9" w:rsidRPr="009D7F63" w:rsidRDefault="00200FB9"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200FB9" w:rsidRPr="00041D2E" w:rsidRDefault="00200FB9" w:rsidP="00041D2E">
      <w:pPr>
        <w:pStyle w:val="Textpoznmkypodiarou"/>
        <w:rPr>
          <w:lang w:val="sk-SK"/>
        </w:rPr>
      </w:pPr>
      <w:r w:rsidRPr="009D7F63">
        <w:rPr>
          <w:rFonts w:cs="Arial"/>
          <w:szCs w:val="16"/>
          <w:lang w:val="sk-SK" w:eastAsia="cs-CZ"/>
        </w:rPr>
        <w:t>4. pohonné hmoty.</w:t>
      </w:r>
    </w:p>
  </w:footnote>
  <w:footnote w:id="16">
    <w:p w14:paraId="7A55D551" w14:textId="77777777" w:rsidR="00200FB9" w:rsidRPr="009D7F63" w:rsidRDefault="00200FB9"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200FB9" w:rsidRPr="009D7F63" w:rsidRDefault="00200FB9"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200FB9" w:rsidRPr="009D7F63" w:rsidRDefault="00200FB9"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200FB9" w:rsidRDefault="00200FB9"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200FB9" w:rsidRPr="009D7F63" w:rsidRDefault="00200FB9">
      <w:pPr>
        <w:pStyle w:val="Textpoznmkypodiarou"/>
        <w:rPr>
          <w:rFonts w:cs="Arial"/>
          <w:szCs w:val="16"/>
          <w:lang w:val="sk-SK"/>
        </w:rPr>
      </w:pPr>
    </w:p>
  </w:footnote>
  <w:footnote w:id="20">
    <w:p w14:paraId="7A55D555" w14:textId="77777777" w:rsidR="00200FB9" w:rsidRPr="009D7F63" w:rsidRDefault="00200FB9"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14:paraId="0274D41C" w14:textId="77777777" w:rsidR="00200FB9" w:rsidRPr="006E4CC8" w:rsidRDefault="00200FB9"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200FB9" w:rsidRPr="007F7349" w:rsidRDefault="00200FB9"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200FB9" w:rsidRPr="007F7349" w:rsidRDefault="00200FB9"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200FB9" w:rsidRPr="007F7349" w:rsidRDefault="00200FB9"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200FB9" w:rsidRPr="00F41F62" w:rsidRDefault="00200FB9"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200FB9" w:rsidRPr="009D7F63" w:rsidRDefault="00200FB9"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2C0A5128" w14:textId="77777777" w:rsidR="00200FB9" w:rsidRDefault="00200FB9"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4">
    <w:p w14:paraId="7E1B0128" w14:textId="77777777" w:rsidR="00200FB9" w:rsidRDefault="00200FB9"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5">
    <w:p w14:paraId="6D0863AC" w14:textId="77777777" w:rsidR="00200FB9" w:rsidRDefault="00200FB9"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6">
    <w:p w14:paraId="4FEE481D" w14:textId="479E076B" w:rsidR="00200FB9" w:rsidRPr="004F28ED" w:rsidRDefault="00200FB9">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7">
    <w:p w14:paraId="5DB7D518" w14:textId="0F23E2AC" w:rsidR="00200FB9" w:rsidRPr="00867B4C" w:rsidRDefault="00200FB9"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28">
    <w:p w14:paraId="3B927676" w14:textId="0B338479" w:rsidR="00200FB9" w:rsidRPr="00965E93" w:rsidRDefault="00200FB9"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9">
    <w:p w14:paraId="7A55D557" w14:textId="52DFEF6A" w:rsidR="00200FB9" w:rsidRPr="009D7F63" w:rsidRDefault="00200FB9"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0">
    <w:p w14:paraId="7A55D558" w14:textId="77777777" w:rsidR="00200FB9" w:rsidRPr="009D7F63" w:rsidRDefault="00200FB9"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1">
    <w:p w14:paraId="17C29017" w14:textId="77777777" w:rsidR="00200FB9" w:rsidRPr="009D7F63" w:rsidRDefault="00200FB9"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2">
    <w:p w14:paraId="7A55D559" w14:textId="77777777" w:rsidR="00200FB9" w:rsidRPr="009D7F63" w:rsidRDefault="00200FB9"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200FB9" w:rsidRPr="009D7F63" w:rsidRDefault="00200FB9"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3">
    <w:p w14:paraId="7A55D55B" w14:textId="77777777" w:rsidR="00200FB9" w:rsidRPr="009D7F63" w:rsidRDefault="00200FB9"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4">
    <w:p w14:paraId="7A55D55C" w14:textId="77777777" w:rsidR="00200FB9" w:rsidRPr="009D7F63" w:rsidRDefault="00200FB9"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5">
    <w:p w14:paraId="7A55D55D" w14:textId="77777777" w:rsidR="00200FB9" w:rsidRPr="009D7F63" w:rsidRDefault="00200FB9"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200FB9" w:rsidRPr="009D7F63" w:rsidRDefault="00200FB9"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6">
    <w:p w14:paraId="7A55D55F" w14:textId="333E477A" w:rsidR="00200FB9" w:rsidRPr="00062F88" w:rsidRDefault="00200FB9"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7">
    <w:p w14:paraId="02F4C726" w14:textId="77777777" w:rsidR="00200FB9" w:rsidRDefault="00200FB9" w:rsidP="009B4AEF">
      <w:pPr>
        <w:pStyle w:val="Textpoznmkypodiarou"/>
        <w:jc w:val="both"/>
      </w:pPr>
      <w:r>
        <w:rPr>
          <w:rStyle w:val="Odkaznapoznmkupodiarou"/>
        </w:rPr>
        <w:footnoteRef/>
      </w:r>
      <w:r>
        <w:t xml:space="preserve"> Priznanie odmeny príslušnému zamestnancovi musí byť náležite zdôvodnené.</w:t>
      </w:r>
    </w:p>
  </w:footnote>
  <w:footnote w:id="38">
    <w:p w14:paraId="04763B2B" w14:textId="5A5D2FAF" w:rsidR="00200FB9" w:rsidRPr="00F72B7B" w:rsidRDefault="00200FB9"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9">
    <w:p w14:paraId="0388B3E2" w14:textId="4D28868F" w:rsidR="00200FB9" w:rsidRDefault="00200FB9"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0">
    <w:p w14:paraId="2E6985A0" w14:textId="77777777" w:rsidR="00200FB9" w:rsidRDefault="00200FB9"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1">
    <w:p w14:paraId="7A55D560" w14:textId="5738DA04" w:rsidR="00200FB9" w:rsidRPr="00027286" w:rsidRDefault="00200FB9"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2">
    <w:p w14:paraId="15B0D0EB" w14:textId="3E15725B" w:rsidR="00200FB9" w:rsidRPr="00AF0A84" w:rsidRDefault="00200FB9">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3">
    <w:p w14:paraId="7A55D564" w14:textId="77777777" w:rsidR="00200FB9" w:rsidRPr="009D7F63" w:rsidRDefault="00200FB9"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4">
    <w:p w14:paraId="6A48E5FC" w14:textId="67F6A6F7" w:rsidR="00200FB9" w:rsidRPr="00B275B2" w:rsidRDefault="00200FB9"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5">
    <w:p w14:paraId="75442DCC" w14:textId="77777777"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6">
    <w:p w14:paraId="539DE3AB" w14:textId="77777777"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7">
    <w:p w14:paraId="6B33FB00" w14:textId="77777777"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8">
    <w:p w14:paraId="44310DB6" w14:textId="77777777"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9">
    <w:p w14:paraId="28E7C95F" w14:textId="0B437969"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0">
    <w:p w14:paraId="250CEFBD" w14:textId="33B32087" w:rsidR="00200FB9" w:rsidRPr="00923BC1" w:rsidRDefault="00200FB9"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1">
    <w:p w14:paraId="414F1A43" w14:textId="265724BA" w:rsidR="00200FB9" w:rsidRPr="00772F95" w:rsidRDefault="00200FB9"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2">
    <w:p w14:paraId="0C4735BA" w14:textId="1928CC24" w:rsidR="00200FB9" w:rsidRPr="008A522F" w:rsidRDefault="00200FB9"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3">
    <w:p w14:paraId="038A96C2" w14:textId="13120178" w:rsidR="00200FB9" w:rsidRPr="00CE0C11" w:rsidRDefault="00200FB9"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4">
    <w:p w14:paraId="59C496F8" w14:textId="77777777" w:rsidR="00200FB9" w:rsidRPr="00621D47" w:rsidRDefault="00200FB9"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5">
    <w:p w14:paraId="70BE8EFD" w14:textId="4D3737B4" w:rsidR="00200FB9" w:rsidRPr="00391F1C" w:rsidRDefault="00200FB9"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6">
    <w:p w14:paraId="7A55D567" w14:textId="77777777" w:rsidR="00200FB9" w:rsidRPr="009D7F63" w:rsidRDefault="00200FB9"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7">
    <w:p w14:paraId="7A55D568" w14:textId="77777777" w:rsidR="00200FB9" w:rsidRPr="009D7F63" w:rsidRDefault="00200FB9"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8">
    <w:p w14:paraId="7A55D569" w14:textId="77777777" w:rsidR="00200FB9" w:rsidRPr="009D7F63" w:rsidRDefault="00200FB9"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9">
    <w:p w14:paraId="7A55D56A" w14:textId="77777777" w:rsidR="00200FB9" w:rsidRPr="009D7F63" w:rsidRDefault="00200FB9"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0">
    <w:p w14:paraId="7A55D56B" w14:textId="77777777" w:rsidR="00200FB9" w:rsidRPr="009D7F63" w:rsidRDefault="00200FB9"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1">
    <w:p w14:paraId="7A55D56E" w14:textId="416A13B1" w:rsidR="00200FB9" w:rsidRPr="009D7F63" w:rsidRDefault="00200FB9"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2">
    <w:p w14:paraId="7DAB27E8" w14:textId="77777777" w:rsidR="00200FB9" w:rsidRPr="00405EED" w:rsidRDefault="00200FB9"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3">
    <w:p w14:paraId="7A55D570" w14:textId="36F68E99" w:rsidR="00200FB9" w:rsidRPr="009D7F63" w:rsidRDefault="00200FB9"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4">
    <w:p w14:paraId="7A55D571" w14:textId="77777777" w:rsidR="00200FB9" w:rsidRPr="009D7F63" w:rsidRDefault="00200FB9"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5">
    <w:p w14:paraId="7A55D573" w14:textId="77777777" w:rsidR="00200FB9" w:rsidRPr="009D7F63" w:rsidRDefault="00200FB9"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6">
    <w:p w14:paraId="7A55D574" w14:textId="77777777" w:rsidR="00200FB9" w:rsidRPr="009D7F63" w:rsidRDefault="00200FB9"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7">
    <w:p w14:paraId="7A55D575" w14:textId="2BC95C86" w:rsidR="00200FB9" w:rsidRPr="009D7F63" w:rsidRDefault="00200FB9"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8">
    <w:p w14:paraId="7A55D578" w14:textId="77777777" w:rsidR="00200FB9" w:rsidRPr="009D7F63" w:rsidRDefault="00200FB9"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9">
    <w:p w14:paraId="4F8F3C8B" w14:textId="77777777" w:rsidR="00200FB9" w:rsidRPr="009D7F63" w:rsidRDefault="00200FB9"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0">
    <w:p w14:paraId="451277DD" w14:textId="77777777" w:rsidR="00200FB9" w:rsidRPr="009D7F63" w:rsidRDefault="00200FB9"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1">
    <w:p w14:paraId="7A55D579" w14:textId="67088258" w:rsidR="00200FB9" w:rsidRPr="009D7F63" w:rsidRDefault="00200FB9"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2">
    <w:p w14:paraId="45573155" w14:textId="14B40576" w:rsidR="00200FB9" w:rsidRPr="001A7C8D" w:rsidRDefault="00200FB9">
      <w:pPr>
        <w:pStyle w:val="Textpoznmkypodiarou"/>
        <w:rPr>
          <w:lang w:val="sk-SK"/>
        </w:rPr>
      </w:pPr>
      <w:r>
        <w:rPr>
          <w:rStyle w:val="Odkaznapoznmkupodiarou"/>
        </w:rPr>
        <w:footnoteRef/>
      </w:r>
      <w:r>
        <w:t xml:space="preserve"> V zmysle ustanovenia § 22 ods. 2 zákona o finančnej kontrole</w:t>
      </w:r>
    </w:p>
  </w:footnote>
  <w:footnote w:id="73">
    <w:p w14:paraId="7A55D57A" w14:textId="77777777" w:rsidR="00200FB9" w:rsidRPr="009D7F63" w:rsidRDefault="00200FB9"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200FB9" w:rsidRPr="009D7F63" w:rsidRDefault="00200FB9">
      <w:pPr>
        <w:pStyle w:val="Textpoznmkypodiarou"/>
        <w:rPr>
          <w:rFonts w:cs="Arial"/>
          <w:szCs w:val="16"/>
          <w:lang w:val="sk-SK"/>
        </w:rPr>
      </w:pPr>
    </w:p>
  </w:footnote>
  <w:footnote w:id="74">
    <w:p w14:paraId="7A55D57D" w14:textId="77777777" w:rsidR="00200FB9" w:rsidRPr="009D7F63" w:rsidRDefault="00200FB9"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5">
    <w:p w14:paraId="7A55D57E" w14:textId="77777777" w:rsidR="00200FB9" w:rsidRPr="009D7F63" w:rsidRDefault="00200FB9"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6">
    <w:p w14:paraId="7A55D57F" w14:textId="77777777" w:rsidR="00200FB9" w:rsidRPr="009D7F63" w:rsidRDefault="00200FB9"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7">
    <w:p w14:paraId="7A55D580" w14:textId="77777777" w:rsidR="00200FB9" w:rsidRPr="009D7F63" w:rsidRDefault="00200FB9"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8">
    <w:p w14:paraId="7A55D581" w14:textId="77777777"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9">
    <w:p w14:paraId="7A55D582" w14:textId="77777777" w:rsidR="00200FB9" w:rsidRPr="009D7F63" w:rsidRDefault="00200FB9"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0">
    <w:p w14:paraId="7A55D583" w14:textId="052EABFD" w:rsidR="00200FB9" w:rsidRPr="009D7F63" w:rsidRDefault="00200FB9"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200FB9" w:rsidRPr="009D7F63" w:rsidRDefault="00200FB9"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200FB9" w:rsidRPr="009D7F63" w:rsidRDefault="00200FB9"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200FB9" w:rsidRPr="002D4DD9" w:rsidRDefault="00200FB9"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1">
    <w:p w14:paraId="7A55D587" w14:textId="77777777" w:rsidR="00200FB9" w:rsidRPr="002D4DD9" w:rsidRDefault="00200FB9"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2">
    <w:p w14:paraId="7A55D588" w14:textId="1D10051B" w:rsidR="00200FB9" w:rsidRPr="00666AC8" w:rsidRDefault="00200FB9"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ins w:id="210" w:author="Branislav Horák" w:date="2018-08-28T12:57:00Z">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ins>
      <w:del w:id="211" w:author="Branislav Horák" w:date="2018-08-28T12:58:00Z">
        <w:r w:rsidRPr="002D4DD9" w:rsidDel="00627F92">
          <w:rPr>
            <w:rFonts w:ascii="Arial" w:hAnsi="Arial"/>
            <w:sz w:val="16"/>
            <w:lang w:val="sk-SK"/>
          </w:rPr>
          <w:delText>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delText>
        </w:r>
        <w:r w:rsidDel="00627F92">
          <w:rPr>
            <w:rFonts w:ascii="Arial" w:hAnsi="Arial"/>
            <w:sz w:val="16"/>
            <w:lang w:val="sk-SK"/>
          </w:rPr>
          <w:delText xml:space="preserve"> v rámci jednej aktivity</w:delText>
        </w:r>
        <w:r w:rsidRPr="002D4DD9" w:rsidDel="00627F92">
          <w:rPr>
            <w:rFonts w:ascii="Arial" w:hAnsi="Arial"/>
            <w:sz w:val="16"/>
            <w:lang w:val="sk-SK"/>
          </w:rPr>
          <w:delText xml:space="preserve">, t. j. </w:delText>
        </w:r>
        <w:r w:rsidRPr="002D4DD9" w:rsidDel="00627F92">
          <w:rPr>
            <w:rFonts w:ascii="Arial" w:hAnsi="Arial"/>
            <w:sz w:val="16"/>
            <w:u w:val="single"/>
            <w:lang w:val="sk-SK"/>
          </w:rPr>
          <w:delText xml:space="preserve">nevykonáva práce na základe dohody o prácach vykonávaných mimo pracovného pomeru ani iné činnosti </w:delText>
        </w:r>
        <w:r w:rsidRPr="00666AC8" w:rsidDel="00627F92">
          <w:rPr>
            <w:rFonts w:ascii="Arial" w:hAnsi="Arial"/>
            <w:sz w:val="16"/>
            <w:lang w:val="sk-SK"/>
          </w:rPr>
          <w:delTex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(napr. v priebehu kalendárneho mesiaca marec začal zamestnanec vykonávať ďalšiu činnosť, tak výdavky na činnosti vykázané prostredníctvom zjednodušeného pracovného výkazu budú neoprávnené od začiatku kalendárneho mesiaca marec).  </w:delText>
        </w:r>
      </w:del>
    </w:p>
  </w:footnote>
  <w:footnote w:id="83">
    <w:p w14:paraId="7A55D589" w14:textId="55F8A70D" w:rsidR="00200FB9" w:rsidRPr="002D4DD9" w:rsidDel="004056A2" w:rsidRDefault="00200FB9" w:rsidP="008A2C57">
      <w:pPr>
        <w:pStyle w:val="Textpoznmkypodiarou"/>
        <w:jc w:val="both"/>
        <w:rPr>
          <w:del w:id="223" w:author="Branislav Horák" w:date="2018-08-28T13:15:00Z"/>
          <w:rFonts w:cs="Arial"/>
          <w:szCs w:val="16"/>
          <w:lang w:val="sk-SK"/>
        </w:rPr>
      </w:pPr>
      <w:del w:id="224" w:author="Branislav Horák" w:date="2018-08-28T13:15:00Z">
        <w:r w:rsidRPr="009D7F63" w:rsidDel="004056A2">
          <w:rPr>
            <w:rStyle w:val="Odkaznapoznmkupodiarou"/>
            <w:rFonts w:cs="Arial"/>
            <w:szCs w:val="16"/>
          </w:rPr>
          <w:footnoteRef/>
        </w:r>
        <w:r w:rsidRPr="009D7F63" w:rsidDel="004056A2">
          <w:rPr>
            <w:rFonts w:cs="Arial"/>
            <w:szCs w:val="16"/>
          </w:rPr>
          <w:delText xml:space="preserve"> </w:delText>
        </w:r>
      </w:del>
      <w:ins w:id="225" w:author="Branislav Horák" w:date="2018-08-28T12:58:00Z">
        <w:del w:id="226" w:author="Branislav Horák" w:date="2018-08-28T13:15:00Z">
          <w:r w:rsidDel="004056A2">
            <w:rPr>
              <w:rFonts w:cs="Arial"/>
              <w:szCs w:val="16"/>
              <w:lang w:val="sk-SK"/>
            </w:rPr>
            <w:delText>Pracovný výkaz – dod</w:delText>
          </w:r>
        </w:del>
      </w:ins>
      <w:ins w:id="227" w:author="Branislav Horák" w:date="2018-08-28T13:02:00Z">
        <w:del w:id="228" w:author="Branislav Horák" w:date="2018-08-28T13:15:00Z">
          <w:r w:rsidDel="004056A2">
            <w:rPr>
              <w:rFonts w:cs="Arial"/>
              <w:szCs w:val="16"/>
              <w:lang w:val="sk-SK"/>
            </w:rPr>
            <w:delText>á</w:delText>
          </w:r>
        </w:del>
      </w:ins>
      <w:ins w:id="229" w:author="Branislav Horák" w:date="2018-08-28T12:58:00Z">
        <w:del w:id="230" w:author="Branislav Horák" w:date="2018-08-28T13:15:00Z">
          <w:r w:rsidDel="004056A2">
            <w:rPr>
              <w:rFonts w:cs="Arial"/>
              <w:szCs w:val="16"/>
              <w:lang w:val="sk-SK"/>
            </w:rPr>
            <w:delText>vka služieb</w:delText>
          </w:r>
        </w:del>
      </w:ins>
      <w:ins w:id="231" w:author="Branislav Horák" w:date="2018-08-28T13:02:00Z">
        <w:del w:id="232" w:author="Branislav Horák" w:date="2018-08-28T13:15:00Z">
          <w:r w:rsidDel="004056A2">
            <w:rPr>
              <w:rFonts w:cs="Arial"/>
              <w:szCs w:val="16"/>
              <w:lang w:val="sk-SK"/>
            </w:rPr>
            <w:delText xml:space="preserve"> sa predkladá v</w:delText>
          </w:r>
          <w:r w:rsidRPr="00627F92" w:rsidDel="004056A2">
            <w:rPr>
              <w:rFonts w:cs="Arial"/>
              <w:szCs w:val="16"/>
              <w:lang w:val="sk-SK"/>
            </w:rPr>
            <w:delText xml:space="preserve"> prípade uzatvorenia zmluvy na dodanie výstupu s použitím mernej jednotky „osobohodina“ </w:delText>
          </w:r>
        </w:del>
      </w:ins>
      <w:ins w:id="233" w:author="Branislav Horák" w:date="2018-08-28T13:03:00Z">
        <w:del w:id="234" w:author="Branislav Horák" w:date="2018-08-28T13:15:00Z">
          <w:r w:rsidDel="004056A2">
            <w:rPr>
              <w:rFonts w:cs="Arial"/>
              <w:szCs w:val="16"/>
              <w:lang w:val="sk-SK"/>
            </w:rPr>
            <w:delText>a</w:delText>
          </w:r>
        </w:del>
      </w:ins>
      <w:ins w:id="235" w:author="Branislav Horák" w:date="2018-08-28T13:02:00Z">
        <w:del w:id="236" w:author="Branislav Horák" w:date="2018-08-28T13:15:00Z">
          <w:r w:rsidRPr="00627F92" w:rsidDel="004056A2">
            <w:rPr>
              <w:rFonts w:cs="Arial"/>
              <w:szCs w:val="16"/>
              <w:lang w:val="sk-SK"/>
            </w:rPr>
            <w:delText xml:space="preserve"> prijímateľ </w:delText>
          </w:r>
        </w:del>
      </w:ins>
      <w:ins w:id="237" w:author="Branislav Horák" w:date="2018-08-28T13:03:00Z">
        <w:del w:id="238" w:author="Branislav Horák" w:date="2018-08-28T13:15:00Z">
          <w:r w:rsidDel="004056A2">
            <w:rPr>
              <w:rFonts w:cs="Arial"/>
              <w:szCs w:val="16"/>
              <w:lang w:val="sk-SK"/>
            </w:rPr>
            <w:delText xml:space="preserve">je </w:delText>
          </w:r>
        </w:del>
      </w:ins>
      <w:ins w:id="239" w:author="Branislav Horák" w:date="2018-08-28T13:02:00Z">
        <w:del w:id="240" w:author="Branislav Horák" w:date="2018-08-28T13:15:00Z">
          <w:r w:rsidRPr="00627F92" w:rsidDel="004056A2">
            <w:rPr>
              <w:rFonts w:cs="Arial"/>
              <w:szCs w:val="16"/>
              <w:lang w:val="sk-SK"/>
            </w:rPr>
            <w:delText>povinný predkladať poskytovateľovi aj pracovné výkazy odpracovaných hodín zamestnancov podieľajúcich sa na vypracovaní výstupu.</w:delText>
          </w:r>
        </w:del>
      </w:ins>
      <w:del w:id="241" w:author="Branislav Horák" w:date="2018-08-28T13:15:00Z">
        <w:r w:rsidDel="004056A2">
          <w:rPr>
            <w:rFonts w:cs="Arial"/>
            <w:szCs w:val="16"/>
            <w:lang w:val="sk-SK"/>
          </w:rPr>
          <w:delText>Všeobecný p</w:delText>
        </w:r>
        <w:r w:rsidRPr="009D7F63" w:rsidDel="004056A2">
          <w:rPr>
            <w:rFonts w:cs="Arial"/>
            <w:szCs w:val="16"/>
          </w:rPr>
          <w:delText>racovn</w:delText>
        </w:r>
        <w:r w:rsidDel="004056A2">
          <w:rPr>
            <w:rFonts w:cs="Arial"/>
            <w:szCs w:val="16"/>
            <w:lang w:val="sk-SK"/>
          </w:rPr>
          <w:delText>ý</w:delText>
        </w:r>
        <w:r w:rsidRPr="009D7F63" w:rsidDel="004056A2">
          <w:rPr>
            <w:rFonts w:cs="Arial"/>
            <w:szCs w:val="16"/>
          </w:rPr>
          <w:delText xml:space="preserve"> výkaz sa predklad</w:delText>
        </w:r>
        <w:r w:rsidDel="004056A2">
          <w:rPr>
            <w:rFonts w:cs="Arial"/>
            <w:szCs w:val="16"/>
            <w:lang w:val="sk-SK"/>
          </w:rPr>
          <w:delText>á</w:delText>
        </w:r>
        <w:r w:rsidRPr="009D7F63" w:rsidDel="004056A2">
          <w:rPr>
            <w:rFonts w:cs="Arial"/>
            <w:szCs w:val="16"/>
          </w:rPr>
          <w:delText xml:space="preserve"> za zamestnanca</w:delText>
        </w:r>
        <w:r w:rsidDel="004056A2">
          <w:rPr>
            <w:rFonts w:cs="Arial"/>
            <w:szCs w:val="16"/>
            <w:lang w:val="sk-SK"/>
          </w:rPr>
          <w:delText>, ktorý má</w:delText>
        </w:r>
        <w:r w:rsidRPr="009D7F63" w:rsidDel="004056A2">
          <w:rPr>
            <w:rFonts w:cs="Arial"/>
            <w:szCs w:val="16"/>
          </w:rPr>
          <w:delText xml:space="preserve"> pracovný pomer (resp. štátnozamestnanecký pomer)</w:delText>
        </w:r>
        <w:r w:rsidDel="004056A2">
          <w:rPr>
            <w:rFonts w:cs="Arial"/>
            <w:szCs w:val="16"/>
            <w:lang w:val="sk-SK"/>
          </w:rPr>
          <w:delText xml:space="preserve"> alebo vykonáva práce na základe dohody o prácach vykonávaných mimo pracovného pomeru</w:delText>
        </w:r>
        <w:r w:rsidRPr="009D7F63" w:rsidDel="004056A2">
          <w:rPr>
            <w:rFonts w:cs="Arial"/>
            <w:szCs w:val="16"/>
          </w:rPr>
          <w:delText>, pričom zároveň tento zamestnanec pracuje na jednom, resp. viacerých projektoch na základe dodatku k pracovnej zmluve</w:delText>
        </w:r>
        <w:r w:rsidRPr="009D7F63" w:rsidDel="004056A2">
          <w:rPr>
            <w:rFonts w:cs="Arial"/>
            <w:szCs w:val="16"/>
            <w:lang w:val="sk-SK"/>
          </w:rPr>
          <w:delText>,</w:delText>
        </w:r>
        <w:r w:rsidRPr="009D7F63" w:rsidDel="004056A2">
          <w:rPr>
            <w:rFonts w:cs="Arial"/>
            <w:szCs w:val="16"/>
          </w:rPr>
          <w:delText xml:space="preserve"> resp. na základe pracovnoprávneho vzťahu alebo obdobného vzťahu, pričom vykonáva aj iné činnosti u rovnakého zamestnávateľa (napr. ďalšia pracovná zmluva alebo dohoda o vykonaní práce) alebo iných zamestnávateľov, resp. pre iné </w:delText>
        </w:r>
        <w:r w:rsidRPr="002D4DD9" w:rsidDel="004056A2">
          <w:rPr>
            <w:rFonts w:cs="Arial"/>
            <w:szCs w:val="16"/>
          </w:rPr>
          <w:delText xml:space="preserve">právnické alebo fyzické osoby. </w:delText>
        </w:r>
        <w:r w:rsidRPr="002D4DD9" w:rsidDel="004056A2">
          <w:rPr>
            <w:rFonts w:cs="Arial"/>
            <w:szCs w:val="16"/>
            <w:lang w:val="sk-SK"/>
          </w:rPr>
          <w:delText xml:space="preserve"> </w:delText>
        </w:r>
      </w:del>
    </w:p>
  </w:footnote>
  <w:footnote w:id="84">
    <w:p w14:paraId="7A55D58A" w14:textId="010C8D03" w:rsidR="00200FB9" w:rsidRPr="002D4DD9" w:rsidRDefault="00200FB9"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5">
    <w:p w14:paraId="7A55D58B" w14:textId="36DE3BCF" w:rsidR="00200FB9" w:rsidRPr="002D4DD9" w:rsidRDefault="00200FB9"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6">
    <w:p w14:paraId="7A55D58D" w14:textId="17DC43A0" w:rsidR="00200FB9" w:rsidRPr="009D7F63" w:rsidDel="00C80E10" w:rsidRDefault="00200FB9" w:rsidP="008A2C57">
      <w:pPr>
        <w:pStyle w:val="Textpoznmkypodiarou"/>
        <w:jc w:val="both"/>
        <w:rPr>
          <w:del w:id="251" w:author="Branislav Horák" w:date="2018-08-28T13:04:00Z"/>
          <w:rFonts w:cs="Arial"/>
          <w:szCs w:val="16"/>
          <w:lang w:val="sk-SK"/>
        </w:rPr>
      </w:pPr>
      <w:del w:id="252" w:author="Branislav Horák" w:date="2018-08-28T13:04:00Z">
        <w:r w:rsidRPr="009D7F63" w:rsidDel="00C80E10">
          <w:rPr>
            <w:rStyle w:val="Odkaznapoznmkupodiarou"/>
            <w:rFonts w:cs="Arial"/>
            <w:szCs w:val="16"/>
          </w:rPr>
          <w:footnoteRef/>
        </w:r>
        <w:r w:rsidRPr="009D7F63" w:rsidDel="00C80E10">
          <w:rPr>
            <w:rFonts w:cs="Arial"/>
            <w:szCs w:val="16"/>
          </w:rPr>
          <w:delText xml:space="preserve"> </w:delText>
        </w:r>
        <w:r w:rsidRPr="009D7F63" w:rsidDel="00C80E10">
          <w:rPr>
            <w:rFonts w:cs="Arial"/>
            <w:szCs w:val="16"/>
            <w:lang w:val="sk-SK"/>
          </w:rPr>
          <w:delText>Všeobecný p</w:delText>
        </w:r>
      </w:del>
      <w:ins w:id="253" w:author="Branislav Horák" w:date="2018-08-28T13:00:00Z">
        <w:del w:id="254" w:author="Branislav Horák" w:date="2018-08-28T13:04:00Z">
          <w:r w:rsidDel="00C80E10">
            <w:rPr>
              <w:rFonts w:cs="Arial"/>
              <w:szCs w:val="16"/>
              <w:lang w:val="sk-SK"/>
            </w:rPr>
            <w:delText>P</w:delText>
          </w:r>
        </w:del>
      </w:ins>
      <w:del w:id="255" w:author="Branislav Horák" w:date="2018-08-28T13:04:00Z">
        <w:r w:rsidRPr="009D7F63" w:rsidDel="00C80E10">
          <w:rPr>
            <w:rFonts w:cs="Arial"/>
            <w:szCs w:val="16"/>
          </w:rPr>
          <w:delText>racovn</w:delText>
        </w:r>
        <w:r w:rsidRPr="009D7F63" w:rsidDel="00C80E10">
          <w:rPr>
            <w:rFonts w:cs="Arial"/>
            <w:szCs w:val="16"/>
            <w:lang w:val="sk-SK"/>
          </w:rPr>
          <w:delText>ý</w:delText>
        </w:r>
        <w:r w:rsidRPr="009D7F63" w:rsidDel="00C80E10">
          <w:rPr>
            <w:rFonts w:cs="Arial"/>
            <w:szCs w:val="16"/>
          </w:rPr>
          <w:delText xml:space="preserve"> výkaz </w:delText>
        </w:r>
        <w:r w:rsidDel="00C80E10">
          <w:rPr>
            <w:rFonts w:cs="Arial"/>
            <w:szCs w:val="16"/>
            <w:lang w:val="sk-SK"/>
          </w:rPr>
          <w:delText xml:space="preserve">sa </w:delText>
        </w:r>
        <w:r w:rsidRPr="009D7F63" w:rsidDel="00C80E10">
          <w:rPr>
            <w:rFonts w:cs="Arial"/>
            <w:szCs w:val="16"/>
          </w:rPr>
          <w:delText>predklad</w:delText>
        </w:r>
        <w:r w:rsidDel="00C80E10">
          <w:rPr>
            <w:rFonts w:cs="Arial"/>
            <w:szCs w:val="16"/>
            <w:lang w:val="sk-SK"/>
          </w:rPr>
          <w:delText>á</w:delText>
        </w:r>
        <w:r w:rsidRPr="009D7F63" w:rsidDel="00C80E10">
          <w:rPr>
            <w:rFonts w:cs="Arial"/>
            <w:szCs w:val="16"/>
          </w:rPr>
          <w:delText xml:space="preserve"> </w:delText>
        </w:r>
        <w:r w:rsidDel="00C80E10">
          <w:rPr>
            <w:rFonts w:cs="Arial"/>
            <w:szCs w:val="16"/>
            <w:lang w:val="sk-SK"/>
          </w:rPr>
          <w:delText xml:space="preserve">za </w:delText>
        </w:r>
        <w:r w:rsidRPr="009D7F63" w:rsidDel="00C80E10">
          <w:rPr>
            <w:rFonts w:cs="Arial"/>
            <w:szCs w:val="16"/>
          </w:rPr>
          <w:delText>zamestnanc</w:delText>
        </w:r>
        <w:r w:rsidDel="00C80E10">
          <w:rPr>
            <w:rFonts w:cs="Arial"/>
            <w:szCs w:val="16"/>
            <w:lang w:val="sk-SK"/>
          </w:rPr>
          <w:delText>a,</w:delText>
        </w:r>
        <w:r w:rsidRPr="00BE6E1E" w:rsidDel="00C80E10">
          <w:rPr>
            <w:rFonts w:cs="Arial"/>
            <w:szCs w:val="16"/>
            <w:lang w:val="sk-SK"/>
          </w:rPr>
          <w:delText xml:space="preserve"> </w:delText>
        </w:r>
        <w:r w:rsidDel="00C80E10">
          <w:rPr>
            <w:rFonts w:cs="Arial"/>
            <w:szCs w:val="16"/>
            <w:lang w:val="sk-SK"/>
          </w:rPr>
          <w:delText>ktorý pracuje na základe dohody o prácach vykonávaných mimo pracovného pomeru v zmysle Zákonníka práce</w:delText>
        </w:r>
        <w:r w:rsidRPr="009D7F63" w:rsidDel="00C80E10">
          <w:rPr>
            <w:rFonts w:cs="Arial"/>
            <w:szCs w:val="16"/>
          </w:rPr>
          <w:delText xml:space="preserve">. </w:delText>
        </w:r>
      </w:del>
    </w:p>
  </w:footnote>
  <w:footnote w:id="87">
    <w:p w14:paraId="7A55D58E" w14:textId="5905C154" w:rsidR="00200FB9" w:rsidRPr="009D7F63" w:rsidRDefault="00200FB9"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8">
    <w:p w14:paraId="21B88E63" w14:textId="45116D8F" w:rsidR="00200FB9" w:rsidRPr="00DB1B99" w:rsidRDefault="00200FB9"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9">
    <w:p w14:paraId="346F9881" w14:textId="22DB815B" w:rsidR="00200FB9" w:rsidRPr="002D4DD9" w:rsidRDefault="00200FB9" w:rsidP="00C80E10">
      <w:pPr>
        <w:pStyle w:val="Textpoznmkypodiarou"/>
        <w:jc w:val="both"/>
        <w:rPr>
          <w:ins w:id="262" w:author="Branislav Horák" w:date="2018-08-28T13:14:00Z"/>
          <w:rFonts w:cs="Arial"/>
          <w:szCs w:val="16"/>
          <w:lang w:val="sk-SK"/>
        </w:rPr>
      </w:pPr>
      <w:ins w:id="263" w:author="Branislav Horák" w:date="2018-08-28T13:14:00Z">
        <w:r w:rsidRPr="009D7F63">
          <w:rPr>
            <w:rStyle w:val="Odkaznapoznmkupodiarou"/>
            <w:rFonts w:cs="Arial"/>
            <w:szCs w:val="16"/>
          </w:rPr>
          <w:footnoteRef/>
        </w:r>
        <w:r w:rsidRPr="009D7F63">
          <w:rPr>
            <w:rFonts w:cs="Arial"/>
            <w:szCs w:val="16"/>
          </w:rPr>
          <w:t xml:space="preserve"> </w:t>
        </w:r>
        <w:r>
          <w:rPr>
            <w:rFonts w:cs="Arial"/>
            <w:szCs w:val="16"/>
            <w:lang w:val="sk-SK"/>
          </w:rPr>
          <w:t xml:space="preserve">Pracovný výkaz </w:t>
        </w:r>
        <w:del w:id="264" w:author="Zuzana Hušeková" w:date="2018-08-31T10:18:00Z">
          <w:r w:rsidDel="00200FB9">
            <w:rPr>
              <w:rFonts w:cs="Arial"/>
              <w:szCs w:val="16"/>
              <w:lang w:val="sk-SK"/>
            </w:rPr>
            <w:delText xml:space="preserve">– </w:delText>
          </w:r>
        </w:del>
      </w:ins>
      <w:ins w:id="265" w:author="Zuzana Hušeková" w:date="2018-08-31T10:17:00Z">
        <w:r>
          <w:rPr>
            <w:rFonts w:cs="Arial"/>
            <w:szCs w:val="16"/>
            <w:lang w:val="sk-SK"/>
          </w:rPr>
          <w:t xml:space="preserve">sa pri </w:t>
        </w:r>
      </w:ins>
      <w:ins w:id="266" w:author="Branislav Horák" w:date="2018-08-28T13:14:00Z">
        <w:r>
          <w:rPr>
            <w:rFonts w:cs="Arial"/>
            <w:szCs w:val="16"/>
            <w:lang w:val="sk-SK"/>
          </w:rPr>
          <w:t>dodávk</w:t>
        </w:r>
      </w:ins>
      <w:ins w:id="267" w:author="Zuzana Hušeková" w:date="2018-08-31T10:17:00Z">
        <w:r>
          <w:rPr>
            <w:rFonts w:cs="Arial"/>
            <w:szCs w:val="16"/>
            <w:lang w:val="sk-SK"/>
          </w:rPr>
          <w:t>e</w:t>
        </w:r>
      </w:ins>
      <w:ins w:id="268" w:author="Branislav Horák" w:date="2018-08-28T13:14:00Z">
        <w:del w:id="269" w:author="Zuzana Hušeková" w:date="2018-08-31T10:17:00Z">
          <w:r w:rsidDel="00A86E51">
            <w:rPr>
              <w:rFonts w:cs="Arial"/>
              <w:szCs w:val="16"/>
              <w:lang w:val="sk-SK"/>
            </w:rPr>
            <w:delText>a</w:delText>
          </w:r>
        </w:del>
        <w:r>
          <w:rPr>
            <w:rFonts w:cs="Arial"/>
            <w:szCs w:val="16"/>
            <w:lang w:val="sk-SK"/>
          </w:rPr>
          <w:t xml:space="preserve"> služieb </w:t>
        </w:r>
        <w:del w:id="270" w:author="Zuzana Hušeková" w:date="2018-08-31T10:17:00Z">
          <w:r w:rsidDel="00A86E51">
            <w:rPr>
              <w:rFonts w:cs="Arial"/>
              <w:szCs w:val="16"/>
              <w:lang w:val="sk-SK"/>
            </w:rPr>
            <w:delText xml:space="preserve">sa </w:delText>
          </w:r>
        </w:del>
        <w:r>
          <w:rPr>
            <w:rFonts w:cs="Arial"/>
            <w:szCs w:val="16"/>
            <w:lang w:val="sk-SK"/>
          </w:rPr>
          <w:t>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ins>
    </w:p>
  </w:footnote>
  <w:footnote w:id="90">
    <w:p w14:paraId="18F68BE6" w14:textId="77777777" w:rsidR="00200FB9" w:rsidRPr="009D7F63" w:rsidRDefault="00200FB9"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1">
    <w:p w14:paraId="7B8CA6F4" w14:textId="057B66FF" w:rsidR="00200FB9" w:rsidRPr="00DD30A9" w:rsidRDefault="00200FB9"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2">
    <w:p w14:paraId="245656D0" w14:textId="34CF1211" w:rsidR="00200FB9" w:rsidRPr="009D7F63" w:rsidRDefault="00200FB9"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3">
    <w:p w14:paraId="1BAE06D9" w14:textId="3DB56B7A" w:rsidR="00200FB9" w:rsidRPr="008D4874" w:rsidRDefault="00200FB9">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4">
    <w:p w14:paraId="06A0F700" w14:textId="0A8847BF" w:rsidR="00200FB9" w:rsidRPr="00A9227A" w:rsidRDefault="00200FB9"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5">
    <w:p w14:paraId="7A55D594" w14:textId="7255982C" w:rsidR="00200FB9" w:rsidRPr="009D7F63" w:rsidRDefault="00200FB9"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6">
    <w:p w14:paraId="7A55D597" w14:textId="7291098D" w:rsidR="00200FB9" w:rsidRPr="009D7F63" w:rsidRDefault="00200FB9"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7">
    <w:p w14:paraId="7A55D598" w14:textId="1F811B32"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8">
    <w:p w14:paraId="7A55D599" w14:textId="36FD13E6"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9">
    <w:p w14:paraId="155B50B0" w14:textId="6BA108FC" w:rsidR="00200FB9" w:rsidRPr="001D76D4" w:rsidRDefault="00200FB9">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0">
    <w:p w14:paraId="2376272C" w14:textId="0C61265A" w:rsidR="00200FB9" w:rsidRDefault="00CE258A" w:rsidP="009D7F63">
      <w:pPr>
        <w:pStyle w:val="Textpoznmkypodiarou"/>
        <w:rPr>
          <w:rFonts w:cs="Arial"/>
          <w:szCs w:val="16"/>
          <w:lang w:val="sk-SK"/>
        </w:rPr>
      </w:pPr>
      <w:hyperlink r:id="rId3" w:history="1">
        <w:r w:rsidR="00200FB9" w:rsidRPr="00D11568">
          <w:rPr>
            <w:rStyle w:val="Hypertextovprepojenie"/>
            <w:rFonts w:cs="Arial"/>
            <w:sz w:val="16"/>
            <w:szCs w:val="16"/>
            <w:lang w:val="sk-SK"/>
          </w:rPr>
          <w:t>http://www.uvo.gov.sk/legislativametodika-dohlad/metodicke-usmernenia/vseobecne-metodicke-usmernenia-zakon-c-252006-z-z--4bc.html</w:t>
        </w:r>
      </w:hyperlink>
      <w:r w:rsidR="00200FB9" w:rsidRPr="00D11568">
        <w:rPr>
          <w:rFonts w:cs="Arial"/>
          <w:szCs w:val="16"/>
          <w:lang w:val="sk-SK"/>
        </w:rPr>
        <w:t xml:space="preserve">  a http://www.uvo.gov.sk/legislativametodika-dohlad/metodicke-usmernenia/vseobecne-metodicke-usmernenia-zakon-c-3432015-z-z--51e.html</w:t>
      </w:r>
      <w:r w:rsidR="00200FB9" w:rsidRPr="00D11568" w:rsidDel="00D11568">
        <w:rPr>
          <w:rFonts w:cs="Arial"/>
          <w:szCs w:val="16"/>
          <w:lang w:val="sk-SK"/>
        </w:rPr>
        <w:t xml:space="preserve"> </w:t>
      </w:r>
      <w:r w:rsidR="00200FB9" w:rsidRPr="00552EAD">
        <w:rPr>
          <w:rStyle w:val="Odkaznapoznmkupodiarou"/>
          <w:rFonts w:cs="Arial"/>
          <w:szCs w:val="16"/>
          <w:vertAlign w:val="baseline"/>
        </w:rPr>
        <w:t xml:space="preserve"> </w:t>
      </w:r>
      <w:r w:rsidR="00200FB9" w:rsidRPr="009D7F63">
        <w:rPr>
          <w:rStyle w:val="Odkaznapoznmkupodiarou"/>
          <w:rFonts w:cs="Arial"/>
          <w:szCs w:val="16"/>
        </w:rPr>
        <w:footnoteRef/>
      </w:r>
    </w:p>
    <w:p w14:paraId="7A55D59A" w14:textId="542F27CA" w:rsidR="00200FB9" w:rsidRPr="009D7F63" w:rsidRDefault="00200FB9" w:rsidP="009D7F63">
      <w:pPr>
        <w:pStyle w:val="Textpoznmkypodiarou"/>
        <w:rPr>
          <w:rFonts w:cs="Arial"/>
          <w:szCs w:val="16"/>
          <w:lang w:val="sk-SK"/>
        </w:rPr>
      </w:pPr>
    </w:p>
  </w:footnote>
  <w:footnote w:id="101">
    <w:p w14:paraId="7A55D59B" w14:textId="77777777" w:rsidR="00200FB9" w:rsidRPr="009D7F63" w:rsidRDefault="00200FB9"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200FB9" w:rsidRPr="009D7F63" w:rsidRDefault="00200FB9"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200FB9" w:rsidRPr="009D7F63" w:rsidRDefault="00200FB9" w:rsidP="009D7F63">
      <w:pPr>
        <w:pStyle w:val="Textpoznmkypodiarou"/>
        <w:rPr>
          <w:rFonts w:cs="Arial"/>
          <w:szCs w:val="16"/>
        </w:rPr>
      </w:pPr>
    </w:p>
  </w:footnote>
  <w:footnote w:id="102">
    <w:p w14:paraId="7758003D" w14:textId="22D7C67A" w:rsidR="00200FB9" w:rsidRPr="00E70656" w:rsidRDefault="00200FB9">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3">
    <w:p w14:paraId="7A55D59E" w14:textId="77777777"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4">
    <w:p w14:paraId="7A55D59F" w14:textId="77777777"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5">
    <w:p w14:paraId="6D173C29" w14:textId="17D0C2A7" w:rsidR="00200FB9" w:rsidRPr="00963E0D" w:rsidRDefault="00200FB9">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6">
    <w:p w14:paraId="17304A12" w14:textId="40A4FD60" w:rsidR="00200FB9" w:rsidRPr="00963E0D" w:rsidRDefault="00200FB9">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7">
    <w:p w14:paraId="169A4593" w14:textId="3DC46A8E" w:rsidR="00200FB9" w:rsidRPr="00963E0D" w:rsidRDefault="00200FB9">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8">
    <w:p w14:paraId="7A55D5A1" w14:textId="77777777" w:rsidR="00200FB9" w:rsidRPr="009D7F63" w:rsidRDefault="00200FB9"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9">
    <w:p w14:paraId="33731AE4" w14:textId="77777777" w:rsidR="00200FB9" w:rsidRDefault="00200FB9" w:rsidP="00A15E8E">
      <w:pPr>
        <w:pStyle w:val="Textpoznmkypodiarou"/>
        <w:jc w:val="both"/>
      </w:pPr>
      <w:r>
        <w:rPr>
          <w:rStyle w:val="Odkaznapoznmkupodiarou"/>
        </w:rPr>
        <w:footnoteRef/>
      </w:r>
      <w:r>
        <w:t xml:space="preserve"> MP CKO č. 18 k overovaniu hospodárnosti výdavkov</w:t>
      </w:r>
    </w:p>
  </w:footnote>
  <w:footnote w:id="110">
    <w:p w14:paraId="2A432946" w14:textId="35C29B09" w:rsidR="00200FB9" w:rsidRPr="001325C0" w:rsidRDefault="00200FB9">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1">
    <w:p w14:paraId="19A2FB50" w14:textId="3C8C6416" w:rsidR="00200FB9" w:rsidRPr="001325C0" w:rsidRDefault="00200FB9">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2">
    <w:p w14:paraId="6CF6D88E" w14:textId="77777777" w:rsidR="00200FB9" w:rsidRPr="001325C0" w:rsidRDefault="00200FB9"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200FB9" w:rsidRPr="001325C0" w:rsidRDefault="00200FB9">
      <w:pPr>
        <w:pStyle w:val="Textpoznmkypodiarou"/>
        <w:rPr>
          <w:lang w:val="sk-SK"/>
        </w:rPr>
      </w:pPr>
    </w:p>
  </w:footnote>
  <w:footnote w:id="113">
    <w:p w14:paraId="60152099" w14:textId="6522BB22" w:rsidR="00200FB9" w:rsidRPr="00DF0865" w:rsidRDefault="00200FB9">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4">
    <w:p w14:paraId="7A55D5A3" w14:textId="77777777" w:rsidR="00200FB9" w:rsidRPr="009D7F63" w:rsidRDefault="00200FB9"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200FB9" w:rsidRDefault="00200FB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200FB9" w:rsidRDefault="00200FB9">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200FB9" w:rsidRDefault="00200FB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BD767A9"/>
    <w:multiLevelType w:val="hybridMultilevel"/>
    <w:tmpl w:val="75B2B064"/>
    <w:lvl w:ilvl="0" w:tplc="83A00E5A">
      <w:start w:val="1"/>
      <w:numFmt w:val="decimal"/>
      <w:lvlText w:val="%1."/>
      <w:lvlJc w:val="left"/>
      <w:pPr>
        <w:ind w:left="720" w:hanging="360"/>
      </w:pPr>
      <w:rPr>
        <w:rFonts w:cs="Times New Roman"/>
        <w:b w:val="0"/>
      </w:rPr>
    </w:lvl>
    <w:lvl w:ilvl="1" w:tplc="041B0017">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3">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8">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nsid w:val="4BFE2366"/>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1">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7">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B17272A"/>
    <w:multiLevelType w:val="hybridMultilevel"/>
    <w:tmpl w:val="34622494"/>
    <w:lvl w:ilvl="0" w:tplc="9940AB04">
      <w:numFmt w:val="bullet"/>
      <w:lvlText w:val="-"/>
      <w:lvlJc w:val="left"/>
      <w:pPr>
        <w:ind w:left="3960" w:hanging="360"/>
      </w:pPr>
      <w:rPr>
        <w:rFonts w:ascii="Arial" w:eastAsia="Times New Roman" w:hAnsi="Arial" w:cs="Arial" w:hint="default"/>
        <w:sz w:val="22"/>
      </w:rPr>
    </w:lvl>
    <w:lvl w:ilvl="1" w:tplc="041B0003" w:tentative="1">
      <w:start w:val="1"/>
      <w:numFmt w:val="bullet"/>
      <w:lvlText w:val="o"/>
      <w:lvlJc w:val="left"/>
      <w:pPr>
        <w:ind w:left="4680" w:hanging="360"/>
      </w:pPr>
      <w:rPr>
        <w:rFonts w:ascii="Courier New" w:hAnsi="Courier New" w:cs="Courier New" w:hint="default"/>
      </w:rPr>
    </w:lvl>
    <w:lvl w:ilvl="2" w:tplc="041B0005" w:tentative="1">
      <w:start w:val="1"/>
      <w:numFmt w:val="bullet"/>
      <w:lvlText w:val=""/>
      <w:lvlJc w:val="left"/>
      <w:pPr>
        <w:ind w:left="5400" w:hanging="360"/>
      </w:pPr>
      <w:rPr>
        <w:rFonts w:ascii="Wingdings" w:hAnsi="Wingdings" w:hint="default"/>
      </w:rPr>
    </w:lvl>
    <w:lvl w:ilvl="3" w:tplc="041B0001" w:tentative="1">
      <w:start w:val="1"/>
      <w:numFmt w:val="bullet"/>
      <w:lvlText w:val=""/>
      <w:lvlJc w:val="left"/>
      <w:pPr>
        <w:ind w:left="6120" w:hanging="360"/>
      </w:pPr>
      <w:rPr>
        <w:rFonts w:ascii="Symbol" w:hAnsi="Symbol" w:hint="default"/>
      </w:rPr>
    </w:lvl>
    <w:lvl w:ilvl="4" w:tplc="041B0003" w:tentative="1">
      <w:start w:val="1"/>
      <w:numFmt w:val="bullet"/>
      <w:lvlText w:val="o"/>
      <w:lvlJc w:val="left"/>
      <w:pPr>
        <w:ind w:left="6840" w:hanging="360"/>
      </w:pPr>
      <w:rPr>
        <w:rFonts w:ascii="Courier New" w:hAnsi="Courier New" w:cs="Courier New" w:hint="default"/>
      </w:rPr>
    </w:lvl>
    <w:lvl w:ilvl="5" w:tplc="041B0005" w:tentative="1">
      <w:start w:val="1"/>
      <w:numFmt w:val="bullet"/>
      <w:lvlText w:val=""/>
      <w:lvlJc w:val="left"/>
      <w:pPr>
        <w:ind w:left="7560" w:hanging="360"/>
      </w:pPr>
      <w:rPr>
        <w:rFonts w:ascii="Wingdings" w:hAnsi="Wingdings" w:hint="default"/>
      </w:rPr>
    </w:lvl>
    <w:lvl w:ilvl="6" w:tplc="041B0001" w:tentative="1">
      <w:start w:val="1"/>
      <w:numFmt w:val="bullet"/>
      <w:lvlText w:val=""/>
      <w:lvlJc w:val="left"/>
      <w:pPr>
        <w:ind w:left="8280" w:hanging="360"/>
      </w:pPr>
      <w:rPr>
        <w:rFonts w:ascii="Symbol" w:hAnsi="Symbol" w:hint="default"/>
      </w:rPr>
    </w:lvl>
    <w:lvl w:ilvl="7" w:tplc="041B0003" w:tentative="1">
      <w:start w:val="1"/>
      <w:numFmt w:val="bullet"/>
      <w:lvlText w:val="o"/>
      <w:lvlJc w:val="left"/>
      <w:pPr>
        <w:ind w:left="9000" w:hanging="360"/>
      </w:pPr>
      <w:rPr>
        <w:rFonts w:ascii="Courier New" w:hAnsi="Courier New" w:cs="Courier New" w:hint="default"/>
      </w:rPr>
    </w:lvl>
    <w:lvl w:ilvl="8" w:tplc="041B0005" w:tentative="1">
      <w:start w:val="1"/>
      <w:numFmt w:val="bullet"/>
      <w:lvlText w:val=""/>
      <w:lvlJc w:val="left"/>
      <w:pPr>
        <w:ind w:left="9720" w:hanging="360"/>
      </w:pPr>
      <w:rPr>
        <w:rFonts w:ascii="Wingdings" w:hAnsi="Wingdings" w:hint="default"/>
      </w:rPr>
    </w:lvl>
  </w:abstractNum>
  <w:abstractNum w:abstractNumId="109">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1">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4">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8">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1">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5">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60"/>
  </w:num>
  <w:num w:numId="2">
    <w:abstractNumId w:val="25"/>
  </w:num>
  <w:num w:numId="3">
    <w:abstractNumId w:val="97"/>
  </w:num>
  <w:num w:numId="4">
    <w:abstractNumId w:val="20"/>
  </w:num>
  <w:num w:numId="5">
    <w:abstractNumId w:val="45"/>
  </w:num>
  <w:num w:numId="6">
    <w:abstractNumId w:val="126"/>
  </w:num>
  <w:num w:numId="7">
    <w:abstractNumId w:val="125"/>
  </w:num>
  <w:num w:numId="8">
    <w:abstractNumId w:val="87"/>
  </w:num>
  <w:num w:numId="9">
    <w:abstractNumId w:val="104"/>
  </w:num>
  <w:num w:numId="10">
    <w:abstractNumId w:val="53"/>
  </w:num>
  <w:num w:numId="11">
    <w:abstractNumId w:val="84"/>
  </w:num>
  <w:num w:numId="12">
    <w:abstractNumId w:val="115"/>
  </w:num>
  <w:num w:numId="13">
    <w:abstractNumId w:val="1"/>
  </w:num>
  <w:num w:numId="14">
    <w:abstractNumId w:val="31"/>
  </w:num>
  <w:num w:numId="15">
    <w:abstractNumId w:val="63"/>
  </w:num>
  <w:num w:numId="16">
    <w:abstractNumId w:val="8"/>
  </w:num>
  <w:num w:numId="17">
    <w:abstractNumId w:val="9"/>
  </w:num>
  <w:num w:numId="18">
    <w:abstractNumId w:val="59"/>
  </w:num>
  <w:num w:numId="19">
    <w:abstractNumId w:val="88"/>
  </w:num>
  <w:num w:numId="20">
    <w:abstractNumId w:val="29"/>
  </w:num>
  <w:num w:numId="21">
    <w:abstractNumId w:val="61"/>
  </w:num>
  <w:num w:numId="22">
    <w:abstractNumId w:val="74"/>
  </w:num>
  <w:num w:numId="23">
    <w:abstractNumId w:val="9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9"/>
  </w:num>
  <w:num w:numId="28">
    <w:abstractNumId w:val="77"/>
  </w:num>
  <w:num w:numId="29">
    <w:abstractNumId w:val="105"/>
  </w:num>
  <w:num w:numId="30">
    <w:abstractNumId w:val="85"/>
  </w:num>
  <w:num w:numId="31">
    <w:abstractNumId w:val="121"/>
  </w:num>
  <w:num w:numId="32">
    <w:abstractNumId w:val="102"/>
  </w:num>
  <w:num w:numId="33">
    <w:abstractNumId w:val="111"/>
  </w:num>
  <w:num w:numId="34">
    <w:abstractNumId w:val="117"/>
  </w:num>
  <w:num w:numId="35">
    <w:abstractNumId w:val="44"/>
  </w:num>
  <w:num w:numId="36">
    <w:abstractNumId w:val="52"/>
  </w:num>
  <w:num w:numId="37">
    <w:abstractNumId w:val="50"/>
  </w:num>
  <w:num w:numId="38">
    <w:abstractNumId w:val="58"/>
  </w:num>
  <w:num w:numId="39">
    <w:abstractNumId w:val="71"/>
  </w:num>
  <w:num w:numId="40">
    <w:abstractNumId w:val="120"/>
  </w:num>
  <w:num w:numId="41">
    <w:abstractNumId w:val="3"/>
  </w:num>
  <w:num w:numId="42">
    <w:abstractNumId w:val="55"/>
  </w:num>
  <w:num w:numId="43">
    <w:abstractNumId w:val="83"/>
  </w:num>
  <w:num w:numId="44">
    <w:abstractNumId w:val="6"/>
  </w:num>
  <w:num w:numId="45">
    <w:abstractNumId w:val="38"/>
  </w:num>
  <w:num w:numId="46">
    <w:abstractNumId w:val="94"/>
  </w:num>
  <w:num w:numId="47">
    <w:abstractNumId w:val="103"/>
  </w:num>
  <w:num w:numId="48">
    <w:abstractNumId w:val="54"/>
  </w:num>
  <w:num w:numId="49">
    <w:abstractNumId w:val="75"/>
  </w:num>
  <w:num w:numId="50">
    <w:abstractNumId w:val="116"/>
  </w:num>
  <w:num w:numId="51">
    <w:abstractNumId w:val="37"/>
  </w:num>
  <w:num w:numId="52">
    <w:abstractNumId w:val="21"/>
  </w:num>
  <w:num w:numId="53">
    <w:abstractNumId w:val="10"/>
  </w:num>
  <w:num w:numId="54">
    <w:abstractNumId w:val="40"/>
  </w:num>
  <w:num w:numId="55">
    <w:abstractNumId w:val="26"/>
  </w:num>
  <w:num w:numId="56">
    <w:abstractNumId w:val="41"/>
  </w:num>
  <w:num w:numId="57">
    <w:abstractNumId w:val="18"/>
  </w:num>
  <w:num w:numId="58">
    <w:abstractNumId w:val="81"/>
  </w:num>
  <w:num w:numId="59">
    <w:abstractNumId w:val="56"/>
  </w:num>
  <w:num w:numId="60">
    <w:abstractNumId w:val="46"/>
  </w:num>
  <w:num w:numId="61">
    <w:abstractNumId w:val="91"/>
  </w:num>
  <w:num w:numId="62">
    <w:abstractNumId w:val="99"/>
  </w:num>
  <w:num w:numId="63">
    <w:abstractNumId w:val="68"/>
  </w:num>
  <w:num w:numId="64">
    <w:abstractNumId w:val="7"/>
  </w:num>
  <w:num w:numId="65">
    <w:abstractNumId w:val="36"/>
  </w:num>
  <w:num w:numId="66">
    <w:abstractNumId w:val="42"/>
  </w:num>
  <w:num w:numId="67">
    <w:abstractNumId w:val="17"/>
  </w:num>
  <w:num w:numId="68">
    <w:abstractNumId w:val="80"/>
  </w:num>
  <w:num w:numId="69">
    <w:abstractNumId w:val="19"/>
  </w:num>
  <w:num w:numId="70">
    <w:abstractNumId w:val="118"/>
  </w:num>
  <w:num w:numId="71">
    <w:abstractNumId w:val="62"/>
  </w:num>
  <w:num w:numId="72">
    <w:abstractNumId w:val="34"/>
  </w:num>
  <w:num w:numId="73">
    <w:abstractNumId w:val="112"/>
  </w:num>
  <w:num w:numId="74">
    <w:abstractNumId w:val="15"/>
  </w:num>
  <w:num w:numId="75">
    <w:abstractNumId w:val="123"/>
  </w:num>
  <w:num w:numId="76">
    <w:abstractNumId w:val="22"/>
  </w:num>
  <w:num w:numId="77">
    <w:abstractNumId w:val="122"/>
  </w:num>
  <w:num w:numId="78">
    <w:abstractNumId w:val="47"/>
  </w:num>
  <w:num w:numId="79">
    <w:abstractNumId w:val="127"/>
  </w:num>
  <w:num w:numId="80">
    <w:abstractNumId w:val="48"/>
  </w:num>
  <w:num w:numId="81">
    <w:abstractNumId w:val="32"/>
  </w:num>
  <w:num w:numId="82">
    <w:abstractNumId w:val="109"/>
  </w:num>
  <w:num w:numId="83">
    <w:abstractNumId w:val="66"/>
  </w:num>
  <w:num w:numId="84">
    <w:abstractNumId w:val="11"/>
  </w:num>
  <w:num w:numId="85">
    <w:abstractNumId w:val="35"/>
  </w:num>
  <w:num w:numId="86">
    <w:abstractNumId w:val="24"/>
  </w:num>
  <w:num w:numId="87">
    <w:abstractNumId w:val="86"/>
  </w:num>
  <w:num w:numId="88">
    <w:abstractNumId w:val="64"/>
  </w:num>
  <w:num w:numId="89">
    <w:abstractNumId w:val="39"/>
  </w:num>
  <w:num w:numId="90">
    <w:abstractNumId w:val="4"/>
  </w:num>
  <w:num w:numId="91">
    <w:abstractNumId w:val="119"/>
  </w:num>
  <w:num w:numId="92">
    <w:abstractNumId w:val="14"/>
  </w:num>
  <w:num w:numId="93">
    <w:abstractNumId w:val="51"/>
  </w:num>
  <w:num w:numId="94">
    <w:abstractNumId w:val="95"/>
  </w:num>
  <w:num w:numId="95">
    <w:abstractNumId w:val="90"/>
  </w:num>
  <w:num w:numId="96">
    <w:abstractNumId w:val="49"/>
  </w:num>
  <w:num w:numId="97">
    <w:abstractNumId w:val="73"/>
  </w:num>
  <w:num w:numId="98">
    <w:abstractNumId w:val="5"/>
  </w:num>
  <w:num w:numId="99">
    <w:abstractNumId w:val="76"/>
  </w:num>
  <w:num w:numId="100">
    <w:abstractNumId w:val="110"/>
  </w:num>
  <w:num w:numId="101">
    <w:abstractNumId w:val="96"/>
  </w:num>
  <w:num w:numId="102">
    <w:abstractNumId w:val="13"/>
  </w:num>
  <w:num w:numId="103">
    <w:abstractNumId w:val="69"/>
  </w:num>
  <w:num w:numId="104">
    <w:abstractNumId w:val="124"/>
  </w:num>
  <w:num w:numId="105">
    <w:abstractNumId w:val="67"/>
  </w:num>
  <w:num w:numId="106">
    <w:abstractNumId w:val="100"/>
  </w:num>
  <w:num w:numId="107">
    <w:abstractNumId w:val="89"/>
  </w:num>
  <w:num w:numId="108">
    <w:abstractNumId w:val="101"/>
  </w:num>
  <w:num w:numId="10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2"/>
  </w:num>
  <w:num w:numId="1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8"/>
  </w:num>
  <w:num w:numId="1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9"/>
  </w:num>
  <w:num w:numId="124">
    <w:abstractNumId w:val="43"/>
  </w:num>
  <w:num w:numId="125">
    <w:abstractNumId w:val="70"/>
  </w:num>
  <w:num w:numId="126">
    <w:abstractNumId w:val="106"/>
  </w:num>
  <w:num w:numId="127">
    <w:abstractNumId w:val="33"/>
  </w:num>
  <w:num w:numId="128">
    <w:abstractNumId w:val="93"/>
  </w:num>
  <w:num w:numId="129">
    <w:abstractNumId w:val="28"/>
  </w:num>
  <w:num w:numId="130">
    <w:abstractNumId w:val="114"/>
  </w:num>
  <w:num w:numId="131">
    <w:abstractNumId w:val="16"/>
  </w:num>
  <w:num w:numId="132">
    <w:abstractNumId w:val="107"/>
  </w:num>
  <w:num w:numId="133">
    <w:abstractNumId w:val="57"/>
  </w:num>
  <w:num w:numId="134">
    <w:abstractNumId w:val="65"/>
  </w:num>
  <w:num w:numId="135">
    <w:abstractNumId w:val="2"/>
  </w:num>
  <w:num w:numId="136">
    <w:abstractNumId w:val="30"/>
  </w:num>
  <w:num w:numId="137">
    <w:abstractNumId w:val="12"/>
  </w:num>
  <w:num w:numId="138">
    <w:abstractNumId w:val="27"/>
  </w:num>
  <w:num w:numId="139">
    <w:abstractNumId w:val="113"/>
  </w:num>
  <w:num w:numId="140">
    <w:abstractNumId w:val="72"/>
  </w:num>
  <w:num w:numId="141">
    <w:abstractNumId w:val="128"/>
  </w:num>
  <w:num w:numId="142">
    <w:abstractNumId w:val="108"/>
  </w:num>
  <w:numIdMacAtCleanup w:val="1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Zuzana Hušeková">
    <w15:presenceInfo w15:providerId="None" w15:userId="Zuzana Hušeková"/>
  </w15:person>
  <w15:person w15:author="Milan Matovič">
    <w15:presenceInfo w15:providerId="None" w15:userId="Milan Matovič"/>
  </w15:person>
  <w15:person w15:author="Branislav Horák">
    <w15:presenceInfo w15:providerId="None" w15:userId="Branislav Horá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17B99"/>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2C35"/>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9A9"/>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775"/>
    <w:rsid w:val="008609DD"/>
    <w:rsid w:val="00860B07"/>
    <w:rsid w:val="00861061"/>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910"/>
    <w:rsid w:val="00935030"/>
    <w:rsid w:val="009351C6"/>
    <w:rsid w:val="0093522F"/>
    <w:rsid w:val="009356CC"/>
    <w:rsid w:val="0093573A"/>
    <w:rsid w:val="00935A00"/>
    <w:rsid w:val="00935DC2"/>
    <w:rsid w:val="00936036"/>
    <w:rsid w:val="00936089"/>
    <w:rsid w:val="00936ABD"/>
    <w:rsid w:val="00936C83"/>
    <w:rsid w:val="00937019"/>
    <w:rsid w:val="0093709E"/>
    <w:rsid w:val="0093742B"/>
    <w:rsid w:val="00940198"/>
    <w:rsid w:val="0094026B"/>
    <w:rsid w:val="009415FF"/>
    <w:rsid w:val="009417B0"/>
    <w:rsid w:val="00941920"/>
    <w:rsid w:val="00941A40"/>
    <w:rsid w:val="00941E7F"/>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4E2"/>
    <w:rsid w:val="009C2947"/>
    <w:rsid w:val="009C340B"/>
    <w:rsid w:val="009C3914"/>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0DD7"/>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58A"/>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C88"/>
    <w:rsid w:val="00D53E24"/>
    <w:rsid w:val="00D542DF"/>
    <w:rsid w:val="00D543C8"/>
    <w:rsid w:val="00D54581"/>
    <w:rsid w:val="00D54717"/>
    <w:rsid w:val="00D548A4"/>
    <w:rsid w:val="00D55920"/>
    <w:rsid w:val="00D55D90"/>
    <w:rsid w:val="00D56B79"/>
    <w:rsid w:val="00D57297"/>
    <w:rsid w:val="00D61556"/>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96B"/>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50"/>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2BFB"/>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eader" Target="header1.xml"/><Relationship Id="rId35"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15AEF0-9A03-471C-848A-97C379BD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150</Pages>
  <Words>76618</Words>
  <Characters>436728</Characters>
  <Application>Microsoft Office Word</Application>
  <DocSecurity>0</DocSecurity>
  <Lines>3639</Lines>
  <Paragraphs>1024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512322</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Zuzana Hušeková</cp:lastModifiedBy>
  <cp:revision>105</cp:revision>
  <dcterms:created xsi:type="dcterms:W3CDTF">2018-04-30T08:31:00Z</dcterms:created>
  <dcterms:modified xsi:type="dcterms:W3CDTF">2018-08-31T08:48:00Z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