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64F869" w14:textId="1388DC26" w:rsidR="00FD028A" w:rsidRDefault="00684FF5" w:rsidP="004B6DD8">
      <w:pPr>
        <w:spacing w:after="0" w:line="240" w:lineRule="auto"/>
        <w:rPr>
          <w:rFonts w:eastAsia="Times New Roman" w:cs="Times New Roman"/>
          <w:b/>
          <w:sz w:val="20"/>
          <w:szCs w:val="20"/>
        </w:rPr>
      </w:pPr>
      <w:r>
        <w:rPr>
          <w:rFonts w:eastAsia="Times New Roman" w:cs="Times New Roman"/>
          <w:b/>
          <w:sz w:val="20"/>
          <w:szCs w:val="20"/>
        </w:rPr>
        <w:t xml:space="preserve">Časť A: </w:t>
      </w:r>
      <w:r w:rsidRPr="004B6DD8">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4B6DD8">
        <w:rPr>
          <w:rFonts w:eastAsia="Times New Roman" w:cs="Times New Roman"/>
          <w:b/>
          <w:sz w:val="20"/>
          <w:szCs w:val="20"/>
        </w:rPr>
        <w:t xml:space="preserve"> hár</w:t>
      </w:r>
      <w:r>
        <w:rPr>
          <w:rFonts w:eastAsia="Times New Roman" w:cs="Times New Roman"/>
          <w:b/>
          <w:sz w:val="20"/>
          <w:szCs w:val="20"/>
        </w:rPr>
        <w:t xml:space="preserve">ok </w:t>
      </w:r>
    </w:p>
    <w:p w14:paraId="643DA2CC" w14:textId="77777777" w:rsidR="00A33F94" w:rsidRPr="00FD028A" w:rsidRDefault="00A33F94" w:rsidP="00FD028A">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0764F86B" w14:textId="77777777" w:rsidTr="00576E70">
        <w:trPr>
          <w:trHeight w:val="2000"/>
          <w:jc w:val="center"/>
        </w:trPr>
        <w:tc>
          <w:tcPr>
            <w:tcW w:w="9747" w:type="dxa"/>
            <w:gridSpan w:val="6"/>
            <w:shd w:val="clear" w:color="auto" w:fill="5F497A" w:themeFill="accent4" w:themeFillShade="BF"/>
            <w:vAlign w:val="center"/>
          </w:tcPr>
          <w:p w14:paraId="0764F86A"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0764F86E" w14:textId="77777777" w:rsidTr="00DD5CA5">
        <w:trPr>
          <w:trHeight w:val="330"/>
          <w:jc w:val="center"/>
        </w:trPr>
        <w:tc>
          <w:tcPr>
            <w:tcW w:w="2688" w:type="dxa"/>
            <w:gridSpan w:val="2"/>
          </w:tcPr>
          <w:p w14:paraId="0764F86C"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tcPr>
          <w:p w14:paraId="0764F86D" w14:textId="77777777" w:rsidR="007736B4" w:rsidRPr="00B50FF9" w:rsidRDefault="00375C44" w:rsidP="007736B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0764F871" w14:textId="77777777" w:rsidTr="00DD5CA5">
        <w:trPr>
          <w:trHeight w:val="291"/>
          <w:jc w:val="center"/>
        </w:trPr>
        <w:tc>
          <w:tcPr>
            <w:tcW w:w="2688" w:type="dxa"/>
            <w:gridSpan w:val="2"/>
          </w:tcPr>
          <w:p w14:paraId="0764F86F"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tcPr>
          <w:p w14:paraId="0764F870" w14:textId="3E90D2DD" w:rsidR="00716BD5" w:rsidRPr="00B50FF9" w:rsidRDefault="009C3F80" w:rsidP="00375C44">
            <w:pPr>
              <w:spacing w:before="40" w:after="40"/>
              <w:rPr>
                <w:rFonts w:ascii="Arial" w:hAnsi="Arial" w:cs="Arial"/>
                <w:sz w:val="19"/>
                <w:szCs w:val="19"/>
              </w:rPr>
            </w:pPr>
            <w:r>
              <w:rPr>
                <w:rFonts w:ascii="Arial" w:hAnsi="Arial" w:cs="Arial"/>
                <w:sz w:val="19"/>
                <w:szCs w:val="19"/>
              </w:rPr>
              <w:t xml:space="preserve">PO č. 1 </w:t>
            </w:r>
            <w:r w:rsidR="00375C44" w:rsidRPr="00B50FF9">
              <w:rPr>
                <w:rFonts w:ascii="Arial" w:hAnsi="Arial" w:cs="Arial"/>
                <w:sz w:val="19"/>
                <w:szCs w:val="19"/>
              </w:rPr>
              <w:t>Posilnené inštitucionálne kapacity a efektívna verejná správa</w:t>
            </w:r>
            <w:r w:rsidR="006A26CA">
              <w:rPr>
                <w:rFonts w:ascii="Arial" w:hAnsi="Arial" w:cs="Arial"/>
                <w:sz w:val="19"/>
                <w:szCs w:val="19"/>
              </w:rPr>
              <w:t xml:space="preserve"> (NP)</w:t>
            </w:r>
          </w:p>
        </w:tc>
      </w:tr>
      <w:tr w:rsidR="007736B4" w:rsidRPr="00B50FF9" w14:paraId="0764F874" w14:textId="77777777" w:rsidTr="00DD5CA5">
        <w:trPr>
          <w:trHeight w:val="255"/>
          <w:jc w:val="center"/>
        </w:trPr>
        <w:tc>
          <w:tcPr>
            <w:tcW w:w="2688" w:type="dxa"/>
            <w:gridSpan w:val="2"/>
          </w:tcPr>
          <w:p w14:paraId="0764F872"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tcPr>
          <w:p w14:paraId="0764F873" w14:textId="77777777" w:rsidR="007736B4" w:rsidRPr="00B50FF9" w:rsidRDefault="007736B4" w:rsidP="007736B4">
            <w:pPr>
              <w:tabs>
                <w:tab w:val="left" w:pos="1695"/>
              </w:tabs>
              <w:rPr>
                <w:rFonts w:ascii="Arial" w:hAnsi="Arial" w:cs="Arial"/>
                <w:sz w:val="19"/>
                <w:szCs w:val="19"/>
              </w:rPr>
            </w:pPr>
          </w:p>
        </w:tc>
      </w:tr>
      <w:tr w:rsidR="007736B4" w:rsidRPr="00B50FF9" w14:paraId="0764F877" w14:textId="77777777" w:rsidTr="00DD5CA5">
        <w:trPr>
          <w:trHeight w:val="330"/>
          <w:jc w:val="center"/>
        </w:trPr>
        <w:tc>
          <w:tcPr>
            <w:tcW w:w="2688" w:type="dxa"/>
            <w:gridSpan w:val="2"/>
          </w:tcPr>
          <w:p w14:paraId="0764F875" w14:textId="77777777" w:rsidR="007736B4" w:rsidRPr="00B50FF9" w:rsidRDefault="007736B4" w:rsidP="00375C44">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4"/>
          </w:tcPr>
          <w:p w14:paraId="0764F876" w14:textId="77777777" w:rsidR="007736B4" w:rsidRPr="00B50FF9" w:rsidRDefault="007736B4" w:rsidP="007736B4">
            <w:pPr>
              <w:tabs>
                <w:tab w:val="left" w:pos="1695"/>
              </w:tabs>
              <w:rPr>
                <w:rFonts w:ascii="Arial" w:hAnsi="Arial" w:cs="Arial"/>
                <w:sz w:val="19"/>
                <w:szCs w:val="19"/>
              </w:rPr>
            </w:pPr>
          </w:p>
        </w:tc>
      </w:tr>
      <w:tr w:rsidR="007736B4" w:rsidRPr="00B50FF9" w14:paraId="0764F87A" w14:textId="77777777" w:rsidTr="00DD5CA5">
        <w:trPr>
          <w:trHeight w:val="288"/>
          <w:jc w:val="center"/>
        </w:trPr>
        <w:tc>
          <w:tcPr>
            <w:tcW w:w="2688" w:type="dxa"/>
            <w:gridSpan w:val="2"/>
          </w:tcPr>
          <w:p w14:paraId="0764F878"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tcPr>
          <w:p w14:paraId="0764F879" w14:textId="77777777" w:rsidR="007736B4" w:rsidRPr="00B50FF9" w:rsidRDefault="007736B4" w:rsidP="007736B4">
            <w:pPr>
              <w:tabs>
                <w:tab w:val="left" w:pos="1695"/>
              </w:tabs>
              <w:rPr>
                <w:rFonts w:ascii="Arial" w:hAnsi="Arial" w:cs="Arial"/>
                <w:sz w:val="19"/>
                <w:szCs w:val="19"/>
              </w:rPr>
            </w:pPr>
          </w:p>
        </w:tc>
      </w:tr>
      <w:tr w:rsidR="007736B4" w:rsidRPr="00B50FF9" w14:paraId="0764F87D" w14:textId="77777777" w:rsidTr="00DD5CA5">
        <w:trPr>
          <w:trHeight w:val="285"/>
          <w:jc w:val="center"/>
        </w:trPr>
        <w:tc>
          <w:tcPr>
            <w:tcW w:w="2688" w:type="dxa"/>
            <w:gridSpan w:val="2"/>
          </w:tcPr>
          <w:p w14:paraId="0764F87B"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tcPr>
          <w:p w14:paraId="0764F87C" w14:textId="77777777" w:rsidR="007736B4" w:rsidRPr="00B50FF9" w:rsidRDefault="007736B4" w:rsidP="007736B4">
            <w:pPr>
              <w:tabs>
                <w:tab w:val="left" w:pos="1695"/>
              </w:tabs>
              <w:rPr>
                <w:rFonts w:ascii="Arial" w:hAnsi="Arial" w:cs="Arial"/>
                <w:sz w:val="19"/>
                <w:szCs w:val="19"/>
              </w:rPr>
            </w:pPr>
          </w:p>
        </w:tc>
      </w:tr>
      <w:tr w:rsidR="007736B4" w:rsidRPr="00B50FF9" w14:paraId="0764F880" w14:textId="77777777" w:rsidTr="00DD5CA5">
        <w:trPr>
          <w:trHeight w:val="252"/>
          <w:jc w:val="center"/>
        </w:trPr>
        <w:tc>
          <w:tcPr>
            <w:tcW w:w="2688" w:type="dxa"/>
            <w:gridSpan w:val="2"/>
          </w:tcPr>
          <w:p w14:paraId="0764F87E" w14:textId="77777777" w:rsidR="007736B4" w:rsidRPr="00B50FF9" w:rsidRDefault="007736B4" w:rsidP="00AD14B0">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tcPr>
          <w:p w14:paraId="0764F87F" w14:textId="77777777" w:rsidR="007736B4" w:rsidRPr="00B50FF9" w:rsidRDefault="007736B4" w:rsidP="007736B4">
            <w:pPr>
              <w:tabs>
                <w:tab w:val="left" w:pos="1701"/>
              </w:tabs>
              <w:rPr>
                <w:rFonts w:ascii="Arial" w:hAnsi="Arial" w:cs="Arial"/>
                <w:sz w:val="19"/>
                <w:szCs w:val="19"/>
              </w:rPr>
            </w:pPr>
          </w:p>
        </w:tc>
      </w:tr>
      <w:tr w:rsidR="00E55862" w:rsidRPr="00B50FF9" w14:paraId="0764F886" w14:textId="77777777" w:rsidTr="00B50FF9">
        <w:trPr>
          <w:jc w:val="center"/>
        </w:trPr>
        <w:tc>
          <w:tcPr>
            <w:tcW w:w="700" w:type="dxa"/>
            <w:shd w:val="clear" w:color="auto" w:fill="B2A1C7" w:themeFill="accent4" w:themeFillTint="99"/>
          </w:tcPr>
          <w:p w14:paraId="0764F881"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0764F882"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0764F883"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0764F884"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0764F885"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0764F88C" w14:textId="77777777" w:rsidTr="00FF2A85">
        <w:trPr>
          <w:trHeight w:val="1247"/>
          <w:jc w:val="center"/>
        </w:trPr>
        <w:tc>
          <w:tcPr>
            <w:tcW w:w="700" w:type="dxa"/>
            <w:shd w:val="clear" w:color="auto" w:fill="auto"/>
          </w:tcPr>
          <w:p w14:paraId="0764F887"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1.</w:t>
            </w:r>
            <w:r w:rsidR="00DD5CA5" w:rsidRPr="00B50FF9">
              <w:rPr>
                <w:rFonts w:ascii="Arial" w:hAnsi="Arial" w:cs="Arial"/>
                <w:sz w:val="19"/>
                <w:szCs w:val="19"/>
              </w:rPr>
              <w:t>1</w:t>
            </w:r>
          </w:p>
        </w:tc>
        <w:tc>
          <w:tcPr>
            <w:tcW w:w="1988" w:type="dxa"/>
            <w:tcBorders>
              <w:bottom w:val="single" w:sz="4" w:space="0" w:color="auto"/>
            </w:tcBorders>
            <w:shd w:val="clear" w:color="auto" w:fill="auto"/>
          </w:tcPr>
          <w:p w14:paraId="0764F888" w14:textId="77777777" w:rsidR="006647CF" w:rsidRPr="00B50FF9" w:rsidRDefault="00B50FF9" w:rsidP="00B50FF9">
            <w:pPr>
              <w:rPr>
                <w:rFonts w:ascii="Arial" w:hAnsi="Arial" w:cs="Arial"/>
                <w:sz w:val="19"/>
                <w:szCs w:val="19"/>
              </w:rPr>
            </w:pPr>
            <w:r w:rsidRPr="00B50FF9">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0764F889" w14:textId="4C0358AA" w:rsidR="006647CF" w:rsidRPr="00B50FF9" w:rsidRDefault="00DD5CA5" w:rsidP="00B50FF9">
            <w:pPr>
              <w:rPr>
                <w:rFonts w:ascii="Arial" w:hAnsi="Arial" w:cs="Arial"/>
                <w:sz w:val="19"/>
                <w:szCs w:val="19"/>
              </w:rPr>
            </w:pPr>
            <w:r w:rsidRPr="00B50FF9">
              <w:rPr>
                <w:rFonts w:ascii="Arial" w:hAnsi="Arial" w:cs="Arial"/>
                <w:sz w:val="19"/>
                <w:szCs w:val="19"/>
              </w:rPr>
              <w:t>Príspevok navrhovaného projektu k cieľom a výsledkom OP a</w:t>
            </w:r>
            <w:r w:rsidR="00AE6C22">
              <w:rPr>
                <w:rFonts w:ascii="Arial" w:hAnsi="Arial" w:cs="Arial"/>
                <w:sz w:val="19"/>
                <w:szCs w:val="19"/>
              </w:rPr>
              <w:t> </w:t>
            </w:r>
            <w:r w:rsidRPr="00B50FF9">
              <w:rPr>
                <w:rFonts w:ascii="Arial" w:hAnsi="Arial" w:cs="Arial"/>
                <w:sz w:val="19"/>
                <w:szCs w:val="19"/>
              </w:rPr>
              <w:t>PO</w:t>
            </w:r>
            <w:r w:rsidR="00AE6C22">
              <w:rPr>
                <w:rFonts w:ascii="Arial" w:hAnsi="Arial" w:cs="Arial"/>
                <w:sz w:val="19"/>
                <w:szCs w:val="19"/>
              </w:rPr>
              <w:t xml:space="preserve"> 1</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0764F88A" w14:textId="0BF2150C"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8B" w14:textId="77777777" w:rsidR="006647CF" w:rsidRPr="00B50FF9" w:rsidRDefault="006647CF" w:rsidP="00F06A27">
            <w:pPr>
              <w:jc w:val="center"/>
              <w:rPr>
                <w:rFonts w:ascii="Arial" w:hAnsi="Arial" w:cs="Arial"/>
                <w:b/>
                <w:sz w:val="19"/>
                <w:szCs w:val="19"/>
              </w:rPr>
            </w:pPr>
          </w:p>
        </w:tc>
      </w:tr>
      <w:tr w:rsidR="00F1031A" w:rsidRPr="00B50FF9" w14:paraId="1BFCC8F7" w14:textId="77777777" w:rsidTr="00FF2A85">
        <w:trPr>
          <w:trHeight w:val="1247"/>
          <w:jc w:val="center"/>
        </w:trPr>
        <w:tc>
          <w:tcPr>
            <w:tcW w:w="700" w:type="dxa"/>
            <w:shd w:val="clear" w:color="auto" w:fill="auto"/>
          </w:tcPr>
          <w:p w14:paraId="7C511C1F" w14:textId="1B1A63F8" w:rsidR="00F1031A" w:rsidRPr="00DC5DC8" w:rsidRDefault="00F1031A" w:rsidP="00FF2A85">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vAlign w:val="center"/>
          </w:tcPr>
          <w:p w14:paraId="4EB0D18A" w14:textId="18548EC6" w:rsidR="00F1031A" w:rsidRPr="00DC5DC8" w:rsidRDefault="00F1031A" w:rsidP="00FF2A85">
            <w:pPr>
              <w:rPr>
                <w:rFonts w:ascii="Arial" w:hAnsi="Arial" w:cs="Arial"/>
                <w:sz w:val="19"/>
                <w:szCs w:val="19"/>
              </w:rPr>
            </w:pPr>
            <w:r w:rsidRPr="00DC5DC8">
              <w:rPr>
                <w:rFonts w:ascii="Arial" w:hAnsi="Arial" w:cs="Arial"/>
                <w:sz w:val="19"/>
                <w:szCs w:val="19"/>
              </w:rPr>
              <w:t>Súlad projektu s reformným zámerom</w:t>
            </w:r>
          </w:p>
        </w:tc>
        <w:tc>
          <w:tcPr>
            <w:tcW w:w="1915" w:type="dxa"/>
            <w:gridSpan w:val="2"/>
            <w:tcBorders>
              <w:top w:val="single" w:sz="4" w:space="0" w:color="auto"/>
              <w:left w:val="single" w:sz="8" w:space="0" w:color="000000"/>
              <w:right w:val="single" w:sz="8" w:space="0" w:color="000000"/>
            </w:tcBorders>
            <w:vAlign w:val="center"/>
          </w:tcPr>
          <w:p w14:paraId="7EF60C68" w14:textId="77777777" w:rsidR="00F1031A" w:rsidRPr="00DC5DC8" w:rsidRDefault="00F1031A" w:rsidP="00F422CC">
            <w:pPr>
              <w:rPr>
                <w:rFonts w:ascii="Arial" w:hAnsi="Arial" w:cs="Arial"/>
                <w:sz w:val="19"/>
                <w:szCs w:val="19"/>
              </w:rPr>
            </w:pPr>
          </w:p>
          <w:p w14:paraId="4046E0C0" w14:textId="77777777" w:rsidR="00F1031A" w:rsidRPr="00DC5DC8" w:rsidRDefault="00F1031A" w:rsidP="00F422CC">
            <w:pPr>
              <w:rPr>
                <w:rFonts w:ascii="Arial" w:hAnsi="Arial" w:cs="Arial"/>
                <w:sz w:val="19"/>
                <w:szCs w:val="19"/>
              </w:rPr>
            </w:pPr>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p>
          <w:p w14:paraId="706373C5" w14:textId="77777777" w:rsidR="00F1031A" w:rsidRPr="00DC5DC8" w:rsidRDefault="00F1031A" w:rsidP="00FF2A85">
            <w:pPr>
              <w:rPr>
                <w:rFonts w:ascii="Arial" w:hAnsi="Arial" w:cs="Arial"/>
                <w:sz w:val="19"/>
                <w:szCs w:val="19"/>
              </w:rPr>
            </w:pPr>
          </w:p>
        </w:tc>
        <w:sdt>
          <w:sdtPr>
            <w:rPr>
              <w:rFonts w:ascii="Arial" w:hAnsi="Arial" w:cs="Arial"/>
              <w:sz w:val="19"/>
              <w:szCs w:val="19"/>
            </w:rPr>
            <w:id w:val="906582763"/>
            <w:placeholder>
              <w:docPart w:val="9A796CF7C7744F5A8565D2956FDEE40A"/>
            </w:placeholder>
            <w:showingPlcHdr/>
            <w:comboBox>
              <w:listItem w:displayText="nie (0)" w:value="nie (0)"/>
              <w:listItem w:displayText="áno (1)" w:value="áno (1)"/>
            </w:comboBox>
          </w:sdtPr>
          <w:sdtEndPr/>
          <w:sdtContent>
            <w:tc>
              <w:tcPr>
                <w:tcW w:w="1446" w:type="dxa"/>
                <w:shd w:val="clear" w:color="auto" w:fill="auto"/>
              </w:tcPr>
              <w:p w14:paraId="325D4833" w14:textId="6490E8D9" w:rsidR="00F1031A" w:rsidRDefault="00F1031A" w:rsidP="00FF2A85">
                <w:pPr>
                  <w:jc w:val="center"/>
                  <w:rPr>
                    <w:rFonts w:ascii="Arial" w:hAnsi="Arial" w:cs="Arial"/>
                    <w:sz w:val="19"/>
                    <w:szCs w:val="19"/>
                  </w:rPr>
                </w:pPr>
                <w:r w:rsidRPr="00DC5DC8">
                  <w:rPr>
                    <w:rFonts w:ascii="Arial" w:hAnsi="Arial" w:cs="Arial"/>
                    <w:sz w:val="19"/>
                    <w:szCs w:val="19"/>
                  </w:rPr>
                  <w:t>Vyberte položku.</w:t>
                </w:r>
              </w:p>
            </w:tc>
          </w:sdtContent>
        </w:sdt>
        <w:tc>
          <w:tcPr>
            <w:tcW w:w="3698" w:type="dxa"/>
            <w:shd w:val="clear" w:color="auto" w:fill="auto"/>
          </w:tcPr>
          <w:p w14:paraId="3FA79B47" w14:textId="0CE728F1" w:rsidR="00F1031A" w:rsidRPr="00B50FF9" w:rsidRDefault="00F1031A" w:rsidP="00FF2A85">
            <w:pPr>
              <w:jc w:val="center"/>
              <w:rPr>
                <w:rFonts w:ascii="Arial" w:hAnsi="Arial" w:cs="Arial"/>
                <w:b/>
                <w:sz w:val="19"/>
                <w:szCs w:val="19"/>
              </w:rPr>
            </w:pPr>
          </w:p>
        </w:tc>
      </w:tr>
      <w:tr w:rsidR="00F1031A" w:rsidRPr="00B50FF9" w14:paraId="0764F893" w14:textId="77777777" w:rsidTr="00B52B88">
        <w:trPr>
          <w:trHeight w:val="1247"/>
          <w:jc w:val="center"/>
        </w:trPr>
        <w:tc>
          <w:tcPr>
            <w:tcW w:w="700" w:type="dxa"/>
            <w:shd w:val="clear" w:color="auto" w:fill="auto"/>
          </w:tcPr>
          <w:p w14:paraId="0764F88D" w14:textId="3F9F5F03" w:rsidR="00F1031A" w:rsidRPr="00B50FF9" w:rsidRDefault="00F1031A" w:rsidP="00FF2A85">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vAlign w:val="center"/>
          </w:tcPr>
          <w:p w14:paraId="0764F88E" w14:textId="77777777" w:rsidR="00F1031A" w:rsidRPr="00B50FF9" w:rsidRDefault="00F1031A" w:rsidP="00FF2A85">
            <w:pPr>
              <w:pStyle w:val="Normlnywebov"/>
              <w:rPr>
                <w:rFonts w:ascii="Arial" w:eastAsiaTheme="minorEastAsia" w:hAnsi="Arial" w:cs="Arial"/>
                <w:sz w:val="19"/>
                <w:szCs w:val="19"/>
              </w:rPr>
            </w:pPr>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p>
          <w:p w14:paraId="0764F88F" w14:textId="77777777" w:rsidR="00F1031A" w:rsidRPr="00B50FF9" w:rsidRDefault="00F1031A" w:rsidP="00FF2A85">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0764F890" w14:textId="38765FEE" w:rsidR="00F1031A" w:rsidRPr="00B50FF9" w:rsidRDefault="00F1031A" w:rsidP="00FF2A85">
            <w:pPr>
              <w:rPr>
                <w:rFonts w:ascii="Arial" w:hAnsi="Arial" w:cs="Arial"/>
                <w:sz w:val="19"/>
                <w:szCs w:val="19"/>
              </w:rPr>
            </w:pPr>
            <w:r w:rsidRPr="00B50FF9">
              <w:rPr>
                <w:rFonts w:ascii="Arial" w:hAnsi="Arial" w:cs="Arial"/>
                <w:sz w:val="19"/>
                <w:szCs w:val="19"/>
              </w:rPr>
              <w:lastRenderedPageBreak/>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920588139"/>
            <w:placeholder>
              <w:docPart w:val="AFF2C3C5CB68496685E03E24F7EE5867"/>
            </w:placeholder>
            <w:showingPlcHdr/>
            <w:comboBox>
              <w:listItem w:displayText="nie (0)" w:value="nie (0)"/>
              <w:listItem w:displayText="áno (1)" w:value="áno (1)"/>
            </w:comboBox>
          </w:sdtPr>
          <w:sdtEndPr/>
          <w:sdtContent>
            <w:tc>
              <w:tcPr>
                <w:tcW w:w="1446" w:type="dxa"/>
                <w:shd w:val="clear" w:color="auto" w:fill="auto"/>
              </w:tcPr>
              <w:p w14:paraId="0764F891" w14:textId="7C6BA1D3"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2" w14:textId="77777777" w:rsidR="00F1031A" w:rsidRPr="00B50FF9" w:rsidRDefault="00F1031A" w:rsidP="00FF2A85">
            <w:pPr>
              <w:jc w:val="center"/>
              <w:rPr>
                <w:rFonts w:ascii="Arial" w:hAnsi="Arial" w:cs="Arial"/>
                <w:b/>
                <w:sz w:val="19"/>
                <w:szCs w:val="19"/>
              </w:rPr>
            </w:pPr>
          </w:p>
        </w:tc>
      </w:tr>
      <w:tr w:rsidR="00F1031A" w:rsidRPr="00B50FF9" w14:paraId="0764F899" w14:textId="77777777" w:rsidTr="00B50FF9">
        <w:trPr>
          <w:trHeight w:val="1247"/>
          <w:jc w:val="center"/>
        </w:trPr>
        <w:tc>
          <w:tcPr>
            <w:tcW w:w="700" w:type="dxa"/>
            <w:shd w:val="clear" w:color="auto" w:fill="auto"/>
          </w:tcPr>
          <w:p w14:paraId="0764F894" w14:textId="0FF05511" w:rsidR="00F1031A" w:rsidRPr="00B50FF9" w:rsidRDefault="00F1031A" w:rsidP="00FF2A85">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0764F895" w14:textId="77777777" w:rsidR="00F1031A" w:rsidRPr="00B50FF9" w:rsidRDefault="00F1031A" w:rsidP="00FF2A85">
            <w:pPr>
              <w:rPr>
                <w:rFonts w:ascii="Arial" w:hAnsi="Arial" w:cs="Arial"/>
                <w:sz w:val="19"/>
                <w:szCs w:val="19"/>
              </w:rPr>
            </w:pPr>
            <w:r w:rsidRPr="00B50FF9">
              <w:rPr>
                <w:rFonts w:ascii="Arial" w:hAnsi="Arial" w:cs="Arial"/>
                <w:sz w:val="19"/>
                <w:szCs w:val="19"/>
              </w:rPr>
              <w:t>Posúdenie súladu projektu s cieľmi HP rovnosť medzi mužmi a ženami a nediskriminácia</w:t>
            </w:r>
          </w:p>
        </w:tc>
        <w:tc>
          <w:tcPr>
            <w:tcW w:w="1915" w:type="dxa"/>
            <w:gridSpan w:val="2"/>
            <w:shd w:val="clear" w:color="auto" w:fill="auto"/>
          </w:tcPr>
          <w:p w14:paraId="0764F896" w14:textId="72805B3C"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120520120"/>
            <w:placeholder>
              <w:docPart w:val="5A6F1E396F594C5F93660FE990D003F3"/>
            </w:placeholder>
            <w:showingPlcHdr/>
            <w:comboBox>
              <w:listItem w:displayText="nie (0)" w:value="nie (0)"/>
              <w:listItem w:displayText="áno (1)" w:value="áno (1)"/>
            </w:comboBox>
          </w:sdtPr>
          <w:sdtEndPr/>
          <w:sdtContent>
            <w:tc>
              <w:tcPr>
                <w:tcW w:w="1446" w:type="dxa"/>
                <w:shd w:val="clear" w:color="auto" w:fill="auto"/>
              </w:tcPr>
              <w:p w14:paraId="0764F897" w14:textId="42ACC3DE"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8" w14:textId="77777777" w:rsidR="00F1031A" w:rsidRPr="00B50FF9" w:rsidRDefault="00F1031A" w:rsidP="00FF2A85">
            <w:pPr>
              <w:jc w:val="center"/>
              <w:rPr>
                <w:rFonts w:ascii="Arial" w:hAnsi="Arial" w:cs="Arial"/>
                <w:b/>
                <w:sz w:val="19"/>
                <w:szCs w:val="19"/>
              </w:rPr>
            </w:pPr>
          </w:p>
        </w:tc>
      </w:tr>
      <w:tr w:rsidR="00F1031A" w:rsidRPr="00B50FF9" w14:paraId="0764F89F" w14:textId="77777777" w:rsidTr="00B50FF9">
        <w:trPr>
          <w:trHeight w:val="1247"/>
          <w:jc w:val="center"/>
        </w:trPr>
        <w:tc>
          <w:tcPr>
            <w:tcW w:w="700" w:type="dxa"/>
            <w:shd w:val="clear" w:color="auto" w:fill="auto"/>
          </w:tcPr>
          <w:p w14:paraId="0764F89A"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
          <w:p w14:paraId="0764F89B" w14:textId="77777777" w:rsidR="00F1031A" w:rsidRPr="00B50FF9" w:rsidRDefault="00F1031A" w:rsidP="00FF2A85">
            <w:pPr>
              <w:rPr>
                <w:rFonts w:ascii="Arial" w:hAnsi="Arial" w:cs="Arial"/>
                <w:sz w:val="19"/>
                <w:szCs w:val="19"/>
              </w:rPr>
            </w:pPr>
            <w:r w:rsidRPr="009C3F80">
              <w:rPr>
                <w:rFonts w:ascii="Arial" w:hAnsi="Arial" w:cs="Arial"/>
                <w:sz w:val="19"/>
                <w:szCs w:val="19"/>
              </w:rPr>
              <w:t>Previazanosť aktivít projektu na jeho výsledky, ciele a merateľné ukazovatele</w:t>
            </w:r>
          </w:p>
        </w:tc>
        <w:tc>
          <w:tcPr>
            <w:tcW w:w="1915" w:type="dxa"/>
            <w:gridSpan w:val="2"/>
            <w:shd w:val="clear" w:color="auto" w:fill="auto"/>
          </w:tcPr>
          <w:p w14:paraId="0764F89C"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1429739344"/>
            <w:placeholder>
              <w:docPart w:val="9329DE99E5934B5AA79AAD3AB7B9A647"/>
            </w:placeholder>
            <w:showingPlcHdr/>
            <w:comboBox>
              <w:listItem w:displayText="nie (0)" w:value="nie (0)"/>
              <w:listItem w:displayText="áno (1)" w:value="áno (1)"/>
            </w:comboBox>
          </w:sdtPr>
          <w:sdtEndPr/>
          <w:sdtContent>
            <w:tc>
              <w:tcPr>
                <w:tcW w:w="1446" w:type="dxa"/>
                <w:shd w:val="clear" w:color="auto" w:fill="auto"/>
              </w:tcPr>
              <w:p w14:paraId="0764F89D" w14:textId="6404BA5C"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E" w14:textId="77777777" w:rsidR="00F1031A" w:rsidRPr="00B50FF9" w:rsidRDefault="00F1031A" w:rsidP="00FF2A85">
            <w:pPr>
              <w:jc w:val="center"/>
              <w:rPr>
                <w:rFonts w:ascii="Arial" w:hAnsi="Arial" w:cs="Arial"/>
                <w:b/>
                <w:sz w:val="19"/>
                <w:szCs w:val="19"/>
              </w:rPr>
            </w:pPr>
          </w:p>
        </w:tc>
      </w:tr>
      <w:tr w:rsidR="00F1031A" w:rsidRPr="00B50FF9" w14:paraId="0764F8A5" w14:textId="77777777" w:rsidTr="00B50FF9">
        <w:trPr>
          <w:trHeight w:val="1247"/>
          <w:jc w:val="center"/>
        </w:trPr>
        <w:tc>
          <w:tcPr>
            <w:tcW w:w="700" w:type="dxa"/>
            <w:shd w:val="clear" w:color="auto" w:fill="auto"/>
          </w:tcPr>
          <w:p w14:paraId="0764F8A0"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0764F8A1"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vhodnosti navrhovaných aktivít z vecného a časového hľadiska</w:t>
            </w:r>
          </w:p>
        </w:tc>
        <w:tc>
          <w:tcPr>
            <w:tcW w:w="1915" w:type="dxa"/>
            <w:gridSpan w:val="2"/>
            <w:shd w:val="clear" w:color="auto" w:fill="auto"/>
          </w:tcPr>
          <w:p w14:paraId="0764F8A2"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502796161"/>
            <w:placeholder>
              <w:docPart w:val="E673D77073CD46178E73FD1B050609C1"/>
            </w:placeholder>
            <w:showingPlcHdr/>
            <w:comboBox>
              <w:listItem w:displayText="nie (0)" w:value="nie (0)"/>
              <w:listItem w:displayText="áno (1)" w:value="áno (1)"/>
            </w:comboBox>
          </w:sdtPr>
          <w:sdtEndPr/>
          <w:sdtContent>
            <w:tc>
              <w:tcPr>
                <w:tcW w:w="1446" w:type="dxa"/>
                <w:shd w:val="clear" w:color="auto" w:fill="auto"/>
              </w:tcPr>
              <w:p w14:paraId="0764F8A3" w14:textId="30299DE9"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4" w14:textId="77777777" w:rsidR="00F1031A" w:rsidRPr="00B50FF9" w:rsidRDefault="00F1031A" w:rsidP="00FF2A85">
            <w:pPr>
              <w:jc w:val="center"/>
              <w:rPr>
                <w:rFonts w:ascii="Arial" w:hAnsi="Arial" w:cs="Arial"/>
                <w:b/>
                <w:sz w:val="19"/>
                <w:szCs w:val="19"/>
              </w:rPr>
            </w:pPr>
          </w:p>
        </w:tc>
      </w:tr>
      <w:tr w:rsidR="00F1031A" w:rsidRPr="00B50FF9" w14:paraId="0764F8AB" w14:textId="77777777" w:rsidTr="00B50FF9">
        <w:trPr>
          <w:trHeight w:val="1247"/>
          <w:jc w:val="center"/>
        </w:trPr>
        <w:tc>
          <w:tcPr>
            <w:tcW w:w="700" w:type="dxa"/>
            <w:shd w:val="clear" w:color="auto" w:fill="auto"/>
          </w:tcPr>
          <w:p w14:paraId="0764F8A6"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0764F8A7"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0764F8A8"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301541957"/>
            <w:placeholder>
              <w:docPart w:val="0983CD7D92AA487780D6DA9B848B9F06"/>
            </w:placeholder>
            <w:showingPlcHdr/>
            <w:comboBox>
              <w:listItem w:displayText="nie (0)" w:value="nie (0)"/>
              <w:listItem w:displayText="áno (1)" w:value="áno (1)"/>
            </w:comboBox>
          </w:sdtPr>
          <w:sdtEndPr/>
          <w:sdtContent>
            <w:tc>
              <w:tcPr>
                <w:tcW w:w="1446" w:type="dxa"/>
                <w:shd w:val="clear" w:color="auto" w:fill="auto"/>
              </w:tcPr>
              <w:p w14:paraId="0764F8A9" w14:textId="35EA38E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A" w14:textId="77777777" w:rsidR="00F1031A" w:rsidRPr="00B50FF9" w:rsidRDefault="00F1031A" w:rsidP="00FF2A85">
            <w:pPr>
              <w:jc w:val="center"/>
              <w:rPr>
                <w:rFonts w:ascii="Arial" w:hAnsi="Arial" w:cs="Arial"/>
                <w:b/>
                <w:sz w:val="19"/>
                <w:szCs w:val="19"/>
              </w:rPr>
            </w:pPr>
          </w:p>
        </w:tc>
      </w:tr>
      <w:tr w:rsidR="00F1031A" w:rsidRPr="00B50FF9" w14:paraId="0764F8B1" w14:textId="77777777" w:rsidTr="00B50FF9">
        <w:trPr>
          <w:trHeight w:val="1247"/>
          <w:jc w:val="center"/>
        </w:trPr>
        <w:tc>
          <w:tcPr>
            <w:tcW w:w="700" w:type="dxa"/>
            <w:shd w:val="clear" w:color="auto" w:fill="auto"/>
          </w:tcPr>
          <w:p w14:paraId="0764F8AC"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0764F8AD"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prevádzkovej  a technickej udržateľnosti projektu</w:t>
            </w:r>
          </w:p>
        </w:tc>
        <w:tc>
          <w:tcPr>
            <w:tcW w:w="1915" w:type="dxa"/>
            <w:gridSpan w:val="2"/>
            <w:shd w:val="clear" w:color="auto" w:fill="auto"/>
          </w:tcPr>
          <w:p w14:paraId="0764F8AE"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2072616992"/>
            <w:placeholder>
              <w:docPart w:val="C222EE3AFA0A40F1BA0F81DDE68D51E2"/>
            </w:placeholder>
            <w:showingPlcHdr/>
            <w:comboBox>
              <w:listItem w:displayText="nie (0)" w:value="nie (0)"/>
              <w:listItem w:displayText="áno (1)" w:value="áno (1)"/>
            </w:comboBox>
          </w:sdtPr>
          <w:sdtEndPr/>
          <w:sdtContent>
            <w:tc>
              <w:tcPr>
                <w:tcW w:w="1446" w:type="dxa"/>
                <w:shd w:val="clear" w:color="auto" w:fill="auto"/>
              </w:tcPr>
              <w:p w14:paraId="0764F8AF" w14:textId="48A40EC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0" w14:textId="77777777" w:rsidR="00F1031A" w:rsidRPr="00B50FF9" w:rsidRDefault="00F1031A" w:rsidP="00FF2A85">
            <w:pPr>
              <w:jc w:val="center"/>
              <w:rPr>
                <w:rFonts w:ascii="Arial" w:hAnsi="Arial" w:cs="Arial"/>
                <w:b/>
                <w:sz w:val="19"/>
                <w:szCs w:val="19"/>
              </w:rPr>
            </w:pPr>
          </w:p>
        </w:tc>
      </w:tr>
      <w:tr w:rsidR="00F1031A" w:rsidRPr="00B50FF9" w14:paraId="0764F8B7" w14:textId="77777777" w:rsidTr="00B50FF9">
        <w:trPr>
          <w:trHeight w:val="1247"/>
          <w:jc w:val="center"/>
        </w:trPr>
        <w:tc>
          <w:tcPr>
            <w:tcW w:w="700" w:type="dxa"/>
            <w:shd w:val="clear" w:color="auto" w:fill="auto"/>
          </w:tcPr>
          <w:p w14:paraId="0764F8B2"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0764F8B3"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administratívnych a odborných kapacít na riadenie a realizáciu projektu</w:t>
            </w:r>
          </w:p>
        </w:tc>
        <w:tc>
          <w:tcPr>
            <w:tcW w:w="1915" w:type="dxa"/>
            <w:gridSpan w:val="2"/>
            <w:shd w:val="clear" w:color="auto" w:fill="auto"/>
          </w:tcPr>
          <w:p w14:paraId="0764F8B4" w14:textId="77777777" w:rsidR="00F1031A" w:rsidRPr="00B50FF9" w:rsidRDefault="00F1031A" w:rsidP="00FF2A85">
            <w:pPr>
              <w:rPr>
                <w:rFonts w:ascii="Arial" w:hAnsi="Arial" w:cs="Arial"/>
                <w:sz w:val="19"/>
                <w:szCs w:val="19"/>
              </w:rPr>
            </w:pPr>
            <w:r w:rsidRPr="00B50FF9">
              <w:rPr>
                <w:rFonts w:ascii="Arial" w:hAnsi="Arial" w:cs="Arial"/>
                <w:sz w:val="19"/>
                <w:szCs w:val="19"/>
              </w:rPr>
              <w:t>Administratívna a prevádzková kapacita žiadateľa</w:t>
            </w:r>
          </w:p>
        </w:tc>
        <w:sdt>
          <w:sdtPr>
            <w:rPr>
              <w:rFonts w:ascii="Arial" w:hAnsi="Arial" w:cs="Arial"/>
              <w:sz w:val="19"/>
              <w:szCs w:val="19"/>
            </w:rPr>
            <w:id w:val="-958331696"/>
            <w:placeholder>
              <w:docPart w:val="BC2D31E849744C099CB5A38747734B03"/>
            </w:placeholder>
            <w:showingPlcHdr/>
            <w:comboBox>
              <w:listItem w:displayText="nie (0)" w:value="nie (0)"/>
              <w:listItem w:displayText="áno (1)" w:value="áno (1)"/>
            </w:comboBox>
          </w:sdtPr>
          <w:sdtEndPr/>
          <w:sdtContent>
            <w:tc>
              <w:tcPr>
                <w:tcW w:w="1446" w:type="dxa"/>
                <w:shd w:val="clear" w:color="auto" w:fill="auto"/>
              </w:tcPr>
              <w:p w14:paraId="0764F8B5" w14:textId="594E68D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6" w14:textId="77777777" w:rsidR="00F1031A" w:rsidRPr="00B50FF9" w:rsidRDefault="00F1031A" w:rsidP="00FF2A85">
            <w:pPr>
              <w:jc w:val="center"/>
              <w:rPr>
                <w:rFonts w:ascii="Arial" w:hAnsi="Arial" w:cs="Arial"/>
                <w:b/>
                <w:sz w:val="19"/>
                <w:szCs w:val="19"/>
              </w:rPr>
            </w:pPr>
          </w:p>
        </w:tc>
      </w:tr>
      <w:tr w:rsidR="00F1031A" w:rsidRPr="00B50FF9" w14:paraId="0764F8BD" w14:textId="77777777" w:rsidTr="00B50FF9">
        <w:trPr>
          <w:trHeight w:val="1247"/>
          <w:jc w:val="center"/>
        </w:trPr>
        <w:tc>
          <w:tcPr>
            <w:tcW w:w="700" w:type="dxa"/>
            <w:shd w:val="clear" w:color="auto" w:fill="auto"/>
          </w:tcPr>
          <w:p w14:paraId="0764F8B8"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2AEBDE76" w14:textId="0940CDFF" w:rsidR="00F1031A" w:rsidRDefault="00F1031A" w:rsidP="00FF2A85">
            <w:pPr>
              <w:rPr>
                <w:rFonts w:ascii="Arial" w:hAnsi="Arial" w:cs="Arial"/>
                <w:sz w:val="19"/>
                <w:szCs w:val="19"/>
              </w:rPr>
            </w:pPr>
          </w:p>
          <w:p w14:paraId="0764F8B9" w14:textId="65113BC5" w:rsidR="00F1031A" w:rsidRPr="00B50FF9" w:rsidRDefault="00F1031A" w:rsidP="00FF2A85">
            <w:pPr>
              <w:rPr>
                <w:rFonts w:ascii="Arial" w:hAnsi="Arial" w:cs="Arial"/>
                <w:sz w:val="19"/>
                <w:szCs w:val="19"/>
              </w:rPr>
            </w:pPr>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p>
        </w:tc>
        <w:tc>
          <w:tcPr>
            <w:tcW w:w="1915" w:type="dxa"/>
            <w:gridSpan w:val="2"/>
            <w:shd w:val="clear" w:color="auto" w:fill="auto"/>
          </w:tcPr>
          <w:p w14:paraId="0764F8BA" w14:textId="2C6132D7"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1033029379"/>
            <w:placeholder>
              <w:docPart w:val="F484037ECDF54EE887DA97A6B606613D"/>
            </w:placeholder>
            <w:showingPlcHdr/>
            <w:comboBox>
              <w:listItem w:displayText="nie (0)" w:value="nie (0)"/>
              <w:listItem w:displayText="áno (1)" w:value="áno (1)"/>
            </w:comboBox>
          </w:sdtPr>
          <w:sdtEndPr/>
          <w:sdtContent>
            <w:tc>
              <w:tcPr>
                <w:tcW w:w="1446" w:type="dxa"/>
                <w:shd w:val="clear" w:color="auto" w:fill="auto"/>
              </w:tcPr>
              <w:p w14:paraId="0764F8BB" w14:textId="2411791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C" w14:textId="77777777" w:rsidR="00F1031A" w:rsidRPr="00B50FF9" w:rsidRDefault="00F1031A" w:rsidP="00FF2A85">
            <w:pPr>
              <w:jc w:val="center"/>
              <w:rPr>
                <w:rFonts w:ascii="Arial" w:hAnsi="Arial" w:cs="Arial"/>
                <w:b/>
                <w:sz w:val="19"/>
                <w:szCs w:val="19"/>
              </w:rPr>
            </w:pPr>
          </w:p>
        </w:tc>
      </w:tr>
      <w:tr w:rsidR="00F1031A" w:rsidRPr="00B50FF9" w14:paraId="0764F8C3" w14:textId="77777777" w:rsidTr="00B50FF9">
        <w:trPr>
          <w:trHeight w:val="1247"/>
          <w:jc w:val="center"/>
        </w:trPr>
        <w:tc>
          <w:tcPr>
            <w:tcW w:w="700" w:type="dxa"/>
            <w:shd w:val="clear" w:color="auto" w:fill="auto"/>
          </w:tcPr>
          <w:p w14:paraId="0764F8BE"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57C8D412" w14:textId="0F8ACCF0" w:rsidR="00F1031A" w:rsidRDefault="00F1031A" w:rsidP="00FF2A85">
            <w:pPr>
              <w:rPr>
                <w:rFonts w:ascii="Arial" w:hAnsi="Arial" w:cs="Arial"/>
                <w:sz w:val="19"/>
                <w:szCs w:val="19"/>
              </w:rPr>
            </w:pPr>
          </w:p>
          <w:p w14:paraId="0764F8BF" w14:textId="37C1789D" w:rsidR="00F1031A" w:rsidRPr="00B50FF9" w:rsidRDefault="00F1031A" w:rsidP="00FF2A85">
            <w:pPr>
              <w:rPr>
                <w:rFonts w:ascii="Arial" w:hAnsi="Arial" w:cs="Arial"/>
                <w:sz w:val="19"/>
                <w:szCs w:val="19"/>
              </w:rPr>
            </w:pPr>
            <w:r w:rsidRPr="00864337">
              <w:rPr>
                <w:rFonts w:ascii="Arial" w:hAnsi="Arial" w:cs="Arial"/>
                <w:sz w:val="19"/>
                <w:szCs w:val="19"/>
              </w:rPr>
              <w:t>Finančná udržateľnosť projektu</w:t>
            </w:r>
          </w:p>
        </w:tc>
        <w:tc>
          <w:tcPr>
            <w:tcW w:w="1915" w:type="dxa"/>
            <w:gridSpan w:val="2"/>
            <w:shd w:val="clear" w:color="auto" w:fill="auto"/>
          </w:tcPr>
          <w:p w14:paraId="0764F8C0" w14:textId="10BB6DD6"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423577608"/>
            <w:placeholder>
              <w:docPart w:val="4BEF6334FE394010B1164A2624C607E2"/>
            </w:placeholder>
            <w:showingPlcHdr/>
            <w:comboBox>
              <w:listItem w:displayText="nie (0)" w:value="nie (0)"/>
              <w:listItem w:displayText="áno (1)" w:value="áno (1)"/>
            </w:comboBox>
          </w:sdtPr>
          <w:sdtEndPr/>
          <w:sdtContent>
            <w:tc>
              <w:tcPr>
                <w:tcW w:w="1446" w:type="dxa"/>
                <w:shd w:val="clear" w:color="auto" w:fill="auto"/>
              </w:tcPr>
              <w:p w14:paraId="0764F8C1" w14:textId="5A0342CA"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C2" w14:textId="77777777" w:rsidR="00F1031A" w:rsidRPr="00B50FF9" w:rsidRDefault="00F1031A" w:rsidP="00FF2A85">
            <w:pPr>
              <w:jc w:val="center"/>
              <w:rPr>
                <w:rFonts w:ascii="Arial" w:hAnsi="Arial" w:cs="Arial"/>
                <w:b/>
                <w:sz w:val="19"/>
                <w:szCs w:val="19"/>
              </w:rPr>
            </w:pPr>
          </w:p>
        </w:tc>
      </w:tr>
      <w:tr w:rsidR="00F1031A" w:rsidRPr="00B50FF9" w14:paraId="0764F8CC" w14:textId="77777777" w:rsidTr="00B50FF9">
        <w:trPr>
          <w:jc w:val="center"/>
        </w:trPr>
        <w:tc>
          <w:tcPr>
            <w:tcW w:w="6049" w:type="dxa"/>
            <w:gridSpan w:val="5"/>
            <w:shd w:val="clear" w:color="auto" w:fill="B2A1C7" w:themeFill="accent4" w:themeFillTint="99"/>
          </w:tcPr>
          <w:p w14:paraId="0764F8CA" w14:textId="77777777" w:rsidR="00F1031A" w:rsidRPr="00B50FF9" w:rsidRDefault="00F1031A" w:rsidP="00FF2A85">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D251FD40FCE94F938385821EB7FDA310"/>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0764F8CB" w14:textId="2F466AD2" w:rsidR="00F1031A" w:rsidRPr="00B50FF9" w:rsidRDefault="00F1031A" w:rsidP="00FF2A85">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F1031A" w:rsidRPr="00B50FF9" w14:paraId="0764F8CE" w14:textId="77777777" w:rsidTr="007736B4">
        <w:trPr>
          <w:jc w:val="center"/>
        </w:trPr>
        <w:tc>
          <w:tcPr>
            <w:tcW w:w="9747" w:type="dxa"/>
            <w:gridSpan w:val="6"/>
          </w:tcPr>
          <w:p w14:paraId="0764F8CD" w14:textId="77777777" w:rsidR="00F1031A" w:rsidRPr="00B50FF9" w:rsidRDefault="00F1031A" w:rsidP="00FF2A85">
            <w:pPr>
              <w:rPr>
                <w:rFonts w:ascii="Arial" w:hAnsi="Arial" w:cs="Arial"/>
                <w:sz w:val="19"/>
                <w:szCs w:val="19"/>
              </w:rPr>
            </w:pPr>
          </w:p>
        </w:tc>
      </w:tr>
      <w:tr w:rsidR="00F1031A" w:rsidRPr="00B50FF9" w14:paraId="0764F8D0" w14:textId="77777777" w:rsidTr="007736B4">
        <w:trPr>
          <w:jc w:val="center"/>
        </w:trPr>
        <w:tc>
          <w:tcPr>
            <w:tcW w:w="9747" w:type="dxa"/>
            <w:gridSpan w:val="6"/>
            <w:shd w:val="clear" w:color="auto" w:fill="B2A1C7" w:themeFill="accent4" w:themeFillTint="99"/>
          </w:tcPr>
          <w:p w14:paraId="0764F8CF" w14:textId="77777777" w:rsidR="00F1031A" w:rsidRPr="00B50FF9" w:rsidRDefault="00F1031A" w:rsidP="00FF2A85">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F1031A" w:rsidRPr="00B50FF9" w14:paraId="0764F8D2" w14:textId="77777777" w:rsidTr="007736B4">
        <w:trPr>
          <w:jc w:val="center"/>
        </w:trPr>
        <w:tc>
          <w:tcPr>
            <w:tcW w:w="9747" w:type="dxa"/>
            <w:gridSpan w:val="6"/>
          </w:tcPr>
          <w:p w14:paraId="0764F8D1" w14:textId="56BC838F" w:rsidR="00F1031A" w:rsidRPr="00B50FF9" w:rsidRDefault="00F1031A" w:rsidP="00FF2A85">
            <w:pPr>
              <w:rPr>
                <w:rFonts w:ascii="Arial" w:hAnsi="Arial" w:cs="Arial"/>
                <w:sz w:val="19"/>
                <w:szCs w:val="19"/>
              </w:rPr>
            </w:pPr>
          </w:p>
        </w:tc>
      </w:tr>
      <w:tr w:rsidR="00F1031A" w:rsidRPr="00B50FF9" w14:paraId="0764F8D5" w14:textId="77777777" w:rsidTr="00DD5CA5">
        <w:trPr>
          <w:jc w:val="center"/>
        </w:trPr>
        <w:tc>
          <w:tcPr>
            <w:tcW w:w="4306" w:type="dxa"/>
            <w:gridSpan w:val="3"/>
            <w:shd w:val="clear" w:color="auto" w:fill="B2A1C7" w:themeFill="accent4" w:themeFillTint="99"/>
          </w:tcPr>
          <w:p w14:paraId="0764F8D3" w14:textId="77777777" w:rsidR="00F1031A" w:rsidRPr="00B50FF9" w:rsidRDefault="00F1031A" w:rsidP="00FF2A85">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0764F8D4" w14:textId="77777777" w:rsidR="00F1031A" w:rsidRPr="00B50FF9" w:rsidRDefault="00F1031A" w:rsidP="00FF2A85">
            <w:pPr>
              <w:rPr>
                <w:rFonts w:ascii="Arial" w:hAnsi="Arial" w:cs="Arial"/>
                <w:sz w:val="19"/>
                <w:szCs w:val="19"/>
              </w:rPr>
            </w:pPr>
          </w:p>
        </w:tc>
      </w:tr>
      <w:tr w:rsidR="00F1031A" w:rsidRPr="00B50FF9" w14:paraId="0764F8D8" w14:textId="77777777" w:rsidTr="00DD5CA5">
        <w:trPr>
          <w:jc w:val="center"/>
        </w:trPr>
        <w:tc>
          <w:tcPr>
            <w:tcW w:w="4306" w:type="dxa"/>
            <w:gridSpan w:val="3"/>
            <w:shd w:val="clear" w:color="auto" w:fill="B2A1C7" w:themeFill="accent4" w:themeFillTint="99"/>
          </w:tcPr>
          <w:p w14:paraId="0764F8D6" w14:textId="1FCAFCC0" w:rsidR="00F1031A" w:rsidRPr="00B50FF9" w:rsidRDefault="00F1031A" w:rsidP="003017D7">
            <w:pPr>
              <w:rPr>
                <w:rFonts w:ascii="Arial" w:hAnsi="Arial" w:cs="Arial"/>
                <w:sz w:val="19"/>
                <w:szCs w:val="19"/>
              </w:rPr>
            </w:pPr>
            <w:r w:rsidRPr="00B50FF9">
              <w:rPr>
                <w:rFonts w:ascii="Arial" w:hAnsi="Arial" w:cs="Arial"/>
                <w:b/>
                <w:sz w:val="19"/>
                <w:szCs w:val="19"/>
              </w:rPr>
              <w:t>Navrhovaná výška NFP:</w:t>
            </w:r>
          </w:p>
        </w:tc>
        <w:tc>
          <w:tcPr>
            <w:tcW w:w="5441" w:type="dxa"/>
            <w:gridSpan w:val="3"/>
            <w:shd w:val="clear" w:color="auto" w:fill="FFFFFF" w:themeFill="background1"/>
          </w:tcPr>
          <w:p w14:paraId="0764F8D7" w14:textId="77777777" w:rsidR="00F1031A" w:rsidRPr="00B50FF9" w:rsidRDefault="00F1031A" w:rsidP="00FF2A85">
            <w:pPr>
              <w:rPr>
                <w:rFonts w:ascii="Arial" w:hAnsi="Arial" w:cs="Arial"/>
                <w:sz w:val="19"/>
                <w:szCs w:val="19"/>
              </w:rPr>
            </w:pPr>
          </w:p>
        </w:tc>
      </w:tr>
      <w:tr w:rsidR="00B040B8" w:rsidRPr="00B50FF9" w14:paraId="2B16245E" w14:textId="77777777" w:rsidTr="00DD5CA5">
        <w:trPr>
          <w:jc w:val="center"/>
          <w:ins w:id="3" w:author="Milan Matovič" w:date="2018-12-05T13:56:00Z"/>
        </w:trPr>
        <w:tc>
          <w:tcPr>
            <w:tcW w:w="4306" w:type="dxa"/>
            <w:gridSpan w:val="3"/>
            <w:shd w:val="clear" w:color="auto" w:fill="B2A1C7" w:themeFill="accent4" w:themeFillTint="99"/>
          </w:tcPr>
          <w:p w14:paraId="59BC888F" w14:textId="6B266DE7" w:rsidR="00B040B8" w:rsidRPr="00B50FF9" w:rsidRDefault="00A053DF" w:rsidP="003017D7">
            <w:pPr>
              <w:rPr>
                <w:ins w:id="4" w:author="Milan Matovič" w:date="2018-12-05T13:56:00Z"/>
                <w:rFonts w:ascii="Arial" w:hAnsi="Arial" w:cs="Arial"/>
                <w:b/>
                <w:sz w:val="19"/>
                <w:szCs w:val="19"/>
              </w:rPr>
            </w:pPr>
            <w:ins w:id="5" w:author="Milan Matovič" w:date="2018-12-05T14:05:00Z">
              <w:r>
                <w:rPr>
                  <w:rFonts w:ascii="Arial" w:hAnsi="Arial" w:cs="Arial"/>
                  <w:b/>
                  <w:sz w:val="19"/>
                  <w:szCs w:val="19"/>
                </w:rPr>
                <w:t>Ž</w:t>
              </w:r>
            </w:ins>
            <w:ins w:id="6" w:author="Milan Matovič" w:date="2018-12-05T13:56:00Z">
              <w:r w:rsidR="00B040B8" w:rsidRPr="001530E6">
                <w:rPr>
                  <w:rFonts w:ascii="Arial" w:hAnsi="Arial" w:cs="Arial"/>
                  <w:b/>
                  <w:sz w:val="19"/>
                  <w:szCs w:val="19"/>
                </w:rPr>
                <w:t>iadaná výška NFP znížená o neoprávnené výdavky</w:t>
              </w:r>
              <w:r w:rsidR="00B040B8">
                <w:rPr>
                  <w:rStyle w:val="Odkaznapoznmkupodiarou"/>
                  <w:rFonts w:ascii="Arial" w:hAnsi="Arial" w:cs="Arial"/>
                  <w:b/>
                  <w:sz w:val="19"/>
                  <w:szCs w:val="19"/>
                </w:rPr>
                <w:footnoteReference w:id="7"/>
              </w:r>
              <w:r w:rsidR="00B040B8" w:rsidRPr="001530E6">
                <w:rPr>
                  <w:rFonts w:ascii="Arial" w:hAnsi="Arial" w:cs="Arial"/>
                  <w:b/>
                  <w:sz w:val="19"/>
                  <w:szCs w:val="19"/>
                </w:rPr>
                <w:t>:</w:t>
              </w:r>
              <w:r w:rsidR="00B040B8">
                <w:rPr>
                  <w:rFonts w:ascii="Arial" w:hAnsi="Arial" w:cs="Arial"/>
                  <w:b/>
                  <w:sz w:val="19"/>
                  <w:szCs w:val="19"/>
                </w:rPr>
                <w:t xml:space="preserve"> </w:t>
              </w:r>
            </w:ins>
          </w:p>
        </w:tc>
        <w:tc>
          <w:tcPr>
            <w:tcW w:w="5441" w:type="dxa"/>
            <w:gridSpan w:val="3"/>
            <w:shd w:val="clear" w:color="auto" w:fill="FFFFFF" w:themeFill="background1"/>
          </w:tcPr>
          <w:p w14:paraId="30CFB316" w14:textId="77777777" w:rsidR="00B040B8" w:rsidRPr="00B50FF9" w:rsidRDefault="00B040B8" w:rsidP="00FF2A85">
            <w:pPr>
              <w:rPr>
                <w:ins w:id="9" w:author="Milan Matovič" w:date="2018-12-05T13:56:00Z"/>
                <w:rFonts w:ascii="Arial" w:hAnsi="Arial" w:cs="Arial"/>
                <w:sz w:val="19"/>
                <w:szCs w:val="19"/>
              </w:rPr>
            </w:pPr>
          </w:p>
        </w:tc>
      </w:tr>
      <w:tr w:rsidR="00F1031A" w:rsidRPr="00B50FF9" w14:paraId="0764F8DB" w14:textId="77777777" w:rsidTr="003B18B0">
        <w:trPr>
          <w:trHeight w:val="667"/>
          <w:jc w:val="center"/>
        </w:trPr>
        <w:tc>
          <w:tcPr>
            <w:tcW w:w="4306" w:type="dxa"/>
            <w:gridSpan w:val="3"/>
            <w:shd w:val="clear" w:color="auto" w:fill="B2A1C7" w:themeFill="accent4" w:themeFillTint="99"/>
          </w:tcPr>
          <w:p w14:paraId="0764F8D9" w14:textId="77777777" w:rsidR="00F1031A" w:rsidRPr="00B50FF9" w:rsidRDefault="00F1031A" w:rsidP="00FF2A85">
            <w:pPr>
              <w:rPr>
                <w:rFonts w:ascii="Arial" w:hAnsi="Arial" w:cs="Arial"/>
                <w:b/>
                <w:sz w:val="19"/>
                <w:szCs w:val="19"/>
              </w:rPr>
            </w:pPr>
            <w:r w:rsidRPr="00B50FF9">
              <w:rPr>
                <w:rFonts w:ascii="Arial" w:hAnsi="Arial" w:cs="Arial"/>
                <w:b/>
                <w:sz w:val="19"/>
                <w:szCs w:val="19"/>
              </w:rPr>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0764F8DA" w14:textId="77777777" w:rsidR="00F1031A" w:rsidRPr="00B50FF9" w:rsidRDefault="00F1031A" w:rsidP="00FF2A85">
            <w:pPr>
              <w:rPr>
                <w:rFonts w:ascii="Arial" w:hAnsi="Arial" w:cs="Arial"/>
                <w:sz w:val="19"/>
                <w:szCs w:val="19"/>
              </w:rPr>
            </w:pPr>
          </w:p>
        </w:tc>
      </w:tr>
      <w:tr w:rsidR="00B040B8" w:rsidRPr="00B50FF9" w14:paraId="1D6ECBB2" w14:textId="77777777" w:rsidTr="003B18B0">
        <w:trPr>
          <w:trHeight w:val="667"/>
          <w:jc w:val="center"/>
          <w:ins w:id="10" w:author="Milan Matovič" w:date="2018-12-05T13:56:00Z"/>
        </w:trPr>
        <w:tc>
          <w:tcPr>
            <w:tcW w:w="4306" w:type="dxa"/>
            <w:gridSpan w:val="3"/>
            <w:shd w:val="clear" w:color="auto" w:fill="B2A1C7" w:themeFill="accent4" w:themeFillTint="99"/>
          </w:tcPr>
          <w:p w14:paraId="32C2B227" w14:textId="0B8AACED" w:rsidR="00B040B8" w:rsidRPr="00B50FF9" w:rsidRDefault="00B040B8" w:rsidP="00B040B8">
            <w:pPr>
              <w:rPr>
                <w:ins w:id="11" w:author="Milan Matovič" w:date="2018-12-05T13:56:00Z"/>
                <w:rFonts w:ascii="Arial" w:hAnsi="Arial" w:cs="Arial"/>
                <w:b/>
                <w:sz w:val="19"/>
                <w:szCs w:val="19"/>
              </w:rPr>
            </w:pPr>
            <w:ins w:id="12" w:author="Milan Matovič" w:date="2018-12-05T13:56:00Z">
              <w:r w:rsidRPr="001530E6">
                <w:rPr>
                  <w:rFonts w:ascii="Arial" w:hAnsi="Arial" w:cs="Arial"/>
                  <w:b/>
                  <w:sz w:val="19"/>
                  <w:szCs w:val="19"/>
                </w:rPr>
                <w:t>Identifikácia iných zmien v ŽoNFP</w:t>
              </w:r>
              <w:r>
                <w:rPr>
                  <w:rStyle w:val="Odkaznapoznmkupodiarou"/>
                  <w:rFonts w:ascii="Arial" w:hAnsi="Arial" w:cs="Arial"/>
                  <w:b/>
                  <w:sz w:val="19"/>
                  <w:szCs w:val="19"/>
                </w:rPr>
                <w:footnoteReference w:id="9"/>
              </w:r>
              <w:r w:rsidRPr="001530E6">
                <w:rPr>
                  <w:rFonts w:ascii="Arial" w:hAnsi="Arial" w:cs="Arial"/>
                  <w:b/>
                  <w:sz w:val="19"/>
                  <w:szCs w:val="19"/>
                </w:rPr>
                <w:t xml:space="preserve"> :</w:t>
              </w:r>
            </w:ins>
          </w:p>
        </w:tc>
        <w:tc>
          <w:tcPr>
            <w:tcW w:w="5441" w:type="dxa"/>
            <w:gridSpan w:val="3"/>
            <w:shd w:val="clear" w:color="auto" w:fill="FFFFFF" w:themeFill="background1"/>
          </w:tcPr>
          <w:p w14:paraId="72395B41" w14:textId="2B8E421A" w:rsidR="00B040B8" w:rsidRPr="00B50FF9" w:rsidRDefault="00B040B8" w:rsidP="00B040B8">
            <w:pPr>
              <w:rPr>
                <w:ins w:id="15" w:author="Milan Matovič" w:date="2018-12-05T13:56:00Z"/>
                <w:rFonts w:ascii="Arial" w:hAnsi="Arial" w:cs="Arial"/>
                <w:sz w:val="19"/>
                <w:szCs w:val="19"/>
              </w:rPr>
            </w:pPr>
          </w:p>
        </w:tc>
      </w:tr>
      <w:tr w:rsidR="00B040B8" w:rsidRPr="00B50FF9" w14:paraId="0764F8DD" w14:textId="77777777" w:rsidTr="007736B4">
        <w:trPr>
          <w:jc w:val="center"/>
        </w:trPr>
        <w:tc>
          <w:tcPr>
            <w:tcW w:w="9747" w:type="dxa"/>
            <w:gridSpan w:val="6"/>
            <w:shd w:val="clear" w:color="auto" w:fill="FFFFFF" w:themeFill="background1"/>
          </w:tcPr>
          <w:p w14:paraId="09963360" w14:textId="77777777" w:rsidR="00B040B8" w:rsidRPr="005C2E5C" w:rsidRDefault="00B040B8" w:rsidP="00B040B8">
            <w:pPr>
              <w:jc w:val="both"/>
              <w:rPr>
                <w:rFonts w:cs="Times New Roman"/>
                <w:b/>
                <w:szCs w:val="24"/>
              </w:rPr>
            </w:pPr>
            <w:r w:rsidRPr="005C2E5C">
              <w:rPr>
                <w:rFonts w:cs="Times New Roman"/>
                <w:b/>
                <w:szCs w:val="24"/>
              </w:rPr>
              <w:t>VYJADRENIE</w:t>
            </w:r>
          </w:p>
          <w:p w14:paraId="623DADC2" w14:textId="77777777" w:rsidR="00B040B8" w:rsidRPr="005C2E5C" w:rsidRDefault="00B040B8" w:rsidP="00B040B8">
            <w:pPr>
              <w:jc w:val="both"/>
              <w:rPr>
                <w:rFonts w:cs="Times New Roman"/>
                <w:szCs w:val="24"/>
              </w:rPr>
            </w:pPr>
          </w:p>
          <w:p w14:paraId="0764F8DC" w14:textId="4ED1421B" w:rsidR="00B040B8" w:rsidRPr="00B50FF9" w:rsidRDefault="00B040B8" w:rsidP="00B040B8">
            <w:pPr>
              <w:rPr>
                <w:rFonts w:ascii="Arial" w:hAnsi="Arial" w:cs="Arial"/>
                <w:sz w:val="19"/>
                <w:szCs w:val="19"/>
              </w:rPr>
            </w:pPr>
            <w:r w:rsidRPr="005C2E5C">
              <w:t>Na základe overených skutočností potvrdzujem, že</w:t>
            </w:r>
            <w:ins w:id="16" w:author="Milan Matovič" w:date="2018-12-05T13:56:00Z">
              <w:r>
                <w:t xml:space="preserve"> ...</w:t>
              </w:r>
            </w:ins>
            <w:ins w:id="17" w:author="Milan Matovič" w:date="2018-12-05T13:57:00Z">
              <w:r w:rsidRPr="00DB07E0">
                <w:rPr>
                  <w:rFonts w:ascii="Arial" w:hAnsi="Arial" w:cs="Arial"/>
                  <w:sz w:val="19"/>
                  <w:szCs w:val="19"/>
                </w:rPr>
                <w:t xml:space="preserve"> (uveďte jednu z možností v súlade s ustanovením § 7 ods. 3 zákona o finančnej kontrole).</w:t>
              </w:r>
              <w:r w:rsidRPr="00DB07E0">
                <w:rPr>
                  <w:rFonts w:ascii="Arial" w:hAnsi="Arial" w:cs="Arial"/>
                  <w:sz w:val="19"/>
                  <w:szCs w:val="19"/>
                  <w:vertAlign w:val="superscript"/>
                </w:rPr>
                <w:footnoteReference w:id="10"/>
              </w:r>
            </w:ins>
            <w:ins w:id="20" w:author="Milan Matovič" w:date="2018-12-05T13:58:00Z">
              <w:r>
                <w:rPr>
                  <w:rFonts w:ascii="Arial" w:hAnsi="Arial" w:cs="Arial"/>
                  <w:sz w:val="19"/>
                  <w:szCs w:val="19"/>
                </w:rPr>
                <w:t xml:space="preserve"> </w:t>
              </w:r>
            </w:ins>
            <w:r w:rsidRPr="005C2E5C">
              <w:t xml:space="preserve">  </w:t>
            </w:r>
            <w:customXmlDelRangeStart w:id="21" w:author="Milan Matovič" w:date="2018-12-05T13:56:00Z"/>
            <w:sdt>
              <w:sdtPr>
                <w:id w:val="-335158929"/>
                <w:placeholder>
                  <w:docPart w:val="D04AC9D2DA504D60B2DBCE4DF89A6F33"/>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customXmlDelRangeEnd w:id="21"/>
                <w:customXmlDelRangeStart w:id="22" w:author="Milan Matovič" w:date="2018-12-05T13:56:00Z"/>
              </w:sdtContent>
            </w:sdt>
            <w:customXmlDelRangeEnd w:id="22"/>
          </w:p>
        </w:tc>
      </w:tr>
      <w:tr w:rsidR="00B040B8" w:rsidRPr="00B50FF9" w14:paraId="0764F8E0" w14:textId="77777777" w:rsidTr="00DD5CA5">
        <w:trPr>
          <w:jc w:val="center"/>
        </w:trPr>
        <w:tc>
          <w:tcPr>
            <w:tcW w:w="4306" w:type="dxa"/>
            <w:gridSpan w:val="3"/>
            <w:shd w:val="clear" w:color="auto" w:fill="B2A1C7" w:themeFill="accent4" w:themeFillTint="99"/>
          </w:tcPr>
          <w:p w14:paraId="0764F8DE" w14:textId="65F02861" w:rsidR="00B040B8" w:rsidRPr="00B50FF9" w:rsidRDefault="00B040B8" w:rsidP="00B040B8">
            <w:pPr>
              <w:rPr>
                <w:rFonts w:ascii="Arial" w:hAnsi="Arial" w:cs="Arial"/>
                <w:sz w:val="19"/>
                <w:szCs w:val="19"/>
              </w:rPr>
            </w:pPr>
            <w:r w:rsidRPr="00B50FF9">
              <w:rPr>
                <w:rFonts w:ascii="Arial" w:hAnsi="Arial" w:cs="Arial"/>
                <w:sz w:val="19"/>
                <w:szCs w:val="19"/>
              </w:rPr>
              <w:t>Vypracoval (odborný hodnotiteľ č. 1)</w:t>
            </w:r>
            <w:r>
              <w:rPr>
                <w:rStyle w:val="Odkaznapoznmkupodiarou"/>
              </w:rPr>
              <w:t xml:space="preserve"> </w:t>
            </w:r>
            <w:r w:rsidRPr="00331652">
              <w:rPr>
                <w:rStyle w:val="Odkaznapoznmkupodiarou"/>
                <w:rFonts w:ascii="Arial" w:hAnsi="Arial" w:cs="Arial"/>
                <w:b/>
                <w:sz w:val="19"/>
                <w:szCs w:val="19"/>
              </w:rPr>
              <w:footnoteReference w:id="11"/>
            </w:r>
            <w:r w:rsidRPr="00331652">
              <w:rPr>
                <w:rStyle w:val="Odkaznapoznmkupodiarou"/>
                <w:b/>
              </w:rPr>
              <w:t>:</w:t>
            </w:r>
          </w:p>
        </w:tc>
        <w:tc>
          <w:tcPr>
            <w:tcW w:w="5441" w:type="dxa"/>
            <w:gridSpan w:val="3"/>
            <w:shd w:val="clear" w:color="auto" w:fill="FFFFFF" w:themeFill="background1"/>
          </w:tcPr>
          <w:p w14:paraId="0764F8DF" w14:textId="77777777" w:rsidR="00B040B8" w:rsidRPr="00B50FF9" w:rsidRDefault="00B040B8" w:rsidP="00B040B8">
            <w:pPr>
              <w:rPr>
                <w:rFonts w:ascii="Arial" w:hAnsi="Arial" w:cs="Arial"/>
                <w:sz w:val="19"/>
                <w:szCs w:val="19"/>
              </w:rPr>
            </w:pPr>
          </w:p>
        </w:tc>
      </w:tr>
      <w:tr w:rsidR="00B040B8" w:rsidRPr="00B50FF9" w14:paraId="0764F8E3" w14:textId="77777777" w:rsidTr="00DD5CA5">
        <w:trPr>
          <w:jc w:val="center"/>
        </w:trPr>
        <w:tc>
          <w:tcPr>
            <w:tcW w:w="4306" w:type="dxa"/>
            <w:gridSpan w:val="3"/>
            <w:shd w:val="clear" w:color="auto" w:fill="B2A1C7" w:themeFill="accent4" w:themeFillTint="99"/>
          </w:tcPr>
          <w:p w14:paraId="0764F8E1" w14:textId="77777777" w:rsidR="00B040B8" w:rsidRPr="00B50FF9" w:rsidRDefault="00B040B8" w:rsidP="00B040B8">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2" w14:textId="77777777" w:rsidR="00B040B8" w:rsidRPr="00B50FF9" w:rsidRDefault="00B040B8" w:rsidP="00B040B8">
            <w:pPr>
              <w:rPr>
                <w:rFonts w:ascii="Arial" w:hAnsi="Arial" w:cs="Arial"/>
                <w:sz w:val="19"/>
                <w:szCs w:val="19"/>
              </w:rPr>
            </w:pPr>
          </w:p>
        </w:tc>
      </w:tr>
      <w:tr w:rsidR="00B040B8" w:rsidRPr="00B50FF9" w14:paraId="0764F8E6" w14:textId="77777777" w:rsidTr="00DD5CA5">
        <w:trPr>
          <w:jc w:val="center"/>
        </w:trPr>
        <w:tc>
          <w:tcPr>
            <w:tcW w:w="4306" w:type="dxa"/>
            <w:gridSpan w:val="3"/>
            <w:tcBorders>
              <w:bottom w:val="nil"/>
            </w:tcBorders>
            <w:shd w:val="clear" w:color="auto" w:fill="B2A1C7" w:themeFill="accent4" w:themeFillTint="99"/>
          </w:tcPr>
          <w:p w14:paraId="0764F8E4" w14:textId="77777777" w:rsidR="00B040B8" w:rsidRPr="00B50FF9" w:rsidRDefault="00B040B8" w:rsidP="00B040B8">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E5" w14:textId="77777777" w:rsidR="00B040B8" w:rsidRPr="00B50FF9" w:rsidRDefault="00B040B8" w:rsidP="00B040B8">
            <w:pPr>
              <w:rPr>
                <w:rFonts w:ascii="Arial" w:hAnsi="Arial" w:cs="Arial"/>
                <w:sz w:val="19"/>
                <w:szCs w:val="19"/>
              </w:rPr>
            </w:pPr>
          </w:p>
        </w:tc>
      </w:tr>
      <w:tr w:rsidR="00B040B8" w:rsidRPr="00B50FF9" w14:paraId="0764F8E8" w14:textId="77777777" w:rsidTr="007736B4">
        <w:trPr>
          <w:jc w:val="center"/>
        </w:trPr>
        <w:tc>
          <w:tcPr>
            <w:tcW w:w="9747" w:type="dxa"/>
            <w:gridSpan w:val="6"/>
            <w:shd w:val="clear" w:color="auto" w:fill="FFFFFF" w:themeFill="background1"/>
          </w:tcPr>
          <w:p w14:paraId="0764F8E7" w14:textId="77777777" w:rsidR="00B040B8" w:rsidRPr="00B50FF9" w:rsidRDefault="00B040B8" w:rsidP="00B040B8">
            <w:pPr>
              <w:rPr>
                <w:rFonts w:ascii="Arial" w:hAnsi="Arial" w:cs="Arial"/>
                <w:sz w:val="19"/>
                <w:szCs w:val="19"/>
              </w:rPr>
            </w:pPr>
          </w:p>
        </w:tc>
      </w:tr>
      <w:tr w:rsidR="00B040B8" w:rsidRPr="00B50FF9" w14:paraId="0764F8EB" w14:textId="77777777" w:rsidTr="00DD5CA5">
        <w:trPr>
          <w:jc w:val="center"/>
        </w:trPr>
        <w:tc>
          <w:tcPr>
            <w:tcW w:w="4306" w:type="dxa"/>
            <w:gridSpan w:val="3"/>
            <w:shd w:val="clear" w:color="auto" w:fill="B2A1C7" w:themeFill="accent4" w:themeFillTint="99"/>
          </w:tcPr>
          <w:p w14:paraId="0764F8E9" w14:textId="4CAA89A1" w:rsidR="00B040B8" w:rsidRPr="00B50FF9" w:rsidRDefault="00B040B8" w:rsidP="00B040B8">
            <w:pPr>
              <w:rPr>
                <w:rFonts w:ascii="Arial" w:hAnsi="Arial" w:cs="Arial"/>
                <w:sz w:val="19"/>
                <w:szCs w:val="19"/>
              </w:rPr>
            </w:pPr>
            <w:r w:rsidRPr="00B50FF9">
              <w:rPr>
                <w:rFonts w:ascii="Arial" w:hAnsi="Arial" w:cs="Arial"/>
                <w:sz w:val="19"/>
                <w:szCs w:val="19"/>
              </w:rPr>
              <w:t>Vypracoval (odborný hodnotiteľ č. 2)</w:t>
            </w:r>
            <w:r>
              <w:rPr>
                <w:rStyle w:val="Odkaznapoznmkupodiarou"/>
              </w:rPr>
              <w:t xml:space="preserve"> </w:t>
            </w:r>
            <w:r w:rsidRPr="00331652">
              <w:rPr>
                <w:rStyle w:val="Odkaznapoznmkupodiarou"/>
                <w:rFonts w:ascii="Arial" w:hAnsi="Arial" w:cs="Arial"/>
                <w:b/>
                <w:sz w:val="19"/>
                <w:szCs w:val="19"/>
              </w:rPr>
              <w:footnoteReference w:id="12"/>
            </w:r>
            <w:r w:rsidRPr="00331652">
              <w:rPr>
                <w:rStyle w:val="Odkaznapoznmkupodiarou"/>
                <w:rFonts w:ascii="Arial" w:hAnsi="Arial" w:cs="Arial"/>
                <w:b/>
                <w:sz w:val="19"/>
                <w:szCs w:val="19"/>
              </w:rPr>
              <w:t xml:space="preserve">, </w:t>
            </w:r>
            <w:r w:rsidRPr="00331652">
              <w:rPr>
                <w:rStyle w:val="Odkaznapoznmkupodiarou"/>
                <w:rFonts w:ascii="Arial" w:hAnsi="Arial" w:cs="Arial"/>
                <w:b/>
                <w:sz w:val="19"/>
                <w:szCs w:val="19"/>
              </w:rPr>
              <w:footnoteReference w:id="13"/>
            </w:r>
            <w:r w:rsidRPr="00B50FF9">
              <w:rPr>
                <w:rFonts w:ascii="Arial" w:hAnsi="Arial" w:cs="Arial"/>
                <w:sz w:val="19"/>
                <w:szCs w:val="19"/>
              </w:rPr>
              <w:t>:</w:t>
            </w:r>
          </w:p>
        </w:tc>
        <w:tc>
          <w:tcPr>
            <w:tcW w:w="5441" w:type="dxa"/>
            <w:gridSpan w:val="3"/>
            <w:shd w:val="clear" w:color="auto" w:fill="FFFFFF" w:themeFill="background1"/>
          </w:tcPr>
          <w:p w14:paraId="0764F8EA" w14:textId="47244EDD" w:rsidR="00B040B8" w:rsidRPr="00B50FF9" w:rsidRDefault="00B040B8" w:rsidP="00B040B8">
            <w:pPr>
              <w:rPr>
                <w:rFonts w:ascii="Arial" w:hAnsi="Arial" w:cs="Arial"/>
                <w:sz w:val="19"/>
                <w:szCs w:val="19"/>
              </w:rPr>
            </w:pPr>
            <w:r>
              <w:rPr>
                <w:rFonts w:ascii="Arial" w:hAnsi="Arial" w:cs="Arial"/>
                <w:sz w:val="19"/>
                <w:szCs w:val="19"/>
              </w:rPr>
              <w:t xml:space="preserve"> </w:t>
            </w:r>
          </w:p>
        </w:tc>
      </w:tr>
      <w:tr w:rsidR="00B040B8" w:rsidRPr="00B50FF9" w14:paraId="0764F8EE" w14:textId="77777777" w:rsidTr="00DD5CA5">
        <w:trPr>
          <w:jc w:val="center"/>
        </w:trPr>
        <w:tc>
          <w:tcPr>
            <w:tcW w:w="4306" w:type="dxa"/>
            <w:gridSpan w:val="3"/>
            <w:shd w:val="clear" w:color="auto" w:fill="B2A1C7" w:themeFill="accent4" w:themeFillTint="99"/>
          </w:tcPr>
          <w:p w14:paraId="0764F8EC" w14:textId="77777777" w:rsidR="00B040B8" w:rsidRPr="00B50FF9" w:rsidRDefault="00B040B8" w:rsidP="00B040B8">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D" w14:textId="77777777" w:rsidR="00B040B8" w:rsidRPr="00B50FF9" w:rsidRDefault="00B040B8" w:rsidP="00B040B8">
            <w:pPr>
              <w:rPr>
                <w:rFonts w:ascii="Arial" w:hAnsi="Arial" w:cs="Arial"/>
                <w:sz w:val="19"/>
                <w:szCs w:val="19"/>
              </w:rPr>
            </w:pPr>
          </w:p>
        </w:tc>
      </w:tr>
      <w:tr w:rsidR="00B040B8" w:rsidRPr="00B50FF9" w14:paraId="0764F8F1" w14:textId="77777777" w:rsidTr="00DD5CA5">
        <w:trPr>
          <w:jc w:val="center"/>
        </w:trPr>
        <w:tc>
          <w:tcPr>
            <w:tcW w:w="4306" w:type="dxa"/>
            <w:gridSpan w:val="3"/>
            <w:tcBorders>
              <w:bottom w:val="nil"/>
            </w:tcBorders>
            <w:shd w:val="clear" w:color="auto" w:fill="B2A1C7" w:themeFill="accent4" w:themeFillTint="99"/>
          </w:tcPr>
          <w:p w14:paraId="0764F8EF" w14:textId="77777777" w:rsidR="00B040B8" w:rsidRPr="00B50FF9" w:rsidRDefault="00B040B8" w:rsidP="00B040B8">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0" w14:textId="77777777" w:rsidR="00B040B8" w:rsidRPr="00B50FF9" w:rsidRDefault="00B040B8" w:rsidP="00B040B8">
            <w:pPr>
              <w:rPr>
                <w:rFonts w:ascii="Arial" w:hAnsi="Arial" w:cs="Arial"/>
                <w:sz w:val="19"/>
                <w:szCs w:val="19"/>
              </w:rPr>
            </w:pPr>
          </w:p>
        </w:tc>
      </w:tr>
      <w:tr w:rsidR="00B040B8" w:rsidRPr="00B50FF9" w14:paraId="1C7909ED" w14:textId="77777777" w:rsidTr="00DD5CA5">
        <w:trPr>
          <w:jc w:val="center"/>
        </w:trPr>
        <w:tc>
          <w:tcPr>
            <w:tcW w:w="4306" w:type="dxa"/>
            <w:gridSpan w:val="3"/>
            <w:tcBorders>
              <w:bottom w:val="nil"/>
            </w:tcBorders>
            <w:shd w:val="clear" w:color="auto" w:fill="B2A1C7" w:themeFill="accent4" w:themeFillTint="99"/>
          </w:tcPr>
          <w:p w14:paraId="1CAF19D8" w14:textId="77777777" w:rsidR="00B040B8" w:rsidRPr="00B50FF9" w:rsidRDefault="00B040B8" w:rsidP="00B040B8">
            <w:pPr>
              <w:rPr>
                <w:rFonts w:ascii="Arial" w:hAnsi="Arial" w:cs="Arial"/>
                <w:sz w:val="19"/>
                <w:szCs w:val="19"/>
              </w:rPr>
            </w:pPr>
          </w:p>
        </w:tc>
        <w:tc>
          <w:tcPr>
            <w:tcW w:w="5441" w:type="dxa"/>
            <w:gridSpan w:val="3"/>
            <w:shd w:val="clear" w:color="auto" w:fill="FFFFFF" w:themeFill="background1"/>
          </w:tcPr>
          <w:p w14:paraId="047F2347" w14:textId="77777777" w:rsidR="00B040B8" w:rsidRPr="00B50FF9" w:rsidRDefault="00B040B8" w:rsidP="00B040B8">
            <w:pPr>
              <w:rPr>
                <w:rFonts w:ascii="Arial" w:hAnsi="Arial" w:cs="Arial"/>
                <w:sz w:val="19"/>
                <w:szCs w:val="19"/>
              </w:rPr>
            </w:pPr>
          </w:p>
        </w:tc>
      </w:tr>
      <w:tr w:rsidR="00B040B8" w:rsidRPr="00B50FF9" w14:paraId="2DFEAE65" w14:textId="77777777" w:rsidTr="00AA434F">
        <w:trPr>
          <w:jc w:val="center"/>
        </w:trPr>
        <w:tc>
          <w:tcPr>
            <w:tcW w:w="4306" w:type="dxa"/>
            <w:gridSpan w:val="3"/>
            <w:shd w:val="clear" w:color="auto" w:fill="auto"/>
          </w:tcPr>
          <w:p w14:paraId="77E0B765" w14:textId="77777777" w:rsidR="00B040B8" w:rsidRPr="00B50FF9" w:rsidRDefault="00B040B8" w:rsidP="00B040B8">
            <w:pPr>
              <w:rPr>
                <w:rFonts w:ascii="Arial" w:hAnsi="Arial" w:cs="Arial"/>
                <w:sz w:val="19"/>
                <w:szCs w:val="19"/>
              </w:rPr>
            </w:pPr>
          </w:p>
        </w:tc>
        <w:tc>
          <w:tcPr>
            <w:tcW w:w="5441" w:type="dxa"/>
            <w:gridSpan w:val="3"/>
            <w:shd w:val="clear" w:color="auto" w:fill="FFFFFF" w:themeFill="background1"/>
          </w:tcPr>
          <w:p w14:paraId="02E889E4" w14:textId="77777777" w:rsidR="00B040B8" w:rsidRPr="00B50FF9" w:rsidRDefault="00B040B8" w:rsidP="00B040B8">
            <w:pPr>
              <w:rPr>
                <w:rFonts w:ascii="Arial" w:hAnsi="Arial" w:cs="Arial"/>
                <w:sz w:val="19"/>
                <w:szCs w:val="19"/>
              </w:rPr>
            </w:pPr>
          </w:p>
        </w:tc>
      </w:tr>
      <w:tr w:rsidR="00B040B8" w:rsidRPr="00B50FF9" w14:paraId="00275BE9" w14:textId="77777777" w:rsidTr="00DD5CA5">
        <w:trPr>
          <w:jc w:val="center"/>
        </w:trPr>
        <w:tc>
          <w:tcPr>
            <w:tcW w:w="4306" w:type="dxa"/>
            <w:gridSpan w:val="3"/>
            <w:tcBorders>
              <w:bottom w:val="nil"/>
            </w:tcBorders>
            <w:shd w:val="clear" w:color="auto" w:fill="B2A1C7" w:themeFill="accent4" w:themeFillTint="99"/>
          </w:tcPr>
          <w:p w14:paraId="49EACB7E" w14:textId="609A5419" w:rsidR="00B040B8" w:rsidRPr="00316285" w:rsidRDefault="00B040B8" w:rsidP="00B040B8">
            <w:pPr>
              <w:rPr>
                <w:rFonts w:ascii="Arial" w:hAnsi="Arial" w:cs="Arial"/>
                <w:sz w:val="19"/>
                <w:szCs w:val="19"/>
              </w:rPr>
            </w:pPr>
            <w:r w:rsidRPr="00316285">
              <w:rPr>
                <w:rFonts w:ascii="Arial" w:hAnsi="Arial" w:cs="Arial"/>
                <w:sz w:val="19"/>
                <w:szCs w:val="19"/>
              </w:rPr>
              <w:t>Vypracoval (zástupca gestora HP alebo ním poverená osoba</w:t>
            </w:r>
            <w:r w:rsidRPr="00331652">
              <w:rPr>
                <w:rStyle w:val="Odkaznapoznmkupodiarou"/>
                <w:rFonts w:ascii="Arial" w:hAnsi="Arial" w:cs="Arial"/>
                <w:b/>
                <w:sz w:val="19"/>
                <w:szCs w:val="19"/>
              </w:rPr>
              <w:footnoteReference w:id="14"/>
            </w:r>
            <w:r w:rsidRPr="00331652">
              <w:rPr>
                <w:rFonts w:ascii="Arial" w:hAnsi="Arial" w:cs="Arial"/>
                <w:b/>
                <w:sz w:val="19"/>
                <w:szCs w:val="19"/>
              </w:rPr>
              <w:t xml:space="preserve"> </w:t>
            </w:r>
            <w:r w:rsidRPr="00331652">
              <w:rPr>
                <w:rFonts w:ascii="Arial" w:hAnsi="Arial" w:cs="Arial"/>
                <w:b/>
                <w:sz w:val="19"/>
                <w:szCs w:val="19"/>
                <w:vertAlign w:val="superscript"/>
              </w:rPr>
              <w:footnoteReference w:id="15"/>
            </w:r>
            <w:r w:rsidRPr="00331652">
              <w:rPr>
                <w:rFonts w:ascii="Arial" w:hAnsi="Arial" w:cs="Arial"/>
                <w:b/>
                <w:sz w:val="19"/>
                <w:szCs w:val="19"/>
                <w:vertAlign w:val="superscript"/>
              </w:rPr>
              <w:t>,</w:t>
            </w:r>
            <w:r w:rsidRPr="00331652">
              <w:rPr>
                <w:rFonts w:ascii="Arial" w:hAnsi="Arial" w:cs="Arial"/>
                <w:b/>
                <w:sz w:val="19"/>
                <w:szCs w:val="19"/>
              </w:rPr>
              <w:t>)</w:t>
            </w:r>
          </w:p>
        </w:tc>
        <w:tc>
          <w:tcPr>
            <w:tcW w:w="5441" w:type="dxa"/>
            <w:gridSpan w:val="3"/>
            <w:shd w:val="clear" w:color="auto" w:fill="FFFFFF" w:themeFill="background1"/>
          </w:tcPr>
          <w:p w14:paraId="4F8D70A5" w14:textId="77777777" w:rsidR="00B040B8" w:rsidRPr="00B50FF9" w:rsidRDefault="00B040B8" w:rsidP="00B040B8">
            <w:pPr>
              <w:rPr>
                <w:rFonts w:ascii="Arial" w:hAnsi="Arial" w:cs="Arial"/>
                <w:sz w:val="19"/>
                <w:szCs w:val="19"/>
              </w:rPr>
            </w:pPr>
          </w:p>
        </w:tc>
      </w:tr>
      <w:tr w:rsidR="00B040B8" w:rsidRPr="00B50FF9" w14:paraId="634035AD" w14:textId="77777777" w:rsidTr="00DD5CA5">
        <w:trPr>
          <w:jc w:val="center"/>
        </w:trPr>
        <w:tc>
          <w:tcPr>
            <w:tcW w:w="4306" w:type="dxa"/>
            <w:gridSpan w:val="3"/>
            <w:tcBorders>
              <w:bottom w:val="nil"/>
            </w:tcBorders>
            <w:shd w:val="clear" w:color="auto" w:fill="B2A1C7" w:themeFill="accent4" w:themeFillTint="99"/>
          </w:tcPr>
          <w:p w14:paraId="0FB39C64" w14:textId="4A87D980" w:rsidR="00B040B8" w:rsidRPr="00316285" w:rsidRDefault="00B040B8" w:rsidP="00B040B8">
            <w:pPr>
              <w:rPr>
                <w:rFonts w:ascii="Arial" w:hAnsi="Arial" w:cs="Arial"/>
                <w:sz w:val="19"/>
                <w:szCs w:val="19"/>
              </w:rPr>
            </w:pPr>
            <w:r w:rsidRPr="00316285">
              <w:rPr>
                <w:rFonts w:ascii="Arial" w:hAnsi="Arial" w:cs="Arial"/>
                <w:sz w:val="19"/>
                <w:szCs w:val="19"/>
              </w:rPr>
              <w:t>Dátum:</w:t>
            </w:r>
          </w:p>
        </w:tc>
        <w:tc>
          <w:tcPr>
            <w:tcW w:w="5441" w:type="dxa"/>
            <w:gridSpan w:val="3"/>
            <w:shd w:val="clear" w:color="auto" w:fill="FFFFFF" w:themeFill="background1"/>
          </w:tcPr>
          <w:p w14:paraId="7883617F" w14:textId="77777777" w:rsidR="00B040B8" w:rsidRDefault="00B040B8" w:rsidP="00B040B8">
            <w:pPr>
              <w:rPr>
                <w:rFonts w:ascii="Arial" w:hAnsi="Arial" w:cs="Arial"/>
                <w:sz w:val="19"/>
                <w:szCs w:val="19"/>
              </w:rPr>
            </w:pPr>
          </w:p>
        </w:tc>
      </w:tr>
      <w:tr w:rsidR="00B040B8" w:rsidRPr="00B50FF9" w14:paraId="0A3BBDA3" w14:textId="77777777" w:rsidTr="00DD5CA5">
        <w:trPr>
          <w:jc w:val="center"/>
        </w:trPr>
        <w:tc>
          <w:tcPr>
            <w:tcW w:w="4306" w:type="dxa"/>
            <w:gridSpan w:val="3"/>
            <w:tcBorders>
              <w:bottom w:val="nil"/>
            </w:tcBorders>
            <w:shd w:val="clear" w:color="auto" w:fill="B2A1C7" w:themeFill="accent4" w:themeFillTint="99"/>
          </w:tcPr>
          <w:p w14:paraId="63E80258" w14:textId="6E8C9D4A" w:rsidR="00B040B8" w:rsidRPr="00316285" w:rsidRDefault="00B040B8" w:rsidP="00B040B8">
            <w:pPr>
              <w:rPr>
                <w:rFonts w:ascii="Arial" w:hAnsi="Arial" w:cs="Arial"/>
                <w:sz w:val="19"/>
                <w:szCs w:val="19"/>
              </w:rPr>
            </w:pPr>
            <w:r w:rsidRPr="00316285">
              <w:rPr>
                <w:rFonts w:ascii="Arial" w:hAnsi="Arial" w:cs="Arial"/>
                <w:sz w:val="19"/>
                <w:szCs w:val="19"/>
              </w:rPr>
              <w:t>Podpis:</w:t>
            </w:r>
          </w:p>
        </w:tc>
        <w:tc>
          <w:tcPr>
            <w:tcW w:w="5441" w:type="dxa"/>
            <w:gridSpan w:val="3"/>
            <w:shd w:val="clear" w:color="auto" w:fill="FFFFFF" w:themeFill="background1"/>
          </w:tcPr>
          <w:p w14:paraId="56AEC801" w14:textId="77777777" w:rsidR="00B040B8" w:rsidRDefault="00B040B8" w:rsidP="00B040B8">
            <w:pPr>
              <w:rPr>
                <w:rFonts w:ascii="Arial" w:hAnsi="Arial" w:cs="Arial"/>
                <w:sz w:val="19"/>
                <w:szCs w:val="19"/>
              </w:rPr>
            </w:pPr>
          </w:p>
        </w:tc>
      </w:tr>
      <w:tr w:rsidR="00B040B8" w:rsidRPr="00B50FF9" w14:paraId="0764F8F4" w14:textId="77777777" w:rsidTr="00DD5CA5">
        <w:trPr>
          <w:jc w:val="center"/>
        </w:trPr>
        <w:tc>
          <w:tcPr>
            <w:tcW w:w="4306" w:type="dxa"/>
            <w:gridSpan w:val="3"/>
            <w:shd w:val="clear" w:color="auto" w:fill="auto"/>
          </w:tcPr>
          <w:p w14:paraId="0764F8F2" w14:textId="77777777" w:rsidR="00B040B8" w:rsidRPr="00B50FF9" w:rsidRDefault="00B040B8" w:rsidP="00B040B8">
            <w:pPr>
              <w:rPr>
                <w:rFonts w:ascii="Arial" w:hAnsi="Arial" w:cs="Arial"/>
                <w:sz w:val="19"/>
                <w:szCs w:val="19"/>
              </w:rPr>
            </w:pPr>
          </w:p>
        </w:tc>
        <w:tc>
          <w:tcPr>
            <w:tcW w:w="5441" w:type="dxa"/>
            <w:gridSpan w:val="3"/>
            <w:shd w:val="clear" w:color="auto" w:fill="FFFFFF" w:themeFill="background1"/>
          </w:tcPr>
          <w:p w14:paraId="0764F8F3" w14:textId="77777777" w:rsidR="00B040B8" w:rsidRPr="00B50FF9" w:rsidRDefault="00B040B8" w:rsidP="00B040B8">
            <w:pPr>
              <w:rPr>
                <w:rFonts w:ascii="Arial" w:hAnsi="Arial" w:cs="Arial"/>
                <w:sz w:val="19"/>
                <w:szCs w:val="19"/>
              </w:rPr>
            </w:pPr>
          </w:p>
        </w:tc>
      </w:tr>
      <w:tr w:rsidR="00B040B8" w:rsidRPr="00B50FF9" w14:paraId="0764F8F7" w14:textId="77777777" w:rsidTr="00DD5CA5">
        <w:trPr>
          <w:jc w:val="center"/>
        </w:trPr>
        <w:tc>
          <w:tcPr>
            <w:tcW w:w="4306" w:type="dxa"/>
            <w:gridSpan w:val="3"/>
            <w:shd w:val="clear" w:color="auto" w:fill="B2A1C7" w:themeFill="accent4" w:themeFillTint="99"/>
          </w:tcPr>
          <w:p w14:paraId="0764F8F5" w14:textId="2907F95A" w:rsidR="00B040B8" w:rsidRPr="00B50FF9" w:rsidRDefault="008157C6" w:rsidP="00B040B8">
            <w:pPr>
              <w:rPr>
                <w:rFonts w:ascii="Arial" w:hAnsi="Arial" w:cs="Arial"/>
                <w:sz w:val="19"/>
                <w:szCs w:val="19"/>
              </w:rPr>
            </w:pPr>
            <w:ins w:id="24" w:author="Milan Matovič" w:date="2018-12-05T14:04:00Z">
              <w:r w:rsidRPr="001530E6">
                <w:rPr>
                  <w:rFonts w:ascii="Arial" w:hAnsi="Arial" w:cs="Arial"/>
                  <w:sz w:val="19"/>
                  <w:szCs w:val="19"/>
                </w:rPr>
                <w:t>Odborné hodnotenie za RO overil</w:t>
              </w:r>
              <w:r w:rsidRPr="001530E6">
                <w:rPr>
                  <w:rFonts w:ascii="Arial" w:hAnsi="Arial" w:cs="Arial"/>
                  <w:sz w:val="19"/>
                  <w:szCs w:val="19"/>
                  <w:vertAlign w:val="superscript"/>
                </w:rPr>
                <w:footnoteReference w:id="16"/>
              </w:r>
              <w:r w:rsidRPr="001530E6">
                <w:rPr>
                  <w:rFonts w:ascii="Arial" w:hAnsi="Arial" w:cs="Arial"/>
                  <w:sz w:val="19"/>
                  <w:szCs w:val="19"/>
                  <w:vertAlign w:val="superscript"/>
                </w:rPr>
                <w:footnoteReference w:id="17"/>
              </w:r>
            </w:ins>
            <w:del w:id="29" w:author="Milan Matovič" w:date="2018-12-05T14:04:00Z">
              <w:r w:rsidR="00B040B8" w:rsidRPr="00B50FF9" w:rsidDel="008157C6">
                <w:rPr>
                  <w:rFonts w:ascii="Arial" w:hAnsi="Arial" w:cs="Arial"/>
                  <w:sz w:val="19"/>
                  <w:szCs w:val="19"/>
                </w:rPr>
                <w:delText>Výsledky odborného hodnotenia zadal</w:delText>
              </w:r>
              <w:r w:rsidR="00B040B8" w:rsidRPr="00331652" w:rsidDel="008157C6">
                <w:rPr>
                  <w:rStyle w:val="Odkaznapoznmkupodiarou"/>
                  <w:rFonts w:ascii="Arial" w:hAnsi="Arial" w:cs="Arial"/>
                  <w:b/>
                  <w:sz w:val="19"/>
                  <w:szCs w:val="19"/>
                </w:rPr>
                <w:footnoteReference w:id="18"/>
              </w:r>
            </w:del>
            <w:r w:rsidR="00B040B8" w:rsidRPr="00331652">
              <w:rPr>
                <w:rFonts w:ascii="Arial" w:hAnsi="Arial" w:cs="Arial"/>
                <w:b/>
                <w:sz w:val="19"/>
                <w:szCs w:val="19"/>
              </w:rPr>
              <w:t>:</w:t>
            </w:r>
          </w:p>
        </w:tc>
        <w:tc>
          <w:tcPr>
            <w:tcW w:w="5441" w:type="dxa"/>
            <w:gridSpan w:val="3"/>
            <w:shd w:val="clear" w:color="auto" w:fill="auto"/>
          </w:tcPr>
          <w:p w14:paraId="0764F8F6" w14:textId="3219C7EC" w:rsidR="00B040B8" w:rsidRPr="00B50FF9" w:rsidRDefault="008157C6" w:rsidP="00B040B8">
            <w:pPr>
              <w:rPr>
                <w:rFonts w:ascii="Arial" w:hAnsi="Arial" w:cs="Arial"/>
                <w:sz w:val="19"/>
                <w:szCs w:val="19"/>
              </w:rPr>
            </w:pPr>
            <w:ins w:id="32" w:author="Milan Matovič" w:date="2018-12-05T14:04:00Z">
              <w:r>
                <w:rPr>
                  <w:rFonts w:ascii="Arial" w:hAnsi="Arial" w:cs="Arial"/>
                  <w:sz w:val="19"/>
                  <w:szCs w:val="19"/>
                </w:rPr>
                <w:t xml:space="preserve"> </w:t>
              </w:r>
            </w:ins>
          </w:p>
        </w:tc>
      </w:tr>
      <w:tr w:rsidR="00B040B8" w:rsidRPr="00B50FF9" w14:paraId="0764F8FA" w14:textId="77777777" w:rsidTr="00DD5CA5">
        <w:trPr>
          <w:jc w:val="center"/>
        </w:trPr>
        <w:tc>
          <w:tcPr>
            <w:tcW w:w="4306" w:type="dxa"/>
            <w:gridSpan w:val="3"/>
            <w:shd w:val="clear" w:color="auto" w:fill="B2A1C7" w:themeFill="accent4" w:themeFillTint="99"/>
          </w:tcPr>
          <w:p w14:paraId="0764F8F8" w14:textId="77777777" w:rsidR="00B040B8" w:rsidRPr="00B50FF9" w:rsidRDefault="00B040B8" w:rsidP="00B040B8">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F9" w14:textId="77777777" w:rsidR="00B040B8" w:rsidRPr="00B50FF9" w:rsidRDefault="00B040B8" w:rsidP="00B040B8">
            <w:pPr>
              <w:rPr>
                <w:rFonts w:ascii="Arial" w:hAnsi="Arial" w:cs="Arial"/>
                <w:sz w:val="19"/>
                <w:szCs w:val="19"/>
              </w:rPr>
            </w:pPr>
          </w:p>
        </w:tc>
      </w:tr>
      <w:tr w:rsidR="00B040B8" w:rsidRPr="00B50FF9" w14:paraId="0764F8FD" w14:textId="77777777" w:rsidTr="00DD5CA5">
        <w:trPr>
          <w:jc w:val="center"/>
        </w:trPr>
        <w:tc>
          <w:tcPr>
            <w:tcW w:w="4306" w:type="dxa"/>
            <w:gridSpan w:val="3"/>
            <w:tcBorders>
              <w:bottom w:val="nil"/>
            </w:tcBorders>
            <w:shd w:val="clear" w:color="auto" w:fill="B2A1C7" w:themeFill="accent4" w:themeFillTint="99"/>
          </w:tcPr>
          <w:p w14:paraId="0764F8FB" w14:textId="77777777" w:rsidR="00B040B8" w:rsidRPr="00B50FF9" w:rsidRDefault="00B040B8" w:rsidP="00B040B8">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C" w14:textId="77777777" w:rsidR="00B040B8" w:rsidRPr="00B50FF9" w:rsidRDefault="00B040B8" w:rsidP="00B040B8">
            <w:pPr>
              <w:rPr>
                <w:rFonts w:ascii="Arial" w:hAnsi="Arial" w:cs="Arial"/>
                <w:sz w:val="19"/>
                <w:szCs w:val="19"/>
              </w:rPr>
            </w:pPr>
          </w:p>
        </w:tc>
      </w:tr>
      <w:tr w:rsidR="00B040B8" w:rsidRPr="00B50FF9" w:rsidDel="00B040B8" w14:paraId="0764F8FF" w14:textId="153BE41E" w:rsidTr="007736B4">
        <w:trPr>
          <w:jc w:val="center"/>
          <w:del w:id="33" w:author="Milan Matovič" w:date="2018-12-05T14:04:00Z"/>
        </w:trPr>
        <w:tc>
          <w:tcPr>
            <w:tcW w:w="9747" w:type="dxa"/>
            <w:gridSpan w:val="6"/>
            <w:shd w:val="clear" w:color="auto" w:fill="FFFFFF" w:themeFill="background1"/>
          </w:tcPr>
          <w:p w14:paraId="0764F8FE" w14:textId="2B02607A" w:rsidR="00B040B8" w:rsidRPr="00B50FF9" w:rsidDel="00B040B8" w:rsidRDefault="00B040B8" w:rsidP="00B040B8">
            <w:pPr>
              <w:rPr>
                <w:del w:id="34" w:author="Milan Matovič" w:date="2018-12-05T14:04:00Z"/>
                <w:rFonts w:ascii="Arial" w:hAnsi="Arial" w:cs="Arial"/>
                <w:sz w:val="19"/>
                <w:szCs w:val="19"/>
              </w:rPr>
            </w:pPr>
          </w:p>
        </w:tc>
      </w:tr>
      <w:tr w:rsidR="00B040B8" w:rsidRPr="00B50FF9" w:rsidDel="00B040B8" w14:paraId="0764F902" w14:textId="6E82FA5A" w:rsidTr="00DD5CA5">
        <w:trPr>
          <w:jc w:val="center"/>
          <w:del w:id="35" w:author="Milan Matovič" w:date="2018-12-05T14:04:00Z"/>
        </w:trPr>
        <w:tc>
          <w:tcPr>
            <w:tcW w:w="4306" w:type="dxa"/>
            <w:gridSpan w:val="3"/>
            <w:shd w:val="clear" w:color="auto" w:fill="B2A1C7" w:themeFill="accent4" w:themeFillTint="99"/>
          </w:tcPr>
          <w:p w14:paraId="0764F900" w14:textId="6ADF3647" w:rsidR="00B040B8" w:rsidRPr="00B50FF9" w:rsidDel="00B040B8" w:rsidRDefault="00B040B8" w:rsidP="00B040B8">
            <w:pPr>
              <w:rPr>
                <w:del w:id="36" w:author="Milan Matovič" w:date="2018-12-05T14:04:00Z"/>
                <w:rFonts w:ascii="Arial" w:hAnsi="Arial" w:cs="Arial"/>
                <w:sz w:val="19"/>
                <w:szCs w:val="19"/>
              </w:rPr>
            </w:pPr>
            <w:del w:id="37" w:author="Milan Matovič" w:date="2018-12-05T14:04:00Z">
              <w:r w:rsidRPr="00B50FF9" w:rsidDel="00B040B8">
                <w:rPr>
                  <w:rFonts w:ascii="Arial" w:hAnsi="Arial" w:cs="Arial"/>
                  <w:sz w:val="19"/>
                  <w:szCs w:val="19"/>
                </w:rPr>
                <w:delText>Odborné hodnotenie za RO overil</w:delText>
              </w:r>
              <w:r w:rsidRPr="00331652" w:rsidDel="00B040B8">
                <w:rPr>
                  <w:rStyle w:val="Odkaznapoznmkupodiarou"/>
                  <w:rFonts w:ascii="Arial" w:hAnsi="Arial" w:cs="Arial"/>
                  <w:b/>
                  <w:sz w:val="19"/>
                  <w:szCs w:val="19"/>
                </w:rPr>
                <w:footnoteReference w:id="19"/>
              </w:r>
              <w:r w:rsidRPr="00331652" w:rsidDel="00B040B8">
                <w:rPr>
                  <w:rFonts w:ascii="Arial" w:hAnsi="Arial" w:cs="Arial"/>
                  <w:b/>
                  <w:sz w:val="19"/>
                  <w:szCs w:val="19"/>
                </w:rPr>
                <w:delText>:</w:delText>
              </w:r>
            </w:del>
          </w:p>
        </w:tc>
        <w:tc>
          <w:tcPr>
            <w:tcW w:w="5441" w:type="dxa"/>
            <w:gridSpan w:val="3"/>
            <w:shd w:val="clear" w:color="auto" w:fill="FFFFFF" w:themeFill="background1"/>
          </w:tcPr>
          <w:p w14:paraId="0764F901" w14:textId="1032235A" w:rsidR="00B040B8" w:rsidRPr="00B50FF9" w:rsidDel="00B040B8" w:rsidRDefault="00B040B8" w:rsidP="00B040B8">
            <w:pPr>
              <w:rPr>
                <w:del w:id="40" w:author="Milan Matovič" w:date="2018-12-05T14:04:00Z"/>
                <w:rFonts w:ascii="Arial" w:hAnsi="Arial" w:cs="Arial"/>
                <w:sz w:val="19"/>
                <w:szCs w:val="19"/>
              </w:rPr>
            </w:pPr>
          </w:p>
        </w:tc>
      </w:tr>
      <w:tr w:rsidR="00B040B8" w:rsidRPr="00B50FF9" w:rsidDel="00B040B8" w14:paraId="0764F905" w14:textId="1D19EFDE" w:rsidTr="00DD5CA5">
        <w:trPr>
          <w:jc w:val="center"/>
          <w:del w:id="41" w:author="Milan Matovič" w:date="2018-12-05T14:04:00Z"/>
        </w:trPr>
        <w:tc>
          <w:tcPr>
            <w:tcW w:w="4306" w:type="dxa"/>
            <w:gridSpan w:val="3"/>
            <w:shd w:val="clear" w:color="auto" w:fill="B2A1C7" w:themeFill="accent4" w:themeFillTint="99"/>
          </w:tcPr>
          <w:p w14:paraId="0764F903" w14:textId="5B856E94" w:rsidR="00B040B8" w:rsidRPr="00B50FF9" w:rsidDel="00B040B8" w:rsidRDefault="00B040B8" w:rsidP="00B040B8">
            <w:pPr>
              <w:rPr>
                <w:del w:id="42" w:author="Milan Matovič" w:date="2018-12-05T14:04:00Z"/>
                <w:rFonts w:ascii="Arial" w:hAnsi="Arial" w:cs="Arial"/>
                <w:sz w:val="19"/>
                <w:szCs w:val="19"/>
              </w:rPr>
            </w:pPr>
            <w:del w:id="43" w:author="Milan Matovič" w:date="2018-12-05T14:04:00Z">
              <w:r w:rsidRPr="00B50FF9" w:rsidDel="00B040B8">
                <w:rPr>
                  <w:rFonts w:ascii="Arial" w:hAnsi="Arial" w:cs="Arial"/>
                  <w:sz w:val="19"/>
                  <w:szCs w:val="19"/>
                </w:rPr>
                <w:delText>Dátum:</w:delText>
              </w:r>
            </w:del>
          </w:p>
        </w:tc>
        <w:tc>
          <w:tcPr>
            <w:tcW w:w="5441" w:type="dxa"/>
            <w:gridSpan w:val="3"/>
            <w:shd w:val="clear" w:color="auto" w:fill="FFFFFF" w:themeFill="background1"/>
          </w:tcPr>
          <w:p w14:paraId="0764F904" w14:textId="28F0131C" w:rsidR="00B040B8" w:rsidRPr="00B50FF9" w:rsidDel="00B040B8" w:rsidRDefault="00B040B8" w:rsidP="00B040B8">
            <w:pPr>
              <w:rPr>
                <w:del w:id="44" w:author="Milan Matovič" w:date="2018-12-05T14:04:00Z"/>
                <w:rFonts w:ascii="Arial" w:hAnsi="Arial" w:cs="Arial"/>
                <w:sz w:val="19"/>
                <w:szCs w:val="19"/>
              </w:rPr>
            </w:pPr>
          </w:p>
        </w:tc>
      </w:tr>
      <w:tr w:rsidR="00B040B8" w:rsidRPr="00B50FF9" w:rsidDel="00B040B8" w14:paraId="0764F908" w14:textId="66C693A6" w:rsidTr="00DD5CA5">
        <w:trPr>
          <w:trHeight w:val="256"/>
          <w:jc w:val="center"/>
          <w:del w:id="45" w:author="Milan Matovič" w:date="2018-12-05T14:04:00Z"/>
        </w:trPr>
        <w:tc>
          <w:tcPr>
            <w:tcW w:w="4306" w:type="dxa"/>
            <w:gridSpan w:val="3"/>
            <w:shd w:val="clear" w:color="auto" w:fill="B2A1C7" w:themeFill="accent4" w:themeFillTint="99"/>
          </w:tcPr>
          <w:p w14:paraId="0764F906" w14:textId="1E4D31D3" w:rsidR="00B040B8" w:rsidRPr="00B50FF9" w:rsidDel="00B040B8" w:rsidRDefault="00B040B8" w:rsidP="00B040B8">
            <w:pPr>
              <w:rPr>
                <w:del w:id="46" w:author="Milan Matovič" w:date="2018-12-05T14:04:00Z"/>
                <w:rFonts w:ascii="Arial" w:hAnsi="Arial" w:cs="Arial"/>
                <w:sz w:val="19"/>
                <w:szCs w:val="19"/>
              </w:rPr>
            </w:pPr>
            <w:del w:id="47" w:author="Milan Matovič" w:date="2018-12-05T14:04:00Z">
              <w:r w:rsidRPr="00B50FF9" w:rsidDel="00B040B8">
                <w:rPr>
                  <w:rFonts w:ascii="Arial" w:hAnsi="Arial" w:cs="Arial"/>
                  <w:sz w:val="19"/>
                  <w:szCs w:val="19"/>
                </w:rPr>
                <w:delText>Podpis:</w:delText>
              </w:r>
            </w:del>
          </w:p>
        </w:tc>
        <w:tc>
          <w:tcPr>
            <w:tcW w:w="5441" w:type="dxa"/>
            <w:gridSpan w:val="3"/>
          </w:tcPr>
          <w:p w14:paraId="0764F907" w14:textId="127D2A25" w:rsidR="00B040B8" w:rsidRPr="00B50FF9" w:rsidDel="00B040B8" w:rsidRDefault="00B040B8" w:rsidP="00B040B8">
            <w:pPr>
              <w:rPr>
                <w:del w:id="48" w:author="Milan Matovič" w:date="2018-12-05T14:04:00Z"/>
                <w:rFonts w:ascii="Arial" w:hAnsi="Arial" w:cs="Arial"/>
                <w:sz w:val="19"/>
                <w:szCs w:val="19"/>
              </w:rPr>
            </w:pPr>
          </w:p>
        </w:tc>
      </w:tr>
    </w:tbl>
    <w:p w14:paraId="0764F909" w14:textId="77777777" w:rsidR="00FD028A" w:rsidRDefault="00FD028A" w:rsidP="00A66794"/>
    <w:p w14:paraId="637321AB" w14:textId="11807CD7" w:rsidR="00684FF5" w:rsidRDefault="00684FF5" w:rsidP="00A66794"/>
    <w:p w14:paraId="50CF3ED8" w14:textId="749F2D51" w:rsidR="00684FF5" w:rsidRDefault="00684FF5" w:rsidP="00684FF5">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61FCA85A" w14:textId="77777777" w:rsidR="00684FF5" w:rsidRPr="00FD028A" w:rsidRDefault="00684FF5" w:rsidP="00684FF5">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2572"/>
        <w:gridCol w:w="2572"/>
      </w:tblGrid>
      <w:tr w:rsidR="00684FF5" w14:paraId="2C0114E5" w14:textId="77777777" w:rsidTr="009D3E7B">
        <w:trPr>
          <w:trHeight w:val="2000"/>
          <w:jc w:val="center"/>
        </w:trPr>
        <w:tc>
          <w:tcPr>
            <w:tcW w:w="9747" w:type="dxa"/>
            <w:gridSpan w:val="6"/>
            <w:shd w:val="clear" w:color="auto" w:fill="5F497A" w:themeFill="accent4" w:themeFillShade="BF"/>
            <w:vAlign w:val="center"/>
          </w:tcPr>
          <w:p w14:paraId="34D35F70" w14:textId="2C2CF946" w:rsidR="00684FF5" w:rsidRPr="00B2461A" w:rsidRDefault="00CA3018" w:rsidP="00CA3018">
            <w:pPr>
              <w:jc w:val="center"/>
              <w:rPr>
                <w:b/>
                <w:color w:val="FFFFFF" w:themeColor="background1"/>
                <w:sz w:val="36"/>
                <w:szCs w:val="36"/>
              </w:rPr>
            </w:pPr>
            <w:r>
              <w:rPr>
                <w:b/>
                <w:color w:val="FFFFFF" w:themeColor="background1"/>
                <w:sz w:val="36"/>
                <w:szCs w:val="36"/>
              </w:rPr>
              <w:t>Individuálny h</w:t>
            </w:r>
            <w:r w:rsidR="00684FF5" w:rsidRPr="00B2461A">
              <w:rPr>
                <w:b/>
                <w:color w:val="FFFFFF" w:themeColor="background1"/>
                <w:sz w:val="36"/>
                <w:szCs w:val="36"/>
              </w:rPr>
              <w:t>odnotiaci hárok odborného hodnotenia žiadosti o nenávratný finančný príspevok</w:t>
            </w:r>
          </w:p>
        </w:tc>
      </w:tr>
      <w:tr w:rsidR="00684FF5" w:rsidRPr="00B50FF9" w14:paraId="7D9BE238" w14:textId="77777777" w:rsidTr="009D3E7B">
        <w:trPr>
          <w:trHeight w:val="330"/>
          <w:jc w:val="center"/>
        </w:trPr>
        <w:tc>
          <w:tcPr>
            <w:tcW w:w="2688" w:type="dxa"/>
            <w:gridSpan w:val="2"/>
          </w:tcPr>
          <w:p w14:paraId="408B5A6D"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tcPr>
          <w:p w14:paraId="3D18DB25"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Efektívna verejná správa</w:t>
            </w:r>
          </w:p>
        </w:tc>
      </w:tr>
      <w:tr w:rsidR="00684FF5" w:rsidRPr="00B50FF9" w14:paraId="3D94A003" w14:textId="77777777" w:rsidTr="009D3E7B">
        <w:trPr>
          <w:trHeight w:val="291"/>
          <w:jc w:val="center"/>
        </w:trPr>
        <w:tc>
          <w:tcPr>
            <w:tcW w:w="2688" w:type="dxa"/>
            <w:gridSpan w:val="2"/>
          </w:tcPr>
          <w:p w14:paraId="60427EFE"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tcPr>
          <w:p w14:paraId="720ED1D4" w14:textId="77777777" w:rsidR="00684FF5" w:rsidRPr="00B50FF9" w:rsidRDefault="00684FF5" w:rsidP="009D3E7B">
            <w:pPr>
              <w:spacing w:before="40" w:after="40"/>
              <w:rPr>
                <w:rFonts w:ascii="Arial" w:hAnsi="Arial" w:cs="Arial"/>
                <w:sz w:val="19"/>
                <w:szCs w:val="19"/>
              </w:rPr>
            </w:pPr>
            <w:r>
              <w:rPr>
                <w:rFonts w:ascii="Arial" w:hAnsi="Arial" w:cs="Arial"/>
                <w:sz w:val="19"/>
                <w:szCs w:val="19"/>
              </w:rPr>
              <w:t xml:space="preserve">PO č. 1 </w:t>
            </w:r>
            <w:r w:rsidRPr="00B50FF9">
              <w:rPr>
                <w:rFonts w:ascii="Arial" w:hAnsi="Arial" w:cs="Arial"/>
                <w:sz w:val="19"/>
                <w:szCs w:val="19"/>
              </w:rPr>
              <w:t>Posilnené inštitucionálne kapacity a efektívna verejná správa</w:t>
            </w:r>
            <w:r>
              <w:rPr>
                <w:rFonts w:ascii="Arial" w:hAnsi="Arial" w:cs="Arial"/>
                <w:sz w:val="19"/>
                <w:szCs w:val="19"/>
              </w:rPr>
              <w:t xml:space="preserve"> (NP)</w:t>
            </w:r>
          </w:p>
        </w:tc>
      </w:tr>
      <w:tr w:rsidR="00684FF5" w:rsidRPr="00B50FF9" w14:paraId="1808556D" w14:textId="77777777" w:rsidTr="009D3E7B">
        <w:trPr>
          <w:trHeight w:val="255"/>
          <w:jc w:val="center"/>
        </w:trPr>
        <w:tc>
          <w:tcPr>
            <w:tcW w:w="2688" w:type="dxa"/>
            <w:gridSpan w:val="2"/>
          </w:tcPr>
          <w:p w14:paraId="09CB5F72"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tcPr>
          <w:p w14:paraId="5A194F69" w14:textId="77777777" w:rsidR="00684FF5" w:rsidRPr="00B50FF9" w:rsidRDefault="00684FF5" w:rsidP="009D3E7B">
            <w:pPr>
              <w:tabs>
                <w:tab w:val="left" w:pos="1695"/>
              </w:tabs>
              <w:rPr>
                <w:rFonts w:ascii="Arial" w:hAnsi="Arial" w:cs="Arial"/>
                <w:sz w:val="19"/>
                <w:szCs w:val="19"/>
              </w:rPr>
            </w:pPr>
          </w:p>
        </w:tc>
      </w:tr>
      <w:tr w:rsidR="00684FF5" w:rsidRPr="00B50FF9" w14:paraId="628B8A2E" w14:textId="77777777" w:rsidTr="009D3E7B">
        <w:trPr>
          <w:trHeight w:val="330"/>
          <w:jc w:val="center"/>
        </w:trPr>
        <w:tc>
          <w:tcPr>
            <w:tcW w:w="2688" w:type="dxa"/>
            <w:gridSpan w:val="2"/>
          </w:tcPr>
          <w:p w14:paraId="12C1E7C1"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4"/>
          </w:tcPr>
          <w:p w14:paraId="33E49096" w14:textId="77777777" w:rsidR="00684FF5" w:rsidRPr="00B50FF9" w:rsidRDefault="00684FF5" w:rsidP="009D3E7B">
            <w:pPr>
              <w:tabs>
                <w:tab w:val="left" w:pos="1695"/>
              </w:tabs>
              <w:rPr>
                <w:rFonts w:ascii="Arial" w:hAnsi="Arial" w:cs="Arial"/>
                <w:sz w:val="19"/>
                <w:szCs w:val="19"/>
              </w:rPr>
            </w:pPr>
          </w:p>
        </w:tc>
      </w:tr>
      <w:tr w:rsidR="00684FF5" w:rsidRPr="00B50FF9" w14:paraId="4A4F827F" w14:textId="77777777" w:rsidTr="009D3E7B">
        <w:trPr>
          <w:trHeight w:val="288"/>
          <w:jc w:val="center"/>
        </w:trPr>
        <w:tc>
          <w:tcPr>
            <w:tcW w:w="2688" w:type="dxa"/>
            <w:gridSpan w:val="2"/>
          </w:tcPr>
          <w:p w14:paraId="1E40EFB0"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tcPr>
          <w:p w14:paraId="3C37F8C5" w14:textId="77777777" w:rsidR="00684FF5" w:rsidRPr="00B50FF9" w:rsidRDefault="00684FF5" w:rsidP="009D3E7B">
            <w:pPr>
              <w:tabs>
                <w:tab w:val="left" w:pos="1695"/>
              </w:tabs>
              <w:rPr>
                <w:rFonts w:ascii="Arial" w:hAnsi="Arial" w:cs="Arial"/>
                <w:sz w:val="19"/>
                <w:szCs w:val="19"/>
              </w:rPr>
            </w:pPr>
          </w:p>
        </w:tc>
      </w:tr>
      <w:tr w:rsidR="00684FF5" w:rsidRPr="00B50FF9" w14:paraId="11DA2EA5" w14:textId="77777777" w:rsidTr="009D3E7B">
        <w:trPr>
          <w:trHeight w:val="285"/>
          <w:jc w:val="center"/>
        </w:trPr>
        <w:tc>
          <w:tcPr>
            <w:tcW w:w="2688" w:type="dxa"/>
            <w:gridSpan w:val="2"/>
          </w:tcPr>
          <w:p w14:paraId="674E0F50"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tcPr>
          <w:p w14:paraId="38AE4D59" w14:textId="77777777" w:rsidR="00684FF5" w:rsidRPr="00B50FF9" w:rsidRDefault="00684FF5" w:rsidP="009D3E7B">
            <w:pPr>
              <w:tabs>
                <w:tab w:val="left" w:pos="1695"/>
              </w:tabs>
              <w:rPr>
                <w:rFonts w:ascii="Arial" w:hAnsi="Arial" w:cs="Arial"/>
                <w:sz w:val="19"/>
                <w:szCs w:val="19"/>
              </w:rPr>
            </w:pPr>
          </w:p>
        </w:tc>
      </w:tr>
      <w:tr w:rsidR="00684FF5" w:rsidRPr="00B50FF9" w14:paraId="0FA1486A" w14:textId="77777777" w:rsidTr="009D3E7B">
        <w:trPr>
          <w:trHeight w:val="252"/>
          <w:jc w:val="center"/>
        </w:trPr>
        <w:tc>
          <w:tcPr>
            <w:tcW w:w="2688" w:type="dxa"/>
            <w:gridSpan w:val="2"/>
          </w:tcPr>
          <w:p w14:paraId="7A3C2536" w14:textId="77777777" w:rsidR="00684FF5" w:rsidRPr="00B50FF9" w:rsidRDefault="00684FF5" w:rsidP="009D3E7B">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tcPr>
          <w:p w14:paraId="706C8E70" w14:textId="77777777" w:rsidR="00684FF5" w:rsidRPr="00B50FF9" w:rsidRDefault="00684FF5" w:rsidP="009D3E7B">
            <w:pPr>
              <w:tabs>
                <w:tab w:val="left" w:pos="1701"/>
              </w:tabs>
              <w:rPr>
                <w:rFonts w:ascii="Arial" w:hAnsi="Arial" w:cs="Arial"/>
                <w:sz w:val="19"/>
                <w:szCs w:val="19"/>
              </w:rPr>
            </w:pPr>
          </w:p>
        </w:tc>
      </w:tr>
      <w:tr w:rsidR="00AC2818" w:rsidRPr="00B50FF9" w14:paraId="5837A114" w14:textId="77777777" w:rsidTr="001A1FA8">
        <w:trPr>
          <w:jc w:val="center"/>
        </w:trPr>
        <w:tc>
          <w:tcPr>
            <w:tcW w:w="700" w:type="dxa"/>
            <w:shd w:val="clear" w:color="auto" w:fill="B2A1C7" w:themeFill="accent4" w:themeFillTint="99"/>
          </w:tcPr>
          <w:p w14:paraId="3963C960" w14:textId="77777777" w:rsidR="00AC2818" w:rsidRPr="00B50FF9" w:rsidRDefault="00AC2818" w:rsidP="009D3E7B">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44312A90" w14:textId="008349AA" w:rsidR="00AC2818" w:rsidRPr="00B50FF9" w:rsidRDefault="00AC2818" w:rsidP="00A75E16">
            <w:pPr>
              <w:jc w:val="center"/>
              <w:rPr>
                <w:rFonts w:ascii="Arial" w:hAnsi="Arial" w:cs="Arial"/>
                <w:b/>
                <w:sz w:val="19"/>
                <w:szCs w:val="19"/>
              </w:rPr>
            </w:pPr>
            <w:r w:rsidRPr="00B50FF9">
              <w:rPr>
                <w:rFonts w:ascii="Arial" w:hAnsi="Arial" w:cs="Arial"/>
                <w:b/>
                <w:sz w:val="19"/>
                <w:szCs w:val="19"/>
              </w:rPr>
              <w:t>Vylučujúce hodnotiace kritériá</w:t>
            </w:r>
            <w:r w:rsidRPr="00B50FF9">
              <w:rPr>
                <w:rStyle w:val="Odkaznapoznmkupodiarou"/>
                <w:rFonts w:ascii="Arial" w:hAnsi="Arial" w:cs="Arial"/>
                <w:b/>
                <w:sz w:val="19"/>
                <w:szCs w:val="19"/>
              </w:rPr>
              <w:footnoteReference w:id="20"/>
            </w:r>
          </w:p>
        </w:tc>
        <w:tc>
          <w:tcPr>
            <w:tcW w:w="1915" w:type="dxa"/>
            <w:gridSpan w:val="2"/>
            <w:shd w:val="clear" w:color="auto" w:fill="B2A1C7" w:themeFill="accent4" w:themeFillTint="99"/>
          </w:tcPr>
          <w:p w14:paraId="2D3AA31E" w14:textId="77777777" w:rsidR="00AC2818" w:rsidRPr="00B50FF9" w:rsidRDefault="00AC2818" w:rsidP="009D3E7B">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1"/>
            </w:r>
          </w:p>
        </w:tc>
        <w:tc>
          <w:tcPr>
            <w:tcW w:w="2572" w:type="dxa"/>
            <w:shd w:val="clear" w:color="auto" w:fill="B2A1C7" w:themeFill="accent4" w:themeFillTint="99"/>
          </w:tcPr>
          <w:p w14:paraId="3F6B9143" w14:textId="5987185F" w:rsidR="00AC2818" w:rsidRPr="00B50FF9" w:rsidRDefault="00AC2818" w:rsidP="009D3E7B">
            <w:pPr>
              <w:jc w:val="center"/>
              <w:rPr>
                <w:rFonts w:ascii="Arial" w:hAnsi="Arial" w:cs="Arial"/>
                <w:b/>
                <w:sz w:val="19"/>
                <w:szCs w:val="19"/>
              </w:rPr>
            </w:pPr>
            <w:r>
              <w:rPr>
                <w:b/>
              </w:rPr>
              <w:t>Výsledok posúdenia</w:t>
            </w:r>
            <w:r>
              <w:rPr>
                <w:rStyle w:val="Odkaznapoznmkupodiarou"/>
                <w:b/>
              </w:rPr>
              <w:footnoteReference w:id="22"/>
            </w:r>
          </w:p>
        </w:tc>
        <w:tc>
          <w:tcPr>
            <w:tcW w:w="2572" w:type="dxa"/>
            <w:shd w:val="clear" w:color="auto" w:fill="B2A1C7" w:themeFill="accent4" w:themeFillTint="99"/>
          </w:tcPr>
          <w:p w14:paraId="6932AD84" w14:textId="4D7128CD" w:rsidR="00AC2818" w:rsidRPr="00B50FF9" w:rsidRDefault="00AC2818" w:rsidP="009D3E7B">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23"/>
            </w:r>
          </w:p>
        </w:tc>
      </w:tr>
      <w:tr w:rsidR="00AC2818" w:rsidRPr="00B50FF9" w14:paraId="1AE58513" w14:textId="77777777" w:rsidTr="00817F9E">
        <w:trPr>
          <w:trHeight w:val="1247"/>
          <w:jc w:val="center"/>
        </w:trPr>
        <w:tc>
          <w:tcPr>
            <w:tcW w:w="700" w:type="dxa"/>
            <w:shd w:val="clear" w:color="auto" w:fill="auto"/>
          </w:tcPr>
          <w:p w14:paraId="692B6D55"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lastRenderedPageBreak/>
              <w:t>1.1</w:t>
            </w:r>
          </w:p>
        </w:tc>
        <w:tc>
          <w:tcPr>
            <w:tcW w:w="1988" w:type="dxa"/>
            <w:tcBorders>
              <w:bottom w:val="single" w:sz="4" w:space="0" w:color="auto"/>
            </w:tcBorders>
            <w:shd w:val="clear" w:color="auto" w:fill="auto"/>
          </w:tcPr>
          <w:p w14:paraId="420E3364" w14:textId="77777777" w:rsidR="00AC2818" w:rsidRPr="00B50FF9" w:rsidRDefault="00AC2818" w:rsidP="009D3E7B">
            <w:pPr>
              <w:rPr>
                <w:rFonts w:ascii="Arial" w:hAnsi="Arial" w:cs="Arial"/>
                <w:sz w:val="19"/>
                <w:szCs w:val="19"/>
              </w:rPr>
            </w:pPr>
            <w:r w:rsidRPr="00B50FF9">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35D6512E" w14:textId="77777777" w:rsidR="00AC2818" w:rsidRPr="00B50FF9" w:rsidRDefault="00AC2818" w:rsidP="009D3E7B">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b/>
            </w:rPr>
            <w:id w:val="-2126922832"/>
            <w:placeholder>
              <w:docPart w:val="BEB8BE3F35424D30BCD19FDBC02F459A"/>
            </w:placeholder>
            <w:showingPlcHdr/>
            <w:comboBox>
              <w:listItem w:displayText="nie (0)" w:value="nie (0)"/>
              <w:listItem w:displayText="áno (1)" w:value="áno (1)"/>
            </w:comboBox>
          </w:sdtPr>
          <w:sdtEndPr/>
          <w:sdtContent>
            <w:tc>
              <w:tcPr>
                <w:tcW w:w="2572" w:type="dxa"/>
                <w:shd w:val="clear" w:color="auto" w:fill="auto"/>
              </w:tcPr>
              <w:p w14:paraId="6B5C92E5" w14:textId="4EB5311F" w:rsidR="00AC2818" w:rsidRPr="00B50FF9" w:rsidRDefault="00AC2818" w:rsidP="009D3E7B">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4BFF4421" w14:textId="2CA259D2" w:rsidR="00AC2818" w:rsidRPr="00B50FF9" w:rsidRDefault="00AC2818" w:rsidP="009D3E7B">
            <w:pPr>
              <w:jc w:val="center"/>
              <w:rPr>
                <w:rFonts w:ascii="Arial" w:hAnsi="Arial" w:cs="Arial"/>
                <w:b/>
                <w:sz w:val="19"/>
                <w:szCs w:val="19"/>
              </w:rPr>
            </w:pPr>
          </w:p>
        </w:tc>
      </w:tr>
      <w:tr w:rsidR="00AC2818" w:rsidRPr="00B50FF9" w14:paraId="0C73EDB9" w14:textId="77777777" w:rsidTr="00856717">
        <w:trPr>
          <w:trHeight w:val="1247"/>
          <w:jc w:val="center"/>
        </w:trPr>
        <w:tc>
          <w:tcPr>
            <w:tcW w:w="700" w:type="dxa"/>
            <w:shd w:val="clear" w:color="auto" w:fill="auto"/>
          </w:tcPr>
          <w:p w14:paraId="722EF0A2" w14:textId="77777777" w:rsidR="00AC2818" w:rsidRPr="00DC5DC8" w:rsidRDefault="00AC2818" w:rsidP="00AC2818">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vAlign w:val="center"/>
          </w:tcPr>
          <w:p w14:paraId="0DD262AD" w14:textId="77777777" w:rsidR="00AC2818" w:rsidRPr="00DC5DC8" w:rsidRDefault="00AC2818" w:rsidP="00AC2818">
            <w:pPr>
              <w:rPr>
                <w:rFonts w:ascii="Arial" w:hAnsi="Arial" w:cs="Arial"/>
                <w:sz w:val="19"/>
                <w:szCs w:val="19"/>
              </w:rPr>
            </w:pPr>
            <w:r w:rsidRPr="00DC5DC8">
              <w:rPr>
                <w:rFonts w:ascii="Arial" w:hAnsi="Arial" w:cs="Arial"/>
                <w:sz w:val="19"/>
                <w:szCs w:val="19"/>
              </w:rPr>
              <w:t>Súlad projektu s reformným zámerom</w:t>
            </w:r>
          </w:p>
        </w:tc>
        <w:tc>
          <w:tcPr>
            <w:tcW w:w="1915" w:type="dxa"/>
            <w:gridSpan w:val="2"/>
            <w:tcBorders>
              <w:top w:val="single" w:sz="4" w:space="0" w:color="auto"/>
              <w:left w:val="single" w:sz="8" w:space="0" w:color="000000"/>
              <w:right w:val="single" w:sz="8" w:space="0" w:color="000000"/>
            </w:tcBorders>
            <w:vAlign w:val="center"/>
          </w:tcPr>
          <w:p w14:paraId="5B204902" w14:textId="77777777" w:rsidR="00AC2818" w:rsidRPr="00DC5DC8" w:rsidRDefault="00AC2818" w:rsidP="00AC2818">
            <w:pPr>
              <w:rPr>
                <w:rFonts w:ascii="Arial" w:hAnsi="Arial" w:cs="Arial"/>
                <w:sz w:val="19"/>
                <w:szCs w:val="19"/>
              </w:rPr>
            </w:pPr>
          </w:p>
          <w:p w14:paraId="009DBA7B" w14:textId="77777777" w:rsidR="00AC2818" w:rsidRPr="00DC5DC8" w:rsidRDefault="00AC2818" w:rsidP="00AC2818">
            <w:pPr>
              <w:rPr>
                <w:rFonts w:ascii="Arial" w:hAnsi="Arial" w:cs="Arial"/>
                <w:sz w:val="19"/>
                <w:szCs w:val="19"/>
              </w:rPr>
            </w:pPr>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p>
          <w:p w14:paraId="3E07B19D" w14:textId="77777777" w:rsidR="00AC2818" w:rsidRPr="00DC5DC8" w:rsidRDefault="00AC2818" w:rsidP="00AC2818">
            <w:pPr>
              <w:rPr>
                <w:rFonts w:ascii="Arial" w:hAnsi="Arial" w:cs="Arial"/>
                <w:sz w:val="19"/>
                <w:szCs w:val="19"/>
              </w:rPr>
            </w:pPr>
          </w:p>
        </w:tc>
        <w:sdt>
          <w:sdtPr>
            <w:rPr>
              <w:b/>
            </w:rPr>
            <w:id w:val="340128655"/>
            <w:placeholder>
              <w:docPart w:val="96C32E7EC91345D18C9C098DA4F3EAC1"/>
            </w:placeholder>
            <w:showingPlcHdr/>
            <w:comboBox>
              <w:listItem w:displayText="nie (0)" w:value="nie (0)"/>
              <w:listItem w:displayText="áno (1)" w:value="áno (1)"/>
            </w:comboBox>
          </w:sdtPr>
          <w:sdtEndPr/>
          <w:sdtContent>
            <w:tc>
              <w:tcPr>
                <w:tcW w:w="2572" w:type="dxa"/>
                <w:shd w:val="clear" w:color="auto" w:fill="auto"/>
              </w:tcPr>
              <w:p w14:paraId="5C780157" w14:textId="0FE3986D" w:rsidR="00AC2818" w:rsidRPr="00B50FF9" w:rsidRDefault="00AC2818" w:rsidP="00AC2818">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4C20413F" w14:textId="2DE8F126" w:rsidR="00AC2818" w:rsidRPr="00B50FF9" w:rsidRDefault="00AC2818" w:rsidP="00AC2818">
            <w:pPr>
              <w:jc w:val="center"/>
              <w:rPr>
                <w:rFonts w:ascii="Arial" w:hAnsi="Arial" w:cs="Arial"/>
                <w:b/>
                <w:sz w:val="19"/>
                <w:szCs w:val="19"/>
              </w:rPr>
            </w:pPr>
          </w:p>
        </w:tc>
      </w:tr>
      <w:tr w:rsidR="00AC2818" w:rsidRPr="00B50FF9" w14:paraId="3FDA9F83" w14:textId="77777777" w:rsidTr="009A5C08">
        <w:trPr>
          <w:trHeight w:val="1247"/>
          <w:jc w:val="center"/>
        </w:trPr>
        <w:tc>
          <w:tcPr>
            <w:tcW w:w="700" w:type="dxa"/>
            <w:shd w:val="clear" w:color="auto" w:fill="auto"/>
          </w:tcPr>
          <w:p w14:paraId="567391E5" w14:textId="77777777" w:rsidR="00AC2818" w:rsidRPr="00B50FF9" w:rsidRDefault="00AC2818" w:rsidP="00AC2818">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vAlign w:val="center"/>
          </w:tcPr>
          <w:p w14:paraId="2AB0E72B" w14:textId="77777777" w:rsidR="00AC2818" w:rsidRPr="00B50FF9" w:rsidRDefault="00AC2818" w:rsidP="00AC2818">
            <w:pPr>
              <w:pStyle w:val="Normlnywebov"/>
              <w:rPr>
                <w:rFonts w:ascii="Arial" w:eastAsiaTheme="minorEastAsia" w:hAnsi="Arial" w:cs="Arial"/>
                <w:sz w:val="19"/>
                <w:szCs w:val="19"/>
              </w:rPr>
            </w:pPr>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p>
          <w:p w14:paraId="5FA12274" w14:textId="77777777" w:rsidR="00AC2818" w:rsidRPr="00B50FF9" w:rsidRDefault="00AC2818" w:rsidP="00AC2818">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43B3A112" w14:textId="77777777" w:rsidR="00AC2818" w:rsidRPr="00B50FF9" w:rsidRDefault="00AC2818" w:rsidP="00AC2818">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b/>
            </w:rPr>
            <w:id w:val="-1006668351"/>
            <w:placeholder>
              <w:docPart w:val="7F5805556411477C84A8C096E1B5EC1D"/>
            </w:placeholder>
            <w:showingPlcHdr/>
            <w:comboBox>
              <w:listItem w:displayText="nie (0)" w:value="nie (0)"/>
              <w:listItem w:displayText="áno (1)" w:value="áno (1)"/>
            </w:comboBox>
          </w:sdtPr>
          <w:sdtEndPr/>
          <w:sdtContent>
            <w:tc>
              <w:tcPr>
                <w:tcW w:w="2572" w:type="dxa"/>
                <w:shd w:val="clear" w:color="auto" w:fill="auto"/>
              </w:tcPr>
              <w:p w14:paraId="16E1956C" w14:textId="642BB4A9" w:rsidR="00AC2818" w:rsidRPr="00B50FF9" w:rsidRDefault="00AC2818" w:rsidP="00AC2818">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2189D5C5" w14:textId="749518B4" w:rsidR="00AC2818" w:rsidRPr="00B50FF9" w:rsidRDefault="00AC2818" w:rsidP="00AC2818">
            <w:pPr>
              <w:jc w:val="center"/>
              <w:rPr>
                <w:rFonts w:ascii="Arial" w:hAnsi="Arial" w:cs="Arial"/>
                <w:b/>
                <w:sz w:val="19"/>
                <w:szCs w:val="19"/>
              </w:rPr>
            </w:pPr>
          </w:p>
        </w:tc>
      </w:tr>
      <w:tr w:rsidR="00AC2818" w:rsidRPr="00B50FF9" w14:paraId="583D387C" w14:textId="77777777" w:rsidTr="00DB4AB4">
        <w:trPr>
          <w:trHeight w:val="1247"/>
          <w:jc w:val="center"/>
        </w:trPr>
        <w:tc>
          <w:tcPr>
            <w:tcW w:w="700" w:type="dxa"/>
            <w:shd w:val="clear" w:color="auto" w:fill="auto"/>
          </w:tcPr>
          <w:p w14:paraId="4126403A" w14:textId="77777777" w:rsidR="00AC2818" w:rsidRPr="00B50FF9" w:rsidRDefault="00AC2818" w:rsidP="00AC2818">
            <w:pPr>
              <w:jc w:val="center"/>
              <w:rPr>
                <w:rFonts w:ascii="Arial" w:hAnsi="Arial" w:cs="Arial"/>
                <w:sz w:val="19"/>
                <w:szCs w:val="19"/>
              </w:rPr>
            </w:pPr>
            <w:r>
              <w:rPr>
                <w:rFonts w:ascii="Arial" w:hAnsi="Arial" w:cs="Arial"/>
                <w:sz w:val="19"/>
                <w:szCs w:val="19"/>
              </w:rPr>
              <w:t>1.4</w:t>
            </w:r>
          </w:p>
        </w:tc>
        <w:tc>
          <w:tcPr>
            <w:tcW w:w="1988" w:type="dxa"/>
            <w:shd w:val="clear" w:color="auto" w:fill="auto"/>
          </w:tcPr>
          <w:p w14:paraId="737AD087" w14:textId="77777777" w:rsidR="00AC2818" w:rsidRPr="00B50FF9" w:rsidRDefault="00AC2818" w:rsidP="00AC2818">
            <w:pPr>
              <w:rPr>
                <w:rFonts w:ascii="Arial" w:hAnsi="Arial" w:cs="Arial"/>
                <w:sz w:val="19"/>
                <w:szCs w:val="19"/>
              </w:rPr>
            </w:pPr>
            <w:r w:rsidRPr="00B50FF9">
              <w:rPr>
                <w:rFonts w:ascii="Arial" w:hAnsi="Arial" w:cs="Arial"/>
                <w:sz w:val="19"/>
                <w:szCs w:val="19"/>
              </w:rPr>
              <w:t>Posúdenie súladu projektu s cieľmi HP rovnosť medzi mužmi a ženami a nediskriminácia</w:t>
            </w:r>
          </w:p>
        </w:tc>
        <w:tc>
          <w:tcPr>
            <w:tcW w:w="1915" w:type="dxa"/>
            <w:gridSpan w:val="2"/>
            <w:shd w:val="clear" w:color="auto" w:fill="auto"/>
          </w:tcPr>
          <w:p w14:paraId="499EB49E" w14:textId="77777777" w:rsidR="00AC2818" w:rsidRPr="00B50FF9" w:rsidRDefault="00AC2818" w:rsidP="00AC2818">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b/>
            </w:rPr>
            <w:id w:val="609549554"/>
            <w:placeholder>
              <w:docPart w:val="0E83814C1B2F449DAE1D466FE787352B"/>
            </w:placeholder>
            <w:showingPlcHdr/>
            <w:comboBox>
              <w:listItem w:displayText="nie (0)" w:value="nie (0)"/>
              <w:listItem w:displayText="áno (1)" w:value="áno (1)"/>
            </w:comboBox>
          </w:sdtPr>
          <w:sdtEndPr/>
          <w:sdtContent>
            <w:tc>
              <w:tcPr>
                <w:tcW w:w="2572" w:type="dxa"/>
                <w:shd w:val="clear" w:color="auto" w:fill="auto"/>
              </w:tcPr>
              <w:p w14:paraId="58E7C942" w14:textId="26998D76" w:rsidR="00AC2818" w:rsidRPr="00B50FF9" w:rsidRDefault="00AC2818" w:rsidP="00AC2818">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2782993B" w14:textId="240E6FE7" w:rsidR="00AC2818" w:rsidRPr="00B50FF9" w:rsidRDefault="00AC2818" w:rsidP="00AC2818">
            <w:pPr>
              <w:jc w:val="center"/>
              <w:rPr>
                <w:rFonts w:ascii="Arial" w:hAnsi="Arial" w:cs="Arial"/>
                <w:b/>
                <w:sz w:val="19"/>
                <w:szCs w:val="19"/>
              </w:rPr>
            </w:pPr>
          </w:p>
        </w:tc>
      </w:tr>
      <w:tr w:rsidR="00AC2818" w:rsidRPr="00B50FF9" w14:paraId="665BA8A9" w14:textId="77777777" w:rsidTr="00CA5450">
        <w:trPr>
          <w:trHeight w:val="1247"/>
          <w:jc w:val="center"/>
        </w:trPr>
        <w:tc>
          <w:tcPr>
            <w:tcW w:w="700" w:type="dxa"/>
            <w:shd w:val="clear" w:color="auto" w:fill="auto"/>
          </w:tcPr>
          <w:p w14:paraId="3FACD4E6"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
          <w:p w14:paraId="64704BF3" w14:textId="77777777" w:rsidR="00AC2818" w:rsidRPr="00B50FF9" w:rsidRDefault="00AC2818" w:rsidP="009D3E7B">
            <w:pPr>
              <w:rPr>
                <w:rFonts w:ascii="Arial" w:hAnsi="Arial" w:cs="Arial"/>
                <w:sz w:val="19"/>
                <w:szCs w:val="19"/>
              </w:rPr>
            </w:pPr>
            <w:r w:rsidRPr="009C3F80">
              <w:rPr>
                <w:rFonts w:ascii="Arial" w:hAnsi="Arial" w:cs="Arial"/>
                <w:sz w:val="19"/>
                <w:szCs w:val="19"/>
              </w:rPr>
              <w:t>Previazanosť aktivít projektu na jeho výsledky, ciele a merateľné ukazovatele</w:t>
            </w:r>
          </w:p>
        </w:tc>
        <w:tc>
          <w:tcPr>
            <w:tcW w:w="1915" w:type="dxa"/>
            <w:gridSpan w:val="2"/>
            <w:shd w:val="clear" w:color="auto" w:fill="auto"/>
          </w:tcPr>
          <w:p w14:paraId="431EA5A9" w14:textId="77777777" w:rsidR="00AC2818" w:rsidRPr="00B50FF9" w:rsidRDefault="00AC2818" w:rsidP="009D3E7B">
            <w:pPr>
              <w:rPr>
                <w:rFonts w:ascii="Arial" w:hAnsi="Arial" w:cs="Arial"/>
                <w:sz w:val="19"/>
                <w:szCs w:val="19"/>
              </w:rPr>
            </w:pPr>
            <w:r w:rsidRPr="00B50FF9">
              <w:rPr>
                <w:rFonts w:ascii="Arial" w:hAnsi="Arial" w:cs="Arial"/>
                <w:sz w:val="19"/>
                <w:szCs w:val="19"/>
              </w:rPr>
              <w:t>Navrhovaný spôsob realizácie projektu</w:t>
            </w:r>
          </w:p>
        </w:tc>
        <w:sdt>
          <w:sdtPr>
            <w:rPr>
              <w:b/>
            </w:rPr>
            <w:id w:val="861392661"/>
            <w:placeholder>
              <w:docPart w:val="E1C735DEA19A49EDA1085A725739F824"/>
            </w:placeholder>
            <w:showingPlcHdr/>
            <w:comboBox>
              <w:listItem w:displayText="nie (0)" w:value="nie (0)"/>
              <w:listItem w:displayText="áno (1)" w:value="áno (1)"/>
            </w:comboBox>
          </w:sdtPr>
          <w:sdtEndPr/>
          <w:sdtContent>
            <w:tc>
              <w:tcPr>
                <w:tcW w:w="2572" w:type="dxa"/>
                <w:shd w:val="clear" w:color="auto" w:fill="auto"/>
              </w:tcPr>
              <w:p w14:paraId="0A198A0A" w14:textId="61A409ED" w:rsidR="00AC2818" w:rsidRPr="00B50FF9" w:rsidRDefault="00AC2818" w:rsidP="009D3E7B">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0DC55507" w14:textId="3BECE4FD" w:rsidR="00AC2818" w:rsidRPr="00B50FF9" w:rsidRDefault="00AC2818" w:rsidP="009D3E7B">
            <w:pPr>
              <w:jc w:val="center"/>
              <w:rPr>
                <w:rFonts w:ascii="Arial" w:hAnsi="Arial" w:cs="Arial"/>
                <w:b/>
                <w:sz w:val="19"/>
                <w:szCs w:val="19"/>
              </w:rPr>
            </w:pPr>
          </w:p>
        </w:tc>
      </w:tr>
      <w:tr w:rsidR="00AC2818" w:rsidRPr="00B50FF9" w14:paraId="4B77617D" w14:textId="77777777" w:rsidTr="001437D0">
        <w:trPr>
          <w:trHeight w:val="1247"/>
          <w:jc w:val="center"/>
        </w:trPr>
        <w:tc>
          <w:tcPr>
            <w:tcW w:w="700" w:type="dxa"/>
            <w:shd w:val="clear" w:color="auto" w:fill="auto"/>
          </w:tcPr>
          <w:p w14:paraId="6562414C"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056FDBA7" w14:textId="77777777" w:rsidR="00AC2818" w:rsidRPr="00B50FF9" w:rsidRDefault="00AC2818" w:rsidP="009D3E7B">
            <w:pPr>
              <w:rPr>
                <w:rFonts w:ascii="Arial" w:hAnsi="Arial" w:cs="Arial"/>
                <w:sz w:val="19"/>
                <w:szCs w:val="19"/>
              </w:rPr>
            </w:pPr>
            <w:r w:rsidRPr="009C3F80">
              <w:rPr>
                <w:rFonts w:ascii="Arial" w:hAnsi="Arial" w:cs="Arial"/>
                <w:sz w:val="19"/>
                <w:szCs w:val="19"/>
              </w:rPr>
              <w:t>Posúdenie vhodnosti navrhovaných aktivít z vecného a časového hľadiska</w:t>
            </w:r>
          </w:p>
        </w:tc>
        <w:tc>
          <w:tcPr>
            <w:tcW w:w="1915" w:type="dxa"/>
            <w:gridSpan w:val="2"/>
            <w:shd w:val="clear" w:color="auto" w:fill="auto"/>
          </w:tcPr>
          <w:p w14:paraId="2F4A3D62" w14:textId="77777777" w:rsidR="00AC2818" w:rsidRPr="00B50FF9" w:rsidRDefault="00AC2818" w:rsidP="009D3E7B">
            <w:pPr>
              <w:rPr>
                <w:rFonts w:ascii="Arial" w:hAnsi="Arial" w:cs="Arial"/>
                <w:sz w:val="19"/>
                <w:szCs w:val="19"/>
              </w:rPr>
            </w:pPr>
            <w:r w:rsidRPr="00B50FF9">
              <w:rPr>
                <w:rFonts w:ascii="Arial" w:hAnsi="Arial" w:cs="Arial"/>
                <w:sz w:val="19"/>
                <w:szCs w:val="19"/>
              </w:rPr>
              <w:t>Navrhovaný spôsob realizácie projektu</w:t>
            </w:r>
          </w:p>
        </w:tc>
        <w:sdt>
          <w:sdtPr>
            <w:rPr>
              <w:b/>
            </w:rPr>
            <w:id w:val="1626657902"/>
            <w:placeholder>
              <w:docPart w:val="8F4369EBA67C491C99E00F70F5491EDB"/>
            </w:placeholder>
            <w:showingPlcHdr/>
            <w:comboBox>
              <w:listItem w:displayText="nie (0)" w:value="nie (0)"/>
              <w:listItem w:displayText="áno (1)" w:value="áno (1)"/>
            </w:comboBox>
          </w:sdtPr>
          <w:sdtEndPr/>
          <w:sdtContent>
            <w:tc>
              <w:tcPr>
                <w:tcW w:w="2572" w:type="dxa"/>
                <w:shd w:val="clear" w:color="auto" w:fill="auto"/>
              </w:tcPr>
              <w:p w14:paraId="79611AB4" w14:textId="78B7A81C" w:rsidR="00AC2818" w:rsidRPr="00B50FF9" w:rsidRDefault="00AC2818" w:rsidP="009D3E7B">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79945B16" w14:textId="60A6C85A" w:rsidR="00AC2818" w:rsidRPr="00B50FF9" w:rsidRDefault="00AC2818" w:rsidP="009D3E7B">
            <w:pPr>
              <w:jc w:val="center"/>
              <w:rPr>
                <w:rFonts w:ascii="Arial" w:hAnsi="Arial" w:cs="Arial"/>
                <w:b/>
                <w:sz w:val="19"/>
                <w:szCs w:val="19"/>
              </w:rPr>
            </w:pPr>
          </w:p>
        </w:tc>
      </w:tr>
      <w:tr w:rsidR="00AC2818" w:rsidRPr="00B50FF9" w14:paraId="68C2E002" w14:textId="77777777" w:rsidTr="00E161CC">
        <w:trPr>
          <w:trHeight w:val="1247"/>
          <w:jc w:val="center"/>
        </w:trPr>
        <w:tc>
          <w:tcPr>
            <w:tcW w:w="700" w:type="dxa"/>
            <w:shd w:val="clear" w:color="auto" w:fill="auto"/>
          </w:tcPr>
          <w:p w14:paraId="3DE3D40C"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684AAFD1" w14:textId="77777777" w:rsidR="00AC2818" w:rsidRPr="00B50FF9" w:rsidRDefault="00AC2818" w:rsidP="009D3E7B">
            <w:pPr>
              <w:rPr>
                <w:rFonts w:ascii="Arial" w:hAnsi="Arial" w:cs="Arial"/>
                <w:sz w:val="19"/>
                <w:szCs w:val="19"/>
              </w:rPr>
            </w:pPr>
            <w:r w:rsidRPr="009C3F80">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447CE81" w14:textId="77777777" w:rsidR="00AC2818" w:rsidRPr="00B50FF9" w:rsidRDefault="00AC2818" w:rsidP="009D3E7B">
            <w:pPr>
              <w:rPr>
                <w:rFonts w:ascii="Arial" w:hAnsi="Arial" w:cs="Arial"/>
                <w:sz w:val="19"/>
                <w:szCs w:val="19"/>
              </w:rPr>
            </w:pPr>
            <w:r w:rsidRPr="00B50FF9">
              <w:rPr>
                <w:rFonts w:ascii="Arial" w:hAnsi="Arial" w:cs="Arial"/>
                <w:sz w:val="19"/>
                <w:szCs w:val="19"/>
              </w:rPr>
              <w:t>Navrhovaný spôsob realizácie projektu</w:t>
            </w:r>
          </w:p>
        </w:tc>
        <w:sdt>
          <w:sdtPr>
            <w:rPr>
              <w:b/>
            </w:rPr>
            <w:id w:val="-1503661366"/>
            <w:placeholder>
              <w:docPart w:val="168C1D46564C4D70A08DC9DAD55611D2"/>
            </w:placeholder>
            <w:showingPlcHdr/>
            <w:comboBox>
              <w:listItem w:displayText="nie (0)" w:value="nie (0)"/>
              <w:listItem w:displayText="áno (1)" w:value="áno (1)"/>
            </w:comboBox>
          </w:sdtPr>
          <w:sdtEndPr/>
          <w:sdtContent>
            <w:tc>
              <w:tcPr>
                <w:tcW w:w="2572" w:type="dxa"/>
                <w:shd w:val="clear" w:color="auto" w:fill="auto"/>
              </w:tcPr>
              <w:p w14:paraId="02CBEE20" w14:textId="53539127" w:rsidR="00AC2818" w:rsidRPr="00B50FF9" w:rsidRDefault="00AC2818" w:rsidP="009D3E7B">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57FEE5CD" w14:textId="1A8F3409" w:rsidR="00AC2818" w:rsidRPr="00B50FF9" w:rsidRDefault="00AC2818" w:rsidP="009D3E7B">
            <w:pPr>
              <w:jc w:val="center"/>
              <w:rPr>
                <w:rFonts w:ascii="Arial" w:hAnsi="Arial" w:cs="Arial"/>
                <w:b/>
                <w:sz w:val="19"/>
                <w:szCs w:val="19"/>
              </w:rPr>
            </w:pPr>
          </w:p>
        </w:tc>
      </w:tr>
      <w:tr w:rsidR="00AC2818" w:rsidRPr="00B50FF9" w14:paraId="02249638" w14:textId="77777777" w:rsidTr="007D035C">
        <w:trPr>
          <w:trHeight w:val="1247"/>
          <w:jc w:val="center"/>
        </w:trPr>
        <w:tc>
          <w:tcPr>
            <w:tcW w:w="700" w:type="dxa"/>
            <w:shd w:val="clear" w:color="auto" w:fill="auto"/>
          </w:tcPr>
          <w:p w14:paraId="17189435"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24FA62D0" w14:textId="77777777" w:rsidR="00AC2818" w:rsidRPr="00B50FF9" w:rsidRDefault="00AC2818" w:rsidP="009D3E7B">
            <w:pPr>
              <w:rPr>
                <w:rFonts w:ascii="Arial" w:hAnsi="Arial" w:cs="Arial"/>
                <w:sz w:val="19"/>
                <w:szCs w:val="19"/>
              </w:rPr>
            </w:pPr>
            <w:r w:rsidRPr="009C3F80">
              <w:rPr>
                <w:rFonts w:ascii="Arial" w:hAnsi="Arial" w:cs="Arial"/>
                <w:sz w:val="19"/>
                <w:szCs w:val="19"/>
              </w:rPr>
              <w:t>Posúdenie prevádzkovej  a technickej udržateľnosti projektu</w:t>
            </w:r>
          </w:p>
        </w:tc>
        <w:tc>
          <w:tcPr>
            <w:tcW w:w="1915" w:type="dxa"/>
            <w:gridSpan w:val="2"/>
            <w:shd w:val="clear" w:color="auto" w:fill="auto"/>
          </w:tcPr>
          <w:p w14:paraId="34AD89D3" w14:textId="77777777" w:rsidR="00AC2818" w:rsidRPr="00B50FF9" w:rsidRDefault="00AC2818" w:rsidP="009D3E7B">
            <w:pPr>
              <w:rPr>
                <w:rFonts w:ascii="Arial" w:hAnsi="Arial" w:cs="Arial"/>
                <w:sz w:val="19"/>
                <w:szCs w:val="19"/>
              </w:rPr>
            </w:pPr>
            <w:r w:rsidRPr="00B50FF9">
              <w:rPr>
                <w:rFonts w:ascii="Arial" w:hAnsi="Arial" w:cs="Arial"/>
                <w:sz w:val="19"/>
                <w:szCs w:val="19"/>
              </w:rPr>
              <w:t>Navrhovaný spôsob realizácie projektu</w:t>
            </w:r>
          </w:p>
        </w:tc>
        <w:sdt>
          <w:sdtPr>
            <w:rPr>
              <w:b/>
            </w:rPr>
            <w:id w:val="-578515359"/>
            <w:placeholder>
              <w:docPart w:val="4BA97CD6AEC34AD98F668DBEDF39400F"/>
            </w:placeholder>
            <w:showingPlcHdr/>
            <w:comboBox>
              <w:listItem w:displayText="nie (0)" w:value="nie (0)"/>
              <w:listItem w:displayText="áno (1)" w:value="áno (1)"/>
            </w:comboBox>
          </w:sdtPr>
          <w:sdtEndPr/>
          <w:sdtContent>
            <w:tc>
              <w:tcPr>
                <w:tcW w:w="2572" w:type="dxa"/>
                <w:shd w:val="clear" w:color="auto" w:fill="auto"/>
              </w:tcPr>
              <w:p w14:paraId="52E9FE34" w14:textId="4692024D" w:rsidR="00AC2818" w:rsidRPr="00B50FF9" w:rsidRDefault="00AC2818" w:rsidP="009D3E7B">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42779F3C" w14:textId="01311472" w:rsidR="00AC2818" w:rsidRPr="00B50FF9" w:rsidRDefault="00AC2818" w:rsidP="009D3E7B">
            <w:pPr>
              <w:jc w:val="center"/>
              <w:rPr>
                <w:rFonts w:ascii="Arial" w:hAnsi="Arial" w:cs="Arial"/>
                <w:b/>
                <w:sz w:val="19"/>
                <w:szCs w:val="19"/>
              </w:rPr>
            </w:pPr>
          </w:p>
        </w:tc>
      </w:tr>
      <w:tr w:rsidR="00AC2818" w:rsidRPr="00B50FF9" w14:paraId="35937410" w14:textId="77777777" w:rsidTr="00704710">
        <w:trPr>
          <w:trHeight w:val="1247"/>
          <w:jc w:val="center"/>
        </w:trPr>
        <w:tc>
          <w:tcPr>
            <w:tcW w:w="700" w:type="dxa"/>
            <w:shd w:val="clear" w:color="auto" w:fill="auto"/>
          </w:tcPr>
          <w:p w14:paraId="50A3A3FB"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lastRenderedPageBreak/>
              <w:t>3.1</w:t>
            </w:r>
          </w:p>
        </w:tc>
        <w:tc>
          <w:tcPr>
            <w:tcW w:w="1988" w:type="dxa"/>
            <w:shd w:val="clear" w:color="auto" w:fill="auto"/>
          </w:tcPr>
          <w:p w14:paraId="30D6B286" w14:textId="77777777" w:rsidR="00AC2818" w:rsidRPr="00B50FF9" w:rsidRDefault="00AC2818" w:rsidP="009D3E7B">
            <w:pPr>
              <w:rPr>
                <w:rFonts w:ascii="Arial" w:hAnsi="Arial" w:cs="Arial"/>
                <w:sz w:val="19"/>
                <w:szCs w:val="19"/>
              </w:rPr>
            </w:pPr>
            <w:r w:rsidRPr="009C3F80">
              <w:rPr>
                <w:rFonts w:ascii="Arial" w:hAnsi="Arial" w:cs="Arial"/>
                <w:sz w:val="19"/>
                <w:szCs w:val="19"/>
              </w:rPr>
              <w:t>Posúdenie administratívnych a odborných kapacít na riadenie a realizáciu projektu</w:t>
            </w:r>
          </w:p>
        </w:tc>
        <w:tc>
          <w:tcPr>
            <w:tcW w:w="1915" w:type="dxa"/>
            <w:gridSpan w:val="2"/>
            <w:shd w:val="clear" w:color="auto" w:fill="auto"/>
          </w:tcPr>
          <w:p w14:paraId="378B7D19" w14:textId="77777777" w:rsidR="00AC2818" w:rsidRPr="00B50FF9" w:rsidRDefault="00AC2818" w:rsidP="009D3E7B">
            <w:pPr>
              <w:rPr>
                <w:rFonts w:ascii="Arial" w:hAnsi="Arial" w:cs="Arial"/>
                <w:sz w:val="19"/>
                <w:szCs w:val="19"/>
              </w:rPr>
            </w:pPr>
            <w:r w:rsidRPr="00B50FF9">
              <w:rPr>
                <w:rFonts w:ascii="Arial" w:hAnsi="Arial" w:cs="Arial"/>
                <w:sz w:val="19"/>
                <w:szCs w:val="19"/>
              </w:rPr>
              <w:t>Administratívna a prevádzková kapacita žiadateľa</w:t>
            </w:r>
          </w:p>
        </w:tc>
        <w:sdt>
          <w:sdtPr>
            <w:rPr>
              <w:b/>
            </w:rPr>
            <w:id w:val="962460699"/>
            <w:placeholder>
              <w:docPart w:val="A00DAB15DE6141C8B55CC6DC6ECBBA3F"/>
            </w:placeholder>
            <w:showingPlcHdr/>
            <w:comboBox>
              <w:listItem w:displayText="nie (0)" w:value="nie (0)"/>
              <w:listItem w:displayText="áno (1)" w:value="áno (1)"/>
            </w:comboBox>
          </w:sdtPr>
          <w:sdtEndPr/>
          <w:sdtContent>
            <w:tc>
              <w:tcPr>
                <w:tcW w:w="2572" w:type="dxa"/>
                <w:shd w:val="clear" w:color="auto" w:fill="auto"/>
              </w:tcPr>
              <w:p w14:paraId="60DD3A9E" w14:textId="034E87C0" w:rsidR="00AC2818" w:rsidRPr="00B50FF9" w:rsidRDefault="00AC2818" w:rsidP="009D3E7B">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3D991A51" w14:textId="653FEFBE" w:rsidR="00AC2818" w:rsidRPr="00B50FF9" w:rsidRDefault="00AC2818" w:rsidP="009D3E7B">
            <w:pPr>
              <w:jc w:val="center"/>
              <w:rPr>
                <w:rFonts w:ascii="Arial" w:hAnsi="Arial" w:cs="Arial"/>
                <w:b/>
                <w:sz w:val="19"/>
                <w:szCs w:val="19"/>
              </w:rPr>
            </w:pPr>
          </w:p>
        </w:tc>
      </w:tr>
      <w:tr w:rsidR="00AC2818" w:rsidRPr="00B50FF9" w14:paraId="0EEA5C6F" w14:textId="77777777" w:rsidTr="004A011E">
        <w:trPr>
          <w:trHeight w:val="1247"/>
          <w:jc w:val="center"/>
        </w:trPr>
        <w:tc>
          <w:tcPr>
            <w:tcW w:w="700" w:type="dxa"/>
            <w:shd w:val="clear" w:color="auto" w:fill="auto"/>
          </w:tcPr>
          <w:p w14:paraId="74D84D18"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29129645" w14:textId="77777777" w:rsidR="00AC2818" w:rsidRDefault="00AC2818" w:rsidP="009D3E7B">
            <w:pPr>
              <w:rPr>
                <w:rFonts w:ascii="Arial" w:hAnsi="Arial" w:cs="Arial"/>
                <w:sz w:val="19"/>
                <w:szCs w:val="19"/>
              </w:rPr>
            </w:pPr>
          </w:p>
          <w:p w14:paraId="491B94FB" w14:textId="77777777" w:rsidR="00AC2818" w:rsidRPr="00B50FF9" w:rsidRDefault="00AC2818" w:rsidP="009D3E7B">
            <w:pPr>
              <w:rPr>
                <w:rFonts w:ascii="Arial" w:hAnsi="Arial" w:cs="Arial"/>
                <w:sz w:val="19"/>
                <w:szCs w:val="19"/>
              </w:rPr>
            </w:pPr>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p>
        </w:tc>
        <w:tc>
          <w:tcPr>
            <w:tcW w:w="1915" w:type="dxa"/>
            <w:gridSpan w:val="2"/>
            <w:shd w:val="clear" w:color="auto" w:fill="auto"/>
          </w:tcPr>
          <w:p w14:paraId="422F38B3" w14:textId="77777777" w:rsidR="00AC2818" w:rsidRPr="00B50FF9" w:rsidRDefault="00AC2818" w:rsidP="009D3E7B">
            <w:pPr>
              <w:rPr>
                <w:rFonts w:ascii="Arial" w:hAnsi="Arial" w:cs="Arial"/>
                <w:sz w:val="19"/>
                <w:szCs w:val="19"/>
              </w:rPr>
            </w:pPr>
            <w:r w:rsidRPr="00B50FF9">
              <w:rPr>
                <w:rFonts w:ascii="Arial" w:hAnsi="Arial" w:cs="Arial"/>
                <w:sz w:val="19"/>
                <w:szCs w:val="19"/>
              </w:rPr>
              <w:t>Finančná a ekonomická stránka projektu</w:t>
            </w:r>
          </w:p>
        </w:tc>
        <w:sdt>
          <w:sdtPr>
            <w:rPr>
              <w:b/>
            </w:rPr>
            <w:id w:val="588515551"/>
            <w:placeholder>
              <w:docPart w:val="0118940FFCCC41BABA7674C636AB29DC"/>
            </w:placeholder>
            <w:showingPlcHdr/>
            <w:comboBox>
              <w:listItem w:displayText="nie (0)" w:value="nie (0)"/>
              <w:listItem w:displayText="áno (1)" w:value="áno (1)"/>
            </w:comboBox>
          </w:sdtPr>
          <w:sdtEndPr/>
          <w:sdtContent>
            <w:tc>
              <w:tcPr>
                <w:tcW w:w="2572" w:type="dxa"/>
                <w:shd w:val="clear" w:color="auto" w:fill="auto"/>
              </w:tcPr>
              <w:p w14:paraId="22ECA9B4" w14:textId="4EFDB97C" w:rsidR="00AC2818" w:rsidRPr="00B50FF9" w:rsidRDefault="00AC2818" w:rsidP="009D3E7B">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78707FF9" w14:textId="7ED7412F" w:rsidR="00AC2818" w:rsidRPr="00B50FF9" w:rsidRDefault="00AC2818" w:rsidP="009D3E7B">
            <w:pPr>
              <w:jc w:val="center"/>
              <w:rPr>
                <w:rFonts w:ascii="Arial" w:hAnsi="Arial" w:cs="Arial"/>
                <w:b/>
                <w:sz w:val="19"/>
                <w:szCs w:val="19"/>
              </w:rPr>
            </w:pPr>
          </w:p>
        </w:tc>
      </w:tr>
      <w:tr w:rsidR="00AC2818" w:rsidRPr="00B50FF9" w14:paraId="4502FF0B" w14:textId="77777777" w:rsidTr="00A11632">
        <w:trPr>
          <w:trHeight w:val="1247"/>
          <w:jc w:val="center"/>
        </w:trPr>
        <w:tc>
          <w:tcPr>
            <w:tcW w:w="700" w:type="dxa"/>
            <w:shd w:val="clear" w:color="auto" w:fill="auto"/>
          </w:tcPr>
          <w:p w14:paraId="4FE8D43B" w14:textId="77777777" w:rsidR="00AC2818" w:rsidRPr="00B50FF9" w:rsidRDefault="00AC2818" w:rsidP="009D3E7B">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3222C755" w14:textId="77777777" w:rsidR="00AC2818" w:rsidRDefault="00AC2818" w:rsidP="009D3E7B">
            <w:pPr>
              <w:rPr>
                <w:rFonts w:ascii="Arial" w:hAnsi="Arial" w:cs="Arial"/>
                <w:sz w:val="19"/>
                <w:szCs w:val="19"/>
              </w:rPr>
            </w:pPr>
          </w:p>
          <w:p w14:paraId="7B45D0EE" w14:textId="77777777" w:rsidR="00AC2818" w:rsidRPr="00B50FF9" w:rsidRDefault="00AC2818" w:rsidP="009D3E7B">
            <w:pPr>
              <w:rPr>
                <w:rFonts w:ascii="Arial" w:hAnsi="Arial" w:cs="Arial"/>
                <w:sz w:val="19"/>
                <w:szCs w:val="19"/>
              </w:rPr>
            </w:pPr>
            <w:r w:rsidRPr="00864337">
              <w:rPr>
                <w:rFonts w:ascii="Arial" w:hAnsi="Arial" w:cs="Arial"/>
                <w:sz w:val="19"/>
                <w:szCs w:val="19"/>
              </w:rPr>
              <w:t>Finančná udržateľnosť projektu</w:t>
            </w:r>
          </w:p>
        </w:tc>
        <w:tc>
          <w:tcPr>
            <w:tcW w:w="1915" w:type="dxa"/>
            <w:gridSpan w:val="2"/>
            <w:shd w:val="clear" w:color="auto" w:fill="auto"/>
          </w:tcPr>
          <w:p w14:paraId="406D3E7C" w14:textId="77777777" w:rsidR="00AC2818" w:rsidRPr="00B50FF9" w:rsidRDefault="00AC2818" w:rsidP="009D3E7B">
            <w:pPr>
              <w:rPr>
                <w:rFonts w:ascii="Arial" w:hAnsi="Arial" w:cs="Arial"/>
                <w:sz w:val="19"/>
                <w:szCs w:val="19"/>
              </w:rPr>
            </w:pPr>
            <w:r w:rsidRPr="00B50FF9">
              <w:rPr>
                <w:rFonts w:ascii="Arial" w:hAnsi="Arial" w:cs="Arial"/>
                <w:sz w:val="19"/>
                <w:szCs w:val="19"/>
              </w:rPr>
              <w:t>Finančná a ekonomická stránka projektu</w:t>
            </w:r>
          </w:p>
        </w:tc>
        <w:sdt>
          <w:sdtPr>
            <w:rPr>
              <w:b/>
            </w:rPr>
            <w:id w:val="665062720"/>
            <w:placeholder>
              <w:docPart w:val="D6547B198A7B4B14AE8962D52EFCE8CD"/>
            </w:placeholder>
            <w:showingPlcHdr/>
            <w:comboBox>
              <w:listItem w:displayText="nie (0)" w:value="nie (0)"/>
              <w:listItem w:displayText="áno (1)" w:value="áno (1)"/>
            </w:comboBox>
          </w:sdtPr>
          <w:sdtEndPr/>
          <w:sdtContent>
            <w:tc>
              <w:tcPr>
                <w:tcW w:w="2572" w:type="dxa"/>
                <w:shd w:val="clear" w:color="auto" w:fill="auto"/>
              </w:tcPr>
              <w:p w14:paraId="42F9F7B4" w14:textId="4D74C526" w:rsidR="00AC2818" w:rsidRPr="00B50FF9" w:rsidRDefault="00AC2818" w:rsidP="009D3E7B">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1EC9F685" w14:textId="39E28AF7" w:rsidR="00AC2818" w:rsidRPr="00B50FF9" w:rsidRDefault="00AC2818" w:rsidP="009D3E7B">
            <w:pPr>
              <w:jc w:val="center"/>
              <w:rPr>
                <w:rFonts w:ascii="Arial" w:hAnsi="Arial" w:cs="Arial"/>
                <w:b/>
                <w:sz w:val="19"/>
                <w:szCs w:val="19"/>
              </w:rPr>
            </w:pPr>
          </w:p>
        </w:tc>
      </w:tr>
      <w:tr w:rsidR="00CA3018" w:rsidRPr="00B50FF9" w14:paraId="6CFCCF24" w14:textId="77777777" w:rsidTr="009D3E7B">
        <w:trPr>
          <w:jc w:val="center"/>
        </w:trPr>
        <w:tc>
          <w:tcPr>
            <w:tcW w:w="9747" w:type="dxa"/>
            <w:gridSpan w:val="6"/>
            <w:shd w:val="clear" w:color="auto" w:fill="B2A1C7" w:themeFill="accent4" w:themeFillTint="99"/>
          </w:tcPr>
          <w:p w14:paraId="643F5716" w14:textId="2A9DF5E9" w:rsidR="00CA3018" w:rsidRPr="00B50FF9" w:rsidRDefault="00CA3018" w:rsidP="009D3E7B">
            <w:pPr>
              <w:rPr>
                <w:rFonts w:ascii="Arial" w:hAnsi="Arial" w:cs="Arial"/>
                <w:sz w:val="19"/>
                <w:szCs w:val="19"/>
              </w:rPr>
            </w:pPr>
            <w:r w:rsidRPr="00B50FF9">
              <w:rPr>
                <w:rFonts w:ascii="Arial" w:hAnsi="Arial" w:cs="Arial"/>
                <w:b/>
                <w:sz w:val="19"/>
                <w:szCs w:val="19"/>
              </w:rPr>
              <w:t>Komentár</w:t>
            </w:r>
            <w:r w:rsidR="009669CC">
              <w:rPr>
                <w:rFonts w:ascii="Arial" w:hAnsi="Arial" w:cs="Arial"/>
                <w:b/>
                <w:sz w:val="19"/>
                <w:szCs w:val="19"/>
              </w:rPr>
              <w:t>/poznámky</w:t>
            </w:r>
            <w:r w:rsidRPr="00B50FF9">
              <w:rPr>
                <w:rStyle w:val="Odkaznapoznmkupodiarou"/>
                <w:rFonts w:ascii="Arial" w:hAnsi="Arial" w:cs="Arial"/>
                <w:b/>
                <w:sz w:val="19"/>
                <w:szCs w:val="19"/>
              </w:rPr>
              <w:footnoteReference w:id="24"/>
            </w:r>
            <w:r w:rsidRPr="00B50FF9">
              <w:rPr>
                <w:rFonts w:ascii="Arial" w:hAnsi="Arial" w:cs="Arial"/>
                <w:b/>
                <w:sz w:val="19"/>
                <w:szCs w:val="19"/>
              </w:rPr>
              <w:t>:</w:t>
            </w:r>
          </w:p>
        </w:tc>
      </w:tr>
      <w:tr w:rsidR="00CA3018" w:rsidRPr="00B50FF9" w14:paraId="5119364E" w14:textId="77777777" w:rsidTr="004B6DD8">
        <w:trPr>
          <w:trHeight w:val="2574"/>
          <w:jc w:val="center"/>
        </w:trPr>
        <w:tc>
          <w:tcPr>
            <w:tcW w:w="9747" w:type="dxa"/>
            <w:gridSpan w:val="6"/>
          </w:tcPr>
          <w:p w14:paraId="39A3845A" w14:textId="77777777" w:rsidR="00CA3018" w:rsidRPr="00B50FF9" w:rsidRDefault="00CA3018" w:rsidP="009D3E7B">
            <w:pPr>
              <w:rPr>
                <w:rFonts w:ascii="Arial" w:hAnsi="Arial" w:cs="Arial"/>
                <w:sz w:val="19"/>
                <w:szCs w:val="19"/>
              </w:rPr>
            </w:pPr>
          </w:p>
        </w:tc>
      </w:tr>
      <w:tr w:rsidR="00CA3018" w:rsidRPr="00B50FF9" w14:paraId="2AE92BA7" w14:textId="77777777" w:rsidTr="009D3E7B">
        <w:trPr>
          <w:jc w:val="center"/>
        </w:trPr>
        <w:tc>
          <w:tcPr>
            <w:tcW w:w="4306" w:type="dxa"/>
            <w:gridSpan w:val="3"/>
            <w:shd w:val="clear" w:color="auto" w:fill="B2A1C7" w:themeFill="accent4" w:themeFillTint="99"/>
          </w:tcPr>
          <w:p w14:paraId="7D64417F" w14:textId="520E4A0E" w:rsidR="00CA3018" w:rsidRPr="00B50FF9" w:rsidRDefault="00CA3018">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331652">
              <w:rPr>
                <w:rStyle w:val="Odkaznapoznmkupodiarou"/>
                <w:rFonts w:ascii="Arial" w:hAnsi="Arial" w:cs="Arial"/>
                <w:b/>
                <w:sz w:val="19"/>
                <w:szCs w:val="19"/>
              </w:rPr>
              <w:footnoteReference w:id="25"/>
            </w:r>
          </w:p>
        </w:tc>
        <w:tc>
          <w:tcPr>
            <w:tcW w:w="5441" w:type="dxa"/>
            <w:gridSpan w:val="3"/>
            <w:shd w:val="clear" w:color="auto" w:fill="FFFFFF" w:themeFill="background1"/>
          </w:tcPr>
          <w:p w14:paraId="0A319336" w14:textId="77777777" w:rsidR="00CA3018" w:rsidRPr="00B50FF9" w:rsidRDefault="00CA3018" w:rsidP="009D3E7B">
            <w:pPr>
              <w:rPr>
                <w:rFonts w:ascii="Arial" w:hAnsi="Arial" w:cs="Arial"/>
                <w:sz w:val="19"/>
                <w:szCs w:val="19"/>
              </w:rPr>
            </w:pPr>
          </w:p>
        </w:tc>
      </w:tr>
      <w:tr w:rsidR="00CA3018" w:rsidRPr="00B50FF9" w14:paraId="2A0304A2" w14:textId="77777777" w:rsidTr="009D3E7B">
        <w:trPr>
          <w:jc w:val="center"/>
        </w:trPr>
        <w:tc>
          <w:tcPr>
            <w:tcW w:w="4306" w:type="dxa"/>
            <w:gridSpan w:val="3"/>
            <w:shd w:val="clear" w:color="auto" w:fill="B2A1C7" w:themeFill="accent4" w:themeFillTint="99"/>
          </w:tcPr>
          <w:p w14:paraId="4E3C5F83" w14:textId="77777777" w:rsidR="00CA3018" w:rsidRPr="00B50FF9" w:rsidRDefault="00CA3018" w:rsidP="009D3E7B">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7D29071E" w14:textId="77777777" w:rsidR="00CA3018" w:rsidRPr="00B50FF9" w:rsidRDefault="00CA3018" w:rsidP="009D3E7B">
            <w:pPr>
              <w:rPr>
                <w:rFonts w:ascii="Arial" w:hAnsi="Arial" w:cs="Arial"/>
                <w:sz w:val="19"/>
                <w:szCs w:val="19"/>
              </w:rPr>
            </w:pPr>
          </w:p>
        </w:tc>
      </w:tr>
      <w:tr w:rsidR="00CA3018" w:rsidRPr="00B50FF9" w14:paraId="7F58B315" w14:textId="77777777" w:rsidTr="00CA3018">
        <w:trPr>
          <w:jc w:val="center"/>
        </w:trPr>
        <w:tc>
          <w:tcPr>
            <w:tcW w:w="4306" w:type="dxa"/>
            <w:gridSpan w:val="3"/>
            <w:tcBorders>
              <w:bottom w:val="single" w:sz="4" w:space="0" w:color="auto"/>
            </w:tcBorders>
            <w:shd w:val="clear" w:color="auto" w:fill="B2A1C7" w:themeFill="accent4" w:themeFillTint="99"/>
          </w:tcPr>
          <w:p w14:paraId="50D582B5" w14:textId="77777777" w:rsidR="00CA3018" w:rsidRPr="00B50FF9" w:rsidRDefault="00CA3018" w:rsidP="009D3E7B">
            <w:pPr>
              <w:rPr>
                <w:rFonts w:ascii="Arial" w:hAnsi="Arial" w:cs="Arial"/>
                <w:sz w:val="19"/>
                <w:szCs w:val="19"/>
              </w:rPr>
            </w:pPr>
            <w:r w:rsidRPr="00B50FF9">
              <w:rPr>
                <w:rFonts w:ascii="Arial" w:hAnsi="Arial" w:cs="Arial"/>
                <w:sz w:val="19"/>
                <w:szCs w:val="19"/>
              </w:rPr>
              <w:t>Podpis:</w:t>
            </w:r>
          </w:p>
        </w:tc>
        <w:tc>
          <w:tcPr>
            <w:tcW w:w="5441" w:type="dxa"/>
            <w:gridSpan w:val="3"/>
            <w:tcBorders>
              <w:bottom w:val="single" w:sz="4" w:space="0" w:color="auto"/>
            </w:tcBorders>
            <w:shd w:val="clear" w:color="auto" w:fill="FFFFFF" w:themeFill="background1"/>
          </w:tcPr>
          <w:p w14:paraId="2A043B03" w14:textId="77777777" w:rsidR="00CA3018" w:rsidRPr="00B50FF9" w:rsidRDefault="00CA3018" w:rsidP="009D3E7B">
            <w:pPr>
              <w:rPr>
                <w:rFonts w:ascii="Arial" w:hAnsi="Arial" w:cs="Arial"/>
                <w:sz w:val="19"/>
                <w:szCs w:val="19"/>
              </w:rPr>
            </w:pPr>
          </w:p>
        </w:tc>
      </w:tr>
    </w:tbl>
    <w:p w14:paraId="113E1A91" w14:textId="77777777" w:rsidR="00684FF5" w:rsidRPr="00FD028A" w:rsidRDefault="00684FF5" w:rsidP="00A66794"/>
    <w:sectPr w:rsidR="00684FF5" w:rsidRPr="00FD028A" w:rsidSect="00C571C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63E2BC" w14:textId="77777777" w:rsidR="00343440" w:rsidRDefault="00343440" w:rsidP="009B44B8">
      <w:pPr>
        <w:spacing w:after="0" w:line="240" w:lineRule="auto"/>
      </w:pPr>
      <w:r>
        <w:separator/>
      </w:r>
    </w:p>
  </w:endnote>
  <w:endnote w:type="continuationSeparator" w:id="0">
    <w:p w14:paraId="7B2ACC35" w14:textId="77777777" w:rsidR="00343440" w:rsidRDefault="00343440"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A55CA" w14:textId="77777777" w:rsidR="0095212C" w:rsidRDefault="0095212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0764F91A" wp14:editId="0764F91B">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54D3E05E"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0764F914" w14:textId="463DD3F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95212C">
          <w:rPr>
            <w:noProof/>
          </w:rPr>
          <w:t>2</w:t>
        </w:r>
        <w:r>
          <w:fldChar w:fldCharType="end"/>
        </w:r>
      </w:sdtContent>
    </w:sdt>
  </w:p>
  <w:p w14:paraId="0764F915" w14:textId="77777777" w:rsidR="007E7961" w:rsidRDefault="007E796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696C2" w14:textId="76000616" w:rsidR="00125165" w:rsidRPr="002961DD" w:rsidRDefault="002961DD" w:rsidP="002961DD">
    <w:pPr>
      <w:pStyle w:val="Pta"/>
      <w:jc w:val="center"/>
    </w:pPr>
    <w:r>
      <w:rPr>
        <w:i/>
        <w:sz w:val="20"/>
        <w:szCs w:val="20"/>
      </w:rPr>
      <w:t xml:space="preserve">Platnosť: </w:t>
    </w:r>
    <w:del w:id="49" w:author="Miruška Hrabčáková" w:date="2018-12-12T08:20:00Z">
      <w:r w:rsidR="00AC2818" w:rsidDel="0095212C">
        <w:rPr>
          <w:i/>
          <w:sz w:val="20"/>
          <w:szCs w:val="20"/>
        </w:rPr>
        <w:delText>28</w:delText>
      </w:r>
    </w:del>
    <w:ins w:id="50" w:author="Miruška Hrabčáková" w:date="2018-12-12T08:20:00Z">
      <w:r w:rsidR="0095212C">
        <w:rPr>
          <w:i/>
          <w:sz w:val="20"/>
          <w:szCs w:val="20"/>
        </w:rPr>
        <w:t>13</w:t>
      </w:r>
    </w:ins>
    <w:r>
      <w:rPr>
        <w:i/>
        <w:sz w:val="20"/>
        <w:szCs w:val="20"/>
      </w:rPr>
      <w:t>.</w:t>
    </w:r>
    <w:ins w:id="51" w:author="Miruška Hrabčáková" w:date="2018-12-12T08:20:00Z">
      <w:r w:rsidR="0095212C">
        <w:rPr>
          <w:i/>
          <w:sz w:val="20"/>
          <w:szCs w:val="20"/>
        </w:rPr>
        <w:t>12</w:t>
      </w:r>
    </w:ins>
    <w:del w:id="52" w:author="Miruška Hrabčáková" w:date="2018-12-12T08:20:00Z">
      <w:r w:rsidR="00AC2818" w:rsidDel="0095212C">
        <w:rPr>
          <w:i/>
          <w:sz w:val="20"/>
          <w:szCs w:val="20"/>
        </w:rPr>
        <w:delText>06</w:delText>
      </w:r>
    </w:del>
    <w:r>
      <w:rPr>
        <w:i/>
        <w:sz w:val="20"/>
        <w:szCs w:val="20"/>
      </w:rPr>
      <w:t>.</w:t>
    </w:r>
    <w:r w:rsidR="00C54C7D">
      <w:rPr>
        <w:i/>
        <w:sz w:val="20"/>
        <w:szCs w:val="20"/>
      </w:rPr>
      <w:t>201</w:t>
    </w:r>
    <w:r w:rsidR="00AC2818">
      <w:rPr>
        <w:i/>
        <w:sz w:val="20"/>
        <w:szCs w:val="20"/>
      </w:rPr>
      <w:t>8</w:t>
    </w:r>
    <w:r>
      <w:rPr>
        <w:i/>
        <w:sz w:val="20"/>
        <w:szCs w:val="20"/>
      </w:rPr>
      <w:t xml:space="preserve">, účinnosť: </w:t>
    </w:r>
    <w:del w:id="53" w:author="Miruška Hrabčáková" w:date="2018-12-12T08:20:00Z">
      <w:r w:rsidR="00AC2818" w:rsidDel="0095212C">
        <w:rPr>
          <w:i/>
          <w:sz w:val="20"/>
          <w:szCs w:val="20"/>
        </w:rPr>
        <w:delText>28</w:delText>
      </w:r>
    </w:del>
    <w:ins w:id="54" w:author="Miruška Hrabčáková" w:date="2018-12-12T08:20:00Z">
      <w:r w:rsidR="0095212C">
        <w:rPr>
          <w:i/>
          <w:sz w:val="20"/>
          <w:szCs w:val="20"/>
        </w:rPr>
        <w:t>13</w:t>
      </w:r>
    </w:ins>
    <w:r>
      <w:rPr>
        <w:i/>
        <w:sz w:val="20"/>
        <w:szCs w:val="20"/>
      </w:rPr>
      <w:t>.</w:t>
    </w:r>
    <w:del w:id="55" w:author="Miruška Hrabčáková" w:date="2018-12-12T08:20:00Z">
      <w:r w:rsidR="00AC2818" w:rsidDel="0095212C">
        <w:rPr>
          <w:i/>
          <w:sz w:val="20"/>
          <w:szCs w:val="20"/>
        </w:rPr>
        <w:delText>06</w:delText>
      </w:r>
    </w:del>
    <w:ins w:id="56" w:author="Miruška Hrabčáková" w:date="2018-12-12T08:20:00Z">
      <w:r w:rsidR="0095212C">
        <w:rPr>
          <w:i/>
          <w:sz w:val="20"/>
          <w:szCs w:val="20"/>
        </w:rPr>
        <w:t>12</w:t>
      </w:r>
    </w:ins>
    <w:bookmarkStart w:id="57" w:name="_GoBack"/>
    <w:bookmarkEnd w:id="57"/>
    <w:r>
      <w:rPr>
        <w:i/>
        <w:sz w:val="20"/>
        <w:szCs w:val="20"/>
      </w:rPr>
      <w:t>.</w:t>
    </w:r>
    <w:r w:rsidR="00C54C7D">
      <w:rPr>
        <w:i/>
        <w:sz w:val="20"/>
        <w:szCs w:val="20"/>
      </w:rPr>
      <w:t>201</w:t>
    </w:r>
    <w:r w:rsidR="00AC2818">
      <w:rPr>
        <w:i/>
        <w:sz w:val="20"/>
        <w:szCs w:val="20"/>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6347F8" w14:textId="77777777" w:rsidR="00343440" w:rsidRDefault="00343440" w:rsidP="009B44B8">
      <w:pPr>
        <w:spacing w:after="0" w:line="240" w:lineRule="auto"/>
      </w:pPr>
      <w:r>
        <w:separator/>
      </w:r>
    </w:p>
  </w:footnote>
  <w:footnote w:type="continuationSeparator" w:id="0">
    <w:p w14:paraId="166AB5A7" w14:textId="77777777" w:rsidR="00343440" w:rsidRDefault="00343440" w:rsidP="009B44B8">
      <w:pPr>
        <w:spacing w:after="0" w:line="240" w:lineRule="auto"/>
      </w:pPr>
      <w:r>
        <w:continuationSeparator/>
      </w:r>
    </w:p>
  </w:footnote>
  <w:footnote w:id="1">
    <w:p w14:paraId="0764F91E" w14:textId="465432A8"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ins w:id="0" w:author="Milan Matovič" w:date="2018-12-05T15:01:00Z">
        <w:r w:rsidR="007217F4">
          <w:t xml:space="preserve"> </w:t>
        </w:r>
        <w:r w:rsidR="007217F4" w:rsidRPr="009163B9">
          <w:t>Vo vzore  sú používané skratky a pojmy zavedené v Systéme riadenia európskych štrukturálnych a investičných fondov.</w:t>
        </w:r>
      </w:ins>
    </w:p>
  </w:footnote>
  <w:footnote w:id="2">
    <w:p w14:paraId="0764F91F"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0764F920" w14:textId="5F7553A8"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 xml:space="preserve">Udelenie hodnoty ,,0“ znamená nesplnenie vylučujúceho hodnotiaceho kritéria a teda nesplnenie podmienky poskytnutia príspevku, t.j. nesplnenie kritérií na výber projektov. </w:t>
      </w:r>
    </w:p>
  </w:footnote>
  <w:footnote w:id="4">
    <w:p w14:paraId="0764F921" w14:textId="503B7BEB"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w:t>
      </w:r>
      <w:ins w:id="1" w:author="Milan Matovič" w:date="2018-12-05T15:05:00Z">
        <w:r w:rsidR="007217F4">
          <w:t xml:space="preserve"> </w:t>
        </w:r>
        <w:r w:rsidR="007217F4" w:rsidRPr="00A20BD7">
          <w:t>(pri vylučovacích a bodovaných hodnotiacich kritériách)</w:t>
        </w:r>
        <w:r w:rsidR="007217F4">
          <w:t xml:space="preserve"> </w:t>
        </w:r>
        <w:r w:rsidR="007217F4" w:rsidRPr="0005646C">
          <w:t xml:space="preserve">a prideleného počtu bodov </w:t>
        </w:r>
        <w:r w:rsidR="007217F4">
          <w:t xml:space="preserve">(pri bodovaných hodnotiacich kritériách) </w:t>
        </w:r>
      </w:ins>
      <w:r w:rsidRPr="0005646C">
        <w:t xml:space="preserve"> zo strany odborných hodnotiteľov</w:t>
      </w:r>
      <w:r w:rsidR="009E7FE9">
        <w:t>.</w:t>
      </w:r>
      <w:ins w:id="2" w:author="Milan Matovič" w:date="2018-12-05T15:05:00Z">
        <w:r w:rsidR="007217F4">
          <w:t xml:space="preserve"> </w:t>
        </w:r>
      </w:ins>
    </w:p>
  </w:footnote>
  <w:footnote w:id="5">
    <w:p w14:paraId="0764F922" w14:textId="37B380F4" w:rsidR="00F1031A" w:rsidRPr="0005646C" w:rsidRDefault="00F1031A" w:rsidP="0005646C">
      <w:pPr>
        <w:pStyle w:val="Textpoznmkypodiarou"/>
        <w:jc w:val="both"/>
      </w:pPr>
      <w:r w:rsidRPr="0005646C">
        <w:rPr>
          <w:rStyle w:val="Odkaznapoznmkupodiarou"/>
        </w:rPr>
        <w:footnoteRef/>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t>,</w:t>
      </w:r>
      <w:r w:rsidRPr="00A66794">
        <w:t xml:space="preserve"> v dôsledku ktorej je vyhodnotenie predmetný</w:t>
      </w:r>
      <w:r>
        <w:t>ch</w:t>
      </w:r>
      <w:r w:rsidRPr="00A66794">
        <w:t xml:space="preserve"> kritérií zabezpečené tretím odborným hodnotiteľom</w:t>
      </w:r>
      <w:r>
        <w:t>.</w:t>
      </w:r>
    </w:p>
  </w:footnote>
  <w:footnote w:id="6">
    <w:p w14:paraId="0764F923" w14:textId="77777777" w:rsidR="00F1031A" w:rsidRPr="0005646C" w:rsidRDefault="00F1031A"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39D8FA08" w14:textId="77777777" w:rsidR="00B040B8" w:rsidRDefault="00B040B8" w:rsidP="00B040B8">
      <w:pPr>
        <w:pStyle w:val="Textpoznmkypodiarou"/>
        <w:rPr>
          <w:ins w:id="7" w:author="Milan Matovič" w:date="2018-12-05T13:56:00Z"/>
        </w:rPr>
      </w:pPr>
      <w:ins w:id="8" w:author="Milan Matovič" w:date="2018-12-05T13:56:00Z">
        <w:r>
          <w:rPr>
            <w:rStyle w:val="Odkaznapoznmkupodiarou"/>
          </w:rPr>
          <w:footnoteRef/>
        </w:r>
        <w:r>
          <w:t xml:space="preserve"> </w:t>
        </w:r>
        <w:r w:rsidRPr="00A66794">
          <w:t>Pôvodná výška NFP žiadaná žiadateľom v</w:t>
        </w:r>
        <w:r>
          <w:t> </w:t>
        </w:r>
        <w:r w:rsidRPr="00A66794">
          <w:t>ŽoNFP</w:t>
        </w:r>
        <w:r>
          <w:t xml:space="preserve"> znížená a neoprávnené výdavky, ktoré museli byť vylúčené z financovania pri  administratívnom overení  z dôvodu, že boli  v rozpore s výzvou/vyzvaním. </w:t>
        </w:r>
      </w:ins>
    </w:p>
  </w:footnote>
  <w:footnote w:id="8">
    <w:p w14:paraId="0764F925" w14:textId="35C0DDA5" w:rsidR="00F1031A" w:rsidRPr="00A66794" w:rsidRDefault="00F1031A"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3017D7">
        <w:t xml:space="preserve"> V prípade relevantnosti je posúdená tiež oprávnenosť výdavkov, zrealizovaných pred predložením ŽoNFP (oprávnenosť sa posudzuje na základe popisu oprávnených výdavkov v ŽoNFP).</w:t>
      </w:r>
    </w:p>
  </w:footnote>
  <w:footnote w:id="9">
    <w:p w14:paraId="2CB41E0B" w14:textId="77777777" w:rsidR="00B040B8" w:rsidRDefault="00B040B8" w:rsidP="00061230">
      <w:pPr>
        <w:pStyle w:val="Textpoznmkypodiarou"/>
        <w:rPr>
          <w:ins w:id="13" w:author="Milan Matovič" w:date="2018-12-05T13:56:00Z"/>
        </w:rPr>
      </w:pPr>
      <w:ins w:id="14" w:author="Milan Matovič" w:date="2018-12-05T13:56:00Z">
        <w:r>
          <w:rPr>
            <w:rStyle w:val="Odkaznapoznmkupodiarou"/>
          </w:rPr>
          <w:footnoteRef/>
        </w:r>
        <w:r>
          <w:t xml:space="preserve"> Napr. zmena začiatku/konca realizácie aktivít projektu, zmena očakávaných merateľných ukazovateľov projektu a pod. </w:t>
        </w:r>
      </w:ins>
    </w:p>
  </w:footnote>
  <w:footnote w:id="10">
    <w:p w14:paraId="31C265C2" w14:textId="77777777" w:rsidR="00B040B8" w:rsidRDefault="00B040B8" w:rsidP="00B040B8">
      <w:pPr>
        <w:pStyle w:val="Textpoznmkypodiarou"/>
        <w:jc w:val="both"/>
        <w:rPr>
          <w:ins w:id="18" w:author="Milan Matovič" w:date="2018-12-05T13:57:00Z"/>
        </w:rPr>
      </w:pPr>
      <w:ins w:id="19" w:author="Milan Matovič" w:date="2018-12-05T13:57:00Z">
        <w:r>
          <w:rPr>
            <w:rStyle w:val="Odkaznapoznmkupodiarou"/>
          </w:rPr>
          <w:footnoteRef/>
        </w:r>
        <w:r>
          <w:t xml:space="preserve"> Výrok je povinným údajom len v prípade, ak hodnotiaci hárok slúži v podmienkach RO ako doklad súvisiaci s finančnou operáciou alebo jej časťou v zmysle § 7 ods. 3 zákona o finančnej kontrole (v opačnom prípade je RO oprávnený tento výrok odstrániť alebo uviesť neuplatňuje sa). </w:t>
        </w:r>
        <w:r w:rsidRPr="00FF03E6">
          <w:t>V takomto prípade sa výkon základnej finančnej kontroly riadi interným riadiacim aktom orgánu verejnej správy, v rámci ktorého si RO plní svoje úlohy.</w:t>
        </w:r>
      </w:ins>
    </w:p>
  </w:footnote>
  <w:footnote w:id="11">
    <w:p w14:paraId="730A1C64" w14:textId="77777777" w:rsidR="00B040B8" w:rsidRDefault="00B040B8" w:rsidP="00316285">
      <w:pPr>
        <w:pStyle w:val="Textpoznmkypodiarou"/>
      </w:pPr>
      <w:r>
        <w:rPr>
          <w:rStyle w:val="Odkaznapoznmkupodiarou"/>
        </w:rPr>
        <w:footnoteRef/>
      </w:r>
      <w:r>
        <w:t xml:space="preserve"> Uviesť meno a priezvisko.</w:t>
      </w:r>
    </w:p>
  </w:footnote>
  <w:footnote w:id="12">
    <w:p w14:paraId="456ECFBD" w14:textId="77777777" w:rsidR="00B040B8" w:rsidRPr="00D52730" w:rsidRDefault="00B040B8" w:rsidP="00316285">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3">
    <w:p w14:paraId="04BEBF33" w14:textId="03E19015" w:rsidR="00B040B8" w:rsidRDefault="00B040B8" w:rsidP="00A12E5C">
      <w:pPr>
        <w:pStyle w:val="Textpoznmkypodiarou"/>
        <w:jc w:val="both"/>
      </w:pPr>
      <w:r>
        <w:rPr>
          <w:rStyle w:val="Odkaznapoznmkupodiarou"/>
        </w:rPr>
        <w:footnoteRef/>
      </w:r>
      <w:r>
        <w:t xml:space="preserve"> Uviesť meno a priezvisko.</w:t>
      </w:r>
      <w:r w:rsidRPr="009E2604">
        <w:t xml:space="preserve"> </w:t>
      </w:r>
      <w:del w:id="23" w:author="Milan Matovič" w:date="2018-12-05T14:03:00Z">
        <w:r w:rsidRPr="009E2604" w:rsidDel="00B040B8">
          <w:delText>Princíp 4 očí musí byť zabezpečený 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delText>
        </w:r>
      </w:del>
    </w:p>
  </w:footnote>
  <w:footnote w:id="14">
    <w:p w14:paraId="5262F406" w14:textId="35F587E2" w:rsidR="00B040B8" w:rsidRDefault="00B040B8" w:rsidP="00331652">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5">
    <w:p w14:paraId="4C097C1A" w14:textId="77777777" w:rsidR="00B040B8" w:rsidRDefault="00B040B8" w:rsidP="00316285">
      <w:pPr>
        <w:pStyle w:val="Textpoznmkypodiarou"/>
      </w:pPr>
      <w:r>
        <w:rPr>
          <w:rStyle w:val="Odkaznapoznmkupodiarou"/>
        </w:rPr>
        <w:footnoteRef/>
      </w:r>
      <w:r>
        <w:t xml:space="preserve"> Uviesť meno a priezvisko.</w:t>
      </w:r>
    </w:p>
  </w:footnote>
  <w:footnote w:id="16">
    <w:p w14:paraId="31F5B103" w14:textId="77777777" w:rsidR="008157C6" w:rsidRDefault="008157C6" w:rsidP="008157C6">
      <w:pPr>
        <w:pStyle w:val="Textpoznmkypodiarou"/>
        <w:jc w:val="both"/>
        <w:rPr>
          <w:ins w:id="25" w:author="Milan Matovič" w:date="2018-12-05T14:04:00Z"/>
        </w:rPr>
      </w:pPr>
      <w:ins w:id="26" w:author="Milan Matovič" w:date="2018-12-05T14:04:00Z">
        <w:r w:rsidRPr="0005646C">
          <w:rPr>
            <w:rStyle w:val="Odkaznapoznmkupodiarou"/>
          </w:rPr>
          <w:footnoteRef/>
        </w:r>
        <w:r w:rsidRPr="0005646C">
          <w:t xml:space="preserve"> Princíp 4 očí je zabezpečený v prípade </w:t>
        </w:r>
        <w:r>
          <w:t xml:space="preserve">odborného hodnotenia </w:t>
        </w:r>
        <w:r w:rsidRPr="0005646C">
          <w:t xml:space="preserve"> výkonom </w:t>
        </w:r>
        <w:r>
          <w:t>odborného hodnotenia</w:t>
        </w:r>
        <w:r w:rsidRPr="0005646C">
          <w:t xml:space="preserve"> dvoma odbornými hodnotiteľmi. Podpisujúci zamestnanec RO potvrdzuje prebratím hodnotiaceho hárku skutočnosti upravené v riadiacej dokumentácii RO, ktorými je najmä overenie skutočnosti, že boli dodržané požiadavky na formálne náležitosti hodnotiaceho hárku </w:t>
        </w:r>
        <w:r w:rsidRPr="00CA6C8D">
          <w:t xml:space="preserve">a ďalšie požiadavky na výkon OH, ktoré sú odborní hodnotitelia povinný dodržiavať. V prípade, ak </w:t>
        </w:r>
        <w:r w:rsidRPr="00E467C9">
          <w:rPr>
            <w:rFonts w:eastAsia="Calibri"/>
            <w:szCs w:val="22"/>
            <w:lang w:eastAsia="en-US"/>
          </w:rPr>
          <w:t xml:space="preserve">vyhodnotenie súladu s HP je súčasťou odborného hodnotenia a po dohode s gestorom HP je vyhodnotenie zabezpečované jedným zástupcom gestora HP alebo ním poverenej osoby, </w:t>
        </w:r>
        <w:r w:rsidRPr="00CA6C8D">
          <w:rPr>
            <w:rFonts w:eastAsia="Calibri"/>
            <w:szCs w:val="22"/>
            <w:lang w:eastAsia="en-US"/>
          </w:rPr>
          <w:t>podpisujúci zamestnanec RO zabezpečuje aj kontrolu 4 očí vo vzťahu k tomuto hodnotiacemu kritériu.</w:t>
        </w:r>
      </w:ins>
    </w:p>
  </w:footnote>
  <w:footnote w:id="17">
    <w:p w14:paraId="39948639" w14:textId="77777777" w:rsidR="008157C6" w:rsidRDefault="008157C6" w:rsidP="008157C6">
      <w:pPr>
        <w:pStyle w:val="Textpoznmkypodiarou"/>
        <w:rPr>
          <w:ins w:id="27" w:author="Milan Matovič" w:date="2018-12-05T14:04:00Z"/>
        </w:rPr>
      </w:pPr>
      <w:ins w:id="28" w:author="Milan Matovič" w:date="2018-12-05T14:04:00Z">
        <w:r>
          <w:rPr>
            <w:rStyle w:val="Odkaznapoznmkupodiarou"/>
          </w:rPr>
          <w:footnoteRef/>
        </w:r>
        <w:r>
          <w:t xml:space="preserve"> Uviesť meno a priezvisko.</w:t>
        </w:r>
      </w:ins>
    </w:p>
  </w:footnote>
  <w:footnote w:id="18">
    <w:p w14:paraId="0764F926" w14:textId="488EA539" w:rsidR="00B040B8" w:rsidRPr="0005646C" w:rsidDel="008157C6" w:rsidRDefault="00B040B8" w:rsidP="0005646C">
      <w:pPr>
        <w:pStyle w:val="Textpoznmkypodiarou"/>
        <w:jc w:val="both"/>
        <w:rPr>
          <w:del w:id="30" w:author="Milan Matovič" w:date="2018-12-05T14:04:00Z"/>
        </w:rPr>
      </w:pPr>
      <w:del w:id="31" w:author="Milan Matovič" w:date="2018-12-05T14:04:00Z">
        <w:r w:rsidRPr="0005646C" w:rsidDel="008157C6">
          <w:rPr>
            <w:rStyle w:val="Odkaznapoznmkupodiarou"/>
          </w:rPr>
          <w:footnoteRef/>
        </w:r>
        <w:r w:rsidRPr="0005646C" w:rsidDel="008157C6">
          <w:delText xml:space="preserve"> </w:delText>
        </w:r>
        <w:r w:rsidDel="008157C6">
          <w:delText xml:space="preserve">Časť hodnotiaceho hárku je relevantná iba v prípade vypĺňania hodnotiaceho hárku v ITMS2014+. </w:delText>
        </w:r>
        <w:r w:rsidRPr="00A66794" w:rsidDel="008157C6">
          <w:delText>Vypĺňa sa v prípade, ak je zadaním výsledkov odborného hodnotenia do ITMS 2014+ poverený zamestnanec RO, ktorý nie je odborným hodnotiteľom ŽoNFP</w:delText>
        </w:r>
        <w:r w:rsidDel="008157C6">
          <w:delText>.</w:delText>
        </w:r>
      </w:del>
    </w:p>
  </w:footnote>
  <w:footnote w:id="19">
    <w:p w14:paraId="0764F927" w14:textId="74C85AB0" w:rsidR="00B040B8" w:rsidDel="00B040B8" w:rsidRDefault="00B040B8" w:rsidP="00A66794">
      <w:pPr>
        <w:pStyle w:val="Textpoznmkypodiarou"/>
        <w:jc w:val="both"/>
        <w:rPr>
          <w:del w:id="38" w:author="Milan Matovič" w:date="2018-12-05T14:04:00Z"/>
        </w:rPr>
      </w:pPr>
      <w:del w:id="39" w:author="Milan Matovič" w:date="2018-12-05T14:04:00Z">
        <w:r w:rsidRPr="0005646C" w:rsidDel="00B040B8">
          <w:rPr>
            <w:rStyle w:val="Odkaznapoznmkupodiarou"/>
          </w:rPr>
          <w:footnoteRef/>
        </w:r>
        <w:r w:rsidRPr="0005646C" w:rsidDel="00B040B8">
          <w:delTex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delText>
        </w:r>
        <w:r w:rsidDel="00B040B8">
          <w:delText>í</w:delText>
        </w:r>
        <w:r w:rsidRPr="0005646C" w:rsidDel="00B040B8">
          <w:delText xml:space="preserve"> dodržiavať.</w:delText>
        </w:r>
        <w:r w:rsidDel="00B040B8">
          <w:delText xml:space="preserve"> </w:delText>
        </w:r>
        <w:r w:rsidRPr="009E2604" w:rsidDel="00B040B8">
          <w:delText>V prípade, ak vyhodnotenie súladu s HP je súčasťou odborného hodnotenia a po dohode s gestorom HP je vyhodnotenie zabezpečované jedným zástupcom gestora HP alebo ním poverenej osoby, podpisujúci zamestnanec RO zabezpečuje aj kontrolu 4 očí vo vzťahu k tomuto hodnotiacemu kritériu.</w:delText>
        </w:r>
      </w:del>
    </w:p>
  </w:footnote>
  <w:footnote w:id="20">
    <w:p w14:paraId="47AD9F0D" w14:textId="1726C006" w:rsidR="00AC2818" w:rsidRPr="0005646C" w:rsidRDefault="00AC2818" w:rsidP="00A75E16">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vo forme vylučujúcich hodnotiacich kritérií pre posúdenie súladu projektu s HP, RO zaradí takéto kritériá a vyhodnocuje ich v rámci tejto časti hodnotiaceho hárku.</w:t>
      </w:r>
    </w:p>
  </w:footnote>
  <w:footnote w:id="21">
    <w:p w14:paraId="6A020CD3" w14:textId="77777777" w:rsidR="00AC2818" w:rsidRPr="0005646C" w:rsidRDefault="00AC2818" w:rsidP="00684FF5">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22">
    <w:p w14:paraId="5C6F3C9F" w14:textId="77777777" w:rsidR="00AC2818" w:rsidRDefault="00AC2818" w:rsidP="00AC2818">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327580A5" w14:textId="77777777" w:rsidR="00AC2818" w:rsidRPr="0005646C" w:rsidRDefault="00AC2818" w:rsidP="00AC2818">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23">
    <w:p w14:paraId="09372C86" w14:textId="77777777" w:rsidR="00AC2818" w:rsidRPr="0005646C" w:rsidRDefault="00AC2818" w:rsidP="00AC2818">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24">
    <w:p w14:paraId="2DB7DF53" w14:textId="6EFCB44C" w:rsidR="00CA3018" w:rsidRPr="0005646C" w:rsidRDefault="00CA3018" w:rsidP="00CA3018">
      <w:pPr>
        <w:pStyle w:val="Textpoznmkypodiarou"/>
        <w:jc w:val="both"/>
      </w:pPr>
      <w:r w:rsidRPr="0005646C">
        <w:rPr>
          <w:rStyle w:val="Odkaznapoznmkupodiarou"/>
        </w:rPr>
        <w:footnoteRef/>
      </w:r>
      <w:r w:rsidR="009669CC">
        <w:t>Uvedené pole s</w:t>
      </w:r>
      <w:r w:rsidRPr="00A66794">
        <w:t xml:space="preserve">lúži najmä na zaznamenanie </w:t>
      </w:r>
      <w:r w:rsidR="009669CC">
        <w:t>individuálneho názoru odborného hodnotiteľa na celkovú kvalitu predloženej Žiadosti o NFP</w:t>
      </w:r>
      <w:r>
        <w:t>.</w:t>
      </w:r>
    </w:p>
  </w:footnote>
  <w:footnote w:id="25">
    <w:p w14:paraId="29FC6C02" w14:textId="77777777" w:rsidR="00CA3018" w:rsidRDefault="00CA3018" w:rsidP="00CA3018">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11C32" w14:textId="77777777" w:rsidR="0095212C" w:rsidRDefault="0095212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0764F918" wp14:editId="0764F919">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77C368B8"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0764F912" w14:textId="77777777" w:rsidR="00977107" w:rsidRDefault="0097710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AC3E5" w14:textId="77777777" w:rsidR="00125165" w:rsidRDefault="00125165" w:rsidP="00125165">
    <w:pPr>
      <w:pStyle w:val="Hlavika"/>
      <w:jc w:val="center"/>
    </w:pPr>
    <w:r w:rsidRPr="007314CA">
      <w:rPr>
        <w:rFonts w:eastAsia="Times New Roman" w:cs="Times New Roman"/>
        <w:noProof/>
        <w:sz w:val="20"/>
        <w:szCs w:val="20"/>
      </w:rPr>
      <w:drawing>
        <wp:inline distT="0" distB="0" distL="0" distR="0" wp14:anchorId="02826ED5" wp14:editId="60E28B69">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0764F917" w14:textId="1728E160" w:rsidR="007E7961" w:rsidRPr="00125165" w:rsidRDefault="00125165" w:rsidP="00125165">
    <w:pPr>
      <w:pStyle w:val="Hlavika"/>
      <w:jc w:val="right"/>
      <w:rPr>
        <w:i/>
        <w:sz w:val="20"/>
        <w:szCs w:val="20"/>
      </w:rPr>
    </w:pPr>
    <w:r>
      <w:rPr>
        <w:i/>
        <w:sz w:val="20"/>
        <w:szCs w:val="20"/>
      </w:rPr>
      <w:t>Príloha č.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Matovič">
    <w15:presenceInfo w15:providerId="None" w15:userId="Milan Matovič"/>
  </w15:person>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111"/>
    <w:rsid w:val="0004578B"/>
    <w:rsid w:val="00055EFA"/>
    <w:rsid w:val="0005646C"/>
    <w:rsid w:val="000614E5"/>
    <w:rsid w:val="00062525"/>
    <w:rsid w:val="00071B7E"/>
    <w:rsid w:val="000868B3"/>
    <w:rsid w:val="000D39BE"/>
    <w:rsid w:val="000E371D"/>
    <w:rsid w:val="000F7169"/>
    <w:rsid w:val="00105536"/>
    <w:rsid w:val="0010760D"/>
    <w:rsid w:val="00125165"/>
    <w:rsid w:val="00154F86"/>
    <w:rsid w:val="00187DAA"/>
    <w:rsid w:val="00203D64"/>
    <w:rsid w:val="0022265F"/>
    <w:rsid w:val="0024799D"/>
    <w:rsid w:val="00285341"/>
    <w:rsid w:val="002961DD"/>
    <w:rsid w:val="002B1392"/>
    <w:rsid w:val="002B480E"/>
    <w:rsid w:val="002B60FE"/>
    <w:rsid w:val="002C2724"/>
    <w:rsid w:val="002E3020"/>
    <w:rsid w:val="003017D7"/>
    <w:rsid w:val="00316285"/>
    <w:rsid w:val="003303F5"/>
    <w:rsid w:val="00331652"/>
    <w:rsid w:val="003377A7"/>
    <w:rsid w:val="003413E7"/>
    <w:rsid w:val="00343440"/>
    <w:rsid w:val="00372822"/>
    <w:rsid w:val="00375C44"/>
    <w:rsid w:val="0039576A"/>
    <w:rsid w:val="003A5C6F"/>
    <w:rsid w:val="003B18B0"/>
    <w:rsid w:val="003C141E"/>
    <w:rsid w:val="003C4E38"/>
    <w:rsid w:val="004072C4"/>
    <w:rsid w:val="00435CFC"/>
    <w:rsid w:val="004665E5"/>
    <w:rsid w:val="00482209"/>
    <w:rsid w:val="004841E3"/>
    <w:rsid w:val="004B6DD8"/>
    <w:rsid w:val="004C48D9"/>
    <w:rsid w:val="004D176E"/>
    <w:rsid w:val="00511138"/>
    <w:rsid w:val="00517659"/>
    <w:rsid w:val="00520553"/>
    <w:rsid w:val="00566ADB"/>
    <w:rsid w:val="00576E70"/>
    <w:rsid w:val="00597067"/>
    <w:rsid w:val="005A4E66"/>
    <w:rsid w:val="005B1E08"/>
    <w:rsid w:val="005C7F16"/>
    <w:rsid w:val="005D16C2"/>
    <w:rsid w:val="006267ED"/>
    <w:rsid w:val="006300A5"/>
    <w:rsid w:val="00630702"/>
    <w:rsid w:val="0063252F"/>
    <w:rsid w:val="00640198"/>
    <w:rsid w:val="006426D5"/>
    <w:rsid w:val="00645C7C"/>
    <w:rsid w:val="006636D2"/>
    <w:rsid w:val="00663AAC"/>
    <w:rsid w:val="006647CF"/>
    <w:rsid w:val="006837C5"/>
    <w:rsid w:val="00684FF5"/>
    <w:rsid w:val="00695365"/>
    <w:rsid w:val="006A0FA0"/>
    <w:rsid w:val="006A26CA"/>
    <w:rsid w:val="006C2E72"/>
    <w:rsid w:val="00700482"/>
    <w:rsid w:val="00712F7D"/>
    <w:rsid w:val="00716BD5"/>
    <w:rsid w:val="007217F4"/>
    <w:rsid w:val="00734B73"/>
    <w:rsid w:val="00761B26"/>
    <w:rsid w:val="00762D03"/>
    <w:rsid w:val="007736B4"/>
    <w:rsid w:val="00781AF9"/>
    <w:rsid w:val="007A180D"/>
    <w:rsid w:val="007E7961"/>
    <w:rsid w:val="008000C9"/>
    <w:rsid w:val="00814754"/>
    <w:rsid w:val="008157C6"/>
    <w:rsid w:val="0083042E"/>
    <w:rsid w:val="0084329B"/>
    <w:rsid w:val="0085787C"/>
    <w:rsid w:val="00860CE0"/>
    <w:rsid w:val="00864337"/>
    <w:rsid w:val="0088227D"/>
    <w:rsid w:val="008A7DBF"/>
    <w:rsid w:val="00944BAA"/>
    <w:rsid w:val="0095212C"/>
    <w:rsid w:val="00965BFD"/>
    <w:rsid w:val="009669CC"/>
    <w:rsid w:val="00977107"/>
    <w:rsid w:val="00981900"/>
    <w:rsid w:val="00990254"/>
    <w:rsid w:val="00996C64"/>
    <w:rsid w:val="009A73BC"/>
    <w:rsid w:val="009B44B8"/>
    <w:rsid w:val="009C3F80"/>
    <w:rsid w:val="009E2604"/>
    <w:rsid w:val="009E7FE9"/>
    <w:rsid w:val="009F3D26"/>
    <w:rsid w:val="00A053DF"/>
    <w:rsid w:val="00A12E5C"/>
    <w:rsid w:val="00A17D46"/>
    <w:rsid w:val="00A20F6F"/>
    <w:rsid w:val="00A33F94"/>
    <w:rsid w:val="00A5512E"/>
    <w:rsid w:val="00A601A7"/>
    <w:rsid w:val="00A634E1"/>
    <w:rsid w:val="00A64E0E"/>
    <w:rsid w:val="00A66794"/>
    <w:rsid w:val="00A72107"/>
    <w:rsid w:val="00A75E16"/>
    <w:rsid w:val="00A80A00"/>
    <w:rsid w:val="00A83B90"/>
    <w:rsid w:val="00A853A5"/>
    <w:rsid w:val="00A9035D"/>
    <w:rsid w:val="00A93A95"/>
    <w:rsid w:val="00AC1EFD"/>
    <w:rsid w:val="00AC2818"/>
    <w:rsid w:val="00AD14B0"/>
    <w:rsid w:val="00AE6C22"/>
    <w:rsid w:val="00B040B8"/>
    <w:rsid w:val="00B2461A"/>
    <w:rsid w:val="00B24714"/>
    <w:rsid w:val="00B50FF9"/>
    <w:rsid w:val="00B6172E"/>
    <w:rsid w:val="00B66F4A"/>
    <w:rsid w:val="00B81739"/>
    <w:rsid w:val="00B81782"/>
    <w:rsid w:val="00BB36E6"/>
    <w:rsid w:val="00BB4138"/>
    <w:rsid w:val="00C54C7D"/>
    <w:rsid w:val="00C571C4"/>
    <w:rsid w:val="00C94A5B"/>
    <w:rsid w:val="00CA0B71"/>
    <w:rsid w:val="00CA3018"/>
    <w:rsid w:val="00CA39A3"/>
    <w:rsid w:val="00CC2550"/>
    <w:rsid w:val="00CC7D70"/>
    <w:rsid w:val="00D0779C"/>
    <w:rsid w:val="00D14CF2"/>
    <w:rsid w:val="00D579BA"/>
    <w:rsid w:val="00D86068"/>
    <w:rsid w:val="00DB0734"/>
    <w:rsid w:val="00DB1FDA"/>
    <w:rsid w:val="00DB3D85"/>
    <w:rsid w:val="00DC3A27"/>
    <w:rsid w:val="00DC5DC8"/>
    <w:rsid w:val="00DD5CA5"/>
    <w:rsid w:val="00DE5801"/>
    <w:rsid w:val="00E32EBC"/>
    <w:rsid w:val="00E55862"/>
    <w:rsid w:val="00ED45FB"/>
    <w:rsid w:val="00F005FB"/>
    <w:rsid w:val="00F0092F"/>
    <w:rsid w:val="00F1031A"/>
    <w:rsid w:val="00F12F08"/>
    <w:rsid w:val="00F14034"/>
    <w:rsid w:val="00F147E9"/>
    <w:rsid w:val="00F72158"/>
    <w:rsid w:val="00F84B30"/>
    <w:rsid w:val="00FD028A"/>
    <w:rsid w:val="00FF2A85"/>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64F869"/>
  <w15:docId w15:val="{2FDD62A2-7086-423F-A31C-C153BFDA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9A796CF7C7744F5A8565D2956FDEE40A"/>
        <w:category>
          <w:name w:val="Všeobecné"/>
          <w:gallery w:val="placeholder"/>
        </w:category>
        <w:types>
          <w:type w:val="bbPlcHdr"/>
        </w:types>
        <w:behaviors>
          <w:behavior w:val="content"/>
        </w:behaviors>
        <w:guid w:val="{7BA11306-11D8-4040-BFD9-97F3E30E4710}"/>
      </w:docPartPr>
      <w:docPartBody>
        <w:p w:rsidR="007E1FE9" w:rsidRDefault="00064E28" w:rsidP="00064E28">
          <w:pPr>
            <w:pStyle w:val="9A796CF7C7744F5A8565D2956FDEE40A"/>
          </w:pPr>
          <w:r w:rsidRPr="0037278C">
            <w:rPr>
              <w:rStyle w:val="Zstupntext"/>
            </w:rPr>
            <w:t>Vyberte položku.</w:t>
          </w:r>
        </w:p>
      </w:docPartBody>
    </w:docPart>
    <w:docPart>
      <w:docPartPr>
        <w:name w:val="AFF2C3C5CB68496685E03E24F7EE5867"/>
        <w:category>
          <w:name w:val="Všeobecné"/>
          <w:gallery w:val="placeholder"/>
        </w:category>
        <w:types>
          <w:type w:val="bbPlcHdr"/>
        </w:types>
        <w:behaviors>
          <w:behavior w:val="content"/>
        </w:behaviors>
        <w:guid w:val="{59235DD4-1BEA-4FB0-AFCC-9586D19A3834}"/>
      </w:docPartPr>
      <w:docPartBody>
        <w:p w:rsidR="007E1FE9" w:rsidRDefault="00064E28" w:rsidP="00064E28">
          <w:pPr>
            <w:pStyle w:val="AFF2C3C5CB68496685E03E24F7EE5867"/>
          </w:pPr>
          <w:r w:rsidRPr="0037278C">
            <w:rPr>
              <w:rStyle w:val="Zstupntext"/>
            </w:rPr>
            <w:t>Vyberte položku.</w:t>
          </w:r>
        </w:p>
      </w:docPartBody>
    </w:docPart>
    <w:docPart>
      <w:docPartPr>
        <w:name w:val="5A6F1E396F594C5F93660FE990D003F3"/>
        <w:category>
          <w:name w:val="Všeobecné"/>
          <w:gallery w:val="placeholder"/>
        </w:category>
        <w:types>
          <w:type w:val="bbPlcHdr"/>
        </w:types>
        <w:behaviors>
          <w:behavior w:val="content"/>
        </w:behaviors>
        <w:guid w:val="{8863BE10-775E-4B3F-BD75-8CAAFECCF611}"/>
      </w:docPartPr>
      <w:docPartBody>
        <w:p w:rsidR="007E1FE9" w:rsidRDefault="00064E28" w:rsidP="00064E28">
          <w:pPr>
            <w:pStyle w:val="5A6F1E396F594C5F93660FE990D003F3"/>
          </w:pPr>
          <w:r w:rsidRPr="0037278C">
            <w:rPr>
              <w:rStyle w:val="Zstupntext"/>
            </w:rPr>
            <w:t>Vyberte položku.</w:t>
          </w:r>
        </w:p>
      </w:docPartBody>
    </w:docPart>
    <w:docPart>
      <w:docPartPr>
        <w:name w:val="9329DE99E5934B5AA79AAD3AB7B9A647"/>
        <w:category>
          <w:name w:val="Všeobecné"/>
          <w:gallery w:val="placeholder"/>
        </w:category>
        <w:types>
          <w:type w:val="bbPlcHdr"/>
        </w:types>
        <w:behaviors>
          <w:behavior w:val="content"/>
        </w:behaviors>
        <w:guid w:val="{CE7D665E-B885-4D25-9618-6E7A0D60DCA5}"/>
      </w:docPartPr>
      <w:docPartBody>
        <w:p w:rsidR="007E1FE9" w:rsidRDefault="00064E28" w:rsidP="00064E28">
          <w:pPr>
            <w:pStyle w:val="9329DE99E5934B5AA79AAD3AB7B9A647"/>
          </w:pPr>
          <w:r w:rsidRPr="0037278C">
            <w:rPr>
              <w:rStyle w:val="Zstupntext"/>
            </w:rPr>
            <w:t>Vyberte položku.</w:t>
          </w:r>
        </w:p>
      </w:docPartBody>
    </w:docPart>
    <w:docPart>
      <w:docPartPr>
        <w:name w:val="E673D77073CD46178E73FD1B050609C1"/>
        <w:category>
          <w:name w:val="Všeobecné"/>
          <w:gallery w:val="placeholder"/>
        </w:category>
        <w:types>
          <w:type w:val="bbPlcHdr"/>
        </w:types>
        <w:behaviors>
          <w:behavior w:val="content"/>
        </w:behaviors>
        <w:guid w:val="{F55B7CE4-E753-4136-A9F5-46BF61FCE3ED}"/>
      </w:docPartPr>
      <w:docPartBody>
        <w:p w:rsidR="007E1FE9" w:rsidRDefault="00064E28" w:rsidP="00064E28">
          <w:pPr>
            <w:pStyle w:val="E673D77073CD46178E73FD1B050609C1"/>
          </w:pPr>
          <w:r w:rsidRPr="0037278C">
            <w:rPr>
              <w:rStyle w:val="Zstupntext"/>
            </w:rPr>
            <w:t>Vyberte položku.</w:t>
          </w:r>
        </w:p>
      </w:docPartBody>
    </w:docPart>
    <w:docPart>
      <w:docPartPr>
        <w:name w:val="0983CD7D92AA487780D6DA9B848B9F06"/>
        <w:category>
          <w:name w:val="Všeobecné"/>
          <w:gallery w:val="placeholder"/>
        </w:category>
        <w:types>
          <w:type w:val="bbPlcHdr"/>
        </w:types>
        <w:behaviors>
          <w:behavior w:val="content"/>
        </w:behaviors>
        <w:guid w:val="{D1BC9B4A-D517-40D5-A1BD-D96C8B903CA3}"/>
      </w:docPartPr>
      <w:docPartBody>
        <w:p w:rsidR="007E1FE9" w:rsidRDefault="00064E28" w:rsidP="00064E28">
          <w:pPr>
            <w:pStyle w:val="0983CD7D92AA487780D6DA9B848B9F06"/>
          </w:pPr>
          <w:r w:rsidRPr="0037278C">
            <w:rPr>
              <w:rStyle w:val="Zstupntext"/>
            </w:rPr>
            <w:t>Vyberte položku.</w:t>
          </w:r>
        </w:p>
      </w:docPartBody>
    </w:docPart>
    <w:docPart>
      <w:docPartPr>
        <w:name w:val="C222EE3AFA0A40F1BA0F81DDE68D51E2"/>
        <w:category>
          <w:name w:val="Všeobecné"/>
          <w:gallery w:val="placeholder"/>
        </w:category>
        <w:types>
          <w:type w:val="bbPlcHdr"/>
        </w:types>
        <w:behaviors>
          <w:behavior w:val="content"/>
        </w:behaviors>
        <w:guid w:val="{AC32FE15-E03E-4811-9C00-88A79832E8D4}"/>
      </w:docPartPr>
      <w:docPartBody>
        <w:p w:rsidR="007E1FE9" w:rsidRDefault="00064E28" w:rsidP="00064E28">
          <w:pPr>
            <w:pStyle w:val="C222EE3AFA0A40F1BA0F81DDE68D51E2"/>
          </w:pPr>
          <w:r w:rsidRPr="0037278C">
            <w:rPr>
              <w:rStyle w:val="Zstupntext"/>
            </w:rPr>
            <w:t>Vyberte položku.</w:t>
          </w:r>
        </w:p>
      </w:docPartBody>
    </w:docPart>
    <w:docPart>
      <w:docPartPr>
        <w:name w:val="BC2D31E849744C099CB5A38747734B03"/>
        <w:category>
          <w:name w:val="Všeobecné"/>
          <w:gallery w:val="placeholder"/>
        </w:category>
        <w:types>
          <w:type w:val="bbPlcHdr"/>
        </w:types>
        <w:behaviors>
          <w:behavior w:val="content"/>
        </w:behaviors>
        <w:guid w:val="{E4D41C42-451E-41AD-97DE-72600FA11F4B}"/>
      </w:docPartPr>
      <w:docPartBody>
        <w:p w:rsidR="007E1FE9" w:rsidRDefault="00064E28" w:rsidP="00064E28">
          <w:pPr>
            <w:pStyle w:val="BC2D31E849744C099CB5A38747734B03"/>
          </w:pPr>
          <w:r w:rsidRPr="0037278C">
            <w:rPr>
              <w:rStyle w:val="Zstupntext"/>
            </w:rPr>
            <w:t>Vyberte položku.</w:t>
          </w:r>
        </w:p>
      </w:docPartBody>
    </w:docPart>
    <w:docPart>
      <w:docPartPr>
        <w:name w:val="F484037ECDF54EE887DA97A6B606613D"/>
        <w:category>
          <w:name w:val="Všeobecné"/>
          <w:gallery w:val="placeholder"/>
        </w:category>
        <w:types>
          <w:type w:val="bbPlcHdr"/>
        </w:types>
        <w:behaviors>
          <w:behavior w:val="content"/>
        </w:behaviors>
        <w:guid w:val="{BB14C0D5-26BF-4CE6-8128-60ED3B2D32F5}"/>
      </w:docPartPr>
      <w:docPartBody>
        <w:p w:rsidR="007E1FE9" w:rsidRDefault="00064E28" w:rsidP="00064E28">
          <w:pPr>
            <w:pStyle w:val="F484037ECDF54EE887DA97A6B606613D"/>
          </w:pPr>
          <w:r w:rsidRPr="0037278C">
            <w:rPr>
              <w:rStyle w:val="Zstupntext"/>
            </w:rPr>
            <w:t>Vyberte položku.</w:t>
          </w:r>
        </w:p>
      </w:docPartBody>
    </w:docPart>
    <w:docPart>
      <w:docPartPr>
        <w:name w:val="4BEF6334FE394010B1164A2624C607E2"/>
        <w:category>
          <w:name w:val="Všeobecné"/>
          <w:gallery w:val="placeholder"/>
        </w:category>
        <w:types>
          <w:type w:val="bbPlcHdr"/>
        </w:types>
        <w:behaviors>
          <w:behavior w:val="content"/>
        </w:behaviors>
        <w:guid w:val="{8A2ECA2D-06D3-420A-B0A3-A90EC83E9EFC}"/>
      </w:docPartPr>
      <w:docPartBody>
        <w:p w:rsidR="007E1FE9" w:rsidRDefault="00064E28" w:rsidP="00064E28">
          <w:pPr>
            <w:pStyle w:val="4BEF6334FE394010B1164A2624C607E2"/>
          </w:pPr>
          <w:r w:rsidRPr="0037278C">
            <w:rPr>
              <w:rStyle w:val="Zstupntext"/>
            </w:rPr>
            <w:t>Vyberte položku.</w:t>
          </w:r>
        </w:p>
      </w:docPartBody>
    </w:docPart>
    <w:docPart>
      <w:docPartPr>
        <w:name w:val="D251FD40FCE94F938385821EB7FDA310"/>
        <w:category>
          <w:name w:val="Všeobecné"/>
          <w:gallery w:val="placeholder"/>
        </w:category>
        <w:types>
          <w:type w:val="bbPlcHdr"/>
        </w:types>
        <w:behaviors>
          <w:behavior w:val="content"/>
        </w:behaviors>
        <w:guid w:val="{F2D2866B-D392-43EF-8F5A-B35AEE9C1CD9}"/>
      </w:docPartPr>
      <w:docPartBody>
        <w:p w:rsidR="007E1FE9" w:rsidRDefault="00064E28" w:rsidP="00064E28">
          <w:pPr>
            <w:pStyle w:val="D251FD40FCE94F938385821EB7FDA310"/>
          </w:pPr>
          <w:r w:rsidRPr="0037278C">
            <w:rPr>
              <w:rStyle w:val="Zstupntext"/>
            </w:rPr>
            <w:t>Vyberte položku.</w:t>
          </w:r>
        </w:p>
      </w:docPartBody>
    </w:docPart>
    <w:docPart>
      <w:docPartPr>
        <w:name w:val="BEB8BE3F35424D30BCD19FDBC02F459A"/>
        <w:category>
          <w:name w:val="Všeobecné"/>
          <w:gallery w:val="placeholder"/>
        </w:category>
        <w:types>
          <w:type w:val="bbPlcHdr"/>
        </w:types>
        <w:behaviors>
          <w:behavior w:val="content"/>
        </w:behaviors>
        <w:guid w:val="{1B7350B2-3855-4651-86F4-0BBF4E7255AD}"/>
      </w:docPartPr>
      <w:docPartBody>
        <w:p w:rsidR="00575F29" w:rsidRDefault="008675AC" w:rsidP="008675AC">
          <w:pPr>
            <w:pStyle w:val="BEB8BE3F35424D30BCD19FDBC02F459A"/>
          </w:pPr>
          <w:r w:rsidRPr="0037278C">
            <w:rPr>
              <w:rStyle w:val="Zstupntext"/>
            </w:rPr>
            <w:t>Vyberte položku.</w:t>
          </w:r>
        </w:p>
      </w:docPartBody>
    </w:docPart>
    <w:docPart>
      <w:docPartPr>
        <w:name w:val="96C32E7EC91345D18C9C098DA4F3EAC1"/>
        <w:category>
          <w:name w:val="Všeobecné"/>
          <w:gallery w:val="placeholder"/>
        </w:category>
        <w:types>
          <w:type w:val="bbPlcHdr"/>
        </w:types>
        <w:behaviors>
          <w:behavior w:val="content"/>
        </w:behaviors>
        <w:guid w:val="{4829F933-20F7-4A50-B001-A8C700EF53A2}"/>
      </w:docPartPr>
      <w:docPartBody>
        <w:p w:rsidR="00575F29" w:rsidRDefault="008675AC" w:rsidP="008675AC">
          <w:pPr>
            <w:pStyle w:val="96C32E7EC91345D18C9C098DA4F3EAC1"/>
          </w:pPr>
          <w:r w:rsidRPr="0037278C">
            <w:rPr>
              <w:rStyle w:val="Zstupntext"/>
            </w:rPr>
            <w:t>Vyberte položku.</w:t>
          </w:r>
        </w:p>
      </w:docPartBody>
    </w:docPart>
    <w:docPart>
      <w:docPartPr>
        <w:name w:val="7F5805556411477C84A8C096E1B5EC1D"/>
        <w:category>
          <w:name w:val="Všeobecné"/>
          <w:gallery w:val="placeholder"/>
        </w:category>
        <w:types>
          <w:type w:val="bbPlcHdr"/>
        </w:types>
        <w:behaviors>
          <w:behavior w:val="content"/>
        </w:behaviors>
        <w:guid w:val="{D587CB54-9C49-4B39-8089-D3515DF8F876}"/>
      </w:docPartPr>
      <w:docPartBody>
        <w:p w:rsidR="00575F29" w:rsidRDefault="008675AC" w:rsidP="008675AC">
          <w:pPr>
            <w:pStyle w:val="7F5805556411477C84A8C096E1B5EC1D"/>
          </w:pPr>
          <w:r w:rsidRPr="0037278C">
            <w:rPr>
              <w:rStyle w:val="Zstupntext"/>
            </w:rPr>
            <w:t>Vyberte položku.</w:t>
          </w:r>
        </w:p>
      </w:docPartBody>
    </w:docPart>
    <w:docPart>
      <w:docPartPr>
        <w:name w:val="0E83814C1B2F449DAE1D466FE787352B"/>
        <w:category>
          <w:name w:val="Všeobecné"/>
          <w:gallery w:val="placeholder"/>
        </w:category>
        <w:types>
          <w:type w:val="bbPlcHdr"/>
        </w:types>
        <w:behaviors>
          <w:behavior w:val="content"/>
        </w:behaviors>
        <w:guid w:val="{FF9D861D-8034-4F9E-9207-D62784292F79}"/>
      </w:docPartPr>
      <w:docPartBody>
        <w:p w:rsidR="00575F29" w:rsidRDefault="008675AC" w:rsidP="008675AC">
          <w:pPr>
            <w:pStyle w:val="0E83814C1B2F449DAE1D466FE787352B"/>
          </w:pPr>
          <w:r w:rsidRPr="0037278C">
            <w:rPr>
              <w:rStyle w:val="Zstupntext"/>
            </w:rPr>
            <w:t>Vyberte položku.</w:t>
          </w:r>
        </w:p>
      </w:docPartBody>
    </w:docPart>
    <w:docPart>
      <w:docPartPr>
        <w:name w:val="E1C735DEA19A49EDA1085A725739F824"/>
        <w:category>
          <w:name w:val="Všeobecné"/>
          <w:gallery w:val="placeholder"/>
        </w:category>
        <w:types>
          <w:type w:val="bbPlcHdr"/>
        </w:types>
        <w:behaviors>
          <w:behavior w:val="content"/>
        </w:behaviors>
        <w:guid w:val="{AB92215D-6DDB-4569-9A96-CE8616FF9157}"/>
      </w:docPartPr>
      <w:docPartBody>
        <w:p w:rsidR="00575F29" w:rsidRDefault="008675AC" w:rsidP="008675AC">
          <w:pPr>
            <w:pStyle w:val="E1C735DEA19A49EDA1085A725739F824"/>
          </w:pPr>
          <w:r w:rsidRPr="0037278C">
            <w:rPr>
              <w:rStyle w:val="Zstupntext"/>
            </w:rPr>
            <w:t>Vyberte položku.</w:t>
          </w:r>
        </w:p>
      </w:docPartBody>
    </w:docPart>
    <w:docPart>
      <w:docPartPr>
        <w:name w:val="8F4369EBA67C491C99E00F70F5491EDB"/>
        <w:category>
          <w:name w:val="Všeobecné"/>
          <w:gallery w:val="placeholder"/>
        </w:category>
        <w:types>
          <w:type w:val="bbPlcHdr"/>
        </w:types>
        <w:behaviors>
          <w:behavior w:val="content"/>
        </w:behaviors>
        <w:guid w:val="{46AD39A8-EC60-4BE6-9020-F0E9D047785C}"/>
      </w:docPartPr>
      <w:docPartBody>
        <w:p w:rsidR="00575F29" w:rsidRDefault="008675AC" w:rsidP="008675AC">
          <w:pPr>
            <w:pStyle w:val="8F4369EBA67C491C99E00F70F5491EDB"/>
          </w:pPr>
          <w:r w:rsidRPr="0037278C">
            <w:rPr>
              <w:rStyle w:val="Zstupntext"/>
            </w:rPr>
            <w:t>Vyberte položku.</w:t>
          </w:r>
        </w:p>
      </w:docPartBody>
    </w:docPart>
    <w:docPart>
      <w:docPartPr>
        <w:name w:val="168C1D46564C4D70A08DC9DAD55611D2"/>
        <w:category>
          <w:name w:val="Všeobecné"/>
          <w:gallery w:val="placeholder"/>
        </w:category>
        <w:types>
          <w:type w:val="bbPlcHdr"/>
        </w:types>
        <w:behaviors>
          <w:behavior w:val="content"/>
        </w:behaviors>
        <w:guid w:val="{D90F6D45-22B9-4AA7-AAF4-53FFCB087275}"/>
      </w:docPartPr>
      <w:docPartBody>
        <w:p w:rsidR="00575F29" w:rsidRDefault="008675AC" w:rsidP="008675AC">
          <w:pPr>
            <w:pStyle w:val="168C1D46564C4D70A08DC9DAD55611D2"/>
          </w:pPr>
          <w:r w:rsidRPr="0037278C">
            <w:rPr>
              <w:rStyle w:val="Zstupntext"/>
            </w:rPr>
            <w:t>Vyberte položku.</w:t>
          </w:r>
        </w:p>
      </w:docPartBody>
    </w:docPart>
    <w:docPart>
      <w:docPartPr>
        <w:name w:val="4BA97CD6AEC34AD98F668DBEDF39400F"/>
        <w:category>
          <w:name w:val="Všeobecné"/>
          <w:gallery w:val="placeholder"/>
        </w:category>
        <w:types>
          <w:type w:val="bbPlcHdr"/>
        </w:types>
        <w:behaviors>
          <w:behavior w:val="content"/>
        </w:behaviors>
        <w:guid w:val="{324FFB33-4716-4545-9D6E-6C8E37922B32}"/>
      </w:docPartPr>
      <w:docPartBody>
        <w:p w:rsidR="00575F29" w:rsidRDefault="008675AC" w:rsidP="008675AC">
          <w:pPr>
            <w:pStyle w:val="4BA97CD6AEC34AD98F668DBEDF39400F"/>
          </w:pPr>
          <w:r w:rsidRPr="0037278C">
            <w:rPr>
              <w:rStyle w:val="Zstupntext"/>
            </w:rPr>
            <w:t>Vyberte položku.</w:t>
          </w:r>
        </w:p>
      </w:docPartBody>
    </w:docPart>
    <w:docPart>
      <w:docPartPr>
        <w:name w:val="A00DAB15DE6141C8B55CC6DC6ECBBA3F"/>
        <w:category>
          <w:name w:val="Všeobecné"/>
          <w:gallery w:val="placeholder"/>
        </w:category>
        <w:types>
          <w:type w:val="bbPlcHdr"/>
        </w:types>
        <w:behaviors>
          <w:behavior w:val="content"/>
        </w:behaviors>
        <w:guid w:val="{9DDC5E4E-8969-41C7-8E6B-6270A5B5B140}"/>
      </w:docPartPr>
      <w:docPartBody>
        <w:p w:rsidR="00575F29" w:rsidRDefault="008675AC" w:rsidP="008675AC">
          <w:pPr>
            <w:pStyle w:val="A00DAB15DE6141C8B55CC6DC6ECBBA3F"/>
          </w:pPr>
          <w:r w:rsidRPr="0037278C">
            <w:rPr>
              <w:rStyle w:val="Zstupntext"/>
            </w:rPr>
            <w:t>Vyberte položku.</w:t>
          </w:r>
        </w:p>
      </w:docPartBody>
    </w:docPart>
    <w:docPart>
      <w:docPartPr>
        <w:name w:val="0118940FFCCC41BABA7674C636AB29DC"/>
        <w:category>
          <w:name w:val="Všeobecné"/>
          <w:gallery w:val="placeholder"/>
        </w:category>
        <w:types>
          <w:type w:val="bbPlcHdr"/>
        </w:types>
        <w:behaviors>
          <w:behavior w:val="content"/>
        </w:behaviors>
        <w:guid w:val="{54FAEE26-3F2E-4DE3-980E-234E5EBD2EC4}"/>
      </w:docPartPr>
      <w:docPartBody>
        <w:p w:rsidR="00575F29" w:rsidRDefault="008675AC" w:rsidP="008675AC">
          <w:pPr>
            <w:pStyle w:val="0118940FFCCC41BABA7674C636AB29DC"/>
          </w:pPr>
          <w:r w:rsidRPr="0037278C">
            <w:rPr>
              <w:rStyle w:val="Zstupntext"/>
            </w:rPr>
            <w:t>Vyberte položku.</w:t>
          </w:r>
        </w:p>
      </w:docPartBody>
    </w:docPart>
    <w:docPart>
      <w:docPartPr>
        <w:name w:val="D6547B198A7B4B14AE8962D52EFCE8CD"/>
        <w:category>
          <w:name w:val="Všeobecné"/>
          <w:gallery w:val="placeholder"/>
        </w:category>
        <w:types>
          <w:type w:val="bbPlcHdr"/>
        </w:types>
        <w:behaviors>
          <w:behavior w:val="content"/>
        </w:behaviors>
        <w:guid w:val="{88036A44-C0F8-40FB-A2F2-30830652A283}"/>
      </w:docPartPr>
      <w:docPartBody>
        <w:p w:rsidR="00575F29" w:rsidRDefault="008675AC" w:rsidP="008675AC">
          <w:pPr>
            <w:pStyle w:val="D6547B198A7B4B14AE8962D52EFCE8CD"/>
          </w:pPr>
          <w:r w:rsidRPr="0037278C">
            <w:rPr>
              <w:rStyle w:val="Zstupntext"/>
            </w:rPr>
            <w:t>Vyberte položku.</w:t>
          </w:r>
        </w:p>
      </w:docPartBody>
    </w:docPart>
    <w:docPart>
      <w:docPartPr>
        <w:name w:val="D04AC9D2DA504D60B2DBCE4DF89A6F33"/>
        <w:category>
          <w:name w:val="Všeobecné"/>
          <w:gallery w:val="placeholder"/>
        </w:category>
        <w:types>
          <w:type w:val="bbPlcHdr"/>
        </w:types>
        <w:behaviors>
          <w:behavior w:val="content"/>
        </w:behaviors>
        <w:guid w:val="{C422825B-B78E-4C30-88BD-7FD4ACB10F54}"/>
      </w:docPartPr>
      <w:docPartBody>
        <w:p w:rsidR="00147DB7" w:rsidRDefault="00B13479" w:rsidP="00B13479">
          <w:pPr>
            <w:pStyle w:val="D04AC9D2DA504D60B2DBCE4DF89A6F33"/>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30667"/>
    <w:rsid w:val="00064E28"/>
    <w:rsid w:val="000A0AAB"/>
    <w:rsid w:val="00147DB7"/>
    <w:rsid w:val="001531F8"/>
    <w:rsid w:val="00280637"/>
    <w:rsid w:val="002C1FE3"/>
    <w:rsid w:val="003709D3"/>
    <w:rsid w:val="00372018"/>
    <w:rsid w:val="003A42BD"/>
    <w:rsid w:val="003D5873"/>
    <w:rsid w:val="00412BF1"/>
    <w:rsid w:val="004306E3"/>
    <w:rsid w:val="00492298"/>
    <w:rsid w:val="004B3767"/>
    <w:rsid w:val="004D74F0"/>
    <w:rsid w:val="004E1946"/>
    <w:rsid w:val="004F370C"/>
    <w:rsid w:val="0051086C"/>
    <w:rsid w:val="00575F29"/>
    <w:rsid w:val="00577AE5"/>
    <w:rsid w:val="00587590"/>
    <w:rsid w:val="005C6A4A"/>
    <w:rsid w:val="006257B8"/>
    <w:rsid w:val="00641E8C"/>
    <w:rsid w:val="00681EDA"/>
    <w:rsid w:val="006B7C2C"/>
    <w:rsid w:val="00706594"/>
    <w:rsid w:val="007139CA"/>
    <w:rsid w:val="00756F6A"/>
    <w:rsid w:val="00764B0E"/>
    <w:rsid w:val="00773249"/>
    <w:rsid w:val="007755A0"/>
    <w:rsid w:val="007E1FE9"/>
    <w:rsid w:val="008333F7"/>
    <w:rsid w:val="008675AC"/>
    <w:rsid w:val="00882C39"/>
    <w:rsid w:val="008C4614"/>
    <w:rsid w:val="00924B96"/>
    <w:rsid w:val="00A82FB7"/>
    <w:rsid w:val="00A85B5A"/>
    <w:rsid w:val="00B13479"/>
    <w:rsid w:val="00B351EF"/>
    <w:rsid w:val="00BC2E5A"/>
    <w:rsid w:val="00C0230D"/>
    <w:rsid w:val="00C4158A"/>
    <w:rsid w:val="00CA633C"/>
    <w:rsid w:val="00CC6FFA"/>
    <w:rsid w:val="00CD05DF"/>
    <w:rsid w:val="00D77C82"/>
    <w:rsid w:val="00DC5BA3"/>
    <w:rsid w:val="00DE241F"/>
    <w:rsid w:val="00E067C1"/>
    <w:rsid w:val="00E62DBF"/>
    <w:rsid w:val="00EB1B6B"/>
    <w:rsid w:val="00FE1945"/>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B16E87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13479"/>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276B964C170C4D78B4E87EFE8E4D8096">
    <w:name w:val="276B964C170C4D78B4E87EFE8E4D8096"/>
    <w:rsid w:val="00A82FB7"/>
    <w:pPr>
      <w:spacing w:after="160" w:line="259" w:lineRule="auto"/>
    </w:pPr>
  </w:style>
  <w:style w:type="paragraph" w:customStyle="1" w:styleId="219C805FB280490F8FF4B4B5F817DB18">
    <w:name w:val="219C805FB280490F8FF4B4B5F817DB18"/>
    <w:rsid w:val="00A82FB7"/>
    <w:pPr>
      <w:spacing w:after="160" w:line="259" w:lineRule="auto"/>
    </w:pPr>
  </w:style>
  <w:style w:type="paragraph" w:customStyle="1" w:styleId="C72D35E8414947E6921941F149D28894">
    <w:name w:val="C72D35E8414947E6921941F149D28894"/>
    <w:rsid w:val="00A82FB7"/>
    <w:pPr>
      <w:spacing w:after="160" w:line="259" w:lineRule="auto"/>
    </w:pPr>
  </w:style>
  <w:style w:type="paragraph" w:customStyle="1" w:styleId="4492A80F48D8491F9151B7F1C8C4F0DD">
    <w:name w:val="4492A80F48D8491F9151B7F1C8C4F0DD"/>
    <w:rsid w:val="00A82FB7"/>
    <w:pPr>
      <w:spacing w:after="160" w:line="259" w:lineRule="auto"/>
    </w:pPr>
  </w:style>
  <w:style w:type="paragraph" w:customStyle="1" w:styleId="931CA39B04CD44D3A7A2320B19395613">
    <w:name w:val="931CA39B04CD44D3A7A2320B19395613"/>
    <w:rsid w:val="00A82FB7"/>
    <w:pPr>
      <w:spacing w:after="160" w:line="259" w:lineRule="auto"/>
    </w:pPr>
  </w:style>
  <w:style w:type="paragraph" w:customStyle="1" w:styleId="FD5A4042928F4416AAF33DF7A77C4C02">
    <w:name w:val="FD5A4042928F4416AAF33DF7A77C4C02"/>
    <w:rsid w:val="00A82FB7"/>
    <w:pPr>
      <w:spacing w:after="160" w:line="259" w:lineRule="auto"/>
    </w:pPr>
  </w:style>
  <w:style w:type="paragraph" w:customStyle="1" w:styleId="D0235395DAA54DDEAEF5987B358F5515">
    <w:name w:val="D0235395DAA54DDEAEF5987B358F5515"/>
    <w:rsid w:val="00A82FB7"/>
    <w:pPr>
      <w:spacing w:after="160" w:line="259" w:lineRule="auto"/>
    </w:pPr>
  </w:style>
  <w:style w:type="paragraph" w:customStyle="1" w:styleId="1CC61F9AACED432084DB17A6DE2881A4">
    <w:name w:val="1CC61F9AACED432084DB17A6DE2881A4"/>
    <w:rsid w:val="00A82FB7"/>
    <w:pPr>
      <w:spacing w:after="160" w:line="259" w:lineRule="auto"/>
    </w:pPr>
  </w:style>
  <w:style w:type="paragraph" w:customStyle="1" w:styleId="27DF1B33F51C4E42BFB42FCD7F9AD987">
    <w:name w:val="27DF1B33F51C4E42BFB42FCD7F9AD987"/>
    <w:rsid w:val="00A82FB7"/>
    <w:pPr>
      <w:spacing w:after="160" w:line="259" w:lineRule="auto"/>
    </w:pPr>
  </w:style>
  <w:style w:type="paragraph" w:customStyle="1" w:styleId="A0BDC43FB41F4E26B77DA088FB7D7B38">
    <w:name w:val="A0BDC43FB41F4E26B77DA088FB7D7B38"/>
    <w:rsid w:val="00A82FB7"/>
    <w:pPr>
      <w:spacing w:after="160" w:line="259" w:lineRule="auto"/>
    </w:pPr>
  </w:style>
  <w:style w:type="paragraph" w:customStyle="1" w:styleId="CFA77B41173F44F88B78ED2D653C753A">
    <w:name w:val="CFA77B41173F44F88B78ED2D653C753A"/>
    <w:rsid w:val="00A82FB7"/>
    <w:pPr>
      <w:spacing w:after="160" w:line="259" w:lineRule="auto"/>
    </w:pPr>
  </w:style>
  <w:style w:type="paragraph" w:customStyle="1" w:styleId="9830C4BAE1434995B4334E07664DE12A">
    <w:name w:val="9830C4BAE1434995B4334E07664DE12A"/>
    <w:rsid w:val="00A82FB7"/>
    <w:pPr>
      <w:spacing w:after="160" w:line="259" w:lineRule="auto"/>
    </w:pPr>
  </w:style>
  <w:style w:type="paragraph" w:customStyle="1" w:styleId="40F99EED34EC4ED1AB00F3D9DEDD08F1">
    <w:name w:val="40F99EED34EC4ED1AB00F3D9DEDD08F1"/>
    <w:rsid w:val="00064E28"/>
  </w:style>
  <w:style w:type="paragraph" w:customStyle="1" w:styleId="9425E7B064CF4A45B3832E1F269B8B8D">
    <w:name w:val="9425E7B064CF4A45B3832E1F269B8B8D"/>
    <w:rsid w:val="00064E28"/>
  </w:style>
  <w:style w:type="paragraph" w:customStyle="1" w:styleId="806A605EC70D44E0BE40285B653C9AA2">
    <w:name w:val="806A605EC70D44E0BE40285B653C9AA2"/>
    <w:rsid w:val="00064E28"/>
  </w:style>
  <w:style w:type="paragraph" w:customStyle="1" w:styleId="DEC9ED442175403F94AEB1D8A68AF612">
    <w:name w:val="DEC9ED442175403F94AEB1D8A68AF612"/>
    <w:rsid w:val="00064E28"/>
  </w:style>
  <w:style w:type="paragraph" w:customStyle="1" w:styleId="1A0E45D514DD476B81F8DF419ECFEBC7">
    <w:name w:val="1A0E45D514DD476B81F8DF419ECFEBC7"/>
    <w:rsid w:val="00064E28"/>
  </w:style>
  <w:style w:type="paragraph" w:customStyle="1" w:styleId="6C5446BD70CD4CA1AC0C0BAD4598C10D">
    <w:name w:val="6C5446BD70CD4CA1AC0C0BAD4598C10D"/>
    <w:rsid w:val="00064E28"/>
  </w:style>
  <w:style w:type="paragraph" w:customStyle="1" w:styleId="BEBD6EFC45174E3A90AE70FD2B92E186">
    <w:name w:val="BEBD6EFC45174E3A90AE70FD2B92E186"/>
    <w:rsid w:val="00064E28"/>
  </w:style>
  <w:style w:type="paragraph" w:customStyle="1" w:styleId="AC7284AC26CB46D5B965A9CB53E8B6A4">
    <w:name w:val="AC7284AC26CB46D5B965A9CB53E8B6A4"/>
    <w:rsid w:val="00064E28"/>
  </w:style>
  <w:style w:type="paragraph" w:customStyle="1" w:styleId="77B2857000BF42FABDED411AF8DA4E2C">
    <w:name w:val="77B2857000BF42FABDED411AF8DA4E2C"/>
    <w:rsid w:val="00064E28"/>
  </w:style>
  <w:style w:type="paragraph" w:customStyle="1" w:styleId="623956165CC64F5B9CA28642FDCA77C3">
    <w:name w:val="623956165CC64F5B9CA28642FDCA77C3"/>
    <w:rsid w:val="00064E28"/>
  </w:style>
  <w:style w:type="paragraph" w:customStyle="1" w:styleId="97C44961FCD2498AB2D7A90776A24EA7">
    <w:name w:val="97C44961FCD2498AB2D7A90776A24EA7"/>
    <w:rsid w:val="00064E28"/>
  </w:style>
  <w:style w:type="paragraph" w:customStyle="1" w:styleId="FE03679F26654FD39147C704434D5691">
    <w:name w:val="FE03679F26654FD39147C704434D5691"/>
    <w:rsid w:val="00064E28"/>
  </w:style>
  <w:style w:type="paragraph" w:customStyle="1" w:styleId="9A796CF7C7744F5A8565D2956FDEE40A">
    <w:name w:val="9A796CF7C7744F5A8565D2956FDEE40A"/>
    <w:rsid w:val="00064E28"/>
  </w:style>
  <w:style w:type="paragraph" w:customStyle="1" w:styleId="AFF2C3C5CB68496685E03E24F7EE5867">
    <w:name w:val="AFF2C3C5CB68496685E03E24F7EE5867"/>
    <w:rsid w:val="00064E28"/>
  </w:style>
  <w:style w:type="paragraph" w:customStyle="1" w:styleId="5A6F1E396F594C5F93660FE990D003F3">
    <w:name w:val="5A6F1E396F594C5F93660FE990D003F3"/>
    <w:rsid w:val="00064E28"/>
  </w:style>
  <w:style w:type="paragraph" w:customStyle="1" w:styleId="9329DE99E5934B5AA79AAD3AB7B9A647">
    <w:name w:val="9329DE99E5934B5AA79AAD3AB7B9A647"/>
    <w:rsid w:val="00064E28"/>
  </w:style>
  <w:style w:type="paragraph" w:customStyle="1" w:styleId="E673D77073CD46178E73FD1B050609C1">
    <w:name w:val="E673D77073CD46178E73FD1B050609C1"/>
    <w:rsid w:val="00064E28"/>
  </w:style>
  <w:style w:type="paragraph" w:customStyle="1" w:styleId="0983CD7D92AA487780D6DA9B848B9F06">
    <w:name w:val="0983CD7D92AA487780D6DA9B848B9F06"/>
    <w:rsid w:val="00064E28"/>
  </w:style>
  <w:style w:type="paragraph" w:customStyle="1" w:styleId="C222EE3AFA0A40F1BA0F81DDE68D51E2">
    <w:name w:val="C222EE3AFA0A40F1BA0F81DDE68D51E2"/>
    <w:rsid w:val="00064E28"/>
  </w:style>
  <w:style w:type="paragraph" w:customStyle="1" w:styleId="BC2D31E849744C099CB5A38747734B03">
    <w:name w:val="BC2D31E849744C099CB5A38747734B03"/>
    <w:rsid w:val="00064E28"/>
  </w:style>
  <w:style w:type="paragraph" w:customStyle="1" w:styleId="F484037ECDF54EE887DA97A6B606613D">
    <w:name w:val="F484037ECDF54EE887DA97A6B606613D"/>
    <w:rsid w:val="00064E28"/>
  </w:style>
  <w:style w:type="paragraph" w:customStyle="1" w:styleId="4BEF6334FE394010B1164A2624C607E2">
    <w:name w:val="4BEF6334FE394010B1164A2624C607E2"/>
    <w:rsid w:val="00064E28"/>
  </w:style>
  <w:style w:type="paragraph" w:customStyle="1" w:styleId="F4B411DFB814446B8564FA646B1150DA">
    <w:name w:val="F4B411DFB814446B8564FA646B1150DA"/>
    <w:rsid w:val="00064E28"/>
  </w:style>
  <w:style w:type="paragraph" w:customStyle="1" w:styleId="D251FD40FCE94F938385821EB7FDA310">
    <w:name w:val="D251FD40FCE94F938385821EB7FDA310"/>
    <w:rsid w:val="00064E28"/>
  </w:style>
  <w:style w:type="paragraph" w:customStyle="1" w:styleId="84197A78C4F24AC5B13A417C875AD9EA">
    <w:name w:val="84197A78C4F24AC5B13A417C875AD9EA"/>
    <w:rsid w:val="00924B96"/>
    <w:pPr>
      <w:spacing w:after="160" w:line="259" w:lineRule="auto"/>
    </w:pPr>
  </w:style>
  <w:style w:type="paragraph" w:customStyle="1" w:styleId="3218B31CFACA4197A09E1F81F87E1236">
    <w:name w:val="3218B31CFACA4197A09E1F81F87E1236"/>
    <w:rsid w:val="00412BF1"/>
    <w:pPr>
      <w:spacing w:after="160" w:line="259" w:lineRule="auto"/>
    </w:pPr>
  </w:style>
  <w:style w:type="paragraph" w:customStyle="1" w:styleId="5DE9F5A9B6E947718E137D3199230946">
    <w:name w:val="5DE9F5A9B6E947718E137D3199230946"/>
    <w:rsid w:val="00681EDA"/>
    <w:pPr>
      <w:spacing w:after="160" w:line="259" w:lineRule="auto"/>
    </w:pPr>
  </w:style>
  <w:style w:type="paragraph" w:customStyle="1" w:styleId="6170DCF23E2C49B1A4825AC1AC5D1083">
    <w:name w:val="6170DCF23E2C49B1A4825AC1AC5D1083"/>
    <w:rsid w:val="00681EDA"/>
    <w:pPr>
      <w:spacing w:after="160" w:line="259" w:lineRule="auto"/>
    </w:pPr>
  </w:style>
  <w:style w:type="paragraph" w:customStyle="1" w:styleId="3A51BD94B6C44CBB95C160B763FAE2FE">
    <w:name w:val="3A51BD94B6C44CBB95C160B763FAE2FE"/>
    <w:rsid w:val="00681EDA"/>
    <w:pPr>
      <w:spacing w:after="160" w:line="259" w:lineRule="auto"/>
    </w:pPr>
  </w:style>
  <w:style w:type="paragraph" w:customStyle="1" w:styleId="B823C6F2807B4EE8B7EBE87EB4719DE2">
    <w:name w:val="B823C6F2807B4EE8B7EBE87EB4719DE2"/>
    <w:rsid w:val="00681EDA"/>
    <w:pPr>
      <w:spacing w:after="160" w:line="259" w:lineRule="auto"/>
    </w:pPr>
  </w:style>
  <w:style w:type="paragraph" w:customStyle="1" w:styleId="19D57FB6FA3A4B2D9BA94B7C2BD3EB3F">
    <w:name w:val="19D57FB6FA3A4B2D9BA94B7C2BD3EB3F"/>
    <w:rsid w:val="00681EDA"/>
    <w:pPr>
      <w:spacing w:after="160" w:line="259" w:lineRule="auto"/>
    </w:pPr>
  </w:style>
  <w:style w:type="paragraph" w:customStyle="1" w:styleId="FE2F27B1CAB947FABE44A66FD51D6825">
    <w:name w:val="FE2F27B1CAB947FABE44A66FD51D6825"/>
    <w:rsid w:val="00681EDA"/>
    <w:pPr>
      <w:spacing w:after="160" w:line="259" w:lineRule="auto"/>
    </w:pPr>
  </w:style>
  <w:style w:type="paragraph" w:customStyle="1" w:styleId="C304E903AFA14A03830FFA7E3FDF7008">
    <w:name w:val="C304E903AFA14A03830FFA7E3FDF7008"/>
    <w:rsid w:val="00681EDA"/>
    <w:pPr>
      <w:spacing w:after="160" w:line="259" w:lineRule="auto"/>
    </w:pPr>
  </w:style>
  <w:style w:type="paragraph" w:customStyle="1" w:styleId="3FC3B1F0F6A34942850C45238568861C">
    <w:name w:val="3FC3B1F0F6A34942850C45238568861C"/>
    <w:rsid w:val="00681EDA"/>
    <w:pPr>
      <w:spacing w:after="160" w:line="259" w:lineRule="auto"/>
    </w:pPr>
  </w:style>
  <w:style w:type="paragraph" w:customStyle="1" w:styleId="1206216DEBB4471A84CE90AFCDA5B127">
    <w:name w:val="1206216DEBB4471A84CE90AFCDA5B127"/>
    <w:rsid w:val="00681EDA"/>
    <w:pPr>
      <w:spacing w:after="160" w:line="259" w:lineRule="auto"/>
    </w:pPr>
  </w:style>
  <w:style w:type="paragraph" w:customStyle="1" w:styleId="4C77F51986E34DAA93CD242AF1B0F8BA">
    <w:name w:val="4C77F51986E34DAA93CD242AF1B0F8BA"/>
    <w:rsid w:val="00681EDA"/>
    <w:pPr>
      <w:spacing w:after="160" w:line="259" w:lineRule="auto"/>
    </w:pPr>
  </w:style>
  <w:style w:type="paragraph" w:customStyle="1" w:styleId="D2DBFAABEB7D4A35AEA1547C3E75B23B">
    <w:name w:val="D2DBFAABEB7D4A35AEA1547C3E75B23B"/>
    <w:rsid w:val="00681EDA"/>
    <w:pPr>
      <w:spacing w:after="160" w:line="259" w:lineRule="auto"/>
    </w:pPr>
  </w:style>
  <w:style w:type="paragraph" w:customStyle="1" w:styleId="EACDF543FDFF46A2800E39C6D3881EE1">
    <w:name w:val="EACDF543FDFF46A2800E39C6D3881EE1"/>
    <w:rsid w:val="00681EDA"/>
    <w:pPr>
      <w:spacing w:after="160" w:line="259" w:lineRule="auto"/>
    </w:pPr>
  </w:style>
  <w:style w:type="paragraph" w:customStyle="1" w:styleId="984DE5A25A064C4F8874104E2B353746">
    <w:name w:val="984DE5A25A064C4F8874104E2B353746"/>
    <w:rsid w:val="00681EDA"/>
    <w:pPr>
      <w:spacing w:after="160" w:line="259" w:lineRule="auto"/>
    </w:pPr>
  </w:style>
  <w:style w:type="paragraph" w:customStyle="1" w:styleId="894667CE6B9F48ABB2B8EB3320CEBE29">
    <w:name w:val="894667CE6B9F48ABB2B8EB3320CEBE29"/>
    <w:rsid w:val="00681EDA"/>
    <w:pPr>
      <w:spacing w:after="160" w:line="259" w:lineRule="auto"/>
    </w:pPr>
  </w:style>
  <w:style w:type="paragraph" w:customStyle="1" w:styleId="B56076F51C6C4DE49AAE31D485AE6213">
    <w:name w:val="B56076F51C6C4DE49AAE31D485AE6213"/>
    <w:rsid w:val="00681EDA"/>
    <w:pPr>
      <w:spacing w:after="160" w:line="259" w:lineRule="auto"/>
    </w:pPr>
  </w:style>
  <w:style w:type="paragraph" w:customStyle="1" w:styleId="A5322240AD2D4CD78C8CCB13BAAF6067">
    <w:name w:val="A5322240AD2D4CD78C8CCB13BAAF6067"/>
    <w:rsid w:val="00681EDA"/>
    <w:pPr>
      <w:spacing w:after="160" w:line="259" w:lineRule="auto"/>
    </w:pPr>
  </w:style>
  <w:style w:type="paragraph" w:customStyle="1" w:styleId="BEB8BE3F35424D30BCD19FDBC02F459A">
    <w:name w:val="BEB8BE3F35424D30BCD19FDBC02F459A"/>
    <w:rsid w:val="008675AC"/>
    <w:pPr>
      <w:spacing w:after="160" w:line="259" w:lineRule="auto"/>
    </w:pPr>
  </w:style>
  <w:style w:type="paragraph" w:customStyle="1" w:styleId="96C32E7EC91345D18C9C098DA4F3EAC1">
    <w:name w:val="96C32E7EC91345D18C9C098DA4F3EAC1"/>
    <w:rsid w:val="008675AC"/>
    <w:pPr>
      <w:spacing w:after="160" w:line="259" w:lineRule="auto"/>
    </w:pPr>
  </w:style>
  <w:style w:type="paragraph" w:customStyle="1" w:styleId="7F5805556411477C84A8C096E1B5EC1D">
    <w:name w:val="7F5805556411477C84A8C096E1B5EC1D"/>
    <w:rsid w:val="008675AC"/>
    <w:pPr>
      <w:spacing w:after="160" w:line="259" w:lineRule="auto"/>
    </w:pPr>
  </w:style>
  <w:style w:type="paragraph" w:customStyle="1" w:styleId="0E83814C1B2F449DAE1D466FE787352B">
    <w:name w:val="0E83814C1B2F449DAE1D466FE787352B"/>
    <w:rsid w:val="008675AC"/>
    <w:pPr>
      <w:spacing w:after="160" w:line="259" w:lineRule="auto"/>
    </w:pPr>
  </w:style>
  <w:style w:type="paragraph" w:customStyle="1" w:styleId="E1C735DEA19A49EDA1085A725739F824">
    <w:name w:val="E1C735DEA19A49EDA1085A725739F824"/>
    <w:rsid w:val="008675AC"/>
    <w:pPr>
      <w:spacing w:after="160" w:line="259" w:lineRule="auto"/>
    </w:pPr>
  </w:style>
  <w:style w:type="paragraph" w:customStyle="1" w:styleId="8F4369EBA67C491C99E00F70F5491EDB">
    <w:name w:val="8F4369EBA67C491C99E00F70F5491EDB"/>
    <w:rsid w:val="008675AC"/>
    <w:pPr>
      <w:spacing w:after="160" w:line="259" w:lineRule="auto"/>
    </w:pPr>
  </w:style>
  <w:style w:type="paragraph" w:customStyle="1" w:styleId="168C1D46564C4D70A08DC9DAD55611D2">
    <w:name w:val="168C1D46564C4D70A08DC9DAD55611D2"/>
    <w:rsid w:val="008675AC"/>
    <w:pPr>
      <w:spacing w:after="160" w:line="259" w:lineRule="auto"/>
    </w:pPr>
  </w:style>
  <w:style w:type="paragraph" w:customStyle="1" w:styleId="4BA97CD6AEC34AD98F668DBEDF39400F">
    <w:name w:val="4BA97CD6AEC34AD98F668DBEDF39400F"/>
    <w:rsid w:val="008675AC"/>
    <w:pPr>
      <w:spacing w:after="160" w:line="259" w:lineRule="auto"/>
    </w:pPr>
  </w:style>
  <w:style w:type="paragraph" w:customStyle="1" w:styleId="A00DAB15DE6141C8B55CC6DC6ECBBA3F">
    <w:name w:val="A00DAB15DE6141C8B55CC6DC6ECBBA3F"/>
    <w:rsid w:val="008675AC"/>
    <w:pPr>
      <w:spacing w:after="160" w:line="259" w:lineRule="auto"/>
    </w:pPr>
  </w:style>
  <w:style w:type="paragraph" w:customStyle="1" w:styleId="0118940FFCCC41BABA7674C636AB29DC">
    <w:name w:val="0118940FFCCC41BABA7674C636AB29DC"/>
    <w:rsid w:val="008675AC"/>
    <w:pPr>
      <w:spacing w:after="160" w:line="259" w:lineRule="auto"/>
    </w:pPr>
  </w:style>
  <w:style w:type="paragraph" w:customStyle="1" w:styleId="D6547B198A7B4B14AE8962D52EFCE8CD">
    <w:name w:val="D6547B198A7B4B14AE8962D52EFCE8CD"/>
    <w:rsid w:val="008675AC"/>
    <w:pPr>
      <w:spacing w:after="160" w:line="259" w:lineRule="auto"/>
    </w:pPr>
  </w:style>
  <w:style w:type="paragraph" w:customStyle="1" w:styleId="D04AC9D2DA504D60B2DBCE4DF89A6F33">
    <w:name w:val="D04AC9D2DA504D60B2DBCE4DF89A6F33"/>
    <w:rsid w:val="00B1347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BC3E6-D6E3-4B0F-8D07-768CB9A86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4DEC48D-82AF-48F7-9C2E-FFE054D512AE}">
  <ds:schemaRefs>
    <ds:schemaRef ds:uri="http://purl.org/dc/terms/"/>
    <ds:schemaRef ds:uri="http://purl.org/dc/elements/1.1/"/>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0EBA2B6-1B86-41A2-A2FF-ECCFAC39F576}">
  <ds:schemaRefs>
    <ds:schemaRef ds:uri="http://schemas.microsoft.com/sharepoint/v3/contenttype/forms"/>
  </ds:schemaRefs>
</ds:datastoreItem>
</file>

<file path=customXml/itemProps4.xml><?xml version="1.0" encoding="utf-8"?>
<ds:datastoreItem xmlns:ds="http://schemas.openxmlformats.org/officeDocument/2006/customXml" ds:itemID="{16927D82-471A-4D53-AE7D-E1DEC7244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6</Pages>
  <Words>740</Words>
  <Characters>4224</Characters>
  <Application>Microsoft Office Word</Application>
  <DocSecurity>0</DocSecurity>
  <Lines>35</Lines>
  <Paragraphs>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Miruška Hrabčáková</cp:lastModifiedBy>
  <cp:revision>27</cp:revision>
  <cp:lastPrinted>2015-03-19T16:14:00Z</cp:lastPrinted>
  <dcterms:created xsi:type="dcterms:W3CDTF">2015-10-09T07:25:00Z</dcterms:created>
  <dcterms:modified xsi:type="dcterms:W3CDTF">2018-12-12T07:20:00Z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