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96F42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E835934" w14:textId="77777777" w:rsidR="00EB1EDA" w:rsidRPr="00FD028A" w:rsidRDefault="00EB1EDA" w:rsidP="00145AAB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3E835936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E835935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3E835939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3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3E835938" w14:textId="77777777" w:rsidR="007736B4" w:rsidRPr="00B50FF9" w:rsidRDefault="00375C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3E83593C" w14:textId="77777777" w:rsidTr="00644344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E83593A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3E83593B" w14:textId="77777777" w:rsidR="00716BD5" w:rsidRPr="00B50FF9" w:rsidRDefault="00644344" w:rsidP="000E6785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 w:rsidR="002453C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479E2">
              <w:rPr>
                <w:rFonts w:ascii="Arial" w:hAnsi="Arial" w:cs="Arial"/>
                <w:sz w:val="19"/>
                <w:szCs w:val="19"/>
              </w:rPr>
              <w:t>(NP)</w:t>
            </w:r>
          </w:p>
        </w:tc>
      </w:tr>
      <w:tr w:rsidR="007736B4" w:rsidRPr="00B50FF9" w14:paraId="3E83593F" w14:textId="77777777" w:rsidTr="00644344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3E83593D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3E83593E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2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40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2453C9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3E835941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5" w14:textId="77777777" w:rsidTr="00644344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3E835943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3E835944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8" w14:textId="77777777" w:rsidTr="00644344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3E835946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3E83594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B" w14:textId="77777777" w:rsidTr="00644344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3E835949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3E83594A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3E835951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E83594C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3E83594D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E83594E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3E83594F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3E835950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3E83595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2" w14:textId="77777777" w:rsidR="006647CF" w:rsidRPr="00644344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64434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3E835953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4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5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5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8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E835959" w14:textId="7122A5F7" w:rsidR="00644344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 w:rsidR="0091273B"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3E83595A" w14:textId="77777777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B" w14:textId="679CE016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C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D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6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F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577A80DF" w14:textId="77777777" w:rsidR="0091273B" w:rsidRPr="00B90D0C" w:rsidRDefault="0091273B" w:rsidP="0091273B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zmeny </w:t>
            </w:r>
          </w:p>
          <w:p w14:paraId="3E835960" w14:textId="7A699825" w:rsidR="00B50FF9" w:rsidRPr="00644344" w:rsidRDefault="00B50FF9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14:paraId="32E02596" w14:textId="77777777" w:rsidR="00B50FF9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3E835961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2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3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273B" w:rsidRPr="00B50FF9" w14:paraId="1EE9040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5AEDD98" w14:textId="1F8ED1BE" w:rsidR="0091273B" w:rsidRPr="00644344" w:rsidRDefault="00DA36F7" w:rsidP="00561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1077E497" w14:textId="3B6F9787" w:rsidR="0091273B" w:rsidRDefault="00561990" w:rsidP="00561990">
            <w:pPr>
              <w:rPr>
                <w:rFonts w:ascii="Verdana" w:hAnsi="Verdana"/>
                <w:sz w:val="16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491C2C8" w14:textId="77777777" w:rsidR="00561990" w:rsidRDefault="00561990" w:rsidP="00561990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2893C8F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792482147"/>
            <w:placeholder>
              <w:docPart w:val="B4000848B3B247D38A9E18B108A3014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45E533A2" w14:textId="46B3E1B5" w:rsidR="0091273B" w:rsidRDefault="00561990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4FAA718" w14:textId="77777777" w:rsidR="0091273B" w:rsidRPr="00B50FF9" w:rsidRDefault="0091273B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6A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5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E835966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7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8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9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0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B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E83596C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D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E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F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6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1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3E835972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3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4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5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7C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7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3E835978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9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A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B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D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E83597E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F" w14:textId="77777777" w:rsidR="00DD5CA5" w:rsidRPr="00644344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0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1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8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3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3E835984" w14:textId="4308E54B" w:rsidR="00DD5CA5" w:rsidRPr="00644344" w:rsidRDefault="00DA5E3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85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6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7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9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F" w14:textId="669FCD51" w:rsidR="00DD5CA5" w:rsidRPr="00644344" w:rsidRDefault="00DD5CA5" w:rsidP="00DA5E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</w:t>
            </w:r>
            <w:r w:rsidR="00DA5E36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988" w:type="dxa"/>
            <w:shd w:val="clear" w:color="auto" w:fill="auto"/>
          </w:tcPr>
          <w:p w14:paraId="3E835990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91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92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93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3E835997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3E835995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3E835996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3E835999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8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3E83599B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3E83599A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3E83599D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C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3E8359A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9E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9F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3F48468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58D86E5" w14:textId="42813B11" w:rsidR="00061230" w:rsidRPr="00B50FF9" w:rsidRDefault="00061230" w:rsidP="000612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lastRenderedPageBreak/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17CE41E" w14:textId="77777777" w:rsidR="00061230" w:rsidRPr="00B50FF9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1" w14:textId="1BEE7F24" w:rsidR="00814754" w:rsidRPr="00B50FF9" w:rsidRDefault="00814754" w:rsidP="00552BA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2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6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4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5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4B4E1C0D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89F96C4" w14:textId="61F180BB" w:rsidR="00061230" w:rsidRDefault="00061230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D679F11" w14:textId="77777777" w:rsidR="00061230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8" w14:textId="77777777" w:rsidTr="002B244B">
        <w:trPr>
          <w:trHeight w:val="1001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CCBFF7E" w14:textId="41768456" w:rsidR="00FF0210" w:rsidRPr="00FF0210" w:rsidRDefault="00FF0210" w:rsidP="00FF02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F0210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  <w:r w:rsidR="0006123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791569D9" w14:textId="77777777" w:rsidR="00FF0210" w:rsidRPr="00FF0210" w:rsidRDefault="00FF0210" w:rsidP="00FF02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8359A7" w14:textId="57755C27" w:rsidR="00814754" w:rsidRPr="00B50FF9" w:rsidRDefault="00FF0210" w:rsidP="00061230">
            <w:pPr>
              <w:rPr>
                <w:rFonts w:ascii="Arial" w:hAnsi="Arial" w:cs="Arial"/>
                <w:sz w:val="19"/>
                <w:szCs w:val="19"/>
              </w:rPr>
            </w:pPr>
            <w:r w:rsidRPr="00FF0210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061230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061230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</w:p>
        </w:tc>
      </w:tr>
      <w:tr w:rsidR="00FD028A" w:rsidRPr="00B50FF9" w14:paraId="3E8359A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9" w14:textId="6F7C951F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A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C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D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B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AF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3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B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6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4" w14:textId="236BF7AA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FF0210" w:rsidRPr="00FF0210">
              <w:rPr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5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7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8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C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BA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7B3344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7A3832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6EC1D78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48DE334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698C358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2EDB6E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56191C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2362EB0" w14:textId="18DC7B11" w:rsidR="001D2FF7" w:rsidRPr="00B50FF9" w:rsidRDefault="001D2FF7" w:rsidP="00195E9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06623C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3A9D9E5" w14:textId="7A431A78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058990C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4715C11" w14:textId="2FB5C938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BE5AF7A" w14:textId="0D36F713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4E6A8B2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678133A" w14:textId="39E7ACD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86835F" w14:textId="2CF013C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BF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3E8359B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E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0" w14:textId="2F6E3532" w:rsidR="001D2FF7" w:rsidRPr="00B50FF9" w:rsidRDefault="00F04172" w:rsidP="009D77D1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1D2FF7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3E8359C1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5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3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4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8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6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7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8359D4" w14:textId="77777777" w:rsidR="00FD028A" w:rsidRDefault="00FD028A" w:rsidP="00A66794"/>
    <w:p w14:paraId="2766A305" w14:textId="328C3D05" w:rsidR="003B4570" w:rsidRDefault="003B4570" w:rsidP="00A66794"/>
    <w:p w14:paraId="67B5550A" w14:textId="77777777" w:rsidR="003B4570" w:rsidRDefault="003B4570" w:rsidP="00A66794"/>
    <w:p w14:paraId="520C7739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34695CE" w14:textId="77777777" w:rsidR="003B4570" w:rsidRPr="00FD028A" w:rsidRDefault="003B4570" w:rsidP="003B457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B4570" w14:paraId="11C46803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5EDE059" w14:textId="77777777" w:rsidR="003B4570" w:rsidRPr="00B2461A" w:rsidRDefault="003B4570" w:rsidP="009D3E7B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B4570" w:rsidRPr="00B50FF9" w14:paraId="3C227FC7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6D6FEFA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7100860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B4570" w:rsidRPr="00B50FF9" w14:paraId="609289C0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128CC8D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3E01A7E3" w14:textId="74F5D522" w:rsidR="003B4570" w:rsidRPr="00B50FF9" w:rsidRDefault="003B4570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3B4570" w:rsidRPr="00B50FF9" w14:paraId="1B62BB6B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70BB863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65196C75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D00A1FF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5BCB57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238A558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68473AEB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6C5367B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56BE942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22CC6E83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0FAC2889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5A9BB71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2A4C45C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17B85A0E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166382FC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419EC8AB" w14:textId="77777777" w:rsidTr="007F072D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60DA37D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5445B061" w14:textId="3ED62433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08C4C07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08B14759" w14:textId="5C6D2D6E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714D6814" w14:textId="4ED268AC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082E21" w:rsidRPr="00B50FF9" w14:paraId="506BC4F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851646" w14:textId="77777777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23B44037" w14:textId="4A978FE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104E14" w14:textId="2877FCC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-2126922832"/>
            <w:placeholder>
              <w:docPart w:val="BF3A31C9D84648DFB7430E5D4EEB59E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1573B456" w14:textId="0B29C431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D9035C5" w14:textId="51CBE09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163AD09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170486B" w14:textId="634B52C3" w:rsidR="00082E21" w:rsidRPr="00DC5DC8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B01E44" w14:textId="77777777" w:rsidR="00082E21" w:rsidRPr="00644344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5B97010B" w14:textId="4A85E2E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30C36FF" w14:textId="08C828B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1687943176"/>
            <w:placeholder>
              <w:docPart w:val="98FD6305ADCB439E974FB89D2D1ED1E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883E5E3" w14:textId="0BECE677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A6C0B0" w14:textId="74EA805C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C58279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602018" w14:textId="4AFC3016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82DDCD" w14:textId="77777777" w:rsidR="00082E21" w:rsidRPr="00B90D0C" w:rsidRDefault="00082E21" w:rsidP="00082E21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</w:t>
            </w: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lastRenderedPageBreak/>
              <w:t xml:space="preserve">zmeny </w:t>
            </w:r>
          </w:p>
          <w:p w14:paraId="758844F6" w14:textId="777777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E7DDF" w14:textId="77777777" w:rsidR="00082E21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lastRenderedPageBreak/>
              <w:t>Príspevok navrhovaného projektu k cieľom a výsledkom OP a PO 2</w:t>
            </w:r>
          </w:p>
          <w:p w14:paraId="07CA9638" w14:textId="323CC501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394946656"/>
            <w:placeholder>
              <w:docPart w:val="9E08C07FC6D14729A9F15A2851A7B8B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267633" w14:textId="01D71FA8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F197C6" w14:textId="415DEA8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8DEFC1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CF3F9EA" w14:textId="7133781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46C774FA" w14:textId="6469DD4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7F3E29" w14:textId="77777777" w:rsidR="00082E21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CDF7508" w14:textId="38B4DC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-625237997"/>
            <w:placeholder>
              <w:docPart w:val="3FC6C9F30C17465DA5D2D5459CA812E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2DF2CF2" w14:textId="05A7D56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399A86B" w14:textId="500F2CB8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627989C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D79FBC9" w14:textId="1F5230E3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BBD2A68" w14:textId="0BADD1C9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310B032" w14:textId="4501A16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915286843"/>
            <w:placeholder>
              <w:docPart w:val="B60DD326D71448418D45385B16899C6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2A258C61" w14:textId="646827A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24454E5" w14:textId="4A50F84B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5574FAE9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7F7DA" w14:textId="738C2A12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25DC4E7F" w14:textId="18549C1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FBC31FC" w14:textId="2F60E9BF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32835433"/>
            <w:placeholder>
              <w:docPart w:val="D8CF2F32B1FB43AAB1502EE7FF23129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320BE9BB" w14:textId="6D889A9E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1D64DD7" w14:textId="0A6F869F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BC0E111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CA9344" w14:textId="0D0281D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D804A48" w14:textId="0659E4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AE76F0" w14:textId="27C42F5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298140864"/>
            <w:placeholder>
              <w:docPart w:val="D2E731AC1D044BFE9416279D75D5570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7E5143E" w14:textId="0BD4BA3B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15934D" w14:textId="68A7EB80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BCEF6A7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8718D3" w14:textId="7E20535D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76D033B6" w14:textId="7F63053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C5CBDE3" w14:textId="796B6AD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755739550"/>
            <w:placeholder>
              <w:docPart w:val="D8776975AC334C8597E35018FF3D96C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C267705" w14:textId="32115C63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CED6F2C" w14:textId="12C3D71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0060ED2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DD92E53" w14:textId="2A617911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5FD2EED5" w14:textId="674EC47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A214290" w14:textId="204E669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56375448"/>
            <w:placeholder>
              <w:docPart w:val="0A4D210B22944C5CABA6A518263F45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44AD54" w14:textId="6CD7505C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9035858" w14:textId="3BDD0DA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22C61C3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175D791" w14:textId="585EED6C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4D29311" w14:textId="1ED4E07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5D60C705" w14:textId="146D9F8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394313170"/>
            <w:placeholder>
              <w:docPart w:val="9F086850F30C458DB785A4645338AA0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2211EF4" w14:textId="3A60C04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4BFEE78" w14:textId="30DAE3B9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7D8F9450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F4C74" w14:textId="6E23418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34BC945" w14:textId="4988292A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752127" w14:textId="24A7109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488120073"/>
            <w:placeholder>
              <w:docPart w:val="DA98C2CDD34540DAAE2192F875C09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7B737344" w14:textId="43EA0BD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859AC8" w14:textId="654A4AC5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AACAB82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839C0F8" w14:textId="41A80165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82E21" w:rsidRPr="00B50FF9" w14:paraId="50C7FE2B" w14:textId="77777777" w:rsidTr="00A7571F">
        <w:trPr>
          <w:trHeight w:val="1575"/>
          <w:jc w:val="center"/>
        </w:trPr>
        <w:tc>
          <w:tcPr>
            <w:tcW w:w="9747" w:type="dxa"/>
            <w:gridSpan w:val="6"/>
          </w:tcPr>
          <w:p w14:paraId="13206F85" w14:textId="292165A6" w:rsidR="00FB699B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Sú naplnené všetky podmienky hodnotenej oblasti Príspevok navrhovaného projektu k cieľom a výsledkom OP a PO? </w:t>
            </w:r>
            <w:r w:rsidR="00B16EF8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3D3C63A8" w14:textId="1E8979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699B" w:rsidRPr="00B50FF9" w14:paraId="206A4B74" w14:textId="77777777" w:rsidTr="00A7571F">
        <w:trPr>
          <w:trHeight w:val="1412"/>
          <w:jc w:val="center"/>
        </w:trPr>
        <w:tc>
          <w:tcPr>
            <w:tcW w:w="9747" w:type="dxa"/>
            <w:gridSpan w:val="6"/>
          </w:tcPr>
          <w:p w14:paraId="168C5374" w14:textId="7CFCBB05" w:rsidR="00FB699B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r w:rsidRPr="009934B5"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r w:rsidR="00B16EF8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Pr="009934B5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</w:tc>
      </w:tr>
      <w:tr w:rsidR="00FB699B" w:rsidRPr="00B50FF9" w14:paraId="0B88460D" w14:textId="77777777" w:rsidTr="00A7571F">
        <w:trPr>
          <w:trHeight w:val="1546"/>
          <w:jc w:val="center"/>
        </w:trPr>
        <w:tc>
          <w:tcPr>
            <w:tcW w:w="9747" w:type="dxa"/>
            <w:gridSpan w:val="6"/>
          </w:tcPr>
          <w:p w14:paraId="35AD66D2" w14:textId="3932213B" w:rsidR="00FB699B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Administratívna a prevádzková kapacita žiadateľa? </w:t>
            </w:r>
            <w:r w:rsidR="00B16EF8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3. Administratívna a prevádzková kapacita žiadateľa</w:t>
            </w:r>
            <w:r w:rsidR="002D3577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13CBC66F" w14:textId="77777777" w:rsidR="00FB699B" w:rsidRPr="009934B5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699B" w:rsidRPr="00B50FF9" w14:paraId="4911E445" w14:textId="77777777" w:rsidTr="00FB699B">
        <w:trPr>
          <w:trHeight w:val="1546"/>
          <w:jc w:val="center"/>
        </w:trPr>
        <w:tc>
          <w:tcPr>
            <w:tcW w:w="9747" w:type="dxa"/>
            <w:gridSpan w:val="6"/>
          </w:tcPr>
          <w:p w14:paraId="67F98B89" w14:textId="1E059EFF" w:rsidR="002D3577" w:rsidRDefault="002D3577" w:rsidP="002D357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r w:rsidR="00B16EF8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p w14:paraId="22A257E0" w14:textId="77777777" w:rsidR="00FB699B" w:rsidRPr="009934B5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869A9C4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236EA52B" w14:textId="109F722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66C32B86" w14:textId="402CC57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12CE03A5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8A2A83C" w14:textId="6D10FFA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31CCC14" w14:textId="744A9A5E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4C5E476" w14:textId="77777777" w:rsidTr="009D3E7B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46E8565" w14:textId="10B113A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F002CDD" w14:textId="094E020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6DA7C54" w14:textId="77777777" w:rsidR="003B4570" w:rsidRPr="00FD028A" w:rsidRDefault="003B4570" w:rsidP="003B4570"/>
    <w:p w14:paraId="15535508" w14:textId="77777777" w:rsidR="003B4570" w:rsidRPr="00FD028A" w:rsidRDefault="003B4570" w:rsidP="00A66794"/>
    <w:sectPr w:rsidR="003B4570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E2FF3" w14:textId="77777777" w:rsidR="00BE072D" w:rsidRDefault="00BE072D" w:rsidP="009B44B8">
      <w:pPr>
        <w:spacing w:after="0" w:line="240" w:lineRule="auto"/>
      </w:pPr>
      <w:r>
        <w:separator/>
      </w:r>
    </w:p>
  </w:endnote>
  <w:endnote w:type="continuationSeparator" w:id="0">
    <w:p w14:paraId="59E8AF64" w14:textId="77777777" w:rsidR="00BE072D" w:rsidRDefault="00BE072D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CF720" w14:textId="77777777" w:rsidR="00F97CC4" w:rsidRDefault="00F97C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C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8359E2" wp14:editId="3E8359E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3F9E23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E8359DD" w14:textId="127498D6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66847">
          <w:rPr>
            <w:noProof/>
          </w:rPr>
          <w:t>6</w:t>
        </w:r>
        <w:r>
          <w:fldChar w:fldCharType="end"/>
        </w:r>
      </w:sdtContent>
    </w:sdt>
  </w:p>
  <w:p w14:paraId="3E8359DE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AB5CC" w14:textId="19367398" w:rsidR="00145AAB" w:rsidRPr="00B90D0C" w:rsidRDefault="00B90D0C" w:rsidP="00B90D0C">
    <w:pPr>
      <w:pStyle w:val="Pta"/>
      <w:jc w:val="center"/>
    </w:pPr>
    <w:r>
      <w:rPr>
        <w:i/>
        <w:sz w:val="20"/>
        <w:szCs w:val="20"/>
      </w:rPr>
      <w:t xml:space="preserve">Platnosť: </w:t>
    </w:r>
    <w:r w:rsidR="00F97CC4">
      <w:rPr>
        <w:i/>
        <w:sz w:val="20"/>
        <w:szCs w:val="20"/>
      </w:rPr>
      <w:t>29</w:t>
    </w:r>
    <w:r>
      <w:rPr>
        <w:i/>
        <w:sz w:val="20"/>
        <w:szCs w:val="20"/>
      </w:rPr>
      <w:t>.</w:t>
    </w:r>
    <w:r w:rsidR="00FB699B">
      <w:rPr>
        <w:i/>
        <w:sz w:val="20"/>
        <w:szCs w:val="20"/>
      </w:rPr>
      <w:t>0</w:t>
    </w:r>
    <w:r w:rsidR="00F97CC4">
      <w:rPr>
        <w:i/>
        <w:sz w:val="20"/>
        <w:szCs w:val="20"/>
      </w:rPr>
      <w:t>9</w:t>
    </w:r>
    <w:r>
      <w:rPr>
        <w:i/>
        <w:sz w:val="20"/>
        <w:szCs w:val="20"/>
      </w:rPr>
      <w:t>.</w:t>
    </w:r>
    <w:r w:rsidR="003B4570">
      <w:rPr>
        <w:i/>
        <w:sz w:val="20"/>
        <w:szCs w:val="20"/>
      </w:rPr>
      <w:t>20</w:t>
    </w:r>
    <w:r w:rsidR="00FB699B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r w:rsidR="00F97CC4">
      <w:rPr>
        <w:i/>
        <w:sz w:val="20"/>
        <w:szCs w:val="20"/>
      </w:rPr>
      <w:t>29</w:t>
    </w:r>
    <w:r w:rsidR="00FF0210">
      <w:rPr>
        <w:i/>
        <w:sz w:val="20"/>
        <w:szCs w:val="20"/>
      </w:rPr>
      <w:t>.</w:t>
    </w:r>
    <w:r w:rsidR="00FB699B">
      <w:rPr>
        <w:i/>
        <w:sz w:val="20"/>
        <w:szCs w:val="20"/>
      </w:rPr>
      <w:t>0</w:t>
    </w:r>
    <w:r w:rsidR="00F97CC4">
      <w:rPr>
        <w:i/>
        <w:sz w:val="20"/>
        <w:szCs w:val="20"/>
      </w:rPr>
      <w:t>9</w:t>
    </w:r>
    <w:r w:rsidR="00FF0210">
      <w:rPr>
        <w:i/>
        <w:sz w:val="20"/>
        <w:szCs w:val="20"/>
      </w:rPr>
      <w:t>.</w:t>
    </w:r>
    <w:r w:rsidR="003B4570">
      <w:rPr>
        <w:i/>
        <w:sz w:val="20"/>
        <w:szCs w:val="20"/>
      </w:rPr>
      <w:t>20</w:t>
    </w:r>
    <w:r w:rsidR="00FB699B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AC4A8" w14:textId="77777777" w:rsidR="00BE072D" w:rsidRDefault="00BE072D" w:rsidP="009B44B8">
      <w:pPr>
        <w:spacing w:after="0" w:line="240" w:lineRule="auto"/>
      </w:pPr>
      <w:r>
        <w:separator/>
      </w:r>
    </w:p>
  </w:footnote>
  <w:footnote w:type="continuationSeparator" w:id="0">
    <w:p w14:paraId="2F302DA2" w14:textId="77777777" w:rsidR="00BE072D" w:rsidRDefault="00BE072D" w:rsidP="009B44B8">
      <w:pPr>
        <w:spacing w:after="0" w:line="240" w:lineRule="auto"/>
      </w:pPr>
      <w:r>
        <w:continuationSeparator/>
      </w:r>
    </w:p>
  </w:footnote>
  <w:footnote w:id="1">
    <w:p w14:paraId="3E8359E8" w14:textId="78E7E08E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C85F0B">
        <w:t xml:space="preserve"> </w:t>
      </w:r>
      <w:r w:rsidR="00C85F0B" w:rsidRPr="009163B9">
        <w:t>Vo vzore  sú používané skratky a pojmy zavedené v Systéme riadenia európskych štrukturálnych a investičných fondov.</w:t>
      </w:r>
      <w:r w:rsidR="00C85F0B">
        <w:t xml:space="preserve"> </w:t>
      </w:r>
    </w:p>
  </w:footnote>
  <w:footnote w:id="2">
    <w:p w14:paraId="3E8359E9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3E8359EA" w14:textId="06A30DA3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</w:t>
      </w:r>
      <w:r w:rsidR="00C85F0B">
        <w:t xml:space="preserve"> </w:t>
      </w:r>
      <w:r w:rsidR="00E55862" w:rsidRPr="0005646C">
        <w:t xml:space="preserve">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>. nesplnen</w:t>
      </w:r>
      <w:r w:rsidR="00BB6D58">
        <w:t>ie kritérií na výber projektov.</w:t>
      </w:r>
    </w:p>
  </w:footnote>
  <w:footnote w:id="4">
    <w:p w14:paraId="3E8359EB" w14:textId="7381AD31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C85F0B">
        <w:t xml:space="preserve"> </w:t>
      </w:r>
      <w:r w:rsidR="00C85F0B" w:rsidRPr="00A20BD7">
        <w:t>(pri vylučovacích a bodovaných hodnotiacich kritériách)</w:t>
      </w:r>
      <w:r w:rsidRPr="0005646C">
        <w:t xml:space="preserve"> </w:t>
      </w:r>
      <w:r w:rsidR="00C85F0B" w:rsidRPr="0005646C">
        <w:t xml:space="preserve">a prideleného počtu bodov </w:t>
      </w:r>
      <w:r w:rsidR="00C85F0B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3E8359EC" w14:textId="32FC94F4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BB6D58">
        <w:t>,</w:t>
      </w:r>
      <w:r w:rsidRPr="00A66794">
        <w:t xml:space="preserve"> v dôsledku ktorej je vyhodnotenie predmetný</w:t>
      </w:r>
      <w:r w:rsidR="00A66794">
        <w:t>ch</w:t>
      </w:r>
      <w:r w:rsidRPr="00A66794">
        <w:t xml:space="preserve"> kritérií zabezpečené tretím </w:t>
      </w:r>
      <w:r w:rsidR="008279E2">
        <w:t>, resp. ďalším</w:t>
      </w:r>
      <w:r w:rsidR="008279E2" w:rsidRPr="00A66794">
        <w:t xml:space="preserve"> </w:t>
      </w:r>
      <w:r w:rsidRPr="00A66794">
        <w:t>odborným hodnotiteľom</w:t>
      </w:r>
      <w:r w:rsidR="008279E2">
        <w:t xml:space="preserve"> (ďalej len „tretí hodnotiteľ“)</w:t>
      </w:r>
      <w:r w:rsidR="009E7FE9">
        <w:t>.</w:t>
      </w:r>
    </w:p>
  </w:footnote>
  <w:footnote w:id="6">
    <w:p w14:paraId="3E8359ED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3EC993E4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3E8359EF" w14:textId="251DCB7E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552BA8">
        <w:t xml:space="preserve"> V prípade relevantnosti je posúdená tiež oprávnenosť výdavkov, zrealizovaných pred predložením ŽoNFP (oprávnenosť sa posudzuje na základe popisu oprávnených výdavkov v ŽoNFP). </w:t>
      </w:r>
    </w:p>
  </w:footnote>
  <w:footnote w:id="9">
    <w:p w14:paraId="08E482B1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1B412EBE" w14:textId="77777777" w:rsidR="00061230" w:rsidRDefault="00061230" w:rsidP="0006123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1971BB9A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12C18CEA" w14:textId="77777777" w:rsidR="00FF0210" w:rsidRPr="00D52730" w:rsidRDefault="00FF0210" w:rsidP="00FF0210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264796AB" w14:textId="0F5059E6" w:rsidR="00FF0210" w:rsidRDefault="00FF0210" w:rsidP="005D725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="00A554C3" w:rsidRPr="00A554C3">
        <w:t xml:space="preserve"> </w:t>
      </w:r>
    </w:p>
  </w:footnote>
  <w:footnote w:id="14">
    <w:p w14:paraId="574A438F" w14:textId="2B0EE70A" w:rsidR="001D2FF7" w:rsidRDefault="001D2FF7" w:rsidP="00B90D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</w:t>
      </w:r>
      <w:proofErr w:type="spellStart"/>
      <w:r>
        <w:t>t.j</w:t>
      </w:r>
      <w:proofErr w:type="spellEnd"/>
      <w:r>
        <w:t>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590D966F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482BFF3C" w14:textId="77777777" w:rsidR="00F04172" w:rsidRDefault="00F04172" w:rsidP="00F04172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5AEB7923" w14:textId="77777777" w:rsidR="00F04172" w:rsidRDefault="00F04172" w:rsidP="00F04172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38377DE9" w14:textId="07712FA6" w:rsidR="00082E21" w:rsidRPr="0005646C" w:rsidRDefault="00082E21" w:rsidP="00140B8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56E066D9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6374B2B2" w14:textId="77777777" w:rsidR="00082E21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EF8396C" w14:textId="77777777" w:rsidR="00082E21" w:rsidRPr="0005646C" w:rsidRDefault="00082E21" w:rsidP="00082E21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1">
    <w:p w14:paraId="79067BBA" w14:textId="77777777" w:rsidR="00082E21" w:rsidRPr="0005646C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35D9A8B4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3">
    <w:p w14:paraId="7A29D755" w14:textId="77777777" w:rsidR="00082E21" w:rsidRDefault="00082E21" w:rsidP="003B457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15BEB" w14:textId="77777777" w:rsidR="00F97CC4" w:rsidRDefault="00F97CC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9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359E0" wp14:editId="3E8359E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F50BD36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3E8359DA" w14:textId="6E75E05C" w:rsidR="007E7961" w:rsidRDefault="007E7961" w:rsidP="00A66794">
    <w:pPr>
      <w:pStyle w:val="Hlavika"/>
      <w:jc w:val="right"/>
    </w:pPr>
  </w:p>
  <w:p w14:paraId="3E8359DB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D70D5" w14:textId="77777777" w:rsidR="00145AAB" w:rsidRDefault="00145AAB" w:rsidP="00145AAB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75949F4B" wp14:editId="61AFE998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359DF" w14:textId="03331A2F" w:rsidR="007E7961" w:rsidRPr="00145AAB" w:rsidRDefault="00145AAB" w:rsidP="00145AAB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421ED"/>
    <w:rsid w:val="0004578B"/>
    <w:rsid w:val="00055EFA"/>
    <w:rsid w:val="0005646C"/>
    <w:rsid w:val="00061230"/>
    <w:rsid w:val="000614E5"/>
    <w:rsid w:val="00062525"/>
    <w:rsid w:val="0006623C"/>
    <w:rsid w:val="00070B84"/>
    <w:rsid w:val="00071B7E"/>
    <w:rsid w:val="00082E21"/>
    <w:rsid w:val="000868B3"/>
    <w:rsid w:val="000D39BE"/>
    <w:rsid w:val="000E371D"/>
    <w:rsid w:val="000E6785"/>
    <w:rsid w:val="00105536"/>
    <w:rsid w:val="0010760D"/>
    <w:rsid w:val="00132DF1"/>
    <w:rsid w:val="00140B81"/>
    <w:rsid w:val="00145AAB"/>
    <w:rsid w:val="001479E2"/>
    <w:rsid w:val="00154F86"/>
    <w:rsid w:val="00187DAA"/>
    <w:rsid w:val="00195E91"/>
    <w:rsid w:val="001A25D6"/>
    <w:rsid w:val="001D2FF7"/>
    <w:rsid w:val="00201341"/>
    <w:rsid w:val="0022265F"/>
    <w:rsid w:val="002453C9"/>
    <w:rsid w:val="0024799D"/>
    <w:rsid w:val="00285341"/>
    <w:rsid w:val="002B244B"/>
    <w:rsid w:val="002B480E"/>
    <w:rsid w:val="002B60FE"/>
    <w:rsid w:val="002C2724"/>
    <w:rsid w:val="002D3577"/>
    <w:rsid w:val="002E3020"/>
    <w:rsid w:val="003377A7"/>
    <w:rsid w:val="003413E7"/>
    <w:rsid w:val="00366847"/>
    <w:rsid w:val="00375C44"/>
    <w:rsid w:val="0039576A"/>
    <w:rsid w:val="003A5C6F"/>
    <w:rsid w:val="003B18B0"/>
    <w:rsid w:val="003B4570"/>
    <w:rsid w:val="003C141E"/>
    <w:rsid w:val="004072C4"/>
    <w:rsid w:val="00440BE5"/>
    <w:rsid w:val="00482209"/>
    <w:rsid w:val="004841E3"/>
    <w:rsid w:val="004D176E"/>
    <w:rsid w:val="00517659"/>
    <w:rsid w:val="00552BA8"/>
    <w:rsid w:val="00561990"/>
    <w:rsid w:val="00566ADB"/>
    <w:rsid w:val="00576E70"/>
    <w:rsid w:val="00597067"/>
    <w:rsid w:val="005B1E08"/>
    <w:rsid w:val="005C7F16"/>
    <w:rsid w:val="005D16C2"/>
    <w:rsid w:val="005D725B"/>
    <w:rsid w:val="00615CFC"/>
    <w:rsid w:val="00623929"/>
    <w:rsid w:val="006267ED"/>
    <w:rsid w:val="006300A5"/>
    <w:rsid w:val="0063252F"/>
    <w:rsid w:val="00640198"/>
    <w:rsid w:val="006426D5"/>
    <w:rsid w:val="00644344"/>
    <w:rsid w:val="00645C7C"/>
    <w:rsid w:val="006636D2"/>
    <w:rsid w:val="00663AAC"/>
    <w:rsid w:val="006647CF"/>
    <w:rsid w:val="006818FA"/>
    <w:rsid w:val="006837C5"/>
    <w:rsid w:val="00695365"/>
    <w:rsid w:val="006956AC"/>
    <w:rsid w:val="006956C0"/>
    <w:rsid w:val="006A0FA0"/>
    <w:rsid w:val="006C2E72"/>
    <w:rsid w:val="00700482"/>
    <w:rsid w:val="00712F7D"/>
    <w:rsid w:val="00716BD5"/>
    <w:rsid w:val="00734B73"/>
    <w:rsid w:val="00762D03"/>
    <w:rsid w:val="007736B4"/>
    <w:rsid w:val="007A48AB"/>
    <w:rsid w:val="007D0D8D"/>
    <w:rsid w:val="007E7961"/>
    <w:rsid w:val="00814754"/>
    <w:rsid w:val="008279E2"/>
    <w:rsid w:val="0083042E"/>
    <w:rsid w:val="0084329B"/>
    <w:rsid w:val="00860CE0"/>
    <w:rsid w:val="00887FC6"/>
    <w:rsid w:val="008A7DBF"/>
    <w:rsid w:val="0090350C"/>
    <w:rsid w:val="0091273B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3F80"/>
    <w:rsid w:val="009D77D1"/>
    <w:rsid w:val="009E7FE9"/>
    <w:rsid w:val="009F3D26"/>
    <w:rsid w:val="00A17D46"/>
    <w:rsid w:val="00A20F6F"/>
    <w:rsid w:val="00A5512E"/>
    <w:rsid w:val="00A554C3"/>
    <w:rsid w:val="00A601A7"/>
    <w:rsid w:val="00A634E1"/>
    <w:rsid w:val="00A64E0E"/>
    <w:rsid w:val="00A66794"/>
    <w:rsid w:val="00A72107"/>
    <w:rsid w:val="00A7571F"/>
    <w:rsid w:val="00A80A00"/>
    <w:rsid w:val="00A83B90"/>
    <w:rsid w:val="00A853A5"/>
    <w:rsid w:val="00A9035D"/>
    <w:rsid w:val="00A91071"/>
    <w:rsid w:val="00A93A95"/>
    <w:rsid w:val="00AC1443"/>
    <w:rsid w:val="00AC1EFD"/>
    <w:rsid w:val="00AD14B0"/>
    <w:rsid w:val="00B16EF8"/>
    <w:rsid w:val="00B2461A"/>
    <w:rsid w:val="00B43EB7"/>
    <w:rsid w:val="00B50FF9"/>
    <w:rsid w:val="00B616EC"/>
    <w:rsid w:val="00B6172E"/>
    <w:rsid w:val="00B66F4A"/>
    <w:rsid w:val="00B81739"/>
    <w:rsid w:val="00B81782"/>
    <w:rsid w:val="00B90D0C"/>
    <w:rsid w:val="00BB36E6"/>
    <w:rsid w:val="00BB4138"/>
    <w:rsid w:val="00BB6D58"/>
    <w:rsid w:val="00BE072D"/>
    <w:rsid w:val="00C30303"/>
    <w:rsid w:val="00C571C4"/>
    <w:rsid w:val="00C64239"/>
    <w:rsid w:val="00C85F0B"/>
    <w:rsid w:val="00C86856"/>
    <w:rsid w:val="00C94A5B"/>
    <w:rsid w:val="00CA0B71"/>
    <w:rsid w:val="00CA39A3"/>
    <w:rsid w:val="00CC0B6F"/>
    <w:rsid w:val="00CC7D70"/>
    <w:rsid w:val="00CE33B2"/>
    <w:rsid w:val="00D0779C"/>
    <w:rsid w:val="00D14CF2"/>
    <w:rsid w:val="00D579BA"/>
    <w:rsid w:val="00DA36F7"/>
    <w:rsid w:val="00DA5E36"/>
    <w:rsid w:val="00DB0734"/>
    <w:rsid w:val="00DB1FDA"/>
    <w:rsid w:val="00DB3D85"/>
    <w:rsid w:val="00DC3A27"/>
    <w:rsid w:val="00DD5CA5"/>
    <w:rsid w:val="00E32EBC"/>
    <w:rsid w:val="00E55862"/>
    <w:rsid w:val="00EB1EDA"/>
    <w:rsid w:val="00ED45FB"/>
    <w:rsid w:val="00F0092F"/>
    <w:rsid w:val="00F04172"/>
    <w:rsid w:val="00F12F08"/>
    <w:rsid w:val="00F13324"/>
    <w:rsid w:val="00F14034"/>
    <w:rsid w:val="00F147E9"/>
    <w:rsid w:val="00F72158"/>
    <w:rsid w:val="00F84B30"/>
    <w:rsid w:val="00F97CC4"/>
    <w:rsid w:val="00FA32D1"/>
    <w:rsid w:val="00FA5280"/>
    <w:rsid w:val="00FB699B"/>
    <w:rsid w:val="00FD028A"/>
    <w:rsid w:val="00FF0210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35933"/>
  <w15:docId w15:val="{8A79F7F1-30E7-4187-B0FE-A13F8C29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644344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:rsidR="003D5873" w:rsidRDefault="000A0AAB" w:rsidP="000A0AAB">
          <w:pPr>
            <w:pStyle w:val="B7E8464F20AB414C992024FA2844DC5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000848B3B247D38A9E18B108A30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EEA30-2174-4278-9B29-56783148F81A}"/>
      </w:docPartPr>
      <w:docPartBody>
        <w:p w:rsidR="00C40C05" w:rsidRDefault="006B6067" w:rsidP="006B6067">
          <w:pPr>
            <w:pStyle w:val="B4000848B3B247D38A9E18B108A3014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3A31C9D84648DFB7430E5D4EEB5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640F2-5F11-40B6-B3F8-781BBDC89D3C}"/>
      </w:docPartPr>
      <w:docPartBody>
        <w:p w:rsidR="009B3325" w:rsidRDefault="00DC2D15" w:rsidP="00DC2D15">
          <w:pPr>
            <w:pStyle w:val="BF3A31C9D84648DFB7430E5D4EEB59E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8FD6305ADCB439E974FB89D2D1ED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F307DA-E87F-4772-8654-1696E061BC31}"/>
      </w:docPartPr>
      <w:docPartBody>
        <w:p w:rsidR="009B3325" w:rsidRDefault="00DC2D15" w:rsidP="00DC2D15">
          <w:pPr>
            <w:pStyle w:val="98FD6305ADCB439E974FB89D2D1ED1E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08C07FC6D14729A9F15A2851A7B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C8D778-452B-4062-B099-E14A5020050D}"/>
      </w:docPartPr>
      <w:docPartBody>
        <w:p w:rsidR="009B3325" w:rsidRDefault="00DC2D15" w:rsidP="00DC2D15">
          <w:pPr>
            <w:pStyle w:val="9E08C07FC6D14729A9F15A2851A7B8B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C6C9F30C17465DA5D2D5459CA81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89A21-44AD-4012-835D-37E5C15FD873}"/>
      </w:docPartPr>
      <w:docPartBody>
        <w:p w:rsidR="009B3325" w:rsidRDefault="00DC2D15" w:rsidP="00DC2D15">
          <w:pPr>
            <w:pStyle w:val="3FC6C9F30C17465DA5D2D5459CA812E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60DD326D71448418D45385B16899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903A06-A745-45B3-B71F-9FC67EB1E2BA}"/>
      </w:docPartPr>
      <w:docPartBody>
        <w:p w:rsidR="009B3325" w:rsidRDefault="00DC2D15" w:rsidP="00DC2D15">
          <w:pPr>
            <w:pStyle w:val="B60DD326D71448418D45385B16899C6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CF2F32B1FB43AAB1502EE7FF2312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B26B6-A1BA-4841-8A79-98E9BFACFC47}"/>
      </w:docPartPr>
      <w:docPartBody>
        <w:p w:rsidR="009B3325" w:rsidRDefault="00DC2D15" w:rsidP="00DC2D15">
          <w:pPr>
            <w:pStyle w:val="D8CF2F32B1FB43AAB1502EE7FF2312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E731AC1D044BFE9416279D75D557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833022-8442-4C7A-AD0C-62499B5BE020}"/>
      </w:docPartPr>
      <w:docPartBody>
        <w:p w:rsidR="009B3325" w:rsidRDefault="00DC2D15" w:rsidP="00DC2D15">
          <w:pPr>
            <w:pStyle w:val="D2E731AC1D044BFE9416279D75D5570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776975AC334C8597E35018FF3D9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E10C8B-CCA3-4EFA-8742-E161A9958A1D}"/>
      </w:docPartPr>
      <w:docPartBody>
        <w:p w:rsidR="009B3325" w:rsidRDefault="00DC2D15" w:rsidP="00DC2D15">
          <w:pPr>
            <w:pStyle w:val="D8776975AC334C8597E35018FF3D96C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A4D210B22944C5CABA6A518263F4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946DB0-FB51-4C0F-937B-48E16BEB5EA2}"/>
      </w:docPartPr>
      <w:docPartBody>
        <w:p w:rsidR="009B3325" w:rsidRDefault="00DC2D15" w:rsidP="00DC2D15">
          <w:pPr>
            <w:pStyle w:val="0A4D210B22944C5CABA6A518263F453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F086850F30C458DB785A4645338AA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865B-C7FB-40AC-BB79-21EDADBF1076}"/>
      </w:docPartPr>
      <w:docPartBody>
        <w:p w:rsidR="009B3325" w:rsidRDefault="00DC2D15" w:rsidP="00DC2D15">
          <w:pPr>
            <w:pStyle w:val="9F086850F30C458DB785A4645338AA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A98C2CDD34540DAAE2192F875C0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CD0C71-98EA-4C25-A5DE-2BA566CFBF0F}"/>
      </w:docPartPr>
      <w:docPartBody>
        <w:p w:rsidR="009B3325" w:rsidRDefault="00DC2D15" w:rsidP="00DC2D15">
          <w:pPr>
            <w:pStyle w:val="DA98C2CDD34540DAAE2192F875C09EE5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A0AAB"/>
    <w:rsid w:val="001531F8"/>
    <w:rsid w:val="0016247E"/>
    <w:rsid w:val="001F32F1"/>
    <w:rsid w:val="00263CD8"/>
    <w:rsid w:val="00280637"/>
    <w:rsid w:val="0028660B"/>
    <w:rsid w:val="003709D3"/>
    <w:rsid w:val="00372018"/>
    <w:rsid w:val="003A42BD"/>
    <w:rsid w:val="003D5873"/>
    <w:rsid w:val="003E2824"/>
    <w:rsid w:val="003F2C93"/>
    <w:rsid w:val="003F51DA"/>
    <w:rsid w:val="004306E3"/>
    <w:rsid w:val="0046325E"/>
    <w:rsid w:val="004B3767"/>
    <w:rsid w:val="004D74F0"/>
    <w:rsid w:val="004E1946"/>
    <w:rsid w:val="004F370C"/>
    <w:rsid w:val="0051086C"/>
    <w:rsid w:val="0054674F"/>
    <w:rsid w:val="00577AE5"/>
    <w:rsid w:val="00587590"/>
    <w:rsid w:val="0061149B"/>
    <w:rsid w:val="006257B8"/>
    <w:rsid w:val="00641E8C"/>
    <w:rsid w:val="006B6067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01EC2"/>
    <w:rsid w:val="009A09BC"/>
    <w:rsid w:val="009B3325"/>
    <w:rsid w:val="00A85B5A"/>
    <w:rsid w:val="00AC2160"/>
    <w:rsid w:val="00B351EF"/>
    <w:rsid w:val="00BC2E5A"/>
    <w:rsid w:val="00C0230D"/>
    <w:rsid w:val="00C40C05"/>
    <w:rsid w:val="00C4158A"/>
    <w:rsid w:val="00CA633C"/>
    <w:rsid w:val="00CC6FFA"/>
    <w:rsid w:val="00CD05DF"/>
    <w:rsid w:val="00D27373"/>
    <w:rsid w:val="00D77C82"/>
    <w:rsid w:val="00DC2D15"/>
    <w:rsid w:val="00DC5BA3"/>
    <w:rsid w:val="00DE241F"/>
    <w:rsid w:val="00E067C1"/>
    <w:rsid w:val="00E5472A"/>
    <w:rsid w:val="00E62DBF"/>
    <w:rsid w:val="00EB1B6B"/>
    <w:rsid w:val="00F7537A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B1832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C2D15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B4000848B3B247D38A9E18B108A3014A">
    <w:name w:val="B4000848B3B247D38A9E18B108A3014A"/>
    <w:rsid w:val="006B6067"/>
  </w:style>
  <w:style w:type="paragraph" w:customStyle="1" w:styleId="EEFF209DAB37407C80914AE4459BBD5A">
    <w:name w:val="EEFF209DAB37407C80914AE4459BBD5A"/>
    <w:rsid w:val="0054674F"/>
    <w:pPr>
      <w:spacing w:after="160" w:line="259" w:lineRule="auto"/>
    </w:pPr>
  </w:style>
  <w:style w:type="paragraph" w:customStyle="1" w:styleId="5DBA113FC6C943AF8F1061D7B8C3DCD8">
    <w:name w:val="5DBA113FC6C943AF8F1061D7B8C3DCD8"/>
    <w:rsid w:val="00263CD8"/>
    <w:pPr>
      <w:spacing w:after="160" w:line="259" w:lineRule="auto"/>
    </w:pPr>
  </w:style>
  <w:style w:type="paragraph" w:customStyle="1" w:styleId="27047E2545D441C9BDA6491811D61D82">
    <w:name w:val="27047E2545D441C9BDA6491811D61D82"/>
    <w:rsid w:val="00263CD8"/>
    <w:pPr>
      <w:spacing w:after="160" w:line="259" w:lineRule="auto"/>
    </w:pPr>
  </w:style>
  <w:style w:type="paragraph" w:customStyle="1" w:styleId="BF3A31C9D84648DFB7430E5D4EEB59EB">
    <w:name w:val="BF3A31C9D84648DFB7430E5D4EEB59EB"/>
    <w:rsid w:val="00DC2D15"/>
    <w:pPr>
      <w:spacing w:after="160" w:line="259" w:lineRule="auto"/>
    </w:pPr>
  </w:style>
  <w:style w:type="paragraph" w:customStyle="1" w:styleId="98FD6305ADCB439E974FB89D2D1ED1E1">
    <w:name w:val="98FD6305ADCB439E974FB89D2D1ED1E1"/>
    <w:rsid w:val="00DC2D15"/>
    <w:pPr>
      <w:spacing w:after="160" w:line="259" w:lineRule="auto"/>
    </w:pPr>
  </w:style>
  <w:style w:type="paragraph" w:customStyle="1" w:styleId="9E08C07FC6D14729A9F15A2851A7B8B2">
    <w:name w:val="9E08C07FC6D14729A9F15A2851A7B8B2"/>
    <w:rsid w:val="00DC2D15"/>
    <w:pPr>
      <w:spacing w:after="160" w:line="259" w:lineRule="auto"/>
    </w:pPr>
  </w:style>
  <w:style w:type="paragraph" w:customStyle="1" w:styleId="3FC6C9F30C17465DA5D2D5459CA812ED">
    <w:name w:val="3FC6C9F30C17465DA5D2D5459CA812ED"/>
    <w:rsid w:val="00DC2D15"/>
    <w:pPr>
      <w:spacing w:after="160" w:line="259" w:lineRule="auto"/>
    </w:pPr>
  </w:style>
  <w:style w:type="paragraph" w:customStyle="1" w:styleId="B60DD326D71448418D45385B16899C62">
    <w:name w:val="B60DD326D71448418D45385B16899C62"/>
    <w:rsid w:val="00DC2D15"/>
    <w:pPr>
      <w:spacing w:after="160" w:line="259" w:lineRule="auto"/>
    </w:pPr>
  </w:style>
  <w:style w:type="paragraph" w:customStyle="1" w:styleId="D8CF2F32B1FB43AAB1502EE7FF23129D">
    <w:name w:val="D8CF2F32B1FB43AAB1502EE7FF23129D"/>
    <w:rsid w:val="00DC2D15"/>
    <w:pPr>
      <w:spacing w:after="160" w:line="259" w:lineRule="auto"/>
    </w:pPr>
  </w:style>
  <w:style w:type="paragraph" w:customStyle="1" w:styleId="D2E731AC1D044BFE9416279D75D55701">
    <w:name w:val="D2E731AC1D044BFE9416279D75D55701"/>
    <w:rsid w:val="00DC2D15"/>
    <w:pPr>
      <w:spacing w:after="160" w:line="259" w:lineRule="auto"/>
    </w:pPr>
  </w:style>
  <w:style w:type="paragraph" w:customStyle="1" w:styleId="D8776975AC334C8597E35018FF3D96CC">
    <w:name w:val="D8776975AC334C8597E35018FF3D96CC"/>
    <w:rsid w:val="00DC2D15"/>
    <w:pPr>
      <w:spacing w:after="160" w:line="259" w:lineRule="auto"/>
    </w:pPr>
  </w:style>
  <w:style w:type="paragraph" w:customStyle="1" w:styleId="0A4D210B22944C5CABA6A518263F4534">
    <w:name w:val="0A4D210B22944C5CABA6A518263F4534"/>
    <w:rsid w:val="00DC2D15"/>
    <w:pPr>
      <w:spacing w:after="160" w:line="259" w:lineRule="auto"/>
    </w:pPr>
  </w:style>
  <w:style w:type="paragraph" w:customStyle="1" w:styleId="9F086850F30C458DB785A4645338AA02">
    <w:name w:val="9F086850F30C458DB785A4645338AA02"/>
    <w:rsid w:val="00DC2D15"/>
    <w:pPr>
      <w:spacing w:after="160" w:line="259" w:lineRule="auto"/>
    </w:pPr>
  </w:style>
  <w:style w:type="paragraph" w:customStyle="1" w:styleId="DA98C2CDD34540DAAE2192F875C09EE5">
    <w:name w:val="DA98C2CDD34540DAAE2192F875C09EE5"/>
    <w:rsid w:val="00DC2D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E8DA8-FC5E-4080-92B5-52766573D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6F0FCE-BC72-45C5-9934-773D58FFD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79C0DE-F9CC-4DFF-8616-E89DFCBDE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D9E73E-2EC5-422A-9A9A-EC1C511B4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870</Words>
  <Characters>4962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Miruška Hrabčáková</cp:lastModifiedBy>
  <cp:revision>6</cp:revision>
  <cp:lastPrinted>2015-03-19T16:14:00Z</cp:lastPrinted>
  <dcterms:created xsi:type="dcterms:W3CDTF">2020-09-25T07:08:00Z</dcterms:created>
  <dcterms:modified xsi:type="dcterms:W3CDTF">2020-09-29T07:30:00Z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