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6E8B5" w14:textId="77777777" w:rsidR="008D3484" w:rsidRPr="00AD0F62" w:rsidRDefault="008D3484" w:rsidP="00AD0F62">
      <w:pPr>
        <w:spacing w:line="264" w:lineRule="auto"/>
        <w:jc w:val="center"/>
        <w:rPr>
          <w:b/>
        </w:rPr>
      </w:pPr>
      <w:r w:rsidRPr="00AD0F62">
        <w:rPr>
          <w:b/>
        </w:rPr>
        <w:t>ZMLUVA   O POSKYTNUTÍ   NENÁVRATNÉHO FINANČNÉHO   PRÍSPEVKU</w:t>
      </w:r>
    </w:p>
    <w:p w14:paraId="0C7A40EC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</w:p>
    <w:p w14:paraId="4919570E" w14:textId="7B77D1FB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  <w:r w:rsidRPr="006158A5">
        <w:rPr>
          <w:sz w:val="22"/>
          <w:szCs w:val="22"/>
        </w:rPr>
        <w:t>TÁTO ZMLUVA O POSKYTNUTÍ NENÁVRATNÉHO FINANČNÉHO PRÍSPEVKU je uzavretá</w:t>
      </w:r>
      <w:r w:rsidRPr="00AD0F62">
        <w:rPr>
          <w:sz w:val="22"/>
          <w:szCs w:val="22"/>
        </w:rPr>
        <w:t xml:space="preserve"> </w:t>
      </w:r>
      <w:r>
        <w:rPr>
          <w:sz w:val="22"/>
          <w:szCs w:val="22"/>
        </w:rPr>
        <w:t>podľa</w:t>
      </w:r>
      <w:r w:rsidRPr="00AD0F62">
        <w:rPr>
          <w:sz w:val="22"/>
          <w:szCs w:val="22"/>
        </w:rPr>
        <w:t xml:space="preserve"> § 269 ods. 2 zákona č. 513/1991 Zb. Obchodný zákonník v znení neskorších predpisov, </w:t>
      </w:r>
      <w:r>
        <w:rPr>
          <w:sz w:val="22"/>
          <w:szCs w:val="22"/>
        </w:rPr>
        <w:t>podľa</w:t>
      </w:r>
      <w:r w:rsidRPr="00AD0F62">
        <w:rPr>
          <w:sz w:val="22"/>
          <w:szCs w:val="22"/>
        </w:rPr>
        <w:t xml:space="preserve"> §25 zák. č. 292/2014 Z. z. o príspevku poskytovanom z európskych štrukturálnych a investičných fondov a o zmene a doplnení niektorých zákonov </w:t>
      </w:r>
      <w:r w:rsidR="00CB4CB3">
        <w:rPr>
          <w:sz w:val="22"/>
          <w:szCs w:val="22"/>
        </w:rPr>
        <w:t xml:space="preserve">v znení </w:t>
      </w:r>
      <w:r w:rsidR="00CD2D24">
        <w:rPr>
          <w:sz w:val="22"/>
          <w:szCs w:val="22"/>
        </w:rPr>
        <w:t>neskorších predpisov</w:t>
      </w:r>
      <w:r w:rsidR="00122493">
        <w:rPr>
          <w:sz w:val="22"/>
          <w:szCs w:val="22"/>
        </w:rPr>
        <w:t xml:space="preserve"> (ďalej len </w:t>
      </w:r>
      <w:r w:rsidR="00A611F1">
        <w:rPr>
          <w:sz w:val="22"/>
          <w:szCs w:val="22"/>
        </w:rPr>
        <w:t>„</w:t>
      </w:r>
      <w:r w:rsidR="00122493">
        <w:rPr>
          <w:sz w:val="22"/>
          <w:szCs w:val="22"/>
        </w:rPr>
        <w:t>zákon o príspevku z</w:t>
      </w:r>
      <w:r w:rsidR="00A611F1">
        <w:rPr>
          <w:sz w:val="22"/>
          <w:szCs w:val="22"/>
        </w:rPr>
        <w:t> </w:t>
      </w:r>
      <w:r w:rsidR="00122493">
        <w:rPr>
          <w:sz w:val="22"/>
          <w:szCs w:val="22"/>
        </w:rPr>
        <w:t>EŠIF</w:t>
      </w:r>
      <w:r w:rsidR="00A611F1">
        <w:rPr>
          <w:sz w:val="22"/>
          <w:szCs w:val="22"/>
        </w:rPr>
        <w:t>“</w:t>
      </w:r>
      <w:r w:rsidR="00122493">
        <w:rPr>
          <w:sz w:val="22"/>
          <w:szCs w:val="22"/>
        </w:rPr>
        <w:t>)</w:t>
      </w:r>
      <w:r w:rsidR="00CB4CB3" w:rsidRPr="00AD0F62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>a </w:t>
      </w:r>
      <w:r>
        <w:rPr>
          <w:sz w:val="22"/>
          <w:szCs w:val="22"/>
        </w:rPr>
        <w:t>podľa</w:t>
      </w:r>
      <w:r w:rsidRPr="00AD0F62">
        <w:rPr>
          <w:sz w:val="22"/>
          <w:szCs w:val="22"/>
        </w:rPr>
        <w:t xml:space="preserve"> § 20 ods. 2 zákona č. 523/2004 Z. z. o rozpočtových pravidlách verejnej správy a o zmene a doplnení niektorých zákonov v znení neskorších predpisov </w:t>
      </w:r>
      <w:r w:rsidRPr="00991B4E">
        <w:rPr>
          <w:sz w:val="22"/>
          <w:szCs w:val="22"/>
        </w:rPr>
        <w:t xml:space="preserve">(ďalej len </w:t>
      </w:r>
      <w:r>
        <w:rPr>
          <w:sz w:val="22"/>
          <w:szCs w:val="22"/>
        </w:rPr>
        <w:t>„</w:t>
      </w:r>
      <w:r w:rsidRPr="00991B4E">
        <w:rPr>
          <w:sz w:val="22"/>
          <w:szCs w:val="22"/>
        </w:rPr>
        <w:t>zákon o rozpočtových pravidlách</w:t>
      </w:r>
      <w:r>
        <w:rPr>
          <w:sz w:val="22"/>
          <w:szCs w:val="22"/>
        </w:rPr>
        <w:t>“</w:t>
      </w:r>
      <w:r w:rsidRPr="00991B4E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>medzi:</w:t>
      </w:r>
    </w:p>
    <w:p w14:paraId="6C2D8C33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</w:p>
    <w:p w14:paraId="2A6871BF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  <w:r w:rsidRPr="00E36A15">
        <w:rPr>
          <w:b/>
          <w:sz w:val="22"/>
          <w:szCs w:val="22"/>
        </w:rPr>
        <w:t>Poskytovateľom</w:t>
      </w:r>
    </w:p>
    <w:p w14:paraId="03E0718D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názov:</w:t>
      </w:r>
      <w:r w:rsidRPr="00AD0F62">
        <w:rPr>
          <w:sz w:val="22"/>
          <w:szCs w:val="22"/>
        </w:rPr>
        <w:tab/>
        <w:t>................</w:t>
      </w:r>
    </w:p>
    <w:p w14:paraId="5470D46F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sídlo: </w:t>
      </w:r>
      <w:bookmarkStart w:id="0" w:name="OLE_LINK3"/>
      <w:bookmarkStart w:id="1" w:name="OLE_LINK4"/>
      <w:r w:rsidRPr="00AD0F62">
        <w:rPr>
          <w:sz w:val="22"/>
          <w:szCs w:val="22"/>
        </w:rPr>
        <w:tab/>
      </w:r>
      <w:bookmarkEnd w:id="0"/>
      <w:bookmarkEnd w:id="1"/>
      <w:r w:rsidRPr="00AD0F62">
        <w:rPr>
          <w:sz w:val="22"/>
          <w:szCs w:val="22"/>
        </w:rPr>
        <w:t>................</w:t>
      </w:r>
    </w:p>
    <w:p w14:paraId="07929898" w14:textId="77777777" w:rsidR="008D3484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color w:val="000000"/>
          <w:sz w:val="22"/>
          <w:szCs w:val="22"/>
        </w:rPr>
      </w:pPr>
      <w:r w:rsidRPr="00AD0F62">
        <w:rPr>
          <w:sz w:val="22"/>
          <w:szCs w:val="22"/>
        </w:rPr>
        <w:t xml:space="preserve">IČO: </w:t>
      </w:r>
      <w:r w:rsidRPr="00AD0F62">
        <w:rPr>
          <w:sz w:val="22"/>
          <w:szCs w:val="22"/>
        </w:rPr>
        <w:tab/>
      </w:r>
      <w:r w:rsidRPr="00AD0F62">
        <w:rPr>
          <w:color w:val="000000"/>
          <w:sz w:val="22"/>
          <w:szCs w:val="22"/>
        </w:rPr>
        <w:t>................</w:t>
      </w:r>
    </w:p>
    <w:p w14:paraId="1DF4B2C6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konajúci: </w:t>
      </w:r>
      <w:r w:rsidRPr="00AD0F62">
        <w:rPr>
          <w:sz w:val="22"/>
          <w:szCs w:val="22"/>
        </w:rPr>
        <w:tab/>
        <w:t>................</w:t>
      </w:r>
    </w:p>
    <w:p w14:paraId="4F7B0835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3DF6AE86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a</w:t>
      </w:r>
    </w:p>
    <w:p w14:paraId="3B921948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</w:p>
    <w:p w14:paraId="6EE0A762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  <w:r w:rsidRPr="00AD0F62">
        <w:rPr>
          <w:b/>
          <w:sz w:val="22"/>
          <w:szCs w:val="22"/>
        </w:rPr>
        <w:t>Prijímateľom</w:t>
      </w:r>
    </w:p>
    <w:p w14:paraId="3B825EB3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názov:</w:t>
      </w:r>
      <w:r w:rsidRPr="00AD0F62">
        <w:rPr>
          <w:sz w:val="22"/>
          <w:szCs w:val="22"/>
        </w:rPr>
        <w:tab/>
        <w:t>......................</w:t>
      </w:r>
    </w:p>
    <w:p w14:paraId="1377DBDC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sídlo:</w:t>
      </w:r>
      <w:r w:rsidRPr="00AD0F62">
        <w:rPr>
          <w:sz w:val="22"/>
          <w:szCs w:val="22"/>
        </w:rPr>
        <w:tab/>
        <w:t>......................</w:t>
      </w:r>
    </w:p>
    <w:p w14:paraId="783A50CC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zapísaný v:</w:t>
      </w:r>
      <w:r w:rsidRPr="00AD0F62">
        <w:rPr>
          <w:sz w:val="22"/>
          <w:szCs w:val="22"/>
        </w:rPr>
        <w:tab/>
        <w:t>......................</w:t>
      </w:r>
    </w:p>
    <w:p w14:paraId="703AA60E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konajúci:</w:t>
      </w:r>
      <w:r w:rsidRPr="00AD0F62">
        <w:rPr>
          <w:sz w:val="22"/>
          <w:szCs w:val="22"/>
        </w:rPr>
        <w:tab/>
        <w:t>......................</w:t>
      </w:r>
    </w:p>
    <w:p w14:paraId="15016259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IČO:</w:t>
      </w:r>
      <w:r w:rsidRPr="00AD0F62">
        <w:rPr>
          <w:sz w:val="22"/>
          <w:szCs w:val="22"/>
        </w:rPr>
        <w:tab/>
        <w:t>......................</w:t>
      </w:r>
    </w:p>
    <w:p w14:paraId="71269C2A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7141DB0F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poštová adresa</w:t>
      </w:r>
      <w:r w:rsidRPr="00AD0F62">
        <w:rPr>
          <w:sz w:val="22"/>
          <w:szCs w:val="22"/>
          <w:vertAlign w:val="superscript"/>
        </w:rPr>
        <w:t>1</w:t>
      </w:r>
      <w:r w:rsidRPr="00AD0F62">
        <w:rPr>
          <w:sz w:val="22"/>
          <w:szCs w:val="22"/>
        </w:rPr>
        <w:t>:</w:t>
      </w:r>
      <w:r w:rsidRPr="00AD0F62">
        <w:rPr>
          <w:sz w:val="22"/>
          <w:szCs w:val="22"/>
        </w:rPr>
        <w:tab/>
      </w:r>
    </w:p>
    <w:p w14:paraId="067DCC8F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231D320A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(ďalej len „</w:t>
      </w:r>
      <w:r w:rsidRPr="00AD0F62">
        <w:rPr>
          <w:b/>
          <w:sz w:val="22"/>
          <w:szCs w:val="22"/>
        </w:rPr>
        <w:t>Prijímateľ</w:t>
      </w:r>
      <w:r w:rsidRPr="00AD0F62">
        <w:rPr>
          <w:sz w:val="22"/>
          <w:szCs w:val="22"/>
        </w:rPr>
        <w:t>“)</w:t>
      </w:r>
    </w:p>
    <w:p w14:paraId="321563EE" w14:textId="77777777" w:rsidR="008D3484" w:rsidRPr="00AD0F62" w:rsidRDefault="008D3484" w:rsidP="00AD0F62">
      <w:pPr>
        <w:spacing w:line="264" w:lineRule="auto"/>
        <w:ind w:left="540"/>
        <w:jc w:val="both"/>
        <w:rPr>
          <w:sz w:val="22"/>
          <w:szCs w:val="22"/>
        </w:rPr>
      </w:pPr>
    </w:p>
    <w:p w14:paraId="79A76112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(Poskytovateľ a Prijímateľ sa pre účely tejto Zmluvy označujú ďalej spoločne aj ako „</w:t>
      </w:r>
      <w:r w:rsidRPr="00AD0F62">
        <w:rPr>
          <w:b/>
          <w:sz w:val="22"/>
          <w:szCs w:val="22"/>
        </w:rPr>
        <w:t>Zmluvné strany</w:t>
      </w:r>
      <w:r w:rsidRPr="00AD0F62">
        <w:rPr>
          <w:sz w:val="22"/>
          <w:szCs w:val="22"/>
        </w:rPr>
        <w:t>“ alebo jednotlivo „</w:t>
      </w:r>
      <w:r w:rsidRPr="00AD0F62">
        <w:rPr>
          <w:b/>
          <w:sz w:val="22"/>
          <w:szCs w:val="22"/>
        </w:rPr>
        <w:t>Zmluvná strana</w:t>
      </w:r>
      <w:r w:rsidRPr="00AD0F62">
        <w:rPr>
          <w:sz w:val="22"/>
          <w:szCs w:val="22"/>
        </w:rPr>
        <w:t>“)</w:t>
      </w:r>
    </w:p>
    <w:p w14:paraId="2543F7E9" w14:textId="77777777" w:rsidR="00B628F0" w:rsidRDefault="00B628F0" w:rsidP="0070061E">
      <w:pPr>
        <w:spacing w:before="120" w:line="264" w:lineRule="auto"/>
        <w:ind w:left="357" w:hanging="357"/>
        <w:jc w:val="both"/>
        <w:rPr>
          <w:b/>
          <w:sz w:val="22"/>
          <w:szCs w:val="22"/>
        </w:rPr>
      </w:pPr>
    </w:p>
    <w:p w14:paraId="3B8A6F99" w14:textId="77777777" w:rsidR="0070061E" w:rsidRPr="00AD0F62" w:rsidRDefault="0070061E" w:rsidP="0070061E">
      <w:pPr>
        <w:spacing w:before="120" w:line="264" w:lineRule="auto"/>
        <w:ind w:left="357" w:hanging="357"/>
        <w:jc w:val="both"/>
        <w:rPr>
          <w:b/>
          <w:sz w:val="22"/>
          <w:szCs w:val="22"/>
        </w:rPr>
      </w:pPr>
      <w:r w:rsidRPr="00AD0F62">
        <w:rPr>
          <w:b/>
          <w:sz w:val="22"/>
          <w:szCs w:val="22"/>
        </w:rPr>
        <w:t>PREAMBULA</w:t>
      </w:r>
    </w:p>
    <w:p w14:paraId="48E82523" w14:textId="63BD887E" w:rsidR="008D3484" w:rsidRDefault="0070061E" w:rsidP="00B33BFA">
      <w:p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základe vyhlásenej </w:t>
      </w:r>
      <w:r w:rsidR="00B628F0">
        <w:rPr>
          <w:sz w:val="22"/>
          <w:szCs w:val="22"/>
        </w:rPr>
        <w:t>V</w:t>
      </w:r>
      <w:r>
        <w:rPr>
          <w:sz w:val="22"/>
          <w:szCs w:val="22"/>
        </w:rPr>
        <w:t>ýzvy na predkladanie žiadostí podal prijímateľ žiadosť o poskytnutie nenávratného finančného príspevku</w:t>
      </w:r>
      <w:r w:rsidR="00B628F0">
        <w:rPr>
          <w:sz w:val="22"/>
          <w:szCs w:val="22"/>
        </w:rPr>
        <w:t xml:space="preserve"> (ďalej ako „NFP“)</w:t>
      </w:r>
      <w:r>
        <w:rPr>
          <w:sz w:val="22"/>
          <w:szCs w:val="22"/>
        </w:rPr>
        <w:t xml:space="preserve">, o ktorej poskytovateľ rozhodol v súlade s §19 </w:t>
      </w:r>
      <w:r w:rsidR="00AD0BF1">
        <w:rPr>
          <w:sz w:val="22"/>
          <w:szCs w:val="22"/>
        </w:rPr>
        <w:t xml:space="preserve">ods. 8 </w:t>
      </w:r>
      <w:r w:rsidR="00122493">
        <w:rPr>
          <w:sz w:val="22"/>
          <w:szCs w:val="22"/>
        </w:rPr>
        <w:t xml:space="preserve">zákona o príspevku z EŠIF </w:t>
      </w:r>
      <w:r>
        <w:rPr>
          <w:sz w:val="22"/>
          <w:szCs w:val="22"/>
        </w:rPr>
        <w:t xml:space="preserve">tak, že </w:t>
      </w:r>
      <w:r w:rsidR="00B33BFA">
        <w:rPr>
          <w:sz w:val="22"/>
          <w:szCs w:val="22"/>
        </w:rPr>
        <w:t xml:space="preserve">vydal rozhodnutie o schválení žiadosti. </w:t>
      </w:r>
      <w:r w:rsidR="00AD0BF1">
        <w:rPr>
          <w:sz w:val="22"/>
          <w:szCs w:val="22"/>
        </w:rPr>
        <w:t>Zmluva o poskytnutí nenávratného finančného príspevku sa uzatvára n</w:t>
      </w:r>
      <w:r w:rsidR="00B33BFA">
        <w:rPr>
          <w:sz w:val="22"/>
          <w:szCs w:val="22"/>
        </w:rPr>
        <w:t>a základe</w:t>
      </w:r>
      <w:r w:rsidR="00AD0BF1">
        <w:rPr>
          <w:sz w:val="22"/>
          <w:szCs w:val="22"/>
        </w:rPr>
        <w:t xml:space="preserve"> vydaného rozhodnutia</w:t>
      </w:r>
      <w:r w:rsidR="00B628F0">
        <w:rPr>
          <w:sz w:val="22"/>
          <w:szCs w:val="22"/>
        </w:rPr>
        <w:t xml:space="preserve"> v súlade s právnymi predpismi uvedenými v záhlaví pod označením tejto zmluvy</w:t>
      </w:r>
      <w:r w:rsidR="00AD0BF1">
        <w:rPr>
          <w:sz w:val="22"/>
          <w:szCs w:val="22"/>
        </w:rPr>
        <w:t xml:space="preserve">, v dôsledku čoho je od momentu uzavretia zmluvy o poskytnutí nenávratného finančného príspevku vzťah medzi poskytovateľom a prijímateľom vzťahom súkromnoprávnym. </w:t>
      </w:r>
      <w:r>
        <w:rPr>
          <w:sz w:val="22"/>
          <w:szCs w:val="22"/>
        </w:rPr>
        <w:t xml:space="preserve"> </w:t>
      </w:r>
    </w:p>
    <w:p w14:paraId="0CE5806B" w14:textId="77777777" w:rsidR="00B628F0" w:rsidRPr="00AD0F62" w:rsidRDefault="00B628F0" w:rsidP="00B33BFA">
      <w:pPr>
        <w:spacing w:before="120" w:line="264" w:lineRule="auto"/>
        <w:jc w:val="both"/>
        <w:rPr>
          <w:sz w:val="22"/>
          <w:szCs w:val="22"/>
        </w:rPr>
      </w:pPr>
    </w:p>
    <w:p w14:paraId="5B7C2E09" w14:textId="77777777" w:rsidR="00B628F0" w:rsidRDefault="00B628F0" w:rsidP="00B628F0">
      <w:pPr>
        <w:tabs>
          <w:tab w:val="left" w:pos="567"/>
        </w:tabs>
        <w:spacing w:before="120" w:line="264" w:lineRule="auto"/>
        <w:rPr>
          <w:b/>
          <w:sz w:val="22"/>
          <w:szCs w:val="22"/>
        </w:rPr>
      </w:pPr>
    </w:p>
    <w:p w14:paraId="45FEECB4" w14:textId="77777777" w:rsidR="008D3484" w:rsidRPr="00AD0F62" w:rsidRDefault="008D3484" w:rsidP="00AD0F62">
      <w:pPr>
        <w:numPr>
          <w:ilvl w:val="0"/>
          <w:numId w:val="1"/>
        </w:numPr>
        <w:tabs>
          <w:tab w:val="left" w:pos="567"/>
        </w:tabs>
        <w:spacing w:before="120" w:line="264" w:lineRule="auto"/>
        <w:rPr>
          <w:b/>
          <w:sz w:val="22"/>
          <w:szCs w:val="22"/>
        </w:rPr>
      </w:pPr>
      <w:r w:rsidRPr="00AD0F62">
        <w:rPr>
          <w:b/>
          <w:sz w:val="22"/>
          <w:szCs w:val="22"/>
        </w:rPr>
        <w:t>ÚVODNÉ USTANOVENIA</w:t>
      </w:r>
    </w:p>
    <w:p w14:paraId="5FCBA2A2" w14:textId="77777777" w:rsidR="008D3484" w:rsidRDefault="008D3484" w:rsidP="00CA7B20">
      <w:pPr>
        <w:numPr>
          <w:ilvl w:val="0"/>
          <w:numId w:val="50"/>
        </w:numPr>
        <w:tabs>
          <w:tab w:val="clear" w:pos="720"/>
          <w:tab w:val="num" w:pos="360"/>
        </w:tabs>
        <w:spacing w:before="120" w:line="264" w:lineRule="auto"/>
        <w:ind w:left="360"/>
        <w:jc w:val="both"/>
        <w:rPr>
          <w:sz w:val="22"/>
          <w:szCs w:val="22"/>
        </w:rPr>
      </w:pPr>
      <w:r w:rsidRPr="007378D1">
        <w:rPr>
          <w:sz w:val="22"/>
          <w:szCs w:val="22"/>
        </w:rPr>
        <w:lastRenderedPageBreak/>
        <w:t>Zmluva o poskytnutí NFP využíva pre zvýšenie právnej istoty Zmluvných strán definície, ktoré sú uvedené v článku 1 prílohy č. 1 Zmluvy o poskytnutí NFP, ktorými sú všeobecné zmluvné podmienky (ďalej ako „</w:t>
      </w:r>
      <w:r w:rsidRPr="007378D1">
        <w:rPr>
          <w:b/>
          <w:sz w:val="22"/>
          <w:szCs w:val="22"/>
        </w:rPr>
        <w:t>VZP</w:t>
      </w:r>
      <w:r w:rsidRPr="007378D1">
        <w:rPr>
          <w:sz w:val="22"/>
          <w:szCs w:val="22"/>
        </w:rPr>
        <w:t>“). Definície uvedené v čl. 1 VZP sa rovnako vzťahujú na celú Zmluvu o poskytnutí NFP, teda na text samotnej zmluvy ako aj VZP</w:t>
      </w:r>
      <w:r w:rsidR="00CB4CB3">
        <w:rPr>
          <w:sz w:val="22"/>
          <w:szCs w:val="22"/>
        </w:rPr>
        <w:t xml:space="preserve"> a ďalšie prílohy zmluvy</w:t>
      </w:r>
      <w:r w:rsidRPr="007378D1">
        <w:rPr>
          <w:sz w:val="22"/>
          <w:szCs w:val="22"/>
        </w:rPr>
        <w:t xml:space="preserve">. </w:t>
      </w:r>
    </w:p>
    <w:p w14:paraId="222B1A9D" w14:textId="77777777" w:rsidR="008D3484" w:rsidRDefault="008D3484" w:rsidP="00CA7B20">
      <w:pPr>
        <w:spacing w:before="120" w:line="264" w:lineRule="auto"/>
        <w:ind w:left="360" w:hanging="360"/>
        <w:jc w:val="both"/>
        <w:rPr>
          <w:sz w:val="22"/>
          <w:szCs w:val="22"/>
        </w:rPr>
      </w:pPr>
      <w:r w:rsidRPr="006158A5">
        <w:rPr>
          <w:sz w:val="22"/>
          <w:szCs w:val="22"/>
        </w:rPr>
        <w:t xml:space="preserve">1.2 </w:t>
      </w:r>
      <w:r w:rsidRPr="006158A5">
        <w:rPr>
          <w:bCs/>
          <w:sz w:val="22"/>
          <w:szCs w:val="22"/>
        </w:rPr>
        <w:t>Zmluvou o poskytnutí NFP sa označuje</w:t>
      </w:r>
      <w:r w:rsidRPr="006158A5">
        <w:rPr>
          <w:b/>
          <w:bCs/>
          <w:sz w:val="22"/>
          <w:szCs w:val="22"/>
        </w:rPr>
        <w:t xml:space="preserve"> </w:t>
      </w:r>
      <w:r w:rsidRPr="006158A5">
        <w:rPr>
          <w:bCs/>
          <w:sz w:val="22"/>
          <w:szCs w:val="22"/>
        </w:rPr>
        <w:t xml:space="preserve">táto zmluva a jej prílohy, v znení neskorších zmien a doplnení, ktorá bola uzatvorená </w:t>
      </w:r>
      <w:r w:rsidR="00CB4CB3" w:rsidRPr="006158A5">
        <w:rPr>
          <w:bCs/>
          <w:sz w:val="22"/>
          <w:szCs w:val="22"/>
        </w:rPr>
        <w:t>medzi Prijímateľom a Poskytovateľom</w:t>
      </w:r>
      <w:r w:rsidR="00CB4CB3" w:rsidRPr="006158A5">
        <w:rPr>
          <w:sz w:val="22"/>
          <w:szCs w:val="22"/>
        </w:rPr>
        <w:t xml:space="preserve"> </w:t>
      </w:r>
      <w:r w:rsidRPr="006158A5">
        <w:rPr>
          <w:sz w:val="22"/>
          <w:szCs w:val="22"/>
        </w:rPr>
        <w:t xml:space="preserve">podľa právnych predpisov uvedených v záhlaví označenia zmluvy </w:t>
      </w:r>
      <w:r w:rsidRPr="006158A5">
        <w:rPr>
          <w:bCs/>
          <w:sz w:val="22"/>
          <w:szCs w:val="22"/>
        </w:rPr>
        <w:t>na základe vydaného rozhodnutia o schválení žiadosti o NFP podľa §19 zákona o príspevku z</w:t>
      </w:r>
      <w:r>
        <w:rPr>
          <w:bCs/>
          <w:sz w:val="22"/>
          <w:szCs w:val="22"/>
        </w:rPr>
        <w:t> </w:t>
      </w:r>
      <w:r w:rsidRPr="006158A5">
        <w:rPr>
          <w:bCs/>
          <w:sz w:val="22"/>
          <w:szCs w:val="22"/>
        </w:rPr>
        <w:t xml:space="preserve">EŠIF. Pre úplnosť sa uvádza, že ak sa v texte uvádza „zmluva“ s malým začiatočným písmenom „z“, myslí sa tým táto zmluva bez jej príloh. Prílohy uvedené v závere zmluvy pred podpismi Zmluvných strán tvoria neoddeliteľnú súčasť </w:t>
      </w:r>
      <w:r w:rsidRPr="006158A5">
        <w:rPr>
          <w:sz w:val="22"/>
          <w:szCs w:val="22"/>
        </w:rPr>
        <w:t>Zmluvy o poskytnutí NFP.</w:t>
      </w:r>
    </w:p>
    <w:p w14:paraId="6AA8B2E1" w14:textId="77777777" w:rsidR="008D3484" w:rsidRPr="00AD0F62" w:rsidRDefault="008D3484" w:rsidP="00CA7B20">
      <w:pPr>
        <w:spacing w:before="120" w:line="264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 </w:t>
      </w:r>
      <w:r w:rsidRPr="00AD0F62">
        <w:rPr>
          <w:sz w:val="22"/>
          <w:szCs w:val="22"/>
        </w:rPr>
        <w:t xml:space="preserve">S výnimkou </w:t>
      </w:r>
      <w:r>
        <w:rPr>
          <w:sz w:val="22"/>
          <w:szCs w:val="22"/>
        </w:rPr>
        <w:t>ods.</w:t>
      </w:r>
      <w:r w:rsidRPr="00AD0F62">
        <w:rPr>
          <w:sz w:val="22"/>
          <w:szCs w:val="22"/>
        </w:rPr>
        <w:t xml:space="preserve"> 1.1</w:t>
      </w:r>
      <w:r>
        <w:rPr>
          <w:sz w:val="22"/>
          <w:szCs w:val="22"/>
        </w:rPr>
        <w:t xml:space="preserve"> tohto článku,  článku 1 ods. 3 VZP</w:t>
      </w:r>
      <w:r w:rsidRPr="00AD0F62">
        <w:rPr>
          <w:sz w:val="22"/>
          <w:szCs w:val="22"/>
        </w:rPr>
        <w:t xml:space="preserve"> a kde kontext vyžaduje inak:</w:t>
      </w:r>
    </w:p>
    <w:p w14:paraId="64E34444" w14:textId="77777777" w:rsidR="008D3484" w:rsidRPr="00AD0F62" w:rsidRDefault="008D3484" w:rsidP="00AD0F62">
      <w:pPr>
        <w:pStyle w:val="AOHead3"/>
        <w:spacing w:before="120" w:line="264" w:lineRule="auto"/>
      </w:pPr>
      <w:r w:rsidRPr="00AD0F62">
        <w:t>pojmy uvedené s veľkým začiatočným písmenom a pojmy definované vo všeobecnom nariadení, Nariadeniach k jednotlivým EŠIF a v Implementačných nariadeniach majú taký istý význam, keď sú použité v Zmluve o poskytnutí NFP; v prípade rozdielnych definícií má prednosť definícia uvedená v Zmluve o poskytnutí NFP;</w:t>
      </w:r>
    </w:p>
    <w:p w14:paraId="7DBEDF6F" w14:textId="77777777" w:rsidR="008D3484" w:rsidRPr="00AD0F62" w:rsidRDefault="008D3484" w:rsidP="00AD0F62">
      <w:pPr>
        <w:pStyle w:val="AOHead3"/>
        <w:spacing w:before="120" w:line="264" w:lineRule="auto"/>
      </w:pPr>
      <w:r w:rsidRPr="00AD0F62">
        <w:t>pojmy uvedené s veľkým začiatočným písmenom majú ten istý význam v celej Zmluve o poskytnutí NFP, pričom ich význam sa zachováva aj v prípade, ak sa použijú v inom gramatickom alebo slovesnom tvare</w:t>
      </w:r>
      <w:r>
        <w:t>, alebo ak sa použijú s malým začiatočným písmenom, ak je z kontextu nepochybné, že ide o definovaný pojem</w:t>
      </w:r>
      <w:r w:rsidRPr="00AD0F62">
        <w:t>;</w:t>
      </w:r>
    </w:p>
    <w:p w14:paraId="1E8E9365" w14:textId="77777777" w:rsidR="008D3484" w:rsidRPr="00AD0F62" w:rsidRDefault="008D3484" w:rsidP="00AD0F62">
      <w:pPr>
        <w:pStyle w:val="AOHead3"/>
        <w:spacing w:before="120" w:line="264" w:lineRule="auto"/>
      </w:pPr>
      <w:r w:rsidRPr="00AD0F62">
        <w:t>slová uvedené:</w:t>
      </w:r>
    </w:p>
    <w:p w14:paraId="5EB95D16" w14:textId="77777777" w:rsidR="008D3484" w:rsidRPr="00AD0F62" w:rsidRDefault="008D3484" w:rsidP="00AD0F62">
      <w:pPr>
        <w:pStyle w:val="AOHead4"/>
        <w:spacing w:before="120" w:line="264" w:lineRule="auto"/>
      </w:pPr>
      <w:r w:rsidRPr="00AD0F62">
        <w:t>iba v jednotnom čísle zahŕňajú aj množné číslo a naopak;</w:t>
      </w:r>
    </w:p>
    <w:p w14:paraId="0834F534" w14:textId="77777777" w:rsidR="008D3484" w:rsidRPr="00AD0F62" w:rsidRDefault="008D3484" w:rsidP="00AD0F62">
      <w:pPr>
        <w:pStyle w:val="AOHead4"/>
        <w:spacing w:before="120" w:line="264" w:lineRule="auto"/>
      </w:pPr>
      <w:r w:rsidRPr="00AD0F62">
        <w:t>v jednom rode zahŕňajú aj iný rod;</w:t>
      </w:r>
    </w:p>
    <w:p w14:paraId="72AF880E" w14:textId="77777777" w:rsidR="008D3484" w:rsidRPr="00AD0F62" w:rsidRDefault="008D3484" w:rsidP="00AD0F62">
      <w:pPr>
        <w:pStyle w:val="AOHead4"/>
        <w:spacing w:before="120" w:line="264" w:lineRule="auto"/>
      </w:pPr>
      <w:r w:rsidRPr="00AD0F62">
        <w:t xml:space="preserve">iba ako osoby zahŕňa firmy a spoločnosti a naopak; </w:t>
      </w:r>
    </w:p>
    <w:p w14:paraId="53037BD1" w14:textId="77777777" w:rsidR="008D3484" w:rsidRPr="00AD0F62" w:rsidRDefault="008D3484" w:rsidP="00AD0F62">
      <w:pPr>
        <w:pStyle w:val="AOHead3"/>
        <w:spacing w:before="120" w:line="264" w:lineRule="auto"/>
      </w:pPr>
      <w:r w:rsidRPr="00AD0F62">
        <w:t>ak</w:t>
      </w:r>
      <w:r>
        <w:t>ý</w:t>
      </w:r>
      <w:r w:rsidRPr="00AD0F62">
        <w:t xml:space="preserve">koľvek </w:t>
      </w:r>
      <w:r>
        <w:t xml:space="preserve">odkaz na Právne  predpisy  alebo právne akty EÚ, právne predpisy SR alebo Právne dokumenty, vrátane Systému riadenia EŠIF, </w:t>
      </w:r>
      <w:r w:rsidRPr="00AD0F62">
        <w:t xml:space="preserve">odkazuje aj na akúkoľvek </w:t>
      </w:r>
      <w:r>
        <w:t>ich</w:t>
      </w:r>
      <w:r w:rsidRPr="00AD0F62">
        <w:t xml:space="preserve"> zmenu, t.j.  použije sa vždy v platnom znení;</w:t>
      </w:r>
    </w:p>
    <w:p w14:paraId="47B1EF25" w14:textId="77777777" w:rsidR="008D3484" w:rsidRPr="00AD0F62" w:rsidRDefault="008D3484" w:rsidP="00AD0F62">
      <w:pPr>
        <w:pStyle w:val="AOHead3"/>
        <w:spacing w:before="120" w:line="264" w:lineRule="auto"/>
      </w:pPr>
      <w:r w:rsidRPr="00AD0F62">
        <w:t>nadpisy slúžia len pre väčšiu prehľadnosť Zmluvy o poskytnutí NFP a nemajú význam pri výklade tejto Zmluvy o poskytnutí NFP</w:t>
      </w:r>
      <w:r>
        <w:t>.</w:t>
      </w:r>
    </w:p>
    <w:p w14:paraId="10303FB4" w14:textId="77777777" w:rsidR="008D3484" w:rsidRPr="00AD0F62" w:rsidRDefault="008D3484" w:rsidP="00AD0F62">
      <w:pPr>
        <w:pStyle w:val="AOHead3"/>
        <w:numPr>
          <w:ilvl w:val="0"/>
          <w:numId w:val="0"/>
        </w:numPr>
        <w:spacing w:before="120" w:line="264" w:lineRule="auto"/>
        <w:ind w:left="540" w:hanging="540"/>
      </w:pPr>
      <w:r w:rsidRPr="006158A5">
        <w:t xml:space="preserve">1.4 </w:t>
      </w:r>
      <w:r w:rsidRPr="006158A5">
        <w:tab/>
        <w:t xml:space="preserve">V nadväznosti na ust. § 273 Obchodného zákonníka súčasťou zmluvy sú </w:t>
      </w:r>
      <w:r w:rsidR="00793AFC">
        <w:t>VZP</w:t>
      </w:r>
      <w:r w:rsidRPr="006158A5">
        <w:t>, v ktorých sa bližšie upravujú práva, povinnosti a postavenie</w:t>
      </w:r>
      <w:r w:rsidR="00CB4CB3" w:rsidRPr="00CB4CB3">
        <w:t xml:space="preserve"> </w:t>
      </w:r>
      <w:r w:rsidR="00CB4CB3">
        <w:t>Zmluvných</w:t>
      </w:r>
      <w:r w:rsidRPr="006158A5">
        <w:t xml:space="preserve"> strán, rôzne procesy pri</w:t>
      </w:r>
      <w:r w:rsidRPr="009F4315">
        <w:t xml:space="preserve"> poskytovaní NFP, monitorovanie a kontrola pri jeho čerpaní, riešenie Nezrovnalostí, ukladanie sankcií, spôsob platieb a s tým spojené otázky, ako aj ďalšie otázky, ktoré medzi Zmluvnými stranami môžu vzniknúť pri poskytovaní NFP podľa Zmluvy o poskytnutí NFP. Akákoľvek povinnosť vyplývajúca pre ktorúkoľvek Zmluvnú stranu z </w:t>
      </w:r>
      <w:r w:rsidR="00793AFC">
        <w:t>VZP</w:t>
      </w:r>
      <w:r w:rsidRPr="009F4315">
        <w:t xml:space="preserve"> je rovnako záväzná, ako keby bola obsiahnutá priamo v tejto zmluve. V prípade rozdielnej úpravy v tejto zmluve a vo </w:t>
      </w:r>
      <w:r w:rsidR="00793AFC">
        <w:t>VZP</w:t>
      </w:r>
      <w:r w:rsidRPr="009F4315">
        <w:t>, má prednosť úprava obsiahnutá v tejto zmluve.</w:t>
      </w:r>
      <w:r w:rsidRPr="00AD0F62">
        <w:t xml:space="preserve"> </w:t>
      </w:r>
    </w:p>
    <w:p w14:paraId="26088707" w14:textId="77777777" w:rsidR="008D3484" w:rsidRPr="00AD0F62" w:rsidRDefault="008D3484" w:rsidP="00AD0F62">
      <w:pPr>
        <w:pStyle w:val="AOHead2"/>
        <w:numPr>
          <w:ilvl w:val="0"/>
          <w:numId w:val="0"/>
        </w:numPr>
        <w:spacing w:before="120" w:line="264" w:lineRule="auto"/>
        <w:rPr>
          <w:b w:val="0"/>
        </w:rPr>
      </w:pPr>
    </w:p>
    <w:p w14:paraId="3030D895" w14:textId="77777777" w:rsidR="008D3484" w:rsidRPr="00AD0F62" w:rsidRDefault="008D3484" w:rsidP="00AD0F62">
      <w:pPr>
        <w:pStyle w:val="AOHead1"/>
        <w:tabs>
          <w:tab w:val="clear" w:pos="720"/>
          <w:tab w:val="num" w:pos="567"/>
        </w:tabs>
        <w:spacing w:before="120" w:line="264" w:lineRule="auto"/>
        <w:ind w:left="567" w:hanging="567"/>
      </w:pPr>
      <w:r w:rsidRPr="00AD0F62">
        <w:t>PREDMET A ÚČEL ZMLUVY</w:t>
      </w:r>
    </w:p>
    <w:p w14:paraId="5CF19914" w14:textId="77777777" w:rsidR="008D3484" w:rsidRPr="00AD0F62" w:rsidRDefault="008D3484" w:rsidP="00AD0F62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rPr>
          <w:b w:val="0"/>
        </w:rPr>
      </w:pPr>
      <w:r w:rsidRPr="00AD0F62">
        <w:rPr>
          <w:b w:val="0"/>
        </w:rPr>
        <w:t>Predmetom Zmluvy o poskytnutí NFP je úprava zmluvných podmienok, práv a povinností medzi Poskytovateľom a Prijímateľom pri poskytnutí NFP zo strany Poskytovateľa Prijímateľovi na Realizáciu aktivít Projektu, ktorý je predmetom Schválenej žiadosti o</w:t>
      </w:r>
      <w:r w:rsidR="007C5866">
        <w:rPr>
          <w:b w:val="0"/>
        </w:rPr>
        <w:t> </w:t>
      </w:r>
      <w:commentRangeStart w:id="2"/>
      <w:r w:rsidRPr="00AD0F62">
        <w:rPr>
          <w:b w:val="0"/>
        </w:rPr>
        <w:t>NFP</w:t>
      </w:r>
      <w:commentRangeEnd w:id="2"/>
      <w:r w:rsidR="00EE008D">
        <w:rPr>
          <w:rStyle w:val="Odkaznakomentr"/>
          <w:rFonts w:eastAsia="Times New Roman"/>
          <w:b w:val="0"/>
          <w:szCs w:val="20"/>
          <w:lang w:eastAsia="sk-SK"/>
        </w:rPr>
        <w:commentReference w:id="2"/>
      </w:r>
      <w:r w:rsidR="007C5866" w:rsidRPr="00DE6F89">
        <w:rPr>
          <w:b w:val="0"/>
          <w:highlight w:val="lightGray"/>
        </w:rPr>
        <w:t>, za účasti Partnera</w:t>
      </w:r>
      <w:r w:rsidR="009025B5">
        <w:rPr>
          <w:b w:val="0"/>
        </w:rPr>
        <w:t>.</w:t>
      </w:r>
    </w:p>
    <w:p w14:paraId="3B8A8303" w14:textId="77777777" w:rsidR="008D3484" w:rsidRPr="00AD0F62" w:rsidRDefault="008D3484" w:rsidP="00AD0F6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Názov </w:t>
      </w:r>
      <w:r w:rsidRPr="009F142B">
        <w:rPr>
          <w:sz w:val="22"/>
          <w:szCs w:val="22"/>
        </w:rPr>
        <w:t>pr</w:t>
      </w:r>
      <w:r w:rsidRPr="00AD0F62">
        <w:rPr>
          <w:sz w:val="22"/>
          <w:szCs w:val="22"/>
        </w:rPr>
        <w:t>ojektu</w:t>
      </w:r>
      <w:r w:rsidRPr="00AD0F62">
        <w:rPr>
          <w:sz w:val="22"/>
          <w:szCs w:val="22"/>
        </w:rPr>
        <w:tab/>
      </w:r>
      <w:r w:rsidRPr="00AD0F62">
        <w:rPr>
          <w:sz w:val="22"/>
          <w:szCs w:val="22"/>
        </w:rPr>
        <w:tab/>
        <w:t xml:space="preserve">: </w:t>
      </w:r>
      <w:r w:rsidRPr="00AD0F62">
        <w:rPr>
          <w:sz w:val="22"/>
          <w:szCs w:val="22"/>
        </w:rPr>
        <w:tab/>
        <w:t>...............................................</w:t>
      </w:r>
    </w:p>
    <w:p w14:paraId="4BD0CF66" w14:textId="77777777" w:rsidR="008D3484" w:rsidRPr="00AD0F62" w:rsidRDefault="008D3484" w:rsidP="00AD0F6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lastRenderedPageBreak/>
        <w:t xml:space="preserve">Kód </w:t>
      </w:r>
      <w:r>
        <w:rPr>
          <w:sz w:val="22"/>
          <w:szCs w:val="22"/>
        </w:rPr>
        <w:t>p</w:t>
      </w:r>
      <w:r w:rsidRPr="00AD0F62">
        <w:rPr>
          <w:sz w:val="22"/>
          <w:szCs w:val="22"/>
        </w:rPr>
        <w:t>rojektu v ITMS</w:t>
      </w:r>
      <w:r w:rsidRPr="00750485">
        <w:rPr>
          <w:sz w:val="22"/>
          <w:szCs w:val="22"/>
        </w:rPr>
        <w:t>2014+</w:t>
      </w:r>
      <w:r w:rsidRPr="00AD0F62">
        <w:rPr>
          <w:sz w:val="22"/>
          <w:szCs w:val="22"/>
        </w:rPr>
        <w:tab/>
        <w:t xml:space="preserve">: </w:t>
      </w:r>
      <w:r w:rsidRPr="00AD0F62">
        <w:rPr>
          <w:sz w:val="22"/>
          <w:szCs w:val="22"/>
        </w:rPr>
        <w:tab/>
        <w:t>...............................................</w:t>
      </w:r>
    </w:p>
    <w:p w14:paraId="24B15692" w14:textId="77777777" w:rsidR="008D3484" w:rsidRPr="00AD0F62" w:rsidRDefault="008D3484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Miesto realizácie </w:t>
      </w:r>
      <w:r w:rsidRPr="009F142B">
        <w:rPr>
          <w:sz w:val="22"/>
          <w:szCs w:val="22"/>
        </w:rPr>
        <w:t>pr</w:t>
      </w:r>
      <w:r w:rsidRPr="00AD0F62">
        <w:rPr>
          <w:sz w:val="22"/>
          <w:szCs w:val="22"/>
        </w:rPr>
        <w:t>ojektu</w:t>
      </w:r>
      <w:r w:rsidRPr="00AD0F62">
        <w:rPr>
          <w:sz w:val="22"/>
          <w:szCs w:val="22"/>
        </w:rPr>
        <w:tab/>
        <w:t xml:space="preserve">: </w:t>
      </w:r>
      <w:r w:rsidRPr="00AD0F62">
        <w:rPr>
          <w:sz w:val="22"/>
          <w:szCs w:val="22"/>
        </w:rPr>
        <w:tab/>
        <w:t>...............................................</w:t>
      </w:r>
    </w:p>
    <w:p w14:paraId="4252E2B3" w14:textId="77777777" w:rsidR="008D3484" w:rsidRPr="00AD0F62" w:rsidRDefault="008D3484" w:rsidP="00AD0F62">
      <w:pPr>
        <w:spacing w:before="120" w:line="264" w:lineRule="auto"/>
        <w:ind w:left="540"/>
        <w:jc w:val="both"/>
        <w:rPr>
          <w:sz w:val="22"/>
          <w:szCs w:val="22"/>
        </w:rPr>
      </w:pPr>
      <w:commentRangeStart w:id="3"/>
      <w:r>
        <w:rPr>
          <w:sz w:val="22"/>
          <w:szCs w:val="22"/>
        </w:rPr>
        <w:t xml:space="preserve">Organizačná zložka zodpovedná za realizáciu </w:t>
      </w:r>
      <w:r w:rsidRPr="009F142B">
        <w:rPr>
          <w:sz w:val="22"/>
          <w:szCs w:val="22"/>
        </w:rPr>
        <w:t>p</w:t>
      </w:r>
      <w:r>
        <w:rPr>
          <w:sz w:val="22"/>
          <w:szCs w:val="22"/>
        </w:rPr>
        <w:t>rojektu</w:t>
      </w:r>
      <w:r w:rsidRPr="00AD0F62">
        <w:rPr>
          <w:sz w:val="22"/>
          <w:szCs w:val="22"/>
        </w:rPr>
        <w:t xml:space="preserve"> (ak je táto informácia relevantná)</w:t>
      </w:r>
      <w:r w:rsidRPr="00AD0F62">
        <w:rPr>
          <w:rStyle w:val="Odkaznapoznmkupodiarou"/>
          <w:sz w:val="22"/>
          <w:szCs w:val="22"/>
        </w:rPr>
        <w:footnoteReference w:id="2"/>
      </w:r>
      <w:commentRangeEnd w:id="3"/>
      <w:r w:rsidR="00793AFC">
        <w:rPr>
          <w:rStyle w:val="Odkaznakomentr"/>
          <w:szCs w:val="20"/>
        </w:rPr>
        <w:commentReference w:id="3"/>
      </w:r>
    </w:p>
    <w:p w14:paraId="00CFC7B2" w14:textId="77777777" w:rsidR="008D3484" w:rsidRDefault="008D3484" w:rsidP="00AD0F62">
      <w:pPr>
        <w:spacing w:before="120" w:line="264" w:lineRule="auto"/>
        <w:ind w:left="4248" w:hanging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: </w:t>
      </w:r>
      <w:r w:rsidRPr="00AD0F62">
        <w:rPr>
          <w:sz w:val="22"/>
          <w:szCs w:val="22"/>
        </w:rPr>
        <w:tab/>
        <w:t>..............................................</w:t>
      </w:r>
    </w:p>
    <w:p w14:paraId="3E2CA2E6" w14:textId="77777777" w:rsidR="008D3484" w:rsidRPr="00AD0F62" w:rsidRDefault="007C5866" w:rsidP="007C5866">
      <w:pPr>
        <w:spacing w:before="120" w:line="264" w:lineRule="auto"/>
        <w:ind w:left="4248" w:hanging="3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Partner: </w:t>
      </w:r>
      <w:r>
        <w:rPr>
          <w:sz w:val="22"/>
          <w:szCs w:val="22"/>
        </w:rPr>
        <w:tab/>
        <w:t>.....................................................</w:t>
      </w:r>
    </w:p>
    <w:p w14:paraId="517223FA" w14:textId="77777777" w:rsidR="008D3484" w:rsidRDefault="008D3484" w:rsidP="00AD0F6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ab/>
        <w:t>Výzva - kód Výzvy</w:t>
      </w:r>
      <w:r w:rsidRPr="00AD0F62">
        <w:rPr>
          <w:sz w:val="22"/>
          <w:szCs w:val="22"/>
        </w:rPr>
        <w:tab/>
      </w:r>
      <w:r w:rsidRPr="00AD0F62">
        <w:rPr>
          <w:sz w:val="22"/>
          <w:szCs w:val="22"/>
        </w:rPr>
        <w:tab/>
        <w:t>:</w:t>
      </w:r>
      <w:r w:rsidRPr="00AD0F62">
        <w:rPr>
          <w:sz w:val="22"/>
          <w:szCs w:val="22"/>
        </w:rPr>
        <w:tab/>
        <w:t>...............................................</w:t>
      </w:r>
    </w:p>
    <w:p w14:paraId="22DB0BA2" w14:textId="77777777" w:rsidR="008D3484" w:rsidRPr="00AD0F62" w:rsidRDefault="008D3484" w:rsidP="00AD0F6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Použitý systém financovania</w:t>
      </w:r>
      <w:r>
        <w:rPr>
          <w:sz w:val="22"/>
          <w:szCs w:val="22"/>
        </w:rPr>
        <w:tab/>
        <w:t xml:space="preserve">: </w:t>
      </w:r>
      <w:r>
        <w:rPr>
          <w:sz w:val="22"/>
          <w:szCs w:val="22"/>
        </w:rPr>
        <w:tab/>
        <w:t>.................................................</w:t>
      </w:r>
    </w:p>
    <w:p w14:paraId="485A0936" w14:textId="77777777" w:rsidR="008D3484" w:rsidRPr="00AD0F62" w:rsidRDefault="008D3484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AD0F62" w:rsidDel="00181FAC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>(ďalej ako „</w:t>
      </w:r>
      <w:r w:rsidRPr="00AD0F62">
        <w:rPr>
          <w:b/>
          <w:sz w:val="22"/>
          <w:szCs w:val="22"/>
        </w:rPr>
        <w:t>Projekt</w:t>
      </w:r>
      <w:r w:rsidRPr="00AD0F62">
        <w:rPr>
          <w:sz w:val="22"/>
          <w:szCs w:val="22"/>
        </w:rPr>
        <w:t>“).</w:t>
      </w:r>
    </w:p>
    <w:p w14:paraId="412041C5" w14:textId="77777777" w:rsidR="008D3484" w:rsidRPr="00AD0F62" w:rsidRDefault="008D3484" w:rsidP="00AD0F62">
      <w:pPr>
        <w:pStyle w:val="AOHead2"/>
        <w:tabs>
          <w:tab w:val="clear" w:pos="720"/>
          <w:tab w:val="num" w:pos="567"/>
        </w:tabs>
        <w:spacing w:before="120" w:line="264" w:lineRule="auto"/>
        <w:ind w:left="567"/>
        <w:rPr>
          <w:b w:val="0"/>
        </w:rPr>
      </w:pPr>
      <w:r w:rsidRPr="00AD0F62">
        <w:rPr>
          <w:b w:val="0"/>
        </w:rPr>
        <w:t xml:space="preserve">Účelom Zmluvy o poskytnutí NFP je spolufinancovanie schváleného Projektu Prijímateľa, a to poskytnutím NFP </w:t>
      </w:r>
      <w:r>
        <w:rPr>
          <w:b w:val="0"/>
        </w:rPr>
        <w:t>v rámci</w:t>
      </w:r>
      <w:r w:rsidRPr="00AD0F62">
        <w:rPr>
          <w:b w:val="0"/>
        </w:rPr>
        <w:t>:</w:t>
      </w:r>
    </w:p>
    <w:p w14:paraId="0D8804A7" w14:textId="77777777" w:rsidR="008D3484" w:rsidRPr="00AD0F62" w:rsidRDefault="008D3484" w:rsidP="00AD0F62">
      <w:pPr>
        <w:tabs>
          <w:tab w:val="left" w:pos="3544"/>
        </w:tabs>
        <w:spacing w:before="120" w:line="264" w:lineRule="auto"/>
        <w:ind w:left="3544" w:hanging="3004"/>
        <w:jc w:val="both"/>
        <w:rPr>
          <w:b/>
          <w:sz w:val="22"/>
          <w:szCs w:val="22"/>
        </w:rPr>
      </w:pPr>
      <w:r w:rsidRPr="00AD0F62">
        <w:rPr>
          <w:sz w:val="22"/>
          <w:szCs w:val="22"/>
        </w:rPr>
        <w:t>Operačný program:</w:t>
      </w:r>
      <w:r w:rsidRPr="00AD0F62">
        <w:rPr>
          <w:sz w:val="22"/>
          <w:szCs w:val="22"/>
        </w:rPr>
        <w:tab/>
        <w:t>...............................................</w:t>
      </w:r>
    </w:p>
    <w:p w14:paraId="3627253A" w14:textId="77777777" w:rsidR="008D3484" w:rsidRPr="00AD0F62" w:rsidRDefault="008D3484" w:rsidP="00AD0F62">
      <w:pPr>
        <w:tabs>
          <w:tab w:val="left" w:pos="3544"/>
        </w:tabs>
        <w:spacing w:before="120" w:line="264" w:lineRule="auto"/>
        <w:ind w:left="3544" w:hanging="3004"/>
        <w:jc w:val="both"/>
        <w:rPr>
          <w:b/>
          <w:sz w:val="22"/>
          <w:szCs w:val="22"/>
        </w:rPr>
      </w:pPr>
      <w:r w:rsidRPr="00AD0F62">
        <w:rPr>
          <w:sz w:val="22"/>
          <w:szCs w:val="22"/>
        </w:rPr>
        <w:t>Spolufinancovaný fondom:</w:t>
      </w:r>
      <w:r w:rsidRPr="00AD0F62">
        <w:rPr>
          <w:sz w:val="22"/>
          <w:szCs w:val="22"/>
        </w:rPr>
        <w:tab/>
        <w:t>...............................................</w:t>
      </w:r>
    </w:p>
    <w:p w14:paraId="16CC0282" w14:textId="77777777" w:rsidR="008D3484" w:rsidRPr="00AD0F62" w:rsidRDefault="008D3484" w:rsidP="00AD0F62">
      <w:pPr>
        <w:tabs>
          <w:tab w:val="left" w:pos="3544"/>
        </w:tabs>
        <w:spacing w:before="120" w:line="264" w:lineRule="auto"/>
        <w:ind w:left="3544" w:hanging="3004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Prioritná os</w:t>
      </w:r>
      <w:r>
        <w:rPr>
          <w:sz w:val="22"/>
          <w:szCs w:val="22"/>
        </w:rPr>
        <w:t>:</w:t>
      </w:r>
      <w:r w:rsidRPr="00AD0F62">
        <w:rPr>
          <w:sz w:val="22"/>
          <w:szCs w:val="22"/>
        </w:rPr>
        <w:tab/>
        <w:t>.</w:t>
      </w:r>
      <w:r>
        <w:rPr>
          <w:sz w:val="22"/>
          <w:szCs w:val="22"/>
        </w:rPr>
        <w:t>....</w:t>
      </w:r>
      <w:r w:rsidRPr="00AD0F62">
        <w:rPr>
          <w:sz w:val="22"/>
          <w:szCs w:val="22"/>
        </w:rPr>
        <w:t>..............................................</w:t>
      </w:r>
    </w:p>
    <w:p w14:paraId="2B88DFF0" w14:textId="77777777" w:rsidR="008D3484" w:rsidRPr="00AD0F62" w:rsidRDefault="008D3484" w:rsidP="00AD0F62">
      <w:pPr>
        <w:pStyle w:val="Normlnywebov"/>
        <w:tabs>
          <w:tab w:val="left" w:pos="3544"/>
        </w:tabs>
        <w:spacing w:before="200" w:beforeAutospacing="0" w:after="0" w:afterAutospacing="0" w:line="264" w:lineRule="auto"/>
        <w:ind w:left="3544" w:hanging="3005"/>
        <w:jc w:val="both"/>
        <w:outlineLvl w:val="0"/>
        <w:rPr>
          <w:sz w:val="22"/>
          <w:szCs w:val="22"/>
        </w:rPr>
      </w:pPr>
      <w:r w:rsidRPr="00AD0F62">
        <w:rPr>
          <w:sz w:val="22"/>
          <w:szCs w:val="22"/>
        </w:rPr>
        <w:t>Investičná priorita</w:t>
      </w:r>
      <w:r>
        <w:rPr>
          <w:sz w:val="22"/>
          <w:szCs w:val="22"/>
        </w:rPr>
        <w:t>:</w:t>
      </w:r>
      <w:r w:rsidRPr="00AD0F62">
        <w:rPr>
          <w:sz w:val="22"/>
          <w:szCs w:val="22"/>
        </w:rPr>
        <w:tab/>
        <w:t>.......</w:t>
      </w:r>
      <w:r>
        <w:rPr>
          <w:sz w:val="22"/>
          <w:szCs w:val="22"/>
        </w:rPr>
        <w:t>....</w:t>
      </w:r>
      <w:r w:rsidRPr="00AD0F62">
        <w:rPr>
          <w:sz w:val="22"/>
          <w:szCs w:val="22"/>
        </w:rPr>
        <w:t>........................................</w:t>
      </w:r>
    </w:p>
    <w:p w14:paraId="3D03C232" w14:textId="77777777" w:rsidR="008D3484" w:rsidRPr="00AD0F62" w:rsidRDefault="008D3484" w:rsidP="00AD0F62">
      <w:pPr>
        <w:pStyle w:val="Normlnywebov"/>
        <w:tabs>
          <w:tab w:val="left" w:pos="3544"/>
        </w:tabs>
        <w:spacing w:before="0" w:beforeAutospacing="0" w:after="0" w:afterAutospacing="0" w:line="264" w:lineRule="auto"/>
        <w:ind w:left="3544" w:hanging="3004"/>
        <w:jc w:val="both"/>
        <w:outlineLvl w:val="0"/>
        <w:rPr>
          <w:rStyle w:val="Siln"/>
          <w:b w:val="0"/>
          <w:bCs/>
          <w:color w:val="000000"/>
          <w:sz w:val="22"/>
          <w:szCs w:val="22"/>
        </w:rPr>
      </w:pPr>
    </w:p>
    <w:p w14:paraId="543DC0FE" w14:textId="77777777" w:rsidR="008D3484" w:rsidRPr="00AD0F62" w:rsidRDefault="008D3484" w:rsidP="00AD0F62">
      <w:pPr>
        <w:pStyle w:val="Normlnywebov"/>
        <w:tabs>
          <w:tab w:val="left" w:pos="3544"/>
        </w:tabs>
        <w:spacing w:before="0" w:beforeAutospacing="0" w:after="0" w:afterAutospacing="0" w:line="264" w:lineRule="auto"/>
        <w:ind w:left="3544" w:hanging="3004"/>
        <w:jc w:val="both"/>
        <w:outlineLvl w:val="0"/>
        <w:rPr>
          <w:rStyle w:val="Siln"/>
          <w:b w:val="0"/>
          <w:bCs/>
          <w:color w:val="000000"/>
          <w:sz w:val="22"/>
          <w:szCs w:val="22"/>
        </w:rPr>
      </w:pPr>
      <w:r w:rsidRPr="00AD0F62">
        <w:rPr>
          <w:sz w:val="22"/>
          <w:szCs w:val="22"/>
        </w:rPr>
        <w:t>Špecifický cieľ</w:t>
      </w:r>
      <w:r>
        <w:rPr>
          <w:sz w:val="22"/>
          <w:szCs w:val="22"/>
        </w:rPr>
        <w:t>:</w:t>
      </w:r>
      <w:r w:rsidRPr="00AD0F62">
        <w:rPr>
          <w:sz w:val="22"/>
          <w:szCs w:val="22"/>
        </w:rPr>
        <w:tab/>
        <w:t>......</w:t>
      </w:r>
      <w:r>
        <w:rPr>
          <w:sz w:val="22"/>
          <w:szCs w:val="22"/>
        </w:rPr>
        <w:t>....</w:t>
      </w:r>
      <w:r w:rsidRPr="00AD0F62">
        <w:rPr>
          <w:sz w:val="22"/>
          <w:szCs w:val="22"/>
        </w:rPr>
        <w:t>.........................................</w:t>
      </w:r>
    </w:p>
    <w:p w14:paraId="6021BF64" w14:textId="77777777" w:rsidR="008D3484" w:rsidRPr="00AD0F62" w:rsidRDefault="008D3484" w:rsidP="00AD0F62">
      <w:pPr>
        <w:tabs>
          <w:tab w:val="left" w:pos="3544"/>
        </w:tabs>
        <w:spacing w:before="200" w:line="264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 w:rsidRPr="00AD0F62">
        <w:rPr>
          <w:rFonts w:eastAsia="SimSun"/>
          <w:sz w:val="22"/>
          <w:szCs w:val="22"/>
          <w:lang w:eastAsia="en-US"/>
        </w:rPr>
        <w:t>Schéma pomoci:</w:t>
      </w:r>
      <w:r w:rsidRPr="00AD0F62">
        <w:rPr>
          <w:rFonts w:eastAsia="SimSun"/>
          <w:sz w:val="22"/>
          <w:szCs w:val="22"/>
          <w:lang w:eastAsia="en-US"/>
        </w:rPr>
        <w:tab/>
      </w:r>
      <w:r w:rsidRPr="00AD0F62">
        <w:rPr>
          <w:sz w:val="22"/>
          <w:szCs w:val="22"/>
        </w:rPr>
        <w:t>...............................................</w:t>
      </w:r>
      <w:r w:rsidRPr="00AD0F62">
        <w:rPr>
          <w:rFonts w:eastAsia="SimSun"/>
          <w:sz w:val="22"/>
          <w:szCs w:val="22"/>
          <w:lang w:eastAsia="en-US"/>
        </w:rPr>
        <w:t xml:space="preserve"> </w:t>
      </w:r>
    </w:p>
    <w:p w14:paraId="09B8477B" w14:textId="77777777" w:rsidR="008D3484" w:rsidRPr="00AD0F62" w:rsidRDefault="008D3484" w:rsidP="00AD0F62">
      <w:pPr>
        <w:tabs>
          <w:tab w:val="left" w:pos="3544"/>
        </w:tabs>
        <w:spacing w:line="264" w:lineRule="auto"/>
        <w:ind w:left="3544" w:hanging="3004"/>
        <w:jc w:val="both"/>
        <w:rPr>
          <w:rFonts w:eastAsia="SimSun"/>
          <w:sz w:val="22"/>
          <w:szCs w:val="22"/>
          <w:lang w:eastAsia="en-US"/>
        </w:rPr>
      </w:pPr>
      <w:r w:rsidRPr="00AD0F62">
        <w:rPr>
          <w:rFonts w:eastAsia="SimSun"/>
          <w:sz w:val="22"/>
          <w:szCs w:val="22"/>
          <w:lang w:eastAsia="en-US"/>
        </w:rPr>
        <w:tab/>
        <w:t>(schéma štátnej pomoci/pomoci de minimis)</w:t>
      </w:r>
    </w:p>
    <w:p w14:paraId="7D9AFF97" w14:textId="77777777" w:rsidR="008D3484" w:rsidRPr="00D973A4" w:rsidRDefault="008D3484" w:rsidP="001F003A">
      <w:pPr>
        <w:widowControl w:val="0"/>
        <w:tabs>
          <w:tab w:val="left" w:pos="3544"/>
          <w:tab w:val="left" w:pos="3828"/>
        </w:tabs>
        <w:spacing w:before="120" w:line="264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 w:rsidRPr="00D973A4">
        <w:rPr>
          <w:rFonts w:eastAsia="SimSun"/>
          <w:sz w:val="22"/>
          <w:szCs w:val="22"/>
          <w:lang w:eastAsia="en-US"/>
        </w:rPr>
        <w:t>na dosiahnutie cieľa Projektu:</w:t>
      </w:r>
      <w:r w:rsidRPr="00D973A4">
        <w:rPr>
          <w:rFonts w:eastAsia="SimSun"/>
          <w:sz w:val="22"/>
          <w:szCs w:val="22"/>
          <w:lang w:eastAsia="en-US"/>
        </w:rPr>
        <w:tab/>
      </w:r>
      <w:r w:rsidR="000D1776" w:rsidRPr="00D973A4">
        <w:rPr>
          <w:rFonts w:eastAsia="SimSun"/>
          <w:sz w:val="22"/>
          <w:szCs w:val="22"/>
          <w:lang w:eastAsia="en-US"/>
        </w:rPr>
        <w:t xml:space="preserve">cieľom Projektu je zrealizovanie </w:t>
      </w:r>
      <w:r w:rsidRPr="00D973A4">
        <w:rPr>
          <w:rFonts w:eastAsia="SimSun"/>
          <w:sz w:val="22"/>
          <w:szCs w:val="22"/>
          <w:lang w:eastAsia="en-US"/>
        </w:rPr>
        <w:t xml:space="preserve">hlavných </w:t>
      </w:r>
      <w:r w:rsidR="000D1776" w:rsidRPr="00D973A4">
        <w:rPr>
          <w:rFonts w:eastAsia="SimSun"/>
          <w:sz w:val="22"/>
          <w:szCs w:val="22"/>
          <w:lang w:eastAsia="en-US"/>
        </w:rPr>
        <w:t>A</w:t>
      </w:r>
      <w:r w:rsidRPr="00D973A4">
        <w:rPr>
          <w:rFonts w:eastAsia="SimSun"/>
          <w:sz w:val="22"/>
          <w:szCs w:val="22"/>
          <w:lang w:eastAsia="en-US"/>
        </w:rPr>
        <w:t xml:space="preserve">ktivít </w:t>
      </w:r>
      <w:r w:rsidR="000D1776" w:rsidRPr="00D973A4">
        <w:rPr>
          <w:rFonts w:eastAsia="SimSun"/>
          <w:sz w:val="22"/>
          <w:szCs w:val="22"/>
          <w:lang w:eastAsia="en-US"/>
        </w:rPr>
        <w:t>P</w:t>
      </w:r>
      <w:r w:rsidRPr="00D973A4">
        <w:rPr>
          <w:rFonts w:eastAsia="SimSun"/>
          <w:sz w:val="22"/>
          <w:szCs w:val="22"/>
          <w:lang w:eastAsia="en-US"/>
        </w:rPr>
        <w:t>rojektu</w:t>
      </w:r>
      <w:r w:rsidR="000D1776" w:rsidRPr="00D973A4">
        <w:rPr>
          <w:rFonts w:eastAsia="SimSun"/>
          <w:sz w:val="22"/>
          <w:szCs w:val="22"/>
          <w:lang w:eastAsia="en-US"/>
        </w:rPr>
        <w:t xml:space="preserve"> </w:t>
      </w:r>
      <w:r w:rsidR="00D973A4" w:rsidRPr="00D973A4">
        <w:rPr>
          <w:rFonts w:eastAsia="SimSun"/>
          <w:sz w:val="22"/>
          <w:szCs w:val="22"/>
          <w:lang w:eastAsia="en-US"/>
        </w:rPr>
        <w:t>z </w:t>
      </w:r>
      <w:r w:rsidR="000C3891" w:rsidRPr="00D973A4">
        <w:rPr>
          <w:rFonts w:eastAsia="SimSun"/>
          <w:sz w:val="22"/>
          <w:szCs w:val="22"/>
          <w:lang w:eastAsia="en-US"/>
        </w:rPr>
        <w:t>vecn</w:t>
      </w:r>
      <w:r w:rsidR="00D973A4" w:rsidRPr="00D973A4">
        <w:rPr>
          <w:rFonts w:eastAsia="SimSun"/>
          <w:sz w:val="22"/>
          <w:szCs w:val="22"/>
          <w:lang w:eastAsia="en-US"/>
        </w:rPr>
        <w:t xml:space="preserve">ého a </w:t>
      </w:r>
      <w:r w:rsidR="000C3891" w:rsidRPr="00D973A4">
        <w:rPr>
          <w:rFonts w:eastAsia="SimSun"/>
          <w:sz w:val="22"/>
          <w:szCs w:val="22"/>
          <w:lang w:eastAsia="en-US"/>
        </w:rPr>
        <w:t>časov</w:t>
      </w:r>
      <w:r w:rsidR="00D973A4" w:rsidRPr="00D973A4">
        <w:rPr>
          <w:rFonts w:eastAsia="SimSun"/>
          <w:sz w:val="22"/>
          <w:szCs w:val="22"/>
          <w:lang w:eastAsia="en-US"/>
        </w:rPr>
        <w:t xml:space="preserve">ého hľadiska ako aj z hľadiska </w:t>
      </w:r>
      <w:r w:rsidR="003762E8" w:rsidRPr="003762E8">
        <w:rPr>
          <w:rFonts w:eastAsia="SimSun"/>
          <w:sz w:val="22"/>
          <w:szCs w:val="22"/>
          <w:lang w:eastAsia="en-US"/>
        </w:rPr>
        <w:t>ostatných</w:t>
      </w:r>
      <w:r w:rsidR="00D973A4" w:rsidRPr="00D973A4">
        <w:rPr>
          <w:rFonts w:eastAsia="SimSun"/>
          <w:sz w:val="22"/>
          <w:szCs w:val="22"/>
          <w:lang w:eastAsia="en-US"/>
        </w:rPr>
        <w:t xml:space="preserve"> </w:t>
      </w:r>
      <w:r w:rsidR="000C3891" w:rsidRPr="00D973A4">
        <w:rPr>
          <w:rFonts w:eastAsia="SimSun"/>
          <w:sz w:val="22"/>
          <w:szCs w:val="22"/>
          <w:lang w:eastAsia="en-US"/>
        </w:rPr>
        <w:t>podmien</w:t>
      </w:r>
      <w:r w:rsidR="00D973A4" w:rsidRPr="00D973A4">
        <w:rPr>
          <w:rFonts w:eastAsia="SimSun"/>
          <w:sz w:val="22"/>
          <w:szCs w:val="22"/>
          <w:lang w:eastAsia="en-US"/>
        </w:rPr>
        <w:t>o</w:t>
      </w:r>
      <w:r w:rsidR="000C3891" w:rsidRPr="00D973A4">
        <w:rPr>
          <w:rFonts w:eastAsia="SimSun"/>
          <w:sz w:val="22"/>
          <w:szCs w:val="22"/>
          <w:lang w:eastAsia="en-US"/>
        </w:rPr>
        <w:t>k</w:t>
      </w:r>
      <w:r w:rsidR="00D973A4" w:rsidRPr="00D973A4">
        <w:rPr>
          <w:rFonts w:eastAsia="SimSun"/>
          <w:sz w:val="22"/>
          <w:szCs w:val="22"/>
          <w:lang w:eastAsia="en-US"/>
        </w:rPr>
        <w:t xml:space="preserve"> v súlade s </w:t>
      </w:r>
      <w:r w:rsidR="000D1776" w:rsidRPr="00D973A4">
        <w:rPr>
          <w:rFonts w:eastAsia="SimSun"/>
          <w:sz w:val="22"/>
          <w:szCs w:val="22"/>
          <w:lang w:eastAsia="en-US"/>
        </w:rPr>
        <w:t>Príloh</w:t>
      </w:r>
      <w:r w:rsidR="00D973A4" w:rsidRPr="00D973A4">
        <w:rPr>
          <w:rFonts w:eastAsia="SimSun"/>
          <w:sz w:val="22"/>
          <w:szCs w:val="22"/>
          <w:lang w:eastAsia="en-US"/>
        </w:rPr>
        <w:t>ou</w:t>
      </w:r>
      <w:r w:rsidR="000D1776" w:rsidRPr="00D973A4">
        <w:rPr>
          <w:rFonts w:eastAsia="SimSun"/>
          <w:sz w:val="22"/>
          <w:szCs w:val="22"/>
          <w:lang w:eastAsia="en-US"/>
        </w:rPr>
        <w:t xml:space="preserve"> č. 2 Predmet podpory</w:t>
      </w:r>
      <w:r w:rsidR="00A25443" w:rsidRPr="00D973A4">
        <w:rPr>
          <w:rFonts w:eastAsia="SimSun"/>
          <w:sz w:val="22"/>
          <w:szCs w:val="22"/>
          <w:lang w:eastAsia="en-US"/>
        </w:rPr>
        <w:t xml:space="preserve"> </w:t>
      </w:r>
      <w:r w:rsidR="00793AFC">
        <w:rPr>
          <w:rFonts w:eastAsia="SimSun"/>
          <w:sz w:val="22"/>
          <w:szCs w:val="22"/>
          <w:lang w:eastAsia="en-US"/>
        </w:rPr>
        <w:t>NFP</w:t>
      </w:r>
      <w:r w:rsidR="00A25443" w:rsidRPr="00D973A4">
        <w:rPr>
          <w:rFonts w:eastAsia="SimSun"/>
          <w:sz w:val="22"/>
          <w:szCs w:val="22"/>
          <w:lang w:eastAsia="en-US"/>
        </w:rPr>
        <w:t xml:space="preserve"> a v tej súvislosti aj </w:t>
      </w:r>
      <w:r w:rsidR="00D96BCA" w:rsidRPr="00D973A4">
        <w:rPr>
          <w:rFonts w:eastAsia="SimSun"/>
          <w:sz w:val="22"/>
          <w:szCs w:val="22"/>
          <w:lang w:eastAsia="en-US"/>
        </w:rPr>
        <w:t>s</w:t>
      </w:r>
      <w:r w:rsidR="002E497C" w:rsidRPr="00D973A4">
        <w:rPr>
          <w:rFonts w:eastAsia="SimSun"/>
          <w:sz w:val="22"/>
          <w:szCs w:val="22"/>
          <w:lang w:eastAsia="en-US"/>
        </w:rPr>
        <w:t xml:space="preserve">plnenie </w:t>
      </w:r>
      <w:r w:rsidRPr="00D973A4">
        <w:rPr>
          <w:rFonts w:eastAsia="SimSun"/>
          <w:sz w:val="22"/>
          <w:szCs w:val="22"/>
          <w:lang w:eastAsia="en-US"/>
        </w:rPr>
        <w:t>Merateľný</w:t>
      </w:r>
      <w:r w:rsidR="002E497C" w:rsidRPr="00D973A4">
        <w:rPr>
          <w:rFonts w:eastAsia="SimSun"/>
          <w:sz w:val="22"/>
          <w:szCs w:val="22"/>
          <w:lang w:eastAsia="en-US"/>
        </w:rPr>
        <w:t xml:space="preserve">ch </w:t>
      </w:r>
      <w:r w:rsidRPr="00D973A4">
        <w:rPr>
          <w:rFonts w:eastAsia="SimSun"/>
          <w:sz w:val="22"/>
          <w:szCs w:val="22"/>
          <w:lang w:eastAsia="en-US"/>
        </w:rPr>
        <w:t>ukazovateľ</w:t>
      </w:r>
      <w:r w:rsidR="002E497C" w:rsidRPr="00D973A4">
        <w:rPr>
          <w:rFonts w:eastAsia="SimSun"/>
          <w:sz w:val="22"/>
          <w:szCs w:val="22"/>
          <w:lang w:eastAsia="en-US"/>
        </w:rPr>
        <w:t>ov</w:t>
      </w:r>
      <w:r w:rsidRPr="00D973A4">
        <w:rPr>
          <w:rFonts w:eastAsia="SimSun"/>
          <w:sz w:val="22"/>
          <w:szCs w:val="22"/>
          <w:lang w:eastAsia="en-US"/>
        </w:rPr>
        <w:t xml:space="preserve"> Projektu definovaných v Prílohe č. 2 Predmet podpory</w:t>
      </w:r>
      <w:r w:rsidR="00793AFC">
        <w:rPr>
          <w:rFonts w:eastAsia="SimSun"/>
          <w:sz w:val="22"/>
          <w:szCs w:val="22"/>
          <w:lang w:eastAsia="en-US"/>
        </w:rPr>
        <w:t xml:space="preserve"> NFP</w:t>
      </w:r>
      <w:r w:rsidRPr="00D973A4">
        <w:rPr>
          <w:sz w:val="22"/>
          <w:szCs w:val="22"/>
        </w:rPr>
        <w:t>.</w:t>
      </w:r>
    </w:p>
    <w:p w14:paraId="3E4C2FC1" w14:textId="77777777" w:rsidR="008D3484" w:rsidRDefault="008D3484" w:rsidP="00F12332">
      <w:pPr>
        <w:ind w:firstLine="708"/>
        <w:rPr>
          <w:rFonts w:eastAsia="SimSun"/>
          <w:sz w:val="22"/>
          <w:szCs w:val="22"/>
          <w:lang w:eastAsia="en-US"/>
        </w:rPr>
      </w:pPr>
    </w:p>
    <w:p w14:paraId="0BD0C82C" w14:textId="77777777" w:rsidR="008D3484" w:rsidRPr="00AD0F62" w:rsidRDefault="008D3484" w:rsidP="00AD0F62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rPr>
          <w:b w:val="0"/>
        </w:rPr>
      </w:pPr>
      <w:r w:rsidRPr="00484721">
        <w:rPr>
          <w:b w:val="0"/>
        </w:rPr>
        <w:t xml:space="preserve">Poskytovateľ sa zaväzuje, že na základe Zmluvy o poskytnutí NFP poskytne NFP Prijímateľovi za účelom uvedeným v ods. 2.2 tohto článku na Realizáciu </w:t>
      </w:r>
      <w:r>
        <w:rPr>
          <w:b w:val="0"/>
        </w:rPr>
        <w:t xml:space="preserve">aktivít </w:t>
      </w:r>
      <w:r w:rsidRPr="00484721">
        <w:rPr>
          <w:b w:val="0"/>
        </w:rPr>
        <w:t>Projektu, a to spôsobom a v súlade s ustanoveniami Zmluvy o poskytnutí NFP, v súlade so Systémom riadenia EŠIF, Systémov finančného riadenia, v súlade so všetkými dokumentmi, na ktoré Zmluva o poskytnutí NFP</w:t>
      </w:r>
      <w:r w:rsidRPr="00AD0F62">
        <w:rPr>
          <w:b w:val="0"/>
        </w:rPr>
        <w:t xml:space="preserve"> odkazuje, ak boli Zverejnené, vrátane Právnych dokumentov a v súlade s platnými a účinnými všeobecne záväznými právnymi predpismi SR a právnymi aktmi EÚ.</w:t>
      </w:r>
    </w:p>
    <w:p w14:paraId="639BF748" w14:textId="77777777" w:rsidR="008D3484" w:rsidRPr="00AD0F62" w:rsidRDefault="008D3484" w:rsidP="00AD0F62">
      <w:pPr>
        <w:pStyle w:val="AOHead2"/>
        <w:tabs>
          <w:tab w:val="clear" w:pos="720"/>
          <w:tab w:val="num" w:pos="567"/>
        </w:tabs>
        <w:spacing w:before="120" w:line="264" w:lineRule="auto"/>
        <w:ind w:left="567"/>
        <w:rPr>
          <w:b w:val="0"/>
        </w:rPr>
      </w:pPr>
      <w:r w:rsidRPr="001E4876">
        <w:rPr>
          <w:b w:val="0"/>
        </w:rPr>
        <w:t xml:space="preserve">Prijímateľ sa zaväzuje prijať poskytnutý NFP, </w:t>
      </w:r>
      <w:r w:rsidR="001E4876" w:rsidRPr="00DE6F89">
        <w:rPr>
          <w:b w:val="0"/>
          <w:highlight w:val="lightGray"/>
        </w:rPr>
        <w:t>vyplatiť jeho zodpovedajúcu časť Partnerovi</w:t>
      </w:r>
      <w:r w:rsidR="001E4876" w:rsidRPr="001E4876">
        <w:rPr>
          <w:b w:val="0"/>
        </w:rPr>
        <w:t>,</w:t>
      </w:r>
      <w:r w:rsidR="001E4876">
        <w:rPr>
          <w:b w:val="0"/>
        </w:rPr>
        <w:t xml:space="preserve"> </w:t>
      </w:r>
      <w:r w:rsidRPr="00AD0F62">
        <w:rPr>
          <w:b w:val="0"/>
        </w:rPr>
        <w:t xml:space="preserve">použiť </w:t>
      </w:r>
      <w:r w:rsidR="001E4876">
        <w:rPr>
          <w:b w:val="0"/>
        </w:rPr>
        <w:t>NFP</w:t>
      </w:r>
      <w:r w:rsidR="001E4876" w:rsidRPr="00AD0F62">
        <w:rPr>
          <w:b w:val="0"/>
        </w:rPr>
        <w:t xml:space="preserve"> </w:t>
      </w:r>
      <w:r w:rsidRPr="00AD0F62">
        <w:rPr>
          <w:b w:val="0"/>
        </w:rPr>
        <w:t>v súlade s</w:t>
      </w:r>
      <w:r>
        <w:rPr>
          <w:b w:val="0"/>
        </w:rPr>
        <w:t> </w:t>
      </w:r>
      <w:r w:rsidRPr="00AD0F62">
        <w:rPr>
          <w:b w:val="0"/>
        </w:rPr>
        <w:t>podmienkami stanovenými v Zmluve o poskytnutí NFP</w:t>
      </w:r>
      <w:r w:rsidR="007C5866">
        <w:rPr>
          <w:b w:val="0"/>
        </w:rPr>
        <w:t xml:space="preserve">, </w:t>
      </w:r>
      <w:r>
        <w:rPr>
          <w:b w:val="0"/>
        </w:rPr>
        <w:t xml:space="preserve">a jej účelom </w:t>
      </w:r>
      <w:r w:rsidRPr="00AD0F62">
        <w:rPr>
          <w:b w:val="0"/>
        </w:rPr>
        <w:t xml:space="preserve">a realizovať všetky Aktivity Projektu tak, aby bol dosiahnutý cieľ Projektu a aby boli </w:t>
      </w:r>
      <w:r>
        <w:rPr>
          <w:b w:val="0"/>
        </w:rPr>
        <w:t xml:space="preserve">hlavné </w:t>
      </w:r>
      <w:r w:rsidRPr="00AD0F62">
        <w:rPr>
          <w:b w:val="0"/>
        </w:rPr>
        <w:t xml:space="preserve">Aktivity Projektu zrealizované Riadne a Včas, a to najneskôr do uplynutia doby Realizácie </w:t>
      </w:r>
      <w:r>
        <w:rPr>
          <w:b w:val="0"/>
        </w:rPr>
        <w:t xml:space="preserve">hlavných </w:t>
      </w:r>
      <w:r w:rsidRPr="00AD0F62">
        <w:rPr>
          <w:b w:val="0"/>
        </w:rPr>
        <w:t>aktivít Projektu</w:t>
      </w:r>
      <w:r>
        <w:rPr>
          <w:b w:val="0"/>
        </w:rPr>
        <w:t xml:space="preserve"> tak, ako to vyplýva z definície pojmu Realizácia hlavných aktivít Projektu v článku 1 ods. 3 VZP</w:t>
      </w:r>
      <w:r w:rsidRPr="00AD0F62">
        <w:rPr>
          <w:b w:val="0"/>
        </w:rPr>
        <w:t xml:space="preserve">. </w:t>
      </w:r>
      <w:r w:rsidR="007C5866" w:rsidRPr="00DE6F89">
        <w:rPr>
          <w:b w:val="0"/>
          <w:highlight w:val="lightGray"/>
        </w:rPr>
        <w:t>Nakoľko sa Projekt realizuje za účasti Partnera, Prijímateľ je povinný mať uzatvorenú Zmluvu o partnerstve s Partnerom za účelom realizácie Projektu a za účelom poskytnutia zodpovedajúcej časti NFP Partnerovi</w:t>
      </w:r>
      <w:r w:rsidR="007C5866" w:rsidRPr="00DE6F89">
        <w:rPr>
          <w:b w:val="0"/>
          <w:sz w:val="24"/>
          <w:szCs w:val="24"/>
          <w:highlight w:val="lightGray"/>
        </w:rPr>
        <w:t>.</w:t>
      </w:r>
      <w:r w:rsidR="007C5866">
        <w:rPr>
          <w:b w:val="0"/>
          <w:sz w:val="24"/>
          <w:szCs w:val="24"/>
        </w:rPr>
        <w:t xml:space="preserve"> </w:t>
      </w:r>
      <w:r w:rsidRPr="00AD0F62">
        <w:rPr>
          <w:b w:val="0"/>
        </w:rPr>
        <w:t xml:space="preserve">Na preukázanie plnenia </w:t>
      </w:r>
      <w:r>
        <w:rPr>
          <w:b w:val="0"/>
        </w:rPr>
        <w:t>cieľa</w:t>
      </w:r>
      <w:r w:rsidRPr="00AD0F62">
        <w:rPr>
          <w:b w:val="0"/>
        </w:rPr>
        <w:t xml:space="preserve"> Projektu podľa odseku 2.2 tohto článku zmluvy je Prijímateľ povinný udeliť alebo zabezpečiť udelenie všetkých potrebných súhlasov, ak plnenie jedného alebo viacerých Merateľných </w:t>
      </w:r>
      <w:r w:rsidRPr="00AD0F62">
        <w:rPr>
          <w:b w:val="0"/>
        </w:rPr>
        <w:lastRenderedPageBreak/>
        <w:t xml:space="preserve">ukazovateľov </w:t>
      </w:r>
      <w:r w:rsidR="00CB4CB3">
        <w:rPr>
          <w:b w:val="0"/>
        </w:rPr>
        <w:t xml:space="preserve">Projektu </w:t>
      </w:r>
      <w:r w:rsidRPr="00AD0F62">
        <w:rPr>
          <w:b w:val="0"/>
        </w:rPr>
        <w:t xml:space="preserve">sa preukazuje spôsobom, ktorý udelenie súhlasu vyžaduje. Súhlasom podľa tohto odseku sa rozumie napríklad súhlas s poskytovaním údajov z informačného systému tretej osoby. </w:t>
      </w:r>
    </w:p>
    <w:p w14:paraId="716A60F1" w14:textId="77777777" w:rsidR="008D3484" w:rsidRPr="00AD0F62" w:rsidRDefault="008D3484" w:rsidP="00AD0F62">
      <w:pPr>
        <w:pStyle w:val="AOHead2"/>
        <w:tabs>
          <w:tab w:val="clear" w:pos="720"/>
          <w:tab w:val="num" w:pos="540"/>
        </w:tabs>
        <w:spacing w:line="264" w:lineRule="auto"/>
        <w:ind w:left="540"/>
        <w:rPr>
          <w:b w:val="0"/>
        </w:rPr>
      </w:pPr>
      <w:r w:rsidRPr="00AD0F62">
        <w:rPr>
          <w:b w:val="0"/>
        </w:rPr>
        <w:t xml:space="preserve">Podmienky poskytnutia </w:t>
      </w:r>
      <w:r>
        <w:rPr>
          <w:b w:val="0"/>
        </w:rPr>
        <w:t>príspevku</w:t>
      </w:r>
      <w:r w:rsidRPr="00AD0F62">
        <w:rPr>
          <w:b w:val="0"/>
        </w:rPr>
        <w:t>, ktoré Poskytovateľ uviedol v príslušnej Výzve, musia byť splnené</w:t>
      </w:r>
      <w:r>
        <w:rPr>
          <w:b w:val="0"/>
        </w:rPr>
        <w:t xml:space="preserve"> aj</w:t>
      </w:r>
      <w:r w:rsidRPr="00AD0F62">
        <w:rPr>
          <w:b w:val="0"/>
        </w:rPr>
        <w:t xml:space="preserve"> počas platnosti a účinnosti Zmluvy o poskytnutí NFP</w:t>
      </w:r>
      <w:r>
        <w:rPr>
          <w:b w:val="0"/>
        </w:rPr>
        <w:t xml:space="preserve">. Porušenie podmienok poskytnutia príspevku podľa prvej vety je podstatným porušením Zmluvy o poskytnutí NFP a </w:t>
      </w:r>
      <w:r w:rsidRPr="00BD7F80">
        <w:rPr>
          <w:b w:val="0"/>
        </w:rPr>
        <w:t>Prijímateľ</w:t>
      </w:r>
      <w:r>
        <w:rPr>
          <w:b w:val="0"/>
        </w:rPr>
        <w:t xml:space="preserve"> je povinný </w:t>
      </w:r>
      <w:r w:rsidRPr="00BD7F80">
        <w:rPr>
          <w:b w:val="0"/>
        </w:rPr>
        <w:t>vrát</w:t>
      </w:r>
      <w:r>
        <w:rPr>
          <w:b w:val="0"/>
        </w:rPr>
        <w:t>iť</w:t>
      </w:r>
      <w:r w:rsidRPr="00BD7F80">
        <w:rPr>
          <w:b w:val="0"/>
        </w:rPr>
        <w:t xml:space="preserve"> NFP </w:t>
      </w:r>
      <w:r w:rsidRPr="00AD0F62">
        <w:rPr>
          <w:b w:val="0"/>
        </w:rPr>
        <w:t>alebo jeho časť</w:t>
      </w:r>
      <w:r>
        <w:rPr>
          <w:b w:val="0"/>
        </w:rPr>
        <w:t xml:space="preserve"> v súlade s článkom 10 VZP, ak z Právnych dokumentov vydaných Poskytovateľom nevyplýva vo vzťahu k jednotlivým podmienkam poskytnutia príspevku iný postup</w:t>
      </w:r>
      <w:r w:rsidRPr="00AD0F62">
        <w:rPr>
          <w:b w:val="0"/>
        </w:rPr>
        <w:t xml:space="preserve">. </w:t>
      </w:r>
    </w:p>
    <w:p w14:paraId="1915EAF3" w14:textId="77777777" w:rsidR="008D3484" w:rsidRPr="00B3044D" w:rsidRDefault="008D3484" w:rsidP="00B3044D">
      <w:pPr>
        <w:pStyle w:val="AOHead2"/>
        <w:tabs>
          <w:tab w:val="clear" w:pos="720"/>
          <w:tab w:val="num" w:pos="567"/>
        </w:tabs>
        <w:spacing w:line="264" w:lineRule="auto"/>
        <w:ind w:left="567"/>
        <w:rPr>
          <w:b w:val="0"/>
        </w:rPr>
      </w:pPr>
      <w:r w:rsidRPr="00AD0F62">
        <w:rPr>
          <w:b w:val="0"/>
        </w:rPr>
        <w:t xml:space="preserve">NFP poskytnutý v zmysle Zmluvy o poskytnutí NFP je tvorený prostriedkami EÚ a štátneho </w:t>
      </w:r>
      <w:r w:rsidRPr="00B3044D">
        <w:rPr>
          <w:b w:val="0"/>
        </w:rPr>
        <w:t xml:space="preserve">rozpočtu SR, v dôsledku čoho musia byť finančné prostriedky tvoriace NFP vynaložené : </w:t>
      </w:r>
    </w:p>
    <w:p w14:paraId="78E3273E" w14:textId="77777777" w:rsidR="008D3484" w:rsidRPr="00B3044D" w:rsidRDefault="008D3484" w:rsidP="00B3044D">
      <w:pPr>
        <w:pStyle w:val="AOHead2"/>
        <w:keepNext w:val="0"/>
        <w:numPr>
          <w:ilvl w:val="1"/>
          <w:numId w:val="53"/>
        </w:numPr>
        <w:spacing w:before="0" w:line="264" w:lineRule="auto"/>
        <w:ind w:left="1434" w:hanging="357"/>
        <w:rPr>
          <w:b w:val="0"/>
        </w:rPr>
      </w:pPr>
      <w:r w:rsidRPr="00B3044D">
        <w:rPr>
          <w:b w:val="0"/>
        </w:rPr>
        <w:t xml:space="preserve">v súlade so zásadou riadneho finančného hospodárenia v zmysle čl. 30 Nariadenia 966/2012, </w:t>
      </w:r>
    </w:p>
    <w:p w14:paraId="3D6573DA" w14:textId="77777777" w:rsidR="008D3484" w:rsidRPr="00B3044D" w:rsidRDefault="008D3484" w:rsidP="00B3044D">
      <w:pPr>
        <w:pStyle w:val="AOHead2"/>
        <w:keepNext w:val="0"/>
        <w:numPr>
          <w:ilvl w:val="1"/>
          <w:numId w:val="53"/>
        </w:numPr>
        <w:spacing w:before="0" w:line="264" w:lineRule="auto"/>
        <w:ind w:left="1434" w:hanging="357"/>
        <w:rPr>
          <w:b w:val="0"/>
        </w:rPr>
      </w:pPr>
      <w:r w:rsidRPr="00B3044D">
        <w:rPr>
          <w:b w:val="0"/>
        </w:rPr>
        <w:t xml:space="preserve">hospodárne, efektívne, účinne a účelne, </w:t>
      </w:r>
    </w:p>
    <w:p w14:paraId="781A559F" w14:textId="77777777" w:rsidR="008D3484" w:rsidRPr="00B3044D" w:rsidRDefault="008D3484" w:rsidP="00B3044D">
      <w:pPr>
        <w:pStyle w:val="AOHead2"/>
        <w:keepNext w:val="0"/>
        <w:numPr>
          <w:ilvl w:val="1"/>
          <w:numId w:val="53"/>
        </w:numPr>
        <w:spacing w:before="0" w:line="264" w:lineRule="auto"/>
        <w:ind w:hanging="363"/>
        <w:rPr>
          <w:b w:val="0"/>
        </w:rPr>
      </w:pPr>
      <w:r w:rsidRPr="00B3044D">
        <w:rPr>
          <w:b w:val="0"/>
        </w:rPr>
        <w:t xml:space="preserve">v súlade s ostatnými pravidlami rozpočtového hospodárenia s verejnými prostriedkami vyplývajúcimi z § 19 zákona o rozpočtových pravidlách verejnej správy.  </w:t>
      </w:r>
    </w:p>
    <w:p w14:paraId="2553B664" w14:textId="77777777" w:rsidR="008D3484" w:rsidRPr="00B3044D" w:rsidRDefault="008D3484" w:rsidP="00B3044D">
      <w:pPr>
        <w:pStyle w:val="AOHead2"/>
        <w:keepNext w:val="0"/>
        <w:numPr>
          <w:ilvl w:val="0"/>
          <w:numId w:val="0"/>
        </w:numPr>
        <w:spacing w:before="0" w:line="264" w:lineRule="auto"/>
        <w:ind w:left="540"/>
        <w:rPr>
          <w:b w:val="0"/>
        </w:rPr>
      </w:pPr>
      <w:r w:rsidRPr="00B3044D">
        <w:rPr>
          <w:b w:val="0"/>
        </w:rPr>
        <w:t xml:space="preserve">Poskytovateľ je oprávnený prijať osobitné pravidlá a postupy na preverovanie splnenia podmienok podľa písm. a) až c) tohto odseku vo vzťahu k výdavkom v rámci Projektu a včleniť ich do jednotlivých úkonov, ktoré Poskytovateľ vykonáva v súvislosti s Projektom </w:t>
      </w:r>
      <w:r w:rsidR="001C0688">
        <w:rPr>
          <w:b w:val="0"/>
        </w:rPr>
        <w:t>počas</w:t>
      </w:r>
      <w:r w:rsidRPr="00B3044D">
        <w:rPr>
          <w:b w:val="0"/>
        </w:rPr>
        <w:t xml:space="preserve"> účinnosti Zmluvy o poskytnutí NFP (napríklad v súvislosti s kontrolou Verejného obstarávania, s kontrolou Žiadosti o platbu vykonávanou formou administratívnej </w:t>
      </w:r>
      <w:r w:rsidR="00C562FA">
        <w:rPr>
          <w:b w:val="0"/>
        </w:rPr>
        <w:t xml:space="preserve">finančnej </w:t>
      </w:r>
      <w:r w:rsidRPr="00B3044D">
        <w:rPr>
          <w:b w:val="0"/>
        </w:rPr>
        <w:t>kontroly), ako aj v rámci výkonu inej kontroly. Ak Prijímateľ poruší zásadu alebo pravidlá podľa písm. a) až c) tohto odseku, je povinný vrátiť NFP alebo jeho časť v súlade s čl. 10 VZP.</w:t>
      </w:r>
    </w:p>
    <w:p w14:paraId="1788D719" w14:textId="77777777" w:rsidR="008D3484" w:rsidRPr="00B3044D" w:rsidRDefault="008D3484" w:rsidP="00B3044D">
      <w:pPr>
        <w:pStyle w:val="AOHead2"/>
        <w:tabs>
          <w:tab w:val="clear" w:pos="720"/>
          <w:tab w:val="num" w:pos="540"/>
        </w:tabs>
        <w:spacing w:line="264" w:lineRule="auto"/>
        <w:ind w:left="540"/>
        <w:rPr>
          <w:b w:val="0"/>
        </w:rPr>
      </w:pPr>
      <w:r w:rsidRPr="00B3044D">
        <w:rPr>
          <w:b w:val="0"/>
        </w:rPr>
        <w:t xml:space="preserve">Prijímateľ je povinný zdržať sa vykonania akéhokoľvek úkonu, vrátane vstupu do záväzkovo-právneho vzťahu s treťou osobou, ktorým by došlo k porušeniu článku 107 Zmluvy o fungovaní EÚ v súvislosti s Projektom s ohľadom na skutočnosť, že poskytnuté NFP je príspevkom z verejných zdrojov. </w:t>
      </w:r>
    </w:p>
    <w:p w14:paraId="77B09978" w14:textId="77777777" w:rsidR="008D3484" w:rsidRPr="00B3044D" w:rsidRDefault="008D3484" w:rsidP="00B3044D">
      <w:pPr>
        <w:pStyle w:val="AOHead2"/>
        <w:tabs>
          <w:tab w:val="clear" w:pos="720"/>
          <w:tab w:val="num" w:pos="567"/>
        </w:tabs>
        <w:spacing w:line="264" w:lineRule="auto"/>
        <w:ind w:left="567" w:hanging="709"/>
        <w:rPr>
          <w:b w:val="0"/>
        </w:rPr>
      </w:pPr>
      <w:r w:rsidRPr="00B3044D">
        <w:rPr>
          <w:b w:val="0"/>
        </w:rPr>
        <w:t xml:space="preserve">Poskytovateľ sa zaväzuje využívať dokumenty súvisiace s predloženým Projektom výlučne oprávnenými osobami zapojenými najmä do procesu registrácie, hodnotenia, riadenia, monitorovania a kontroly Projektu a ich zmluvnými partnermi poskytujúcimi poradenské služby, ktorí sú viazaní záväzkom mlčanlivosti, čím nie sú dotknuté osobitné predpisy týkajúce sa poskytovania informácií povinnými osobami.  </w:t>
      </w:r>
    </w:p>
    <w:p w14:paraId="4CFC840F" w14:textId="77777777" w:rsidR="008D3484" w:rsidRPr="00AD0F62" w:rsidRDefault="008D3484" w:rsidP="00AD0F62">
      <w:pPr>
        <w:spacing w:line="264" w:lineRule="auto"/>
        <w:rPr>
          <w:sz w:val="22"/>
          <w:szCs w:val="22"/>
          <w:lang w:eastAsia="en-US"/>
        </w:rPr>
      </w:pPr>
    </w:p>
    <w:p w14:paraId="0E6309D8" w14:textId="77777777" w:rsidR="008D3484" w:rsidRPr="00AD0F62" w:rsidRDefault="008D3484" w:rsidP="00AD0F62">
      <w:pPr>
        <w:pStyle w:val="AOHead1"/>
        <w:spacing w:before="120" w:line="264" w:lineRule="auto"/>
      </w:pPr>
      <w:r w:rsidRPr="00AD0F62">
        <w:t>VÝDAVKY PROJEKTU A NFP</w:t>
      </w:r>
    </w:p>
    <w:p w14:paraId="087D6782" w14:textId="77777777" w:rsidR="008D3484" w:rsidRPr="00AD0F62" w:rsidRDefault="008D3484" w:rsidP="00AD0F62">
      <w:pPr>
        <w:pStyle w:val="AOHead2"/>
        <w:spacing w:before="120" w:line="264" w:lineRule="auto"/>
        <w:rPr>
          <w:b w:val="0"/>
        </w:rPr>
      </w:pPr>
      <w:r>
        <w:rPr>
          <w:b w:val="0"/>
        </w:rPr>
        <w:t>Poskytovateľ a Prijímateľ sa dohodli na nasledujúcom</w:t>
      </w:r>
      <w:r w:rsidRPr="00AD0F62">
        <w:rPr>
          <w:b w:val="0"/>
        </w:rPr>
        <w:t>:</w:t>
      </w:r>
    </w:p>
    <w:p w14:paraId="4DF89701" w14:textId="77777777" w:rsidR="008D3484" w:rsidRPr="00B3044D" w:rsidRDefault="008D3484" w:rsidP="00B3044D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B3044D">
        <w:rPr>
          <w:sz w:val="22"/>
          <w:szCs w:val="22"/>
        </w:rPr>
        <w:t xml:space="preserve">Celkové oprávnené výdavky na Realizáciu aktivít Projektu predstavujú sumu .............. EUR (slovom: ....................eur), </w:t>
      </w:r>
    </w:p>
    <w:p w14:paraId="54C5E4B8" w14:textId="77777777" w:rsidR="00016E2C" w:rsidRDefault="008D3484" w:rsidP="00B3044D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B3044D">
        <w:rPr>
          <w:sz w:val="22"/>
          <w:szCs w:val="22"/>
        </w:rPr>
        <w:t>Poskytovateľ poskytne Prijímateľovi NFP maximálne do výšky ............ EUR (slovom: ..................................... euro), čo predstavuje</w:t>
      </w:r>
      <w:r w:rsidR="006A6E7C">
        <w:rPr>
          <w:sz w:val="22"/>
          <w:szCs w:val="22"/>
        </w:rPr>
        <w:t xml:space="preserve">:  </w:t>
      </w:r>
    </w:p>
    <w:p w14:paraId="46E43B23" w14:textId="77777777" w:rsidR="00016E2C" w:rsidRPr="00DE6F89" w:rsidRDefault="00016E2C" w:rsidP="00016E2C">
      <w:pPr>
        <w:pStyle w:val="AOHead4"/>
        <w:rPr>
          <w:highlight w:val="lightGray"/>
        </w:rPr>
      </w:pPr>
      <w:commentRangeStart w:id="4"/>
      <w:r w:rsidRPr="00DE6F89">
        <w:rPr>
          <w:highlight w:val="lightGray"/>
        </w:rPr>
        <w:t>.....</w:t>
      </w:r>
      <w:commentRangeEnd w:id="4"/>
      <w:r w:rsidRPr="00DE6F89">
        <w:rPr>
          <w:rStyle w:val="Odkaznakomentr"/>
          <w:sz w:val="22"/>
          <w:highlight w:val="lightGray"/>
        </w:rPr>
        <w:commentReference w:id="4"/>
      </w:r>
      <w:r w:rsidRPr="00DE6F89">
        <w:rPr>
          <w:highlight w:val="lightGray"/>
        </w:rPr>
        <w:t xml:space="preserve"> % z Celkových  oprávnených výdavkov Prijímateľa  na Realizáciu aktivít Projektu podľa ods. 3.1. písm. a) tohto článku zmluvy, </w:t>
      </w:r>
      <w:r w:rsidRPr="00DE6F89">
        <w:rPr>
          <w:highlight w:val="lightGray"/>
          <w:lang w:eastAsia="sk-SK"/>
        </w:rPr>
        <w:t>ktorých realizáciu zabezpečuje Prijímateľ,</w:t>
      </w:r>
    </w:p>
    <w:p w14:paraId="3CBD94D1" w14:textId="77777777" w:rsidR="00016E2C" w:rsidRDefault="00016E2C" w:rsidP="00016E2C">
      <w:pPr>
        <w:spacing w:before="120" w:after="120"/>
        <w:ind w:left="1440" w:hanging="180"/>
        <w:jc w:val="both"/>
      </w:pPr>
      <w:r w:rsidRPr="00DE6F89">
        <w:rPr>
          <w:highlight w:val="lightGray"/>
        </w:rPr>
        <w:tab/>
        <w:t xml:space="preserve">(ii) </w:t>
      </w:r>
      <w:r w:rsidRPr="00DE6F89">
        <w:rPr>
          <w:highlight w:val="lightGray"/>
        </w:rPr>
        <w:tab/>
      </w:r>
      <w:r w:rsidRPr="00DE6F89">
        <w:rPr>
          <w:sz w:val="22"/>
          <w:highlight w:val="lightGray"/>
        </w:rPr>
        <w:t>.... % z Celkových oprávnených výdavkov Partnera,</w:t>
      </w:r>
      <w:r>
        <w:t xml:space="preserve"> </w:t>
      </w:r>
    </w:p>
    <w:p w14:paraId="5002ED5E" w14:textId="77777777" w:rsidR="008D3484" w:rsidRPr="00B3044D" w:rsidRDefault="00016E2C" w:rsidP="00016E2C">
      <w:pPr>
        <w:pStyle w:val="AOHead4"/>
        <w:numPr>
          <w:ilvl w:val="0"/>
          <w:numId w:val="0"/>
        </w:numPr>
        <w:ind w:left="1440" w:hanging="900"/>
      </w:pPr>
      <w:r>
        <w:lastRenderedPageBreak/>
        <w:t xml:space="preserve">c)  </w:t>
      </w:r>
      <w:r w:rsidR="008D3484" w:rsidRPr="00B3044D">
        <w:t xml:space="preserve">Prijímateľ vyhlasuje, že: </w:t>
      </w:r>
    </w:p>
    <w:p w14:paraId="1B590804" w14:textId="77777777" w:rsidR="008D3484" w:rsidRPr="00B3044D" w:rsidRDefault="008D3484" w:rsidP="00B3044D">
      <w:pPr>
        <w:pStyle w:val="AOHead4"/>
        <w:numPr>
          <w:ilvl w:val="3"/>
          <w:numId w:val="44"/>
        </w:numPr>
        <w:spacing w:line="264" w:lineRule="auto"/>
      </w:pPr>
      <w:commentRangeStart w:id="5"/>
      <w:r w:rsidRPr="00B3044D">
        <w:t xml:space="preserve">má zabezpečené zdroje financovania Projektu vo výške </w:t>
      </w:r>
      <w:commentRangeStart w:id="6"/>
      <w:r w:rsidRPr="00B3044D">
        <w:t>...... %</w:t>
      </w:r>
      <w:commentRangeEnd w:id="6"/>
      <w:r w:rsidRPr="00B3044D">
        <w:rPr>
          <w:rStyle w:val="Odkaznakomentr"/>
          <w:rFonts w:eastAsia="Times New Roman"/>
          <w:sz w:val="22"/>
          <w:lang w:eastAsia="sk-SK"/>
        </w:rPr>
        <w:commentReference w:id="6"/>
      </w:r>
      <w:r w:rsidRPr="00B3044D">
        <w:t xml:space="preserve"> (slovom:  ............. percent),</w:t>
      </w:r>
      <w:r w:rsidRPr="00B3044D">
        <w:rPr>
          <w:u w:val="single"/>
        </w:rPr>
        <w:t xml:space="preserve"> čo predstavuje sumu .... EUR (slovom: ..... eur)</w:t>
      </w:r>
      <w:r w:rsidRPr="00B3044D">
        <w:t xml:space="preserve">  z Celkových  oprávnených výdavkov na Realizáciu aktivít Projektu podľa ods. 3.1. písm. </w:t>
      </w:r>
      <w:r w:rsidR="00B3044D" w:rsidRPr="00B3044D">
        <w:t>a</w:t>
      </w:r>
      <w:r w:rsidRPr="00B3044D">
        <w:t>) tohto článku zmluvy a</w:t>
      </w:r>
      <w:commentRangeEnd w:id="5"/>
      <w:r w:rsidR="00A736EB">
        <w:rPr>
          <w:rStyle w:val="Odkaznakomentr"/>
          <w:rFonts w:eastAsia="Times New Roman"/>
          <w:szCs w:val="20"/>
          <w:lang w:eastAsia="sk-SK"/>
        </w:rPr>
        <w:commentReference w:id="5"/>
      </w:r>
    </w:p>
    <w:p w14:paraId="41954543" w14:textId="77777777" w:rsidR="008D3484" w:rsidRPr="00B3044D" w:rsidRDefault="008D3484" w:rsidP="00B3044D">
      <w:pPr>
        <w:pStyle w:val="AOHead4"/>
        <w:numPr>
          <w:ilvl w:val="3"/>
          <w:numId w:val="44"/>
        </w:numPr>
        <w:spacing w:line="264" w:lineRule="auto"/>
      </w:pPr>
      <w:r w:rsidRPr="00B3044D">
        <w:t>zabezpečí zdroje financovania na úhradu všetkých Neoprávnených výdavkov na Realizáciu aktivít Projektu, ktoré vzniknú v priebehu Realizácie aktivít Projektu a budú nevyhnutné na dosiahnutie cieľa Projektu v zmysle Zmluvy o poskytnutí NFP.</w:t>
      </w:r>
    </w:p>
    <w:p w14:paraId="168F03F1" w14:textId="77777777" w:rsidR="008D3484" w:rsidRPr="00CD1039" w:rsidRDefault="008D3484" w:rsidP="00C11679">
      <w:pPr>
        <w:pStyle w:val="AOHead2"/>
        <w:keepNext w:val="0"/>
        <w:numPr>
          <w:ilvl w:val="1"/>
          <w:numId w:val="44"/>
        </w:numPr>
        <w:spacing w:before="120" w:line="264" w:lineRule="auto"/>
        <w:rPr>
          <w:b w:val="0"/>
        </w:rPr>
      </w:pPr>
      <w:r w:rsidRPr="00F523BF">
        <w:rPr>
          <w:b w:val="0"/>
          <w:iCs/>
        </w:rPr>
        <w:t>M</w:t>
      </w:r>
      <w:r w:rsidRPr="00CD1039">
        <w:rPr>
          <w:b w:val="0"/>
          <w:iCs/>
        </w:rPr>
        <w:t xml:space="preserve">aximálna výška NFP uvedená v ods. 3.1. písm. </w:t>
      </w:r>
      <w:r w:rsidR="00006E5A">
        <w:rPr>
          <w:b w:val="0"/>
          <w:iCs/>
        </w:rPr>
        <w:t>b</w:t>
      </w:r>
      <w:r w:rsidRPr="00CD1039">
        <w:rPr>
          <w:b w:val="0"/>
          <w:iCs/>
        </w:rPr>
        <w:t>) tohto článku zmluvy nesmie byť prekročená</w:t>
      </w:r>
      <w:r>
        <w:rPr>
          <w:b w:val="0"/>
          <w:iCs/>
        </w:rPr>
        <w:t xml:space="preserve">. </w:t>
      </w:r>
      <w:r w:rsidRPr="00E2526D">
        <w:rPr>
          <w:b w:val="0"/>
          <w:bCs/>
        </w:rPr>
        <w:t>Výnimkou je, ak k prekročeniu dôjde z technických dôvodov na strane Poskytovateľa, v dôsledku ktorých môže byť odchýlka vo výške NFP maximálne 0,01% z </w:t>
      </w:r>
      <w:r w:rsidR="00C562FA">
        <w:rPr>
          <w:b w:val="0"/>
          <w:bCs/>
        </w:rPr>
        <w:t xml:space="preserve">maximálnej výšky </w:t>
      </w:r>
      <w:r w:rsidRPr="00E2526D">
        <w:rPr>
          <w:b w:val="0"/>
          <w:bCs/>
        </w:rPr>
        <w:t>NFP</w:t>
      </w:r>
      <w:r w:rsidR="00C562FA">
        <w:rPr>
          <w:b w:val="0"/>
          <w:bCs/>
        </w:rPr>
        <w:t xml:space="preserve"> uvedenej v ods. 3.1 písm. b) tohto článku</w:t>
      </w:r>
      <w:r w:rsidRPr="00E2526D">
        <w:rPr>
          <w:b w:val="0"/>
          <w:bCs/>
        </w:rPr>
        <w:t>.</w:t>
      </w:r>
      <w:r w:rsidRPr="00CD1039">
        <w:rPr>
          <w:b w:val="0"/>
          <w:iCs/>
        </w:rPr>
        <w:t xml:space="preserve"> Prijímateľ súčasne berie na vedomie, že výška NFP na úhradu časti Oprávnených výdavkov, ktorá bude skutočne uhradená Prijímateľovi</w:t>
      </w:r>
      <w:r w:rsidR="00CB4CB3">
        <w:rPr>
          <w:b w:val="0"/>
          <w:iCs/>
        </w:rPr>
        <w:t>,</w:t>
      </w:r>
      <w:r w:rsidRPr="00CD1039">
        <w:rPr>
          <w:b w:val="0"/>
          <w:iCs/>
        </w:rPr>
        <w:t xml:space="preserve"> závisí od výsledkov Prijímateľom vykonaného obstarávania služieb, tovarov a stavebných prác, od posúdenia výšky jednotlivých výdavkov s ohľadom na pravidlá posudzovania hospodárnosti, efektívnosti, účelnosti a účinnosti výdavkov, ako aj od splnenia ostatných podmienok uvedených v Zmluve o poskytnutí NFP</w:t>
      </w:r>
      <w:r w:rsidR="00CB4CB3">
        <w:rPr>
          <w:b w:val="0"/>
          <w:iCs/>
        </w:rPr>
        <w:t xml:space="preserve">, vrátane </w:t>
      </w:r>
      <w:r w:rsidR="00FC712F">
        <w:rPr>
          <w:b w:val="0"/>
          <w:iCs/>
        </w:rPr>
        <w:t xml:space="preserve">podmienok </w:t>
      </w:r>
      <w:r w:rsidR="00CB4CB3">
        <w:rPr>
          <w:b w:val="0"/>
          <w:iCs/>
        </w:rPr>
        <w:t>oprávnenosti výdavkov podľa článku 14 VZP</w:t>
      </w:r>
      <w:r w:rsidRPr="00CD1039">
        <w:rPr>
          <w:b w:val="0"/>
          <w:iCs/>
        </w:rPr>
        <w:t xml:space="preserve">. </w:t>
      </w:r>
    </w:p>
    <w:p w14:paraId="0796FDE9" w14:textId="77777777" w:rsidR="008D3484" w:rsidRPr="00EB585C" w:rsidRDefault="008D3484" w:rsidP="00C11679">
      <w:pPr>
        <w:pStyle w:val="AOHead2"/>
        <w:keepNext w:val="0"/>
        <w:numPr>
          <w:ilvl w:val="1"/>
          <w:numId w:val="44"/>
        </w:numPr>
        <w:spacing w:before="120" w:line="264" w:lineRule="auto"/>
        <w:rPr>
          <w:b w:val="0"/>
        </w:rPr>
      </w:pPr>
      <w:r w:rsidRPr="00EB585C">
        <w:rPr>
          <w:b w:val="0"/>
        </w:rPr>
        <w:t>Poskytovateľ poskytuje NFP Prijímateľovi výlučne v súvislosti s Realizáciou aktivít Projektu za splnenia podmienok stanovených:</w:t>
      </w:r>
    </w:p>
    <w:p w14:paraId="46978074" w14:textId="77777777" w:rsidR="008D3484" w:rsidRPr="00EB585C" w:rsidRDefault="008D3484" w:rsidP="00AD0F62">
      <w:pPr>
        <w:pStyle w:val="AOHead2"/>
        <w:numPr>
          <w:ilvl w:val="0"/>
          <w:numId w:val="0"/>
        </w:numPr>
        <w:tabs>
          <w:tab w:val="num" w:pos="1080"/>
        </w:tabs>
        <w:spacing w:line="264" w:lineRule="auto"/>
        <w:ind w:left="1080" w:hanging="360"/>
        <w:rPr>
          <w:b w:val="0"/>
        </w:rPr>
      </w:pPr>
      <w:r w:rsidRPr="00EB585C">
        <w:rPr>
          <w:b w:val="0"/>
        </w:rPr>
        <w:t xml:space="preserve">a)  Zmluvou o poskytnutí NFP, </w:t>
      </w:r>
    </w:p>
    <w:p w14:paraId="3D27AD72" w14:textId="77777777" w:rsidR="008D3484" w:rsidRPr="00EB585C" w:rsidRDefault="008D3484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  <w:lang w:eastAsia="en-US"/>
        </w:rPr>
        <w:t xml:space="preserve">b)  </w:t>
      </w:r>
      <w:r w:rsidRPr="00EB585C">
        <w:rPr>
          <w:sz w:val="22"/>
          <w:szCs w:val="22"/>
        </w:rPr>
        <w:t xml:space="preserve">právnymi predpismi SR, </w:t>
      </w:r>
    </w:p>
    <w:p w14:paraId="3635B6F2" w14:textId="77777777" w:rsidR="008D3484" w:rsidRPr="00EB585C" w:rsidRDefault="008D3484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</w:rPr>
        <w:t xml:space="preserve">c) priamo aplikovateľnými (majúcimi priamu účinnosť) právnymi predpismi a aktmi Európskej únie zverejnenými v Úradnom vestníku EÚ; </w:t>
      </w:r>
    </w:p>
    <w:p w14:paraId="45B83529" w14:textId="77777777" w:rsidR="008D3484" w:rsidRPr="00EB585C" w:rsidRDefault="008D3484" w:rsidP="00AD0F62">
      <w:pPr>
        <w:pStyle w:val="Zarkazkladnhotextu"/>
        <w:tabs>
          <w:tab w:val="num" w:pos="1080"/>
        </w:tabs>
        <w:spacing w:line="264" w:lineRule="auto"/>
        <w:ind w:hanging="360"/>
        <w:rPr>
          <w:sz w:val="22"/>
          <w:szCs w:val="22"/>
        </w:rPr>
      </w:pPr>
      <w:r w:rsidRPr="00EB585C">
        <w:rPr>
          <w:sz w:val="22"/>
          <w:szCs w:val="22"/>
        </w:rPr>
        <w:t>d) Systémom riadenia EŠIF a Systémom finančného riadenia a dokumentmi vydanými na ich základe, ak boli Zverejnené,</w:t>
      </w:r>
    </w:p>
    <w:p w14:paraId="46DC382A" w14:textId="77777777" w:rsidR="008D3484" w:rsidRPr="00EB585C" w:rsidRDefault="008D3484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</w:rPr>
        <w:t xml:space="preserve">e) schváleným </w:t>
      </w:r>
      <w:r>
        <w:rPr>
          <w:sz w:val="22"/>
          <w:szCs w:val="22"/>
        </w:rPr>
        <w:t>operačným programom</w:t>
      </w:r>
      <w:r w:rsidRPr="00EB585C">
        <w:rPr>
          <w:sz w:val="22"/>
          <w:szCs w:val="22"/>
        </w:rPr>
        <w:t xml:space="preserve"> </w:t>
      </w:r>
      <w:r>
        <w:rPr>
          <w:sz w:val="22"/>
          <w:szCs w:val="22"/>
        </w:rPr>
        <w:t>Efektívna verejná správa</w:t>
      </w:r>
      <w:r w:rsidRPr="00EB585C">
        <w:rPr>
          <w:sz w:val="22"/>
          <w:szCs w:val="22"/>
        </w:rPr>
        <w:t>, príslušnou schémou pomoci, </w:t>
      </w:r>
      <w:r w:rsidR="00620305">
        <w:rPr>
          <w:sz w:val="22"/>
          <w:szCs w:val="22"/>
        </w:rPr>
        <w:t xml:space="preserve">ak sa v rámci Výzvy uplatňuje, </w:t>
      </w:r>
      <w:r w:rsidRPr="00EB585C">
        <w:rPr>
          <w:sz w:val="22"/>
          <w:szCs w:val="22"/>
        </w:rPr>
        <w:t>Výzvou a jej prílohami</w:t>
      </w:r>
      <w:r w:rsidRPr="00EB585C">
        <w:rPr>
          <w:iCs/>
          <w:sz w:val="22"/>
          <w:szCs w:val="22"/>
        </w:rPr>
        <w:t>,</w:t>
      </w:r>
      <w:r w:rsidRPr="00EB585C" w:rsidDel="00BA1D05">
        <w:rPr>
          <w:sz w:val="22"/>
          <w:szCs w:val="22"/>
        </w:rPr>
        <w:t xml:space="preserve"> </w:t>
      </w:r>
      <w:r w:rsidRPr="00EB585C">
        <w:rPr>
          <w:sz w:val="22"/>
          <w:szCs w:val="22"/>
        </w:rPr>
        <w:t xml:space="preserve">vrátane podkladov pre vypracovanie a predkladanie žiadostí o NFP, ak boli tieto podklady Zverejnené, </w:t>
      </w:r>
    </w:p>
    <w:p w14:paraId="09638E09" w14:textId="77777777" w:rsidR="008D3484" w:rsidRPr="00AD0F62" w:rsidRDefault="008D3484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</w:rPr>
        <w:t>f) Právnymi dokumentmi vydanými oprávnenými osobami, z ktorých pre Prijímateľa vyplývajú práva a povinnosti v súvislosti s plnením Zmluvy o poskytnutí NFP, ak boli tieto dokumenty Zverejnené.</w:t>
      </w:r>
    </w:p>
    <w:p w14:paraId="4B4C9C87" w14:textId="77777777" w:rsidR="008D3484" w:rsidRPr="00A62133" w:rsidRDefault="008D3484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Prijímateľ sa zaväzuje použiť NFP výlučne na úhradu Oprávnených výdavkov na Realizáciu aktivít Projektu a za splnenia podmienok stanovených Zmluvou o poskytnutí NFP</w:t>
      </w:r>
      <w:r>
        <w:rPr>
          <w:sz w:val="22"/>
          <w:szCs w:val="22"/>
        </w:rPr>
        <w:t xml:space="preserve"> </w:t>
      </w:r>
      <w:r w:rsidRPr="00066ED8">
        <w:rPr>
          <w:sz w:val="22"/>
          <w:szCs w:val="22"/>
        </w:rPr>
        <w:t>a</w:t>
      </w:r>
      <w:r w:rsidRPr="00A62133">
        <w:rPr>
          <w:sz w:val="22"/>
          <w:szCs w:val="22"/>
        </w:rPr>
        <w:t> </w:t>
      </w:r>
      <w:r w:rsidRPr="00066ED8">
        <w:rPr>
          <w:sz w:val="22"/>
          <w:szCs w:val="22"/>
        </w:rPr>
        <w:t>v právnych predpisoch, aktoch alebo dokumentoch uvedených v písm. b) až f) ods. 3.3 tohto</w:t>
      </w:r>
      <w:r>
        <w:rPr>
          <w:sz w:val="22"/>
          <w:szCs w:val="22"/>
        </w:rPr>
        <w:t xml:space="preserve"> článku. </w:t>
      </w:r>
    </w:p>
    <w:p w14:paraId="551DB5CB" w14:textId="77777777" w:rsidR="008D3484" w:rsidRPr="00E37772" w:rsidRDefault="008D3484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Prijímateľ sa zaväzuje, že nebude požadovať dotáciu, príspevok, grant alebo inú formu pomoci na </w:t>
      </w:r>
      <w:r w:rsidRPr="00565875">
        <w:rPr>
          <w:sz w:val="22"/>
          <w:szCs w:val="22"/>
        </w:rPr>
        <w:t>Realizáciu aktivít Projektu,</w:t>
      </w:r>
      <w:r w:rsidRPr="00AD0F62">
        <w:rPr>
          <w:sz w:val="22"/>
          <w:szCs w:val="22"/>
        </w:rPr>
        <w:t xml:space="preserve"> na ktorú je poskytovaný NFP v zmysle tejto zmluvy a ktorá by predstavovala dvojité financovanie alebo spolufinacovanie tých istých výdavkov zo zdrojov iných rozpočtových kapitol štátneho rozpočtu SR, štátnych fondov, z iných verejných zdrojov alebo zdrojov EÚ. Prijímateľ je povinný dodržať pravidlá týkajúce sa</w:t>
      </w:r>
      <w:r>
        <w:rPr>
          <w:sz w:val="22"/>
          <w:szCs w:val="22"/>
        </w:rPr>
        <w:t xml:space="preserve"> zákazu</w:t>
      </w:r>
      <w:r w:rsidRPr="00AD0F62">
        <w:rPr>
          <w:sz w:val="22"/>
          <w:szCs w:val="22"/>
        </w:rPr>
        <w:t xml:space="preserve"> kumulácie pomoci uvedené vo Výzve a v právnych aktoch EÚ a pravidlá krížového financovania uvedené v kapitole 3.5.3 Systému riadenia EŠIF. V prípade porušenia uvedených povinností je </w:t>
      </w:r>
      <w:r w:rsidRPr="00E37772">
        <w:rPr>
          <w:sz w:val="22"/>
          <w:szCs w:val="22"/>
        </w:rPr>
        <w:t>Poskytovateľ oprávnený žiadať od Prijímateľa vrátenie NFP alebo jeho časti a Prijímateľ je povinný vrátiť NFP alebo jeho časť v súlade s článkom 10 VZP.</w:t>
      </w:r>
    </w:p>
    <w:p w14:paraId="6FD402E9" w14:textId="77777777" w:rsidR="008D3484" w:rsidRPr="00AD0F62" w:rsidRDefault="008D3484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AD0F62">
        <w:rPr>
          <w:sz w:val="22"/>
          <w:szCs w:val="22"/>
        </w:rPr>
        <w:lastRenderedPageBreak/>
        <w:t xml:space="preserve">Prijímateľ berie na vedomie, že NFP, a to aj každá jeho časť je finančným prostriedkom vyplateným zo štátneho rozpočtu SR. Na kontrolu a audit použitia týchto finančných prostriedkov, ukladanie a vymáhanie sankcií za porušenie finančnej disciplíny sa vzťahuje režim upravený v Zmluve o poskytnutí NFP, v právnych predpisoch SR a v právnych aktoch </w:t>
      </w:r>
      <w:r w:rsidRPr="006158A5">
        <w:rPr>
          <w:sz w:val="22"/>
          <w:szCs w:val="22"/>
        </w:rPr>
        <w:t>EÚ (najmä v zákone o príspevku z EŠIF, v zákone o rozpočtových pravidlách</w:t>
      </w:r>
      <w:r w:rsidRPr="00AD0F62">
        <w:rPr>
          <w:sz w:val="22"/>
          <w:szCs w:val="22"/>
        </w:rPr>
        <w:t xml:space="preserve"> a v zákone o finančnej kontrole a audite). Prijímateľ sa súčasne zaväzuje počas platnosti a účinnosti Zmluvy o poskytnutí NFP dodržiavať všetky predpisy a </w:t>
      </w:r>
      <w:r>
        <w:rPr>
          <w:sz w:val="22"/>
          <w:szCs w:val="22"/>
        </w:rPr>
        <w:t>P</w:t>
      </w:r>
      <w:r w:rsidRPr="00AD0F62">
        <w:rPr>
          <w:sz w:val="22"/>
          <w:szCs w:val="22"/>
        </w:rPr>
        <w:t xml:space="preserve">rávne dokumenty uvedené v ods. 3.3 tohto článku. </w:t>
      </w:r>
    </w:p>
    <w:p w14:paraId="3380A081" w14:textId="77777777" w:rsidR="008D3484" w:rsidRPr="00066ED8" w:rsidRDefault="008D3484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D0F62">
        <w:rPr>
          <w:sz w:val="22"/>
          <w:szCs w:val="22"/>
        </w:rPr>
        <w:t>stanovením ods. 3.1 tohto článku nie je dotknuté právo Poskytovateľa</w:t>
      </w:r>
      <w:r>
        <w:rPr>
          <w:sz w:val="22"/>
          <w:szCs w:val="22"/>
        </w:rPr>
        <w:t xml:space="preserve"> alebo</w:t>
      </w:r>
      <w:r w:rsidRPr="00AD0F62">
        <w:rPr>
          <w:sz w:val="22"/>
          <w:szCs w:val="22"/>
        </w:rPr>
        <w:t xml:space="preserve"> iného oprávneného orgánu (certifikačný orgán, orgán auditu) vykonať </w:t>
      </w:r>
      <w:r w:rsidRPr="00066ED8">
        <w:rPr>
          <w:sz w:val="22"/>
          <w:szCs w:val="22"/>
        </w:rPr>
        <w:t>finančnú opravu v zmysle článku 143 všeobecného nariadenia.</w:t>
      </w:r>
    </w:p>
    <w:p w14:paraId="689A3214" w14:textId="77777777" w:rsidR="008D3484" w:rsidRDefault="008D3484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commentRangeStart w:id="7"/>
      <w:commentRangeStart w:id="8"/>
      <w:r w:rsidRPr="00AD0F62">
        <w:rPr>
          <w:sz w:val="22"/>
          <w:szCs w:val="22"/>
        </w:rPr>
        <w:t>V</w:t>
      </w:r>
      <w:commentRangeEnd w:id="7"/>
      <w:r w:rsidR="00CB4CB3">
        <w:rPr>
          <w:rStyle w:val="Odkaznakomentr"/>
          <w:szCs w:val="20"/>
        </w:rPr>
        <w:commentReference w:id="7"/>
      </w:r>
      <w:r w:rsidRPr="00AD0F62">
        <w:rPr>
          <w:sz w:val="22"/>
          <w:szCs w:val="22"/>
        </w:rPr>
        <w:t> nadväznosti na ustanovenia písm. ......... bod ............. schémy pomoci si je Prijímateľ vedomý, že dohodnuté NFP mu bude poskytnuté iba vtedy, ak bude preukázaná jeho potreba pre dosiahnutie cieľov stanovených v Projekte, čo znamená, že musí byť zjavná spojitosť medzi poskytovaným NFP a Oprávnenými výdavkami Projektu.</w:t>
      </w:r>
      <w:commentRangeEnd w:id="8"/>
      <w:r w:rsidRPr="00AD0F62">
        <w:rPr>
          <w:rStyle w:val="Odkaznakomentr"/>
          <w:sz w:val="22"/>
          <w:szCs w:val="22"/>
        </w:rPr>
        <w:commentReference w:id="8"/>
      </w:r>
    </w:p>
    <w:p w14:paraId="7E801276" w14:textId="77777777" w:rsidR="008D3484" w:rsidRDefault="008D3484" w:rsidP="005B7F5E">
      <w:pPr>
        <w:numPr>
          <w:ilvl w:val="1"/>
          <w:numId w:val="55"/>
        </w:numPr>
        <w:spacing w:before="120" w:line="264" w:lineRule="auto"/>
        <w:ind w:hanging="720"/>
        <w:jc w:val="both"/>
        <w:rPr>
          <w:sz w:val="22"/>
          <w:szCs w:val="22"/>
        </w:rPr>
      </w:pPr>
      <w:commentRangeStart w:id="9"/>
      <w:r w:rsidRPr="00EB585C">
        <w:rPr>
          <w:sz w:val="22"/>
          <w:szCs w:val="22"/>
        </w:rPr>
        <w:t xml:space="preserve">Vzhľadom na charakter Aktivít, ktoré sú obsahom Projektu a v súlade s podmienkami poskytnutia príspevku stanovenými vo Výzve, poskytnutie NFP podľa Zmluvy o poskytnutí NFP nepodlieha uplatňovaniu pravidiel štátnej pomoci. Ak Prijímateľ zmení charakter Aktivít alebo bude v rámci Projektu alebo v súvislosti s ním vykonávať akékoľvek úkony, v dôsledku ktorých by sa pravidlá týkajúce sa štátnej pomoci stali uplatniteľnými na </w:t>
      </w:r>
      <w:r w:rsidRPr="00016E2C">
        <w:rPr>
          <w:sz w:val="22"/>
          <w:szCs w:val="22"/>
        </w:rPr>
        <w:t>Projekt</w:t>
      </w:r>
      <w:r w:rsidR="00016E2C" w:rsidRPr="00016E2C">
        <w:rPr>
          <w:sz w:val="22"/>
          <w:szCs w:val="22"/>
        </w:rPr>
        <w:t xml:space="preserve"> </w:t>
      </w:r>
      <w:r w:rsidR="00016E2C" w:rsidRPr="00DE6F89">
        <w:rPr>
          <w:sz w:val="22"/>
          <w:szCs w:val="22"/>
          <w:highlight w:val="lightGray"/>
        </w:rPr>
        <w:t>(vrátane aktivít realizovaných Partnermi)</w:t>
      </w:r>
      <w:r w:rsidRPr="00DE6F89">
        <w:rPr>
          <w:sz w:val="22"/>
          <w:szCs w:val="22"/>
          <w:highlight w:val="lightGray"/>
        </w:rPr>
        <w:t>,</w:t>
      </w:r>
      <w:r w:rsidRPr="00016E2C">
        <w:rPr>
          <w:sz w:val="22"/>
          <w:szCs w:val="22"/>
        </w:rPr>
        <w:t xml:space="preserve"> je povinný vrátiť alebo vymôcť vrátenie</w:t>
      </w:r>
      <w:r w:rsidRPr="00EB585C">
        <w:rPr>
          <w:sz w:val="22"/>
          <w:szCs w:val="22"/>
        </w:rPr>
        <w:t xml:space="preserve"> takto poskytnutej neoprávnenej štátnej pomoci spolu s úrokmi vo výške, v lehotách a spôsobom vyplývajúcim z príslušných právnych predpisov SR a právnych aktov EÚ. Prijímateľ je súčasne povinný vrátiť NFP alebo jeho časť v dôsledku porušenia povinnosti podľa druhej vety tohto odseku v súlade s čl. 10 VZP. Povinnosti Prijímateľa uvedené v článku 6 ods. 5 VZP nie sú týmto ustanovením dotknuté</w:t>
      </w:r>
      <w:commentRangeEnd w:id="9"/>
      <w:r w:rsidRPr="00EB585C">
        <w:rPr>
          <w:rStyle w:val="Odkaznakomentr"/>
          <w:sz w:val="22"/>
          <w:szCs w:val="22"/>
        </w:rPr>
        <w:commentReference w:id="9"/>
      </w:r>
      <w:r w:rsidRPr="00EB585C">
        <w:rPr>
          <w:sz w:val="22"/>
          <w:szCs w:val="22"/>
        </w:rPr>
        <w:t>.</w:t>
      </w:r>
    </w:p>
    <w:p w14:paraId="125139F9" w14:textId="77777777" w:rsidR="008D3484" w:rsidRPr="00AD0F62" w:rsidRDefault="008D3484" w:rsidP="00AD0F62">
      <w:pPr>
        <w:spacing w:before="120" w:line="264" w:lineRule="auto"/>
        <w:jc w:val="both"/>
        <w:rPr>
          <w:sz w:val="22"/>
          <w:szCs w:val="22"/>
        </w:rPr>
      </w:pPr>
    </w:p>
    <w:p w14:paraId="5129B7BC" w14:textId="77777777" w:rsidR="008D3484" w:rsidRDefault="008D3484" w:rsidP="008D3484">
      <w:pPr>
        <w:pStyle w:val="Nadpis3"/>
        <w:numPr>
          <w:ilvl w:val="0"/>
          <w:numId w:val="55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 xml:space="preserve">KOMUNIKÁCIA ZMLUVNÝCH STRÁN A </w:t>
      </w:r>
      <w:r>
        <w:rPr>
          <w:rFonts w:ascii="Times New Roman" w:hAnsi="Times New Roman" w:cs="Times New Roman"/>
          <w:sz w:val="22"/>
          <w:szCs w:val="22"/>
        </w:rPr>
        <w:t>DORUČOVANIE</w:t>
      </w:r>
    </w:p>
    <w:p w14:paraId="487A7C91" w14:textId="77777777" w:rsidR="008D3484" w:rsidRPr="004B7FA6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4B7FA6">
        <w:rPr>
          <w:sz w:val="22"/>
          <w:szCs w:val="22"/>
        </w:rPr>
        <w:t xml:space="preserve">4.1. </w:t>
      </w:r>
      <w:r w:rsidRPr="004B7FA6">
        <w:rPr>
          <w:sz w:val="22"/>
          <w:szCs w:val="22"/>
        </w:rPr>
        <w:tab/>
        <w:t xml:space="preserve">Zmluvné strany sa dohodli, že ich vzájomná komunikácia súvisiaca so Zmluvou o poskytnutí NFP si pre svoju záväznosť vyžaduje písomnú formu, v rámci ktorej sú Zmluvné strany povinné uvádzať ITMS kód Projektu a názov Projektu podľa článku 2 ods. 2.1. </w:t>
      </w:r>
      <w:r>
        <w:rPr>
          <w:sz w:val="22"/>
          <w:szCs w:val="22"/>
        </w:rPr>
        <w:t>z</w:t>
      </w:r>
      <w:r w:rsidRPr="004B7FA6">
        <w:rPr>
          <w:sz w:val="22"/>
          <w:szCs w:val="22"/>
        </w:rPr>
        <w:t xml:space="preserve">mluvy. Zmluvné strany sa zaväzujú, že budú pre vzájomnú písomnú komunikáciu používať poštové adresy uvedené v záhlaví </w:t>
      </w:r>
      <w:r w:rsidRPr="00384A8A">
        <w:rPr>
          <w:sz w:val="22"/>
          <w:szCs w:val="22"/>
        </w:rPr>
        <w:t>Zmluvy o poskytnutí NFP</w:t>
      </w:r>
      <w:r w:rsidRPr="004B7FA6">
        <w:rPr>
          <w:sz w:val="22"/>
          <w:szCs w:val="22"/>
        </w:rPr>
        <w:t>, ak nedošlo k oznámeniu zmeny adresy spôsobom v </w:t>
      </w:r>
      <w:r w:rsidRPr="006158A5">
        <w:rPr>
          <w:sz w:val="22"/>
          <w:szCs w:val="22"/>
        </w:rPr>
        <w:t>súlade s článkom 6 zmluvy. Zmluvné strany sa dohodli, že písomná forma komunikácie sa bude uskutočňovať najmä prostredníctvom doporučeného doručovania zásielok alebo obyčajného doručovania poštou.</w:t>
      </w:r>
      <w:r>
        <w:rPr>
          <w:sz w:val="22"/>
          <w:szCs w:val="22"/>
        </w:rPr>
        <w:t xml:space="preserve"> </w:t>
      </w:r>
    </w:p>
    <w:p w14:paraId="1E099547" w14:textId="77777777" w:rsidR="008D3484" w:rsidRPr="00AD0F62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4.2.</w:t>
      </w:r>
      <w:r w:rsidRPr="00AD0F62">
        <w:rPr>
          <w:sz w:val="22"/>
          <w:szCs w:val="22"/>
        </w:rPr>
        <w:tab/>
        <w:t>Zmluvné strany sa ďalej zaväzujú používať ako podporný spôsob k písomnej komunikácii súčasne aj ITMS</w:t>
      </w:r>
      <w:r>
        <w:rPr>
          <w:sz w:val="22"/>
          <w:szCs w:val="22"/>
        </w:rPr>
        <w:t>2014+</w:t>
      </w:r>
      <w:r w:rsidRPr="00AD0F62">
        <w:rPr>
          <w:sz w:val="22"/>
          <w:szCs w:val="22"/>
        </w:rPr>
        <w:t xml:space="preserve">, </w:t>
      </w:r>
      <w:r>
        <w:rPr>
          <w:sz w:val="22"/>
          <w:szCs w:val="22"/>
        </w:rPr>
        <w:t>ak</w:t>
      </w:r>
      <w:r w:rsidRPr="00AD0F62">
        <w:rPr>
          <w:sz w:val="22"/>
          <w:szCs w:val="22"/>
        </w:rPr>
        <w:t xml:space="preserve"> Poskytovateľ </w:t>
      </w:r>
      <w:r w:rsidR="00A9224D">
        <w:rPr>
          <w:sz w:val="22"/>
          <w:szCs w:val="22"/>
        </w:rPr>
        <w:t xml:space="preserve">neoznámi </w:t>
      </w:r>
      <w:r w:rsidR="00FC712F" w:rsidRPr="00FC712F">
        <w:rPr>
          <w:sz w:val="22"/>
          <w:szCs w:val="22"/>
        </w:rPr>
        <w:t>Prijímateľovi</w:t>
      </w:r>
      <w:r w:rsidR="00A9224D" w:rsidRPr="00FC712F">
        <w:rPr>
          <w:sz w:val="22"/>
          <w:szCs w:val="22"/>
        </w:rPr>
        <w:t>,</w:t>
      </w:r>
      <w:r w:rsidR="00A9224D">
        <w:rPr>
          <w:sz w:val="22"/>
          <w:szCs w:val="22"/>
        </w:rPr>
        <w:t xml:space="preserve"> </w:t>
      </w:r>
      <w:r w:rsidRPr="00EB0534">
        <w:rPr>
          <w:sz w:val="22"/>
          <w:szCs w:val="22"/>
        </w:rPr>
        <w:t>že komunikácia medzi Zmluvnými stranami týkajúca sa Projektu a iných záležitostí súvisiacich so Zmluvou o poskytnutí NFP</w:t>
      </w:r>
      <w:r>
        <w:rPr>
          <w:sz w:val="22"/>
          <w:szCs w:val="22"/>
        </w:rPr>
        <w:t xml:space="preserve"> bude</w:t>
      </w:r>
      <w:r w:rsidRPr="00EB0534">
        <w:rPr>
          <w:sz w:val="22"/>
          <w:szCs w:val="22"/>
        </w:rPr>
        <w:t xml:space="preserve"> prebiehať </w:t>
      </w:r>
      <w:r w:rsidR="00A9224D">
        <w:rPr>
          <w:sz w:val="22"/>
          <w:szCs w:val="22"/>
        </w:rPr>
        <w:t xml:space="preserve">prioritne </w:t>
      </w:r>
      <w:r w:rsidRPr="00EB0534">
        <w:rPr>
          <w:sz w:val="22"/>
          <w:szCs w:val="22"/>
        </w:rPr>
        <w:t>v elektronickej forme</w:t>
      </w:r>
      <w:r w:rsidR="00A9224D">
        <w:rPr>
          <w:sz w:val="22"/>
          <w:szCs w:val="22"/>
        </w:rPr>
        <w:t xml:space="preserve"> prostredníctvom </w:t>
      </w:r>
      <w:r w:rsidR="00A9224D" w:rsidRPr="00AD0F62">
        <w:rPr>
          <w:sz w:val="22"/>
          <w:szCs w:val="22"/>
        </w:rPr>
        <w:t>ITMS</w:t>
      </w:r>
      <w:r w:rsidR="00A9224D">
        <w:rPr>
          <w:sz w:val="22"/>
          <w:szCs w:val="22"/>
        </w:rPr>
        <w:t>2014+</w:t>
      </w:r>
      <w:r w:rsidRPr="00EB0534">
        <w:rPr>
          <w:sz w:val="22"/>
          <w:szCs w:val="22"/>
        </w:rPr>
        <w:t xml:space="preserve">. Prijímateľ súhlasí s tým, aby po splnení všetkých technických podmienok pre zavedenie elektronickej komunikácie </w:t>
      </w:r>
      <w:r w:rsidR="00A9224D">
        <w:rPr>
          <w:sz w:val="22"/>
          <w:szCs w:val="22"/>
        </w:rPr>
        <w:t xml:space="preserve">prostredníctvom </w:t>
      </w:r>
      <w:r w:rsidR="00A9224D" w:rsidRPr="00AD0F62">
        <w:rPr>
          <w:sz w:val="22"/>
          <w:szCs w:val="22"/>
        </w:rPr>
        <w:t>ITMS</w:t>
      </w:r>
      <w:r w:rsidR="00A9224D">
        <w:rPr>
          <w:sz w:val="22"/>
          <w:szCs w:val="22"/>
        </w:rPr>
        <w:t xml:space="preserve">2014+ </w:t>
      </w:r>
      <w:r w:rsidRPr="00EB0534">
        <w:rPr>
          <w:sz w:val="22"/>
          <w:szCs w:val="22"/>
        </w:rPr>
        <w:t xml:space="preserve">ako preferovaného spôsobu komunikácie Zmluvných strán Poskytovateľ vydal usmernenie týkajúce sa komunikácie, </w:t>
      </w:r>
      <w:r>
        <w:rPr>
          <w:sz w:val="22"/>
          <w:szCs w:val="22"/>
        </w:rPr>
        <w:t>ktoré bude pre Zmluvné strany záväzné</w:t>
      </w:r>
      <w:r w:rsidRPr="00EB0534">
        <w:rPr>
          <w:sz w:val="22"/>
          <w:szCs w:val="22"/>
        </w:rPr>
        <w:t>.</w:t>
      </w:r>
    </w:p>
    <w:p w14:paraId="70B08D05" w14:textId="77777777" w:rsidR="008D3484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4.3</w:t>
      </w:r>
      <w:r w:rsidRPr="00AD0F62">
        <w:rPr>
          <w:sz w:val="22"/>
          <w:szCs w:val="22"/>
        </w:rPr>
        <w:tab/>
        <w:t xml:space="preserve">Poskytovateľ môže určiť, že </w:t>
      </w:r>
      <w:r w:rsidR="00A9224D">
        <w:rPr>
          <w:sz w:val="22"/>
          <w:szCs w:val="22"/>
        </w:rPr>
        <w:t xml:space="preserve">bežná </w:t>
      </w:r>
      <w:r w:rsidRPr="00AD0F62">
        <w:rPr>
          <w:sz w:val="22"/>
          <w:szCs w:val="22"/>
        </w:rPr>
        <w:t xml:space="preserve">vzájomná komunikácia </w:t>
      </w:r>
      <w:r w:rsidR="00A9224D">
        <w:rPr>
          <w:sz w:val="22"/>
          <w:szCs w:val="22"/>
        </w:rPr>
        <w:t xml:space="preserve">Zmluvných strán </w:t>
      </w:r>
      <w:r w:rsidRPr="00AD0F62">
        <w:rPr>
          <w:sz w:val="22"/>
          <w:szCs w:val="22"/>
        </w:rPr>
        <w:t xml:space="preserve">súvisiaca so Zmluvou o poskytnutí NFP  bude prebiehať prostredníctvom emailu a zároveň môže určiť aj podmienky takejto komunikácie. Aj v rámci týchto foriem komunikácie je Prijímateľ povinný </w:t>
      </w:r>
      <w:r w:rsidRPr="00F458DB">
        <w:rPr>
          <w:sz w:val="22"/>
          <w:szCs w:val="22"/>
        </w:rPr>
        <w:lastRenderedPageBreak/>
        <w:t>uvádzať ITMS kód Projektu a názov Projektu podľa článku 2 ods. 2.1. zmluvy. Zmluvné strany</w:t>
      </w:r>
      <w:r w:rsidRPr="004C7C83">
        <w:rPr>
          <w:sz w:val="22"/>
          <w:szCs w:val="22"/>
        </w:rPr>
        <w:t xml:space="preserve"> si zároveň dohodli ako mimoriadny spôsob doručovania písomných zásielok doručovanie osobne alebo prostredníctvom kuriéra; takéto doručenie Poskytovateľovi je možné výlučne v úradných hodinách podateľne Poskytovateľa zverejnených verejne prístupným spôsobom.</w:t>
      </w:r>
    </w:p>
    <w:p w14:paraId="401EFCEA" w14:textId="77777777" w:rsidR="008D3484" w:rsidRPr="004C7C83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94F1C">
        <w:rPr>
          <w:sz w:val="22"/>
          <w:szCs w:val="22"/>
        </w:rPr>
        <w:t>4.</w:t>
      </w:r>
      <w:r>
        <w:rPr>
          <w:sz w:val="22"/>
          <w:szCs w:val="22"/>
        </w:rPr>
        <w:t>4</w:t>
      </w:r>
      <w:r w:rsidRPr="00A94F1C">
        <w:rPr>
          <w:sz w:val="22"/>
          <w:szCs w:val="22"/>
        </w:rPr>
        <w:tab/>
      </w:r>
      <w:r>
        <w:rPr>
          <w:sz w:val="22"/>
          <w:szCs w:val="22"/>
        </w:rPr>
        <w:t>O</w:t>
      </w:r>
      <w:r w:rsidRPr="004C7C83">
        <w:rPr>
          <w:sz w:val="22"/>
          <w:szCs w:val="22"/>
        </w:rPr>
        <w:t xml:space="preserve">známenie, výzva, žiadosť alebo iný dokument (ďalej ako „písomnosť“) zasielaný druhej Zmluvnej strane v písomnej forme </w:t>
      </w:r>
      <w:r>
        <w:rPr>
          <w:sz w:val="22"/>
          <w:szCs w:val="22"/>
        </w:rPr>
        <w:t xml:space="preserve">podľa Zmluvy o poskytnutí NFP, s výnimkou návrhu správy z kontroly podľa článku 12 ods. 2 VZP, </w:t>
      </w:r>
      <w:r w:rsidRPr="004C7C83">
        <w:rPr>
          <w:sz w:val="22"/>
          <w:szCs w:val="22"/>
        </w:rPr>
        <w:t xml:space="preserve">sa považuje pre účely Zmluvy o poskytnutí NFP za doručenú, ak dôjde do dispozície druhej Zmluvnej strany na adrese uvedenej v záhlaví </w:t>
      </w:r>
      <w:r w:rsidRPr="00384A8A">
        <w:rPr>
          <w:sz w:val="22"/>
          <w:szCs w:val="22"/>
        </w:rPr>
        <w:t>Zmluv</w:t>
      </w:r>
      <w:r w:rsidRPr="004C7C83">
        <w:rPr>
          <w:sz w:val="22"/>
          <w:szCs w:val="22"/>
        </w:rPr>
        <w:t>y o poskytnutí NFP, a to aj prípade, ak adresát písomnosť neprevzal, pričom za deň doručenia písomnosti sa považuje deň, v ktorý došlo k:</w:t>
      </w:r>
    </w:p>
    <w:p w14:paraId="7FD97FD6" w14:textId="77777777" w:rsidR="008D3484" w:rsidRPr="004C7C83" w:rsidRDefault="008D3484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uplynutiu úložnej (odbernej) lehoty </w:t>
      </w:r>
      <w:r w:rsidRPr="004C7C83">
        <w:rPr>
          <w:sz w:val="22"/>
          <w:szCs w:val="22"/>
        </w:rPr>
        <w:t xml:space="preserve">písomnosti zasielanej poštou druhou Zmluvnou stranou, </w:t>
      </w:r>
    </w:p>
    <w:p w14:paraId="560A24FC" w14:textId="77777777" w:rsidR="008D3484" w:rsidRPr="004C7C83" w:rsidRDefault="00030328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odopreti</w:t>
      </w:r>
      <w:r>
        <w:rPr>
          <w:sz w:val="22"/>
          <w:szCs w:val="22"/>
        </w:rPr>
        <w:t>u</w:t>
      </w:r>
      <w:r w:rsidRPr="004C7C83">
        <w:rPr>
          <w:sz w:val="22"/>
          <w:szCs w:val="22"/>
        </w:rPr>
        <w:t xml:space="preserve"> </w:t>
      </w:r>
      <w:r w:rsidR="008D3484" w:rsidRPr="004C7C83">
        <w:rPr>
          <w:sz w:val="22"/>
          <w:szCs w:val="22"/>
        </w:rPr>
        <w:t xml:space="preserve">prijatia písomnosti, v prípade odopretia prevziať písomnosť doručovanú poštou alebo osobným doručením, </w:t>
      </w:r>
    </w:p>
    <w:p w14:paraId="5E39B548" w14:textId="77777777" w:rsidR="008D3484" w:rsidRPr="004C7C83" w:rsidRDefault="008D3484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vráteniu písomnosti odosielateľovi, v prípade vrátenia zásielky späť (bez ohľadu na prípadnú poznámku „adresát neznámy“).</w:t>
      </w:r>
    </w:p>
    <w:p w14:paraId="66EC6DE9" w14:textId="77777777" w:rsidR="008D3484" w:rsidRDefault="008D3484" w:rsidP="00EB0534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4C7C83">
        <w:rPr>
          <w:sz w:val="22"/>
          <w:szCs w:val="22"/>
        </w:rPr>
        <w:t xml:space="preserve"> </w:t>
      </w:r>
      <w:r w:rsidRPr="004C7C83">
        <w:rPr>
          <w:sz w:val="22"/>
          <w:szCs w:val="22"/>
        </w:rPr>
        <w:tab/>
      </w:r>
      <w:r w:rsidRPr="000F7778">
        <w:rPr>
          <w:sz w:val="22"/>
          <w:szCs w:val="22"/>
        </w:rPr>
        <w:t xml:space="preserve">Návrh správy z kontroly v zmysle článku 12 ods. 2 VZP zasielaný </w:t>
      </w:r>
      <w:r w:rsidR="00030328">
        <w:rPr>
          <w:sz w:val="22"/>
          <w:szCs w:val="22"/>
        </w:rPr>
        <w:t>Prijímateľovi</w:t>
      </w:r>
      <w:r w:rsidR="00030328" w:rsidRPr="000F7778">
        <w:rPr>
          <w:sz w:val="22"/>
          <w:szCs w:val="22"/>
        </w:rPr>
        <w:t xml:space="preserve"> </w:t>
      </w:r>
      <w:r w:rsidRPr="000F7778">
        <w:rPr>
          <w:sz w:val="22"/>
          <w:szCs w:val="22"/>
        </w:rPr>
        <w:t xml:space="preserve">v písomnej forme sa považuje pre účely Zmluvy o poskytnutí NFP za doručený v súlade s pravidlami doručovania písomností upravenými v § 24  </w:t>
      </w:r>
      <w:r>
        <w:rPr>
          <w:sz w:val="22"/>
          <w:szCs w:val="22"/>
        </w:rPr>
        <w:t xml:space="preserve">a § 25 </w:t>
      </w:r>
      <w:r w:rsidRPr="000F7778">
        <w:rPr>
          <w:sz w:val="22"/>
          <w:szCs w:val="22"/>
        </w:rPr>
        <w:t xml:space="preserve">zákona </w:t>
      </w:r>
      <w:r w:rsidR="00030328">
        <w:rPr>
          <w:sz w:val="22"/>
          <w:szCs w:val="22"/>
        </w:rPr>
        <w:t xml:space="preserve">č. </w:t>
      </w:r>
      <w:r w:rsidRPr="000F7778">
        <w:rPr>
          <w:sz w:val="22"/>
          <w:szCs w:val="22"/>
        </w:rPr>
        <w:t>71/1967 Zb</w:t>
      </w:r>
      <w:r w:rsidRPr="00030328">
        <w:rPr>
          <w:sz w:val="22"/>
          <w:szCs w:val="22"/>
        </w:rPr>
        <w:t xml:space="preserve">. </w:t>
      </w:r>
      <w:r w:rsidR="00030328" w:rsidRPr="00030328">
        <w:rPr>
          <w:sz w:val="22"/>
          <w:szCs w:val="22"/>
        </w:rPr>
        <w:t>o správnom konaní</w:t>
      </w:r>
      <w:r w:rsidR="00030328" w:rsidRPr="009F6458">
        <w:t xml:space="preserve"> </w:t>
      </w:r>
      <w:r w:rsidR="00030328">
        <w:t>(</w:t>
      </w:r>
      <w:r w:rsidRPr="000F7778">
        <w:rPr>
          <w:sz w:val="22"/>
          <w:szCs w:val="22"/>
        </w:rPr>
        <w:t>Správny poriadok</w:t>
      </w:r>
      <w:r w:rsidR="00030328">
        <w:rPr>
          <w:sz w:val="22"/>
          <w:szCs w:val="22"/>
        </w:rPr>
        <w:t>)</w:t>
      </w:r>
      <w:r w:rsidRPr="000F7778">
        <w:rPr>
          <w:sz w:val="22"/>
          <w:szCs w:val="22"/>
        </w:rPr>
        <w:t xml:space="preserve"> v znení neskorších predpisov. Zmluvné strany sa výslovne dohodli, že návrh správy</w:t>
      </w:r>
      <w:r>
        <w:rPr>
          <w:sz w:val="22"/>
          <w:szCs w:val="22"/>
        </w:rPr>
        <w:t xml:space="preserve"> z kontroly</w:t>
      </w:r>
      <w:r w:rsidRPr="000F7778">
        <w:rPr>
          <w:sz w:val="22"/>
          <w:szCs w:val="22"/>
        </w:rPr>
        <w:t xml:space="preserve"> je doručovaný doporučenou zásielkou s doručenkou s určenou úložnou (odbernou) lehotou </w:t>
      </w:r>
      <w:commentRangeStart w:id="10"/>
      <w:r w:rsidRPr="000F7778">
        <w:rPr>
          <w:sz w:val="22"/>
          <w:szCs w:val="22"/>
        </w:rPr>
        <w:t>3 kalendárne dni</w:t>
      </w:r>
      <w:commentRangeEnd w:id="10"/>
      <w:r>
        <w:rPr>
          <w:rStyle w:val="Odkaznakomentr"/>
          <w:szCs w:val="16"/>
        </w:rPr>
        <w:commentReference w:id="10"/>
      </w:r>
      <w:r w:rsidRPr="000F7778">
        <w:rPr>
          <w:sz w:val="22"/>
          <w:szCs w:val="22"/>
        </w:rPr>
        <w:t>.</w:t>
      </w:r>
    </w:p>
    <w:p w14:paraId="17416CEC" w14:textId="77777777" w:rsidR="008D3484" w:rsidRPr="004C7C83" w:rsidRDefault="008D3484" w:rsidP="00EB0534">
      <w:pPr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4.6 </w:t>
      </w:r>
      <w:r>
        <w:rPr>
          <w:sz w:val="22"/>
          <w:szCs w:val="22"/>
        </w:rPr>
        <w:tab/>
      </w:r>
      <w:r w:rsidRPr="004C7C83">
        <w:rPr>
          <w:bCs/>
          <w:sz w:val="22"/>
          <w:szCs w:val="22"/>
        </w:rPr>
        <w:t xml:space="preserve">Zásielky doručované </w:t>
      </w:r>
      <w:r w:rsidR="00A9224D">
        <w:rPr>
          <w:bCs/>
          <w:sz w:val="22"/>
          <w:szCs w:val="22"/>
        </w:rPr>
        <w:t xml:space="preserve">prostredníctvom e-mailu </w:t>
      </w:r>
      <w:r w:rsidRPr="004C7C83">
        <w:rPr>
          <w:bCs/>
          <w:sz w:val="22"/>
          <w:szCs w:val="22"/>
        </w:rPr>
        <w:t xml:space="preserve">budú považované za doručené momentom, kedy bude elektronická správa k dispozícii, prístupná </w:t>
      </w:r>
      <w:r w:rsidR="00030328">
        <w:rPr>
          <w:bCs/>
          <w:sz w:val="22"/>
          <w:szCs w:val="22"/>
        </w:rPr>
        <w:t xml:space="preserve">na </w:t>
      </w:r>
      <w:r w:rsidR="00030328" w:rsidRPr="00175071">
        <w:rPr>
          <w:bCs/>
          <w:sz w:val="22"/>
          <w:szCs w:val="22"/>
        </w:rPr>
        <w:t xml:space="preserve">e-mailovom serveri slúžiacom na prijímanie </w:t>
      </w:r>
      <w:r w:rsidR="00030328" w:rsidRPr="004C7C83">
        <w:rPr>
          <w:bCs/>
          <w:sz w:val="22"/>
          <w:szCs w:val="22"/>
        </w:rPr>
        <w:t xml:space="preserve"> </w:t>
      </w:r>
      <w:r w:rsidRPr="004C7C83">
        <w:rPr>
          <w:bCs/>
          <w:sz w:val="22"/>
          <w:szCs w:val="22"/>
        </w:rPr>
        <w:t>elektronickej</w:t>
      </w:r>
      <w:r w:rsidR="00707A88">
        <w:rPr>
          <w:bCs/>
          <w:sz w:val="22"/>
          <w:szCs w:val="22"/>
        </w:rPr>
        <w:t xml:space="preserve"> pošty</w:t>
      </w:r>
      <w:r w:rsidRPr="004C7C83">
        <w:rPr>
          <w:bCs/>
          <w:sz w:val="22"/>
          <w:szCs w:val="22"/>
        </w:rPr>
        <w:t xml:space="preserve"> Zmluvnej strany, ktorá je adresátom, teda momentom, kedy Zmluvnej strane, ktorá je odosielateľom príde potvrdenie </w:t>
      </w:r>
      <w:r w:rsidRPr="00F458DB">
        <w:rPr>
          <w:bCs/>
          <w:sz w:val="22"/>
          <w:szCs w:val="22"/>
        </w:rPr>
        <w:t xml:space="preserve">o úspešnom doručení zásielky; ak nie je objektívne z technických dôvodov možné nastaviť automatické potvrdenie o úspešnom doručení zásielky, ako vyplýva z písm. c) tohto odseku, Zmluvné strany výslovne súhlasia s tým, že zásielka doručovaná elektronicky bude považovaná za </w:t>
      </w:r>
      <w:r w:rsidR="00707A88" w:rsidRPr="00F458DB">
        <w:rPr>
          <w:bCs/>
          <w:sz w:val="22"/>
          <w:szCs w:val="22"/>
        </w:rPr>
        <w:t>doručen</w:t>
      </w:r>
      <w:r w:rsidR="00707A88">
        <w:rPr>
          <w:bCs/>
          <w:sz w:val="22"/>
          <w:szCs w:val="22"/>
        </w:rPr>
        <w:t>ú</w:t>
      </w:r>
      <w:r w:rsidR="00707A88" w:rsidRPr="00F458DB">
        <w:rPr>
          <w:bCs/>
          <w:sz w:val="22"/>
          <w:szCs w:val="22"/>
        </w:rPr>
        <w:t xml:space="preserve"> </w:t>
      </w:r>
      <w:r w:rsidRPr="00F458DB">
        <w:rPr>
          <w:bCs/>
          <w:sz w:val="22"/>
          <w:szCs w:val="22"/>
        </w:rPr>
        <w:t xml:space="preserve">momentom odoslania elektronickej správy Zmluvnou stranou, ak </w:t>
      </w:r>
      <w:r w:rsidR="00707A88">
        <w:rPr>
          <w:bCs/>
          <w:sz w:val="22"/>
          <w:szCs w:val="22"/>
        </w:rPr>
        <w:t xml:space="preserve">táto </w:t>
      </w:r>
      <w:r w:rsidRPr="00F458DB">
        <w:rPr>
          <w:bCs/>
          <w:sz w:val="22"/>
          <w:szCs w:val="22"/>
        </w:rPr>
        <w:t xml:space="preserve">druhá Zmluvná strana nedostala automatickú informáciu o nedoručení elektronickej správy. Za účelom realizácie </w:t>
      </w:r>
      <w:r w:rsidRPr="00F458DB">
        <w:rPr>
          <w:sz w:val="22"/>
          <w:szCs w:val="22"/>
        </w:rPr>
        <w:t xml:space="preserve">doručovania prostredníctvom </w:t>
      </w:r>
      <w:r w:rsidR="00FC712F" w:rsidRPr="00FC712F">
        <w:rPr>
          <w:sz w:val="22"/>
          <w:szCs w:val="22"/>
        </w:rPr>
        <w:t xml:space="preserve"> e-mailu sa</w:t>
      </w:r>
      <w:r w:rsidR="000C2962" w:rsidRPr="00F458DB">
        <w:rPr>
          <w:sz w:val="22"/>
          <w:szCs w:val="22"/>
        </w:rPr>
        <w:t xml:space="preserve"> </w:t>
      </w:r>
      <w:r w:rsidRPr="00F458DB">
        <w:rPr>
          <w:sz w:val="22"/>
          <w:szCs w:val="22"/>
        </w:rPr>
        <w:t>Zmluvné strany zaväzujú:</w:t>
      </w:r>
      <w:r w:rsidRPr="004C7C83">
        <w:rPr>
          <w:sz w:val="22"/>
          <w:szCs w:val="22"/>
        </w:rPr>
        <w:t xml:space="preserve"> </w:t>
      </w:r>
    </w:p>
    <w:p w14:paraId="43FC5514" w14:textId="77777777" w:rsidR="008D3484" w:rsidRPr="004C7C83" w:rsidRDefault="008D3484" w:rsidP="00EB0534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vzájomne si písomne oznámiť svoje emailové adresy, ktoré budú v rámci tejto formy komunikácie záväzne používať</w:t>
      </w:r>
      <w:r w:rsidR="00707A88">
        <w:rPr>
          <w:sz w:val="22"/>
          <w:szCs w:val="22"/>
        </w:rPr>
        <w:t xml:space="preserve"> a ich aktualizáciu, pričom nesplnenie tejto povinnosti bude zaťažovať tú Zmluvnú stranu, ktorá oznámenie aktuálnych údajov nevykonala aj v tom zmysle, že zásielka doručená na neaktuálnu e-mailovú adresu sa bude považovať na účely tejto Zmluvy o poskytnutí NFP za riadne doručenú</w:t>
      </w:r>
      <w:r w:rsidRPr="004C7C83">
        <w:rPr>
          <w:sz w:val="22"/>
          <w:szCs w:val="22"/>
        </w:rPr>
        <w:t xml:space="preserve">, </w:t>
      </w:r>
    </w:p>
    <w:p w14:paraId="4258B4B6" w14:textId="77777777" w:rsidR="008D3484" w:rsidRPr="004C7C83" w:rsidRDefault="008D3484" w:rsidP="00EB0534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4C7C83">
        <w:rPr>
          <w:bCs/>
          <w:sz w:val="22"/>
          <w:szCs w:val="22"/>
        </w:rPr>
        <w:t xml:space="preserve">vzájomne si písomne oznámiť všetky údaje, ktoré budú potrebné pre tento spôsob doručovania, </w:t>
      </w:r>
    </w:p>
    <w:p w14:paraId="601978CA" w14:textId="77777777" w:rsidR="008D3484" w:rsidRPr="004C7C83" w:rsidRDefault="008D3484" w:rsidP="00EB0534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4C7C83">
        <w:rPr>
          <w:bCs/>
          <w:sz w:val="22"/>
          <w:szCs w:val="22"/>
        </w:rPr>
        <w:t>zabezpečiť nastavenie technického vybavenia (e-mailové konto), ktoré bude spĺňať všetky parametre pre splnenie požiadavky týkajúcej sa potvrdenia doručenia elektronickej správy, vrátane pripojených dokumentov</w:t>
      </w:r>
      <w:r>
        <w:rPr>
          <w:bCs/>
          <w:sz w:val="22"/>
          <w:szCs w:val="22"/>
        </w:rPr>
        <w:t>; ak to nie je objektívne možné z technických dôvodov, Zmluvná strana, ktorá má tento technický problém, jeho existenciu oznámi druhej Zmluvnej strane, v dôsledku čoho sa na ňu bude aplikovať výnimka z pravidla o momente doručenia uvedená za bodkočiarkou v základnom texte tohto odseku 4.6</w:t>
      </w:r>
      <w:r w:rsidRPr="004C7C83">
        <w:rPr>
          <w:bCs/>
          <w:sz w:val="22"/>
          <w:szCs w:val="22"/>
        </w:rPr>
        <w:t>.</w:t>
      </w:r>
    </w:p>
    <w:p w14:paraId="4C3BD2F2" w14:textId="77777777" w:rsidR="008D3484" w:rsidRPr="004C7C83" w:rsidRDefault="008D3484" w:rsidP="00EB0534">
      <w:pPr>
        <w:spacing w:before="120" w:line="252" w:lineRule="auto"/>
        <w:ind w:left="567" w:hanging="567"/>
        <w:jc w:val="both"/>
        <w:rPr>
          <w:sz w:val="22"/>
          <w:szCs w:val="22"/>
        </w:rPr>
      </w:pPr>
      <w:r w:rsidRPr="004C7C83">
        <w:rPr>
          <w:sz w:val="22"/>
          <w:szCs w:val="22"/>
        </w:rPr>
        <w:lastRenderedPageBreak/>
        <w:t>4.</w:t>
      </w:r>
      <w:r>
        <w:rPr>
          <w:sz w:val="22"/>
          <w:szCs w:val="22"/>
        </w:rPr>
        <w:t>7</w:t>
      </w:r>
      <w:r w:rsidRPr="004C7C83">
        <w:rPr>
          <w:sz w:val="22"/>
          <w:szCs w:val="22"/>
        </w:rPr>
        <w:tab/>
        <w:t>Prijímateľ je zodpovedný za riadne označenie poštovej schránky na účely písomnej komunikácie Zmluvných strán.</w:t>
      </w:r>
    </w:p>
    <w:p w14:paraId="2E186788" w14:textId="77777777" w:rsidR="008D3484" w:rsidRDefault="008D3484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4.</w:t>
      </w:r>
      <w:r>
        <w:rPr>
          <w:sz w:val="22"/>
          <w:szCs w:val="22"/>
        </w:rPr>
        <w:t>8</w:t>
      </w:r>
      <w:r w:rsidRPr="004C7C83">
        <w:rPr>
          <w:sz w:val="22"/>
          <w:szCs w:val="22"/>
        </w:rPr>
        <w:tab/>
        <w:t>Zmluvné strany sa zaväzujú, že vzájomná komunikácia bude prebiehať v slovenskom jazyku.</w:t>
      </w:r>
    </w:p>
    <w:p w14:paraId="7948892C" w14:textId="77777777" w:rsidR="008D3484" w:rsidRPr="004C7C83" w:rsidRDefault="008D3484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</w:p>
    <w:p w14:paraId="6EC342BC" w14:textId="77777777" w:rsidR="008D3484" w:rsidRDefault="008D3484" w:rsidP="00373856">
      <w:pPr>
        <w:pStyle w:val="Nadpis3"/>
        <w:numPr>
          <w:ilvl w:val="0"/>
          <w:numId w:val="55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>OSOBITNÉ DOJEDNANIA</w:t>
      </w:r>
    </w:p>
    <w:p w14:paraId="53E419E9" w14:textId="77777777" w:rsidR="008D3484" w:rsidRPr="00AD0F62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5.1</w:t>
      </w:r>
      <w:r w:rsidRPr="00AD0F62">
        <w:rPr>
          <w:sz w:val="22"/>
          <w:szCs w:val="22"/>
        </w:rPr>
        <w:tab/>
        <w:t>Prijímateľ sa zaväzuje predkladať Žiadosti o platbu najmenej jedenkrát za</w:t>
      </w:r>
      <w:r w:rsidR="00030328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 w:rsidRPr="00AD0F62">
        <w:rPr>
          <w:sz w:val="22"/>
          <w:szCs w:val="22"/>
        </w:rPr>
        <w:t xml:space="preserve"> kalendárn</w:t>
      </w:r>
      <w:r>
        <w:rPr>
          <w:sz w:val="22"/>
          <w:szCs w:val="22"/>
        </w:rPr>
        <w:t>e</w:t>
      </w:r>
      <w:r w:rsidRPr="00AD0F62">
        <w:rPr>
          <w:sz w:val="22"/>
          <w:szCs w:val="22"/>
        </w:rPr>
        <w:t xml:space="preserve"> mesiac</w:t>
      </w:r>
      <w:r>
        <w:rPr>
          <w:sz w:val="22"/>
          <w:szCs w:val="22"/>
        </w:rPr>
        <w:t>e</w:t>
      </w:r>
      <w:r w:rsidRPr="00AD0F62">
        <w:rPr>
          <w:sz w:val="22"/>
          <w:szCs w:val="22"/>
        </w:rPr>
        <w:t xml:space="preserve"> počas Realizácie</w:t>
      </w:r>
      <w:r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</w:t>
      </w:r>
      <w:r>
        <w:rPr>
          <w:sz w:val="22"/>
          <w:szCs w:val="22"/>
        </w:rPr>
        <w:t xml:space="preserve">. </w:t>
      </w:r>
      <w:r w:rsidR="00707A88" w:rsidRPr="00A55E13">
        <w:rPr>
          <w:sz w:val="22"/>
          <w:szCs w:val="22"/>
        </w:rPr>
        <w:t>Žiadosť o platbu môže Prijímateľ prvý raz podať najskôr po Začatí realizácie hlavných aktivít Projektu</w:t>
      </w:r>
      <w:r w:rsidR="00A77022">
        <w:rPr>
          <w:sz w:val="22"/>
          <w:szCs w:val="22"/>
        </w:rPr>
        <w:t xml:space="preserve"> </w:t>
      </w:r>
      <w:r w:rsidR="00A77022" w:rsidRPr="00FC712F">
        <w:rPr>
          <w:sz w:val="22"/>
          <w:szCs w:val="22"/>
        </w:rPr>
        <w:t>a</w:t>
      </w:r>
      <w:r w:rsidR="00FC712F" w:rsidRPr="00FC712F">
        <w:rPr>
          <w:sz w:val="22"/>
          <w:szCs w:val="22"/>
        </w:rPr>
        <w:t xml:space="preserve"> doručení Hlásenia o začatí realizácie hlavných aktivít Projektu Poskytovateľovi.</w:t>
      </w:r>
      <w:r w:rsidR="00707A88">
        <w:rPr>
          <w:sz w:val="22"/>
          <w:szCs w:val="22"/>
        </w:rPr>
        <w:t xml:space="preserve"> </w:t>
      </w:r>
      <w:r>
        <w:rPr>
          <w:sz w:val="22"/>
          <w:szCs w:val="22"/>
        </w:rPr>
        <w:t>Ž</w:t>
      </w:r>
      <w:r w:rsidRPr="000620BB">
        <w:rPr>
          <w:sz w:val="22"/>
          <w:szCs w:val="22"/>
        </w:rPr>
        <w:t xml:space="preserve">iadosť o platbu </w:t>
      </w:r>
      <w:r>
        <w:rPr>
          <w:sz w:val="22"/>
          <w:szCs w:val="22"/>
        </w:rPr>
        <w:t xml:space="preserve">(s príznakom záverečná) Prijímateľ </w:t>
      </w:r>
      <w:r w:rsidRPr="000620BB">
        <w:rPr>
          <w:sz w:val="22"/>
          <w:szCs w:val="22"/>
        </w:rPr>
        <w:t xml:space="preserve">predloží najneskôr </w:t>
      </w:r>
      <w:commentRangeStart w:id="11"/>
      <w:r w:rsidRPr="000620BB">
        <w:rPr>
          <w:sz w:val="22"/>
          <w:szCs w:val="22"/>
        </w:rPr>
        <w:t xml:space="preserve">do </w:t>
      </w:r>
      <w:r>
        <w:rPr>
          <w:sz w:val="22"/>
          <w:szCs w:val="22"/>
        </w:rPr>
        <w:t>troch mesiacov</w:t>
      </w:r>
      <w:r w:rsidRPr="000620BB">
        <w:rPr>
          <w:sz w:val="22"/>
          <w:szCs w:val="22"/>
        </w:rPr>
        <w:t xml:space="preserve"> </w:t>
      </w:r>
      <w:commentRangeEnd w:id="11"/>
      <w:r>
        <w:rPr>
          <w:rStyle w:val="Odkaznakomentr"/>
          <w:szCs w:val="16"/>
        </w:rPr>
        <w:commentReference w:id="11"/>
      </w:r>
      <w:r w:rsidRPr="000620BB">
        <w:rPr>
          <w:sz w:val="22"/>
          <w:szCs w:val="22"/>
        </w:rPr>
        <w:t>po Ukončení realizácie</w:t>
      </w:r>
      <w:r>
        <w:rPr>
          <w:sz w:val="22"/>
          <w:szCs w:val="22"/>
        </w:rPr>
        <w:t xml:space="preserve"> hlavných</w:t>
      </w:r>
      <w:r w:rsidRPr="000620BB">
        <w:rPr>
          <w:sz w:val="22"/>
          <w:szCs w:val="22"/>
        </w:rPr>
        <w:t xml:space="preserve"> aktivít Projektu</w:t>
      </w:r>
      <w:r>
        <w:rPr>
          <w:sz w:val="22"/>
          <w:szCs w:val="22"/>
        </w:rPr>
        <w:t>, a to aj za všetky zrealizované podporné Aktivity</w:t>
      </w:r>
      <w:r w:rsidRPr="000620BB">
        <w:rPr>
          <w:sz w:val="22"/>
          <w:szCs w:val="22"/>
        </w:rPr>
        <w:t>.</w:t>
      </w:r>
      <w:r w:rsidRPr="00AD0F62" w:rsidDel="00905CC0">
        <w:rPr>
          <w:sz w:val="22"/>
          <w:szCs w:val="22"/>
        </w:rPr>
        <w:t xml:space="preserve"> </w:t>
      </w:r>
    </w:p>
    <w:p w14:paraId="70C2E3F9" w14:textId="77777777" w:rsidR="008D3484" w:rsidRPr="00AD0F62" w:rsidRDefault="008D3484" w:rsidP="00AD0F62">
      <w:pPr>
        <w:numPr>
          <w:ilvl w:val="1"/>
          <w:numId w:val="5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Zmluvné strany sa dohodli, že Poskytovateľ nebude povinný poskytovať plnenie podľa Zmluvy o poskytnutí NFP dovtedy, kým mu Prijímateľ nepreukáže</w:t>
      </w:r>
      <w:r>
        <w:rPr>
          <w:sz w:val="22"/>
          <w:szCs w:val="22"/>
        </w:rPr>
        <w:t xml:space="preserve"> spôsobom požadovaným Poskytovateľom,</w:t>
      </w:r>
      <w:r w:rsidRPr="00AD0F62">
        <w:rPr>
          <w:sz w:val="22"/>
          <w:szCs w:val="22"/>
        </w:rPr>
        <w:t xml:space="preserve"> splnenie všetkých nasledovných skutočností: </w:t>
      </w:r>
    </w:p>
    <w:p w14:paraId="7FB0A99C" w14:textId="77777777" w:rsidR="008D3484" w:rsidRPr="00497E5F" w:rsidRDefault="008D3484" w:rsidP="00AD0F62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Zrealizov</w:t>
      </w:r>
      <w:r w:rsidRPr="00AD0F62">
        <w:rPr>
          <w:sz w:val="22"/>
          <w:szCs w:val="22"/>
        </w:rPr>
        <w:t>anie VO podľa zákona o</w:t>
      </w:r>
      <w:r>
        <w:rPr>
          <w:sz w:val="22"/>
          <w:szCs w:val="22"/>
        </w:rPr>
        <w:t> </w:t>
      </w:r>
      <w:r w:rsidRPr="00AD0F62">
        <w:rPr>
          <w:sz w:val="22"/>
          <w:szCs w:val="22"/>
        </w:rPr>
        <w:t>VO</w:t>
      </w:r>
      <w:r>
        <w:rPr>
          <w:sz w:val="22"/>
          <w:szCs w:val="22"/>
        </w:rPr>
        <w:t xml:space="preserve"> alebo obstarávania tovarov, služieb a stavebných prác podľa podmienok určených Poskytovateľom a stanovených v Právnych dokumentoch v prípadoch, ak sa na obstarávanie tovarov, služieb a stavebných prác nevzťahuje zákon o VO</w:t>
      </w:r>
      <w:r w:rsidRPr="00AD0F62">
        <w:rPr>
          <w:sz w:val="22"/>
          <w:szCs w:val="22"/>
        </w:rPr>
        <w:t>, pričom Prijímateľ vyslovene súhlasí s tým, že bude postupovať spôsobom stanoveným zákonom</w:t>
      </w:r>
      <w:r>
        <w:rPr>
          <w:sz w:val="22"/>
          <w:szCs w:val="22"/>
        </w:rPr>
        <w:t xml:space="preserve"> o VO, inými uplatniteľnými </w:t>
      </w:r>
      <w:r w:rsidR="00707A88">
        <w:rPr>
          <w:sz w:val="22"/>
          <w:szCs w:val="22"/>
        </w:rPr>
        <w:t>právnymi predpismi SR/právnymi aktmi EÚ</w:t>
      </w:r>
      <w:r w:rsidRPr="00AD0F62">
        <w:rPr>
          <w:sz w:val="22"/>
          <w:szCs w:val="22"/>
        </w:rPr>
        <w:t xml:space="preserve"> </w:t>
      </w:r>
      <w:r w:rsidRPr="00497E5F">
        <w:rPr>
          <w:sz w:val="22"/>
          <w:szCs w:val="22"/>
        </w:rPr>
        <w:t>a Právnymi dokumentmi, ktoré na jeho vykonanie môže vydať Poskytovateľ.</w:t>
      </w:r>
    </w:p>
    <w:p w14:paraId="3767C414" w14:textId="12F0BA75" w:rsidR="008D3484" w:rsidRPr="00497E5F" w:rsidRDefault="008D3484" w:rsidP="00AD0F62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commentRangeStart w:id="12"/>
      <w:r w:rsidRPr="00497E5F">
        <w:rPr>
          <w:sz w:val="22"/>
          <w:szCs w:val="22"/>
        </w:rPr>
        <w:t xml:space="preserve">Poistenie pokrývajúce poistenie majetku </w:t>
      </w:r>
      <w:commentRangeEnd w:id="12"/>
      <w:r w:rsidRPr="00497E5F">
        <w:rPr>
          <w:rStyle w:val="Odkaznakomentr"/>
          <w:szCs w:val="16"/>
        </w:rPr>
        <w:commentReference w:id="12"/>
      </w:r>
      <w:r w:rsidRPr="00497E5F">
        <w:rPr>
          <w:sz w:val="22"/>
          <w:szCs w:val="22"/>
        </w:rPr>
        <w:t xml:space="preserve">obstaraného alebo zhodnoteného v súvislosti s Realizáciou hlavných aktivít Projektu, ktorý je zahrnutý v Žiadosti o platbu, a to za podmienok a spôsobom stanoveným v článku 13 ods. </w:t>
      </w:r>
      <w:r w:rsidR="00DA6C4B">
        <w:rPr>
          <w:sz w:val="22"/>
          <w:szCs w:val="22"/>
        </w:rPr>
        <w:t>1</w:t>
      </w:r>
      <w:r w:rsidRPr="00497E5F">
        <w:rPr>
          <w:sz w:val="22"/>
          <w:szCs w:val="22"/>
        </w:rPr>
        <w:t xml:space="preserve"> VZP, </w:t>
      </w:r>
      <w:r w:rsidR="00E15776" w:rsidRPr="00497E5F">
        <w:rPr>
          <w:sz w:val="22"/>
          <w:szCs w:val="22"/>
        </w:rPr>
        <w:t xml:space="preserve">ak Poskytovateľ </w:t>
      </w:r>
      <w:r w:rsidR="00D973A4" w:rsidRPr="00497E5F">
        <w:rPr>
          <w:sz w:val="22"/>
          <w:szCs w:val="22"/>
        </w:rPr>
        <w:t xml:space="preserve">nestanovil vo Výzve alebo v niektorej </w:t>
      </w:r>
      <w:r w:rsidR="00CE7468" w:rsidRPr="00497E5F">
        <w:rPr>
          <w:sz w:val="22"/>
          <w:szCs w:val="22"/>
        </w:rPr>
        <w:t xml:space="preserve">z jej príloh </w:t>
      </w:r>
      <w:r w:rsidR="00D973A4" w:rsidRPr="00497E5F">
        <w:rPr>
          <w:sz w:val="22"/>
          <w:szCs w:val="22"/>
        </w:rPr>
        <w:t xml:space="preserve">alebo v inom Právnom dokumente, že poistenie sa nevyžaduje. </w:t>
      </w:r>
    </w:p>
    <w:p w14:paraId="22D9F73A" w14:textId="77777777" w:rsidR="000266AF" w:rsidRPr="00592976" w:rsidRDefault="000266AF" w:rsidP="001D5235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592976">
        <w:rPr>
          <w:sz w:val="22"/>
          <w:szCs w:val="22"/>
        </w:rPr>
        <w:t xml:space="preserve">Poskytovateľ je oprávnený požadovať od Prijímateľa zabezpečenie pohľadávky z NFP niektorou z foriem zabezpečenia záväzkov a Prijímateľ je povinný takéto zabezpečenie poskytnúť na základe a v rozsahu požiadavky Poskytovateľa. </w:t>
      </w:r>
    </w:p>
    <w:p w14:paraId="1EEE3C3F" w14:textId="77777777" w:rsidR="008D3484" w:rsidRPr="001D5235" w:rsidRDefault="008D3484" w:rsidP="001D5235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AD0F62">
        <w:rPr>
          <w:sz w:val="22"/>
          <w:szCs w:val="22"/>
        </w:rPr>
        <w:t xml:space="preserve">V zmysle ust. § 401 Obchodného zákonníka Prijímateľ vyhlasuje, že predlžuje premlčaciu dobu na prípadné nároky Poskytovateľa týkajúce sa </w:t>
      </w:r>
      <w:r w:rsidRPr="001D5235">
        <w:rPr>
          <w:sz w:val="22"/>
          <w:szCs w:val="22"/>
        </w:rPr>
        <w:t xml:space="preserve">(a) vrátenia poskytnutého NFP alebo jeho časti alebo (b) krátenia NFP alebo jeho časti, a to na 10 rokov od doby, kedy premlčacia doba začala plynúť po prvý raz. </w:t>
      </w:r>
    </w:p>
    <w:p w14:paraId="3489FE00" w14:textId="77777777" w:rsidR="008D3484" w:rsidRDefault="008D3484" w:rsidP="00084783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AD67FD">
        <w:rPr>
          <w:sz w:val="22"/>
          <w:szCs w:val="22"/>
        </w:rPr>
        <w:t>Ak podľa Zmluvy o poskytnutí NFP udeľuje Poskytovateľ súhlas</w:t>
      </w:r>
      <w:r>
        <w:rPr>
          <w:sz w:val="22"/>
          <w:szCs w:val="22"/>
        </w:rPr>
        <w:t xml:space="preserve"> týkajúci sa P</w:t>
      </w:r>
      <w:r w:rsidRPr="003461C1">
        <w:rPr>
          <w:sz w:val="22"/>
          <w:szCs w:val="22"/>
        </w:rPr>
        <w:t>rijímateľa</w:t>
      </w:r>
      <w:r>
        <w:rPr>
          <w:sz w:val="22"/>
          <w:szCs w:val="22"/>
        </w:rPr>
        <w:t xml:space="preserve"> alebo Projektu</w:t>
      </w:r>
      <w:r w:rsidRPr="00AD67FD">
        <w:rPr>
          <w:sz w:val="22"/>
          <w:szCs w:val="22"/>
        </w:rPr>
        <w:t xml:space="preserve">, Zmluvné strany sa výslovne dohodli, že na udelenie takéhoto súhlasu nemá Prijímateľ právny nárok, </w:t>
      </w:r>
      <w:r>
        <w:rPr>
          <w:sz w:val="22"/>
          <w:szCs w:val="22"/>
        </w:rPr>
        <w:t>ak</w:t>
      </w:r>
      <w:r w:rsidRPr="00AD67FD">
        <w:rPr>
          <w:sz w:val="22"/>
          <w:szCs w:val="22"/>
        </w:rPr>
        <w:t xml:space="preserve"> právne predpisy SR alebo právne akty EÚ neustanovujú inak. </w:t>
      </w:r>
    </w:p>
    <w:p w14:paraId="2CE219EC" w14:textId="77777777" w:rsidR="00016E2C" w:rsidRPr="00DE6F89" w:rsidRDefault="00016E2C" w:rsidP="00084783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  <w:highlight w:val="lightGray"/>
        </w:rPr>
      </w:pPr>
      <w:r w:rsidRPr="00DE6F89">
        <w:rPr>
          <w:sz w:val="22"/>
          <w:highlight w:val="lightGray"/>
        </w:rPr>
        <w:t>Zmluvné strany súhlasia s tým, že Poskytovateľ má právo, nie však povinnosť, v rozsahu svojho uváženia metodicky usmerňovať Prijímateľa a Partnera v súvislosti s Projektom a v nadväznosti na záväzky vyplývajúce Prijímateľovi a Partnerovi z</w:t>
      </w:r>
      <w:r w:rsidR="00497E5F" w:rsidRPr="00DE6F89">
        <w:rPr>
          <w:sz w:val="22"/>
          <w:highlight w:val="lightGray"/>
        </w:rPr>
        <w:t>o Zmluvy o poskytnutí NFP</w:t>
      </w:r>
      <w:r w:rsidRPr="00DE6F89">
        <w:rPr>
          <w:sz w:val="22"/>
          <w:highlight w:val="lightGray"/>
        </w:rPr>
        <w:t xml:space="preserve">  alebo zo Zmluvy o partnerstve. </w:t>
      </w:r>
    </w:p>
    <w:p w14:paraId="790936FE" w14:textId="77777777" w:rsidR="00905CA1" w:rsidRPr="00DE6F89" w:rsidRDefault="00905CA1" w:rsidP="00905CA1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  <w:highlight w:val="lightGray"/>
        </w:rPr>
      </w:pPr>
      <w:commentRangeStart w:id="13"/>
      <w:r w:rsidRPr="004C0777">
        <w:rPr>
          <w:sz w:val="22"/>
        </w:rPr>
        <w:t xml:space="preserve">V nadväznosti na plnenie povinností spojených s monitorovaním Projektu podľa článku 4 ods. 1, 2 a 6 VZP sa Zmluvné strany osobitne dohodli, že Prijímateľ bude predkladať v rámci Doplňujúcich monitorovacích údajov k Žiadosti o platbu aj zoznam dodávateľských zmlúv, plnenie ktorých je súčasťou Aktivít Projektu, ktorých výdavky sa vykazujú cez zjednodušené vykazovanie výdavkov. Súčasťou zoznamu dodávateľských zmlúv je aj údaj o hodnote finančného plnenia za dodávky súvisiace s Projektom, ktoré vyplýva z konkrétnej dodávateľskej zmluvy a predstavuje tak právny </w:t>
      </w:r>
      <w:r w:rsidRPr="004C0777">
        <w:rPr>
          <w:sz w:val="22"/>
        </w:rPr>
        <w:lastRenderedPageBreak/>
        <w:t xml:space="preserve">záväzok Prijímateľa ako zmluvnej strany dodávateľskej zmluvy. V prípade viacerých Žiadostí o platbu sa Prijímateľ zaväzuje samostatne označiť tie dodávateľské zmluvy a z nich vyplývajúce finančné plnenia súvisiace s Projektom, ktoré už v predchádzajúcich Žiadostiach o platbu uviedol a osobitne označiť dosiaľ neuvedené dodávateľské zmluvy a z nich vyplývajúce finančné plnenia. </w:t>
      </w:r>
      <w:commentRangeEnd w:id="13"/>
      <w:r w:rsidRPr="004C0777">
        <w:rPr>
          <w:rStyle w:val="Odkaznakomentr"/>
          <w:sz w:val="22"/>
        </w:rPr>
        <w:commentReference w:id="13"/>
      </w:r>
    </w:p>
    <w:p w14:paraId="718F9A51" w14:textId="77777777" w:rsidR="008D3484" w:rsidRPr="00DF378D" w:rsidRDefault="008D3484" w:rsidP="001D6A6D">
      <w:pPr>
        <w:pStyle w:val="Zarkazkladnhotextu2"/>
        <w:spacing w:line="264" w:lineRule="auto"/>
        <w:ind w:left="0" w:firstLine="0"/>
        <w:rPr>
          <w:sz w:val="22"/>
          <w:szCs w:val="22"/>
        </w:rPr>
      </w:pPr>
    </w:p>
    <w:p w14:paraId="2D2012EF" w14:textId="77777777" w:rsidR="008D3484" w:rsidRPr="00AD0F62" w:rsidRDefault="008D3484" w:rsidP="005B7F5E">
      <w:pPr>
        <w:pStyle w:val="Nadpis3"/>
        <w:numPr>
          <w:ilvl w:val="0"/>
          <w:numId w:val="55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>ZMENA ZMLUVY</w:t>
      </w:r>
    </w:p>
    <w:p w14:paraId="428317E4" w14:textId="77777777" w:rsidR="008D3484" w:rsidRPr="00F458DB" w:rsidRDefault="008D3484" w:rsidP="00AD0F62">
      <w:pPr>
        <w:numPr>
          <w:ilvl w:val="1"/>
          <w:numId w:val="11"/>
        </w:numPr>
        <w:spacing w:before="120"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Prijímateľ je povinný oznámiť Poskytovateľovi všetky zmeny alebo skutočnosti, ktoré majú </w:t>
      </w:r>
      <w:r>
        <w:rPr>
          <w:sz w:val="22"/>
          <w:szCs w:val="22"/>
        </w:rPr>
        <w:t xml:space="preserve">negatívny </w:t>
      </w:r>
      <w:r w:rsidRPr="00AD0F62">
        <w:rPr>
          <w:sz w:val="22"/>
          <w:szCs w:val="22"/>
        </w:rPr>
        <w:t xml:space="preserve">vplyv </w:t>
      </w:r>
      <w:r>
        <w:rPr>
          <w:sz w:val="22"/>
          <w:szCs w:val="22"/>
        </w:rPr>
        <w:t> na plnenie</w:t>
      </w:r>
      <w:r w:rsidRPr="00AD0F62">
        <w:rPr>
          <w:sz w:val="22"/>
          <w:szCs w:val="22"/>
        </w:rPr>
        <w:t xml:space="preserve"> Zmluvy o poskytnutí NFP </w:t>
      </w:r>
      <w:r>
        <w:rPr>
          <w:sz w:val="22"/>
          <w:szCs w:val="22"/>
        </w:rPr>
        <w:t>alebo cieľ</w:t>
      </w:r>
      <w:r w:rsidR="00747086">
        <w:rPr>
          <w:sz w:val="22"/>
          <w:szCs w:val="22"/>
        </w:rPr>
        <w:t>a</w:t>
      </w:r>
      <w:r>
        <w:rPr>
          <w:sz w:val="22"/>
          <w:szCs w:val="22"/>
        </w:rPr>
        <w:t xml:space="preserve"> Projektu v zmysle článku 2 ods. 2.2 zmluvy, </w:t>
      </w:r>
      <w:r w:rsidRPr="00AD0F62">
        <w:rPr>
          <w:sz w:val="22"/>
          <w:szCs w:val="22"/>
        </w:rPr>
        <w:t xml:space="preserve">alebo sa akýmkoľvek spôsobom </w:t>
      </w:r>
      <w:r>
        <w:rPr>
          <w:sz w:val="22"/>
          <w:szCs w:val="22"/>
        </w:rPr>
        <w:t xml:space="preserve">týkajú alebo môžu týkať neplnenia povinností Prijímateľa zo </w:t>
      </w:r>
      <w:r w:rsidRPr="00AD0F62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 alebo </w:t>
      </w:r>
      <w:r w:rsidR="00747086">
        <w:rPr>
          <w:sz w:val="22"/>
          <w:szCs w:val="22"/>
        </w:rPr>
        <w:t>vo vzťahu k</w:t>
      </w:r>
      <w:r>
        <w:rPr>
          <w:sz w:val="22"/>
          <w:szCs w:val="22"/>
        </w:rPr>
        <w:t xml:space="preserve"> </w:t>
      </w:r>
      <w:r w:rsidR="00747086">
        <w:rPr>
          <w:sz w:val="22"/>
          <w:szCs w:val="22"/>
        </w:rPr>
        <w:t xml:space="preserve">cieľu </w:t>
      </w:r>
      <w:r>
        <w:rPr>
          <w:sz w:val="22"/>
          <w:szCs w:val="22"/>
        </w:rPr>
        <w:t xml:space="preserve">Projektu v zmysle článku 2 ods. 2.2 zmluvy. Uvedená oznamovacia povinnosť sa uplatní </w:t>
      </w:r>
      <w:r w:rsidRPr="00AD0F62">
        <w:rPr>
          <w:sz w:val="22"/>
          <w:szCs w:val="22"/>
        </w:rPr>
        <w:t xml:space="preserve">aj </w:t>
      </w:r>
      <w:r w:rsidRPr="00F458DB">
        <w:rPr>
          <w:sz w:val="22"/>
          <w:szCs w:val="22"/>
        </w:rPr>
        <w:t>v prípade, ak má Prijímateľ čo i len pochybnosť o dodržiavaní svojich záväzkov vyplývajúcich zo Zmluvy o poskytnutí NFP alebo </w:t>
      </w:r>
      <w:r w:rsidR="00E15776" w:rsidRPr="00E15776">
        <w:rPr>
          <w:sz w:val="22"/>
          <w:szCs w:val="22"/>
        </w:rPr>
        <w:t>plnenia</w:t>
      </w:r>
      <w:r w:rsidRPr="00F458DB">
        <w:rPr>
          <w:sz w:val="22"/>
          <w:szCs w:val="22"/>
        </w:rPr>
        <w:t xml:space="preserve"> cieľa Projektu podľa článku 2 odsek 2.2 zmluvy. Uvedenú oznamovaciu povinnosť je Prijímateľ povinný plniť Bezodkladne potom, ako sa dozvedel, že došlo k vzniku zmeny alebo skutočností podľa prvej alebo druhej vety tohto odseku. </w:t>
      </w:r>
    </w:p>
    <w:p w14:paraId="3A386117" w14:textId="77777777" w:rsidR="008D3484" w:rsidRPr="00F458DB" w:rsidRDefault="008D3484" w:rsidP="001D5235">
      <w:pPr>
        <w:spacing w:before="120" w:line="264" w:lineRule="auto"/>
        <w:ind w:left="360"/>
        <w:jc w:val="both"/>
        <w:rPr>
          <w:sz w:val="22"/>
          <w:szCs w:val="22"/>
        </w:rPr>
      </w:pPr>
      <w:r w:rsidRPr="00F458DB">
        <w:rPr>
          <w:sz w:val="22"/>
          <w:szCs w:val="22"/>
        </w:rPr>
        <w:t xml:space="preserve">Súčasne je Poskytovateľ oprávnený požadovať od Prijímateľa poskytnutie vysvetlení, informácií, Dokumentácie alebo iného druhu súčinnosti, ktoré odôvodnene považuje za potrebné pre preskúmanie akejkoľvek záležitosti súvisiacej s Projektom.  </w:t>
      </w:r>
    </w:p>
    <w:p w14:paraId="1FF19257" w14:textId="3E701843" w:rsidR="008D3484" w:rsidRPr="00F458DB" w:rsidRDefault="008D3484" w:rsidP="004C7C83">
      <w:pPr>
        <w:numPr>
          <w:ilvl w:val="1"/>
          <w:numId w:val="11"/>
        </w:numPr>
        <w:spacing w:before="120" w:line="264" w:lineRule="auto"/>
        <w:jc w:val="both"/>
        <w:rPr>
          <w:sz w:val="22"/>
          <w:szCs w:val="22"/>
        </w:rPr>
      </w:pPr>
      <w:r w:rsidRPr="00F458DB">
        <w:rPr>
          <w:sz w:val="22"/>
          <w:szCs w:val="22"/>
        </w:rPr>
        <w:t xml:space="preserve">Zmluvné strany sa dohodli na nasledovných podmienkach zmeny Zmluvy o poskytnutí NFP, a to s ohľadom na hospodárnosť a efektívnosť zmenového procesu, avšak aj s ohľadom na skutočnosť, že Zmluva o poskytnutí NFP je, tzv. povinne zverejňovanou zmluvou v zmysle § 5a zákona č. 211/2000 Z. z. o slobodnom prístupe k informáciám </w:t>
      </w:r>
      <w:r w:rsidR="00D12BEE">
        <w:rPr>
          <w:sz w:val="22"/>
          <w:szCs w:val="22"/>
        </w:rPr>
        <w:t xml:space="preserve">a o zmene a doplnení niektorých zákonov </w:t>
      </w:r>
      <w:r w:rsidRPr="00F458DB">
        <w:rPr>
          <w:sz w:val="22"/>
          <w:szCs w:val="22"/>
        </w:rPr>
        <w:t xml:space="preserve">v znení neskorších predpisov (ďalej ako „zákon </w:t>
      </w:r>
      <w:r w:rsidR="00D12BEE">
        <w:rPr>
          <w:sz w:val="22"/>
          <w:szCs w:val="22"/>
        </w:rPr>
        <w:t xml:space="preserve">č. </w:t>
      </w:r>
      <w:r w:rsidRPr="00F458DB">
        <w:rPr>
          <w:sz w:val="22"/>
          <w:szCs w:val="22"/>
        </w:rPr>
        <w:t>211/2000</w:t>
      </w:r>
      <w:r w:rsidR="001D6003">
        <w:rPr>
          <w:sz w:val="22"/>
          <w:szCs w:val="22"/>
        </w:rPr>
        <w:t xml:space="preserve"> Z.z.</w:t>
      </w:r>
      <w:r w:rsidRPr="00F458DB">
        <w:rPr>
          <w:sz w:val="22"/>
          <w:szCs w:val="22"/>
        </w:rPr>
        <w:t xml:space="preserve">“): </w:t>
      </w:r>
    </w:p>
    <w:p w14:paraId="1187C510" w14:textId="77777777" w:rsidR="008D3484" w:rsidRPr="00FE4AAA" w:rsidRDefault="008D34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6D211B">
        <w:rPr>
          <w:b/>
          <w:sz w:val="22"/>
          <w:szCs w:val="22"/>
        </w:rPr>
        <w:t>Zmena zmluvy a jej príloh (s výnimkou prílohy č. 1 VZP) z dôvodu ich aktualizácie</w:t>
      </w:r>
      <w:r w:rsidRPr="0092369E">
        <w:rPr>
          <w:sz w:val="22"/>
          <w:szCs w:val="22"/>
        </w:rPr>
        <w:t xml:space="preserve"> a zosúladenia s platným znením všeobecného nariadenia, Implementačných nariadení, </w:t>
      </w:r>
      <w:r w:rsidRPr="00FE4AAA">
        <w:rPr>
          <w:sz w:val="22"/>
          <w:szCs w:val="22"/>
        </w:rPr>
        <w:t>Nariadení pre jednotlivý EŠIF,  právnych predpisov SR a právnych aktov EÚ, Systému riadenia EŠIF a Systému finančného riadenia sa vykoná vo forme písomného a očíslovaného dodatku k Zmluve o poskytnutí NFP. V prípade, ak sa v dôsledku zmeny Právnych predpisov SR alebo právnych aktov EÚ dostane niektoré ustanovenie Zmluvy o poskytnutí NFP do  rozporu s Právnymi predpismi SR alebo právnymi aktmi EÚ, nebude sa naň prihliadať a postupuje sa podľa čl. 7 ods. 7.6 zmluvy.</w:t>
      </w:r>
    </w:p>
    <w:p w14:paraId="209FA5CB" w14:textId="77777777" w:rsidR="008D3484" w:rsidRPr="00FE4AAA" w:rsidRDefault="008D34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FE4AAA">
        <w:rPr>
          <w:b/>
          <w:sz w:val="22"/>
          <w:szCs w:val="22"/>
          <w:u w:val="single"/>
        </w:rPr>
        <w:t>Zmena VZP z dôvodu ich aktualizácie</w:t>
      </w:r>
      <w:r w:rsidRPr="00FE4AAA">
        <w:rPr>
          <w:sz w:val="22"/>
          <w:szCs w:val="22"/>
        </w:rPr>
        <w:t xml:space="preserve"> a zosúladenia s platným znením všeobecného nariadenia, Implementačných nariadení, Nariadení pre jednotlivý EŠIF,  právnych predpisov SR a právnych aktov EÚ, Systému riadenia EŠIF a Systému finančného riadenia po vykonaní ich zmien len v rozsahu vyplývajúcom z uvedených dokumentov</w:t>
      </w:r>
      <w:r w:rsidR="005157B9">
        <w:rPr>
          <w:sz w:val="22"/>
          <w:szCs w:val="22"/>
        </w:rPr>
        <w:t>, ak sa zmena týka výslovného textu VZP (nielen odkazu na príslušný Právny dokument, ktorý bol aktualizova</w:t>
      </w:r>
      <w:r w:rsidR="00CF3A3C">
        <w:rPr>
          <w:sz w:val="22"/>
          <w:szCs w:val="22"/>
        </w:rPr>
        <w:t>n</w:t>
      </w:r>
      <w:r w:rsidR="005157B9">
        <w:rPr>
          <w:sz w:val="22"/>
          <w:szCs w:val="22"/>
        </w:rPr>
        <w:t>ý),</w:t>
      </w:r>
      <w:r w:rsidRPr="00FE4AAA">
        <w:rPr>
          <w:sz w:val="22"/>
          <w:szCs w:val="22"/>
        </w:rPr>
        <w:t xml:space="preserve"> sa vykoná vo forme písomného a očíslovaného dodatku k Zmluve o poskytnutí NFP alebo oznámením Poskytovateľa, ktoré zašle Prijímateľovi elektronicky, spolu s odkazom na číslo, pod ktorým sú aktualizované VZP už zverejnené v Centrálnom registri zmlúv. Doručením oznámenia dochádza k zmene Zmluvy o poskytnutí NFP v časti zmeny VZP z dôvodu ich aktualizácie podľa tohto písm. b).  </w:t>
      </w:r>
    </w:p>
    <w:p w14:paraId="27A83251" w14:textId="77777777" w:rsidR="008D3484" w:rsidRPr="0020393B" w:rsidRDefault="008D34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FE4AAA">
        <w:rPr>
          <w:b/>
          <w:sz w:val="22"/>
          <w:szCs w:val="22"/>
          <w:u w:val="single"/>
        </w:rPr>
        <w:t>Formálna zmena</w:t>
      </w:r>
      <w:r w:rsidRPr="00FE4AAA">
        <w:rPr>
          <w:sz w:val="22"/>
          <w:szCs w:val="22"/>
        </w:rPr>
        <w:t xml:space="preserve"> spočívajúca v údajoch týkajúcich sa Zmluvných strán (obchodné meno/názov, sídlo, štatutárny orgán, zmena v kontaktných údajoch, zmena čísla účtu určeného na úhradu NFP alebo iná zmena, ktorá má vo vzťahu k Zmluve o poskytnutí NFP iba deklaratórny účinok) alebo zmena v subjekte Poskytovateľa, ku ktorej dôjde na základe všeobecne záväzného právneho predpisu, nie je zmenou, ktorá pre svoju platnosť vyžaduje zmenu Zmluvy o poskytnutí NFP. To znamená, že takúto zmenu oznámi </w:t>
      </w:r>
      <w:r>
        <w:rPr>
          <w:sz w:val="22"/>
          <w:szCs w:val="22"/>
        </w:rPr>
        <w:t xml:space="preserve">Bezodkladne </w:t>
      </w:r>
      <w:r w:rsidRPr="00FE4AAA">
        <w:rPr>
          <w:sz w:val="22"/>
          <w:szCs w:val="22"/>
        </w:rPr>
        <w:t xml:space="preserve">jedna </w:t>
      </w:r>
      <w:r w:rsidRPr="00FE4AAA">
        <w:rPr>
          <w:sz w:val="22"/>
          <w:szCs w:val="22"/>
        </w:rPr>
        <w:lastRenderedPageBreak/>
        <w:t>Zmluvná strana druhej Zmluvnej strane spôsobom dohodnutým v čl. 4 zmluvy</w:t>
      </w:r>
      <w:r w:rsidRPr="00FE4AAA" w:rsidDel="008E2806">
        <w:rPr>
          <w:sz w:val="22"/>
          <w:szCs w:val="22"/>
        </w:rPr>
        <w:t xml:space="preserve"> </w:t>
      </w:r>
      <w:r w:rsidRPr="00FE4AAA">
        <w:rPr>
          <w:sz w:val="22"/>
          <w:szCs w:val="22"/>
        </w:rPr>
        <w:t>a premietne sa do Zmluvy o poskytnutí NFP pri najbližšom písomnom dodatku. Súčasťou oznámenia sú doklady, z ktorých zmena vyplýva, najmä výpis z obchodného alebo iného registra,</w:t>
      </w:r>
      <w:r w:rsidRPr="00207450">
        <w:rPr>
          <w:sz w:val="22"/>
          <w:szCs w:val="22"/>
        </w:rPr>
        <w:t xml:space="preserve"> rozhod</w:t>
      </w:r>
      <w:r w:rsidRPr="00354653">
        <w:rPr>
          <w:sz w:val="22"/>
          <w:szCs w:val="22"/>
        </w:rPr>
        <w:t>nutie Prijímateľa, odkaz na príslušný právny predpis  a podobne.</w:t>
      </w:r>
    </w:p>
    <w:p w14:paraId="7A9F1188" w14:textId="77777777" w:rsidR="008D3484" w:rsidRDefault="008D34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A75B7E">
        <w:rPr>
          <w:sz w:val="22"/>
          <w:szCs w:val="22"/>
        </w:rPr>
        <w:t xml:space="preserve">V prípade </w:t>
      </w:r>
      <w:r w:rsidRPr="002A5397">
        <w:rPr>
          <w:b/>
          <w:sz w:val="22"/>
          <w:szCs w:val="22"/>
          <w:u w:val="single"/>
        </w:rPr>
        <w:t xml:space="preserve">menej </w:t>
      </w:r>
      <w:r w:rsidRPr="00E8312C">
        <w:rPr>
          <w:b/>
          <w:sz w:val="22"/>
          <w:szCs w:val="22"/>
          <w:u w:val="single"/>
        </w:rPr>
        <w:t>významn</w:t>
      </w:r>
      <w:r w:rsidRPr="00FD0847">
        <w:rPr>
          <w:b/>
          <w:sz w:val="22"/>
          <w:szCs w:val="22"/>
          <w:u w:val="single"/>
        </w:rPr>
        <w:t xml:space="preserve">ých </w:t>
      </w:r>
      <w:r w:rsidRPr="00F360BD">
        <w:rPr>
          <w:b/>
          <w:sz w:val="22"/>
          <w:szCs w:val="22"/>
          <w:u w:val="single"/>
        </w:rPr>
        <w:t>zmien</w:t>
      </w:r>
      <w:r w:rsidRPr="00F360BD">
        <w:rPr>
          <w:sz w:val="22"/>
          <w:szCs w:val="22"/>
        </w:rPr>
        <w:t xml:space="preserve"> </w:t>
      </w:r>
      <w:r w:rsidR="00E451D8">
        <w:rPr>
          <w:sz w:val="22"/>
          <w:szCs w:val="22"/>
        </w:rPr>
        <w:t>Zmluvy o poskytnutí NFP</w:t>
      </w:r>
      <w:r w:rsidRPr="00207450">
        <w:rPr>
          <w:sz w:val="22"/>
          <w:szCs w:val="22"/>
        </w:rPr>
        <w:t>, ktoré sú vymedzené v tomto článku zmluvy, alebo ich Poskytovateľ pre zjednodušenie zahrnul do Právnych dokumentov týkajúcich sa zmien projektov, Prijíma</w:t>
      </w:r>
      <w:r w:rsidRPr="00374081">
        <w:rPr>
          <w:sz w:val="22"/>
          <w:szCs w:val="22"/>
        </w:rPr>
        <w:t xml:space="preserve">teľ je povinný </w:t>
      </w:r>
      <w:r>
        <w:rPr>
          <w:sz w:val="22"/>
          <w:szCs w:val="22"/>
        </w:rPr>
        <w:t>B</w:t>
      </w:r>
      <w:r w:rsidRPr="00374081">
        <w:rPr>
          <w:sz w:val="22"/>
          <w:szCs w:val="22"/>
        </w:rPr>
        <w:t xml:space="preserve">ezodkladne </w:t>
      </w:r>
      <w:r w:rsidRPr="00F12EAC">
        <w:rPr>
          <w:sz w:val="22"/>
          <w:szCs w:val="22"/>
        </w:rPr>
        <w:t>oznámiť Poskytovateľovi</w:t>
      </w:r>
      <w:r>
        <w:rPr>
          <w:sz w:val="22"/>
          <w:szCs w:val="22"/>
        </w:rPr>
        <w:t xml:space="preserve"> </w:t>
      </w:r>
      <w:r w:rsidRPr="00755794">
        <w:rPr>
          <w:sz w:val="22"/>
          <w:szCs w:val="22"/>
        </w:rPr>
        <w:t>spôsobom dohodnutým v</w:t>
      </w:r>
      <w:r>
        <w:rPr>
          <w:sz w:val="22"/>
          <w:szCs w:val="22"/>
        </w:rPr>
        <w:t> čl. 4 zmluvy</w:t>
      </w:r>
      <w:r w:rsidRPr="00F12EAC">
        <w:rPr>
          <w:sz w:val="22"/>
          <w:szCs w:val="22"/>
        </w:rPr>
        <w:t xml:space="preserve">, že nastala takáto zmena, avšak </w:t>
      </w:r>
      <w:r w:rsidRPr="001D5235">
        <w:rPr>
          <w:sz w:val="22"/>
          <w:szCs w:val="22"/>
          <w:u w:val="single"/>
        </w:rPr>
        <w:t>nie je povinný</w:t>
      </w:r>
      <w:r w:rsidRPr="00F12EAC">
        <w:rPr>
          <w:sz w:val="22"/>
          <w:szCs w:val="22"/>
        </w:rPr>
        <w:t xml:space="preserve"> požiadať o zmenu Zmluvy o poskytnutí NFP</w:t>
      </w:r>
      <w:r>
        <w:rPr>
          <w:sz w:val="22"/>
          <w:szCs w:val="22"/>
        </w:rPr>
        <w:t xml:space="preserve"> na formulári, ktorý pre tento účel vydal Poskytovateľ a ktorý sa využije pre významnejšie zmeny podľa písm. e) tohto odseku</w:t>
      </w:r>
      <w:r w:rsidRPr="00F12EAC">
        <w:rPr>
          <w:sz w:val="22"/>
          <w:szCs w:val="22"/>
        </w:rPr>
        <w:t xml:space="preserve">. </w:t>
      </w:r>
    </w:p>
    <w:p w14:paraId="437092E1" w14:textId="77777777" w:rsidR="005C7883" w:rsidRPr="00207450" w:rsidRDefault="008D3484" w:rsidP="001D5235">
      <w:pPr>
        <w:spacing w:before="120" w:line="264" w:lineRule="auto"/>
        <w:ind w:left="720"/>
        <w:jc w:val="both"/>
        <w:rPr>
          <w:sz w:val="22"/>
          <w:szCs w:val="22"/>
        </w:rPr>
      </w:pPr>
      <w:r w:rsidRPr="000B49E2">
        <w:rPr>
          <w:sz w:val="22"/>
          <w:szCs w:val="22"/>
        </w:rPr>
        <w:t>V prípade, ak zmena, ktorú Prijímateľ oznámil Poskytovateľovi podľa tohto písm. d) ako menej významnú zmenu, nie je podľa odôvodneného s</w:t>
      </w:r>
      <w:r w:rsidRPr="0047746F">
        <w:rPr>
          <w:sz w:val="22"/>
          <w:szCs w:val="22"/>
        </w:rPr>
        <w:t>tanoviska Poskytovateľa menej významnou zmenou</w:t>
      </w:r>
      <w:r w:rsidR="00FB4B9B">
        <w:rPr>
          <w:sz w:val="22"/>
          <w:szCs w:val="22"/>
        </w:rPr>
        <w:t xml:space="preserve"> alebo ju Poskytovateľ nemôže akceptovať z iných riadne odôvodnených dôvodov</w:t>
      </w:r>
      <w:r w:rsidRPr="0047746F">
        <w:rPr>
          <w:sz w:val="22"/>
          <w:szCs w:val="22"/>
        </w:rPr>
        <w:t>, Poskytovateľ je oprávnený neakceptovať oznámenie Prijímateľa</w:t>
      </w:r>
      <w:r>
        <w:rPr>
          <w:sz w:val="22"/>
          <w:szCs w:val="22"/>
        </w:rPr>
        <w:t xml:space="preserve"> </w:t>
      </w:r>
      <w:r w:rsidRPr="0047746F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toto svoje stanovisko Prijímateľovi </w:t>
      </w:r>
      <w:r w:rsidRPr="0047746F">
        <w:rPr>
          <w:sz w:val="22"/>
          <w:szCs w:val="22"/>
        </w:rPr>
        <w:t>oznámi</w:t>
      </w:r>
      <w:r>
        <w:rPr>
          <w:sz w:val="22"/>
          <w:szCs w:val="22"/>
        </w:rPr>
        <w:t>.</w:t>
      </w:r>
      <w:r w:rsidRPr="0047746F">
        <w:rPr>
          <w:sz w:val="22"/>
          <w:szCs w:val="22"/>
        </w:rPr>
        <w:t xml:space="preserve"> Ak Poskytovateľ neakceptuje oznám</w:t>
      </w:r>
      <w:r w:rsidRPr="003E646C">
        <w:rPr>
          <w:sz w:val="22"/>
          <w:szCs w:val="22"/>
        </w:rPr>
        <w:t xml:space="preserve">enie Prijímateľa podľa predchádzajúcej vety, Prijímateľ </w:t>
      </w:r>
      <w:r>
        <w:rPr>
          <w:sz w:val="22"/>
          <w:szCs w:val="22"/>
        </w:rPr>
        <w:t xml:space="preserve">je </w:t>
      </w:r>
      <w:r w:rsidR="00FB4B9B">
        <w:rPr>
          <w:sz w:val="22"/>
          <w:szCs w:val="22"/>
        </w:rPr>
        <w:t>oprávnený</w:t>
      </w:r>
      <w:r w:rsidR="00FB4B9B" w:rsidRPr="003E646C">
        <w:rPr>
          <w:sz w:val="22"/>
          <w:szCs w:val="22"/>
        </w:rPr>
        <w:t xml:space="preserve"> </w:t>
      </w:r>
      <w:r w:rsidRPr="003E646C">
        <w:rPr>
          <w:sz w:val="22"/>
          <w:szCs w:val="22"/>
        </w:rPr>
        <w:t xml:space="preserve">postupovať pri zmene Zmluvy o poskytnutí NFP iba podľa písm. e) tohto odseku. </w:t>
      </w:r>
      <w:r w:rsidR="005C7883">
        <w:rPr>
          <w:sz w:val="22"/>
          <w:szCs w:val="22"/>
        </w:rPr>
        <w:t>V ostatných prípadoch Poskytovateľ informuje Prijímateľa o výsledku zmenového konania formou oznámenia, v ktorom konštatuje, že vzal zmenu projektu na vedomie</w:t>
      </w:r>
      <w:r w:rsidR="00AC4992">
        <w:rPr>
          <w:sz w:val="22"/>
          <w:szCs w:val="22"/>
        </w:rPr>
        <w:t>, čím dochádza k akceptovaniu tejto menej významnej zmeny</w:t>
      </w:r>
      <w:r w:rsidR="005C7883">
        <w:rPr>
          <w:sz w:val="22"/>
          <w:szCs w:val="22"/>
        </w:rPr>
        <w:t xml:space="preserve">. </w:t>
      </w:r>
    </w:p>
    <w:p w14:paraId="50BFA0F9" w14:textId="77777777" w:rsidR="008D3484" w:rsidRPr="00ED46A9" w:rsidRDefault="008D3484" w:rsidP="00D73522">
      <w:pPr>
        <w:spacing w:before="120" w:line="264" w:lineRule="auto"/>
        <w:ind w:left="72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Zmena Zmluvy o poskytnutí NFP sa podľa tohto písm. </w:t>
      </w:r>
      <w:r>
        <w:rPr>
          <w:sz w:val="22"/>
          <w:szCs w:val="22"/>
        </w:rPr>
        <w:t>d</w:t>
      </w:r>
      <w:r w:rsidRPr="00AD0F62">
        <w:rPr>
          <w:sz w:val="22"/>
          <w:szCs w:val="22"/>
        </w:rPr>
        <w:t xml:space="preserve">) vykoná najneskôr pri najbližšom písomnom dodatku k Zmluve o poskytnutí NFP. </w:t>
      </w:r>
      <w:r w:rsidR="00E451D8">
        <w:rPr>
          <w:sz w:val="22"/>
          <w:szCs w:val="22"/>
        </w:rPr>
        <w:t>Menej významnou zmenou sa rozumie aj menej významná zmena Projektu, ktorá nemá vplyv na znenie ustanovení Zmluvy o poskytnutí NFP. Na takúto menej významnú zmenu Projektu sa vzťahujú ustanovenia týkajúce sa akceptácie takejto zmeny podľa tohto písmena d), pričom v prípade akceptácie takejto zmeny sa d</w:t>
      </w:r>
      <w:r w:rsidRPr="00ED46A9">
        <w:rPr>
          <w:sz w:val="22"/>
          <w:szCs w:val="22"/>
        </w:rPr>
        <w:t>odatok k Zmluve o poskytnutí NFP nevyhotovuje.</w:t>
      </w:r>
    </w:p>
    <w:p w14:paraId="628F4520" w14:textId="77777777" w:rsidR="008D3484" w:rsidRPr="00AD0F62" w:rsidRDefault="008D3484" w:rsidP="00AD0F62">
      <w:pPr>
        <w:spacing w:before="120" w:line="264" w:lineRule="auto"/>
        <w:ind w:left="360" w:firstLine="348"/>
        <w:jc w:val="both"/>
        <w:rPr>
          <w:sz w:val="22"/>
          <w:szCs w:val="22"/>
        </w:rPr>
      </w:pPr>
      <w:r w:rsidRPr="00D24986">
        <w:rPr>
          <w:sz w:val="22"/>
          <w:szCs w:val="22"/>
        </w:rPr>
        <w:t xml:space="preserve">Za menej významné </w:t>
      </w:r>
      <w:r w:rsidRPr="00642BE7">
        <w:rPr>
          <w:sz w:val="22"/>
          <w:szCs w:val="22"/>
        </w:rPr>
        <w:t>zmeny Zmluvy o poskytnutí NFP sa považujú</w:t>
      </w:r>
      <w:r w:rsidRPr="00AD0F62">
        <w:rPr>
          <w:sz w:val="22"/>
          <w:szCs w:val="22"/>
        </w:rPr>
        <w:t xml:space="preserve"> najmä:  </w:t>
      </w:r>
    </w:p>
    <w:p w14:paraId="2D5BC035" w14:textId="77777777" w:rsidR="008D3484" w:rsidRPr="00AD0F62" w:rsidRDefault="008D3484" w:rsidP="00AD0F62">
      <w:pPr>
        <w:spacing w:before="120" w:line="264" w:lineRule="auto"/>
        <w:ind w:left="1080"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(i) omeškanie </w:t>
      </w:r>
      <w:r w:rsidRPr="00AD0F62">
        <w:rPr>
          <w:bCs/>
          <w:sz w:val="22"/>
          <w:szCs w:val="22"/>
        </w:rPr>
        <w:t xml:space="preserve">Prijímateľa so </w:t>
      </w:r>
      <w:r>
        <w:rPr>
          <w:bCs/>
          <w:sz w:val="22"/>
          <w:szCs w:val="22"/>
        </w:rPr>
        <w:t>z</w:t>
      </w:r>
      <w:r w:rsidRPr="00AD0F62">
        <w:rPr>
          <w:bCs/>
          <w:sz w:val="22"/>
          <w:szCs w:val="22"/>
        </w:rPr>
        <w:t xml:space="preserve">ačatím realizácie </w:t>
      </w:r>
      <w:r>
        <w:rPr>
          <w:bCs/>
          <w:sz w:val="22"/>
          <w:szCs w:val="22"/>
        </w:rPr>
        <w:t xml:space="preserve">každej z hlavných </w:t>
      </w:r>
      <w:r w:rsidR="00645FFC">
        <w:rPr>
          <w:bCs/>
          <w:sz w:val="22"/>
          <w:szCs w:val="22"/>
        </w:rPr>
        <w:t>A</w:t>
      </w:r>
      <w:r w:rsidR="00645FFC" w:rsidRPr="00AD0F62">
        <w:rPr>
          <w:bCs/>
          <w:sz w:val="22"/>
          <w:szCs w:val="22"/>
        </w:rPr>
        <w:t xml:space="preserve">ktivít </w:t>
      </w:r>
      <w:r w:rsidRPr="00AD0F62">
        <w:rPr>
          <w:bCs/>
          <w:sz w:val="22"/>
          <w:szCs w:val="22"/>
        </w:rPr>
        <w:t xml:space="preserve">Projektu </w:t>
      </w:r>
      <w:r w:rsidR="0061260F" w:rsidRPr="0061260F">
        <w:rPr>
          <w:sz w:val="22"/>
          <w:szCs w:val="22"/>
        </w:rPr>
        <w:t xml:space="preserve"> </w:t>
      </w:r>
      <w:r w:rsidR="0061260F">
        <w:rPr>
          <w:sz w:val="22"/>
          <w:szCs w:val="22"/>
        </w:rPr>
        <w:t>v rámci</w:t>
      </w:r>
      <w:r w:rsidR="0061260F" w:rsidRPr="00AD0F62">
        <w:rPr>
          <w:sz w:val="22"/>
          <w:szCs w:val="22"/>
        </w:rPr>
        <w:t xml:space="preserve"> Realizácie</w:t>
      </w:r>
      <w:r w:rsidR="0061260F">
        <w:rPr>
          <w:sz w:val="22"/>
          <w:szCs w:val="22"/>
        </w:rPr>
        <w:t xml:space="preserve"> hlavných</w:t>
      </w:r>
      <w:r w:rsidR="0061260F" w:rsidRPr="00AD0F62">
        <w:rPr>
          <w:sz w:val="22"/>
          <w:szCs w:val="22"/>
        </w:rPr>
        <w:t xml:space="preserve"> aktivít Projektu </w:t>
      </w:r>
      <w:r w:rsidRPr="00AD0F62">
        <w:rPr>
          <w:bCs/>
          <w:sz w:val="22"/>
          <w:szCs w:val="22"/>
        </w:rPr>
        <w:t>o </w:t>
      </w:r>
      <w:r w:rsidR="00052F51">
        <w:rPr>
          <w:bCs/>
          <w:sz w:val="22"/>
          <w:szCs w:val="22"/>
        </w:rPr>
        <w:t>maximálne</w:t>
      </w:r>
      <w:r w:rsidRPr="00AD0F62">
        <w:rPr>
          <w:bCs/>
          <w:sz w:val="22"/>
          <w:szCs w:val="22"/>
        </w:rPr>
        <w:t xml:space="preserve"> 3 mesiace </w:t>
      </w:r>
      <w:r w:rsidRPr="00AD0F62">
        <w:rPr>
          <w:sz w:val="22"/>
          <w:szCs w:val="22"/>
        </w:rPr>
        <w:t>od termínu uvedeného v Prílohe č. 2 Zmluvy o poskytnutí NFP,</w:t>
      </w:r>
    </w:p>
    <w:p w14:paraId="33E97417" w14:textId="77777777" w:rsidR="008D3484" w:rsidRDefault="008D3484" w:rsidP="00AD0F62">
      <w:pPr>
        <w:spacing w:before="120" w:line="264" w:lineRule="auto"/>
        <w:ind w:left="1080" w:hanging="360"/>
        <w:jc w:val="both"/>
        <w:rPr>
          <w:sz w:val="22"/>
          <w:szCs w:val="22"/>
        </w:rPr>
      </w:pPr>
      <w:r w:rsidRPr="00A7027F">
        <w:rPr>
          <w:sz w:val="22"/>
          <w:szCs w:val="22"/>
        </w:rPr>
        <w:t>(</w:t>
      </w:r>
      <w:r>
        <w:rPr>
          <w:sz w:val="22"/>
          <w:szCs w:val="22"/>
        </w:rPr>
        <w:t>ii</w:t>
      </w:r>
      <w:r w:rsidRPr="00A7027F">
        <w:rPr>
          <w:sz w:val="22"/>
          <w:szCs w:val="22"/>
        </w:rPr>
        <w:t xml:space="preserve">) zmena projektovej alebo inej podkladovej dokumentácie vo vzťahu k Projektu, </w:t>
      </w:r>
      <w:r w:rsidRPr="006A4732">
        <w:rPr>
          <w:sz w:val="22"/>
          <w:szCs w:val="22"/>
          <w:u w:val="single"/>
        </w:rPr>
        <w:t>ktorá nemá vplyv na rozpočet Projektu</w:t>
      </w:r>
      <w:r w:rsidRPr="00A7027F">
        <w:rPr>
          <w:sz w:val="22"/>
          <w:szCs w:val="22"/>
        </w:rPr>
        <w:t xml:space="preserve">, hodnotu Merateľných ukazovateľov ani dodržanie podmienok poskytnutia príspevku (napríklad zmena výkresovej dokumentácie, zmena technických správ, zmena štúdií a podobne), </w:t>
      </w:r>
    </w:p>
    <w:p w14:paraId="1E177119" w14:textId="77777777" w:rsidR="00A10EB5" w:rsidRPr="00A7027F" w:rsidRDefault="00A10EB5" w:rsidP="00AD0F62">
      <w:pPr>
        <w:spacing w:before="120" w:line="264" w:lineRule="auto"/>
        <w:ind w:left="108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(iii) iná zmena, ktorá je v tejto Zmluve o poskytnutí NFP alebo v Právnych dokumentoch označená ako menej významná zmena. </w:t>
      </w:r>
    </w:p>
    <w:p w14:paraId="045A7E4A" w14:textId="77777777" w:rsidR="008D3484" w:rsidRPr="009B1BC8" w:rsidRDefault="00A10EB5" w:rsidP="00A10EB5">
      <w:pPr>
        <w:spacing w:before="120" w:line="264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</w:t>
      </w:r>
      <w:r>
        <w:rPr>
          <w:sz w:val="22"/>
          <w:szCs w:val="22"/>
        </w:rPr>
        <w:tab/>
      </w:r>
      <w:r w:rsidR="008D3484" w:rsidRPr="00AD0F62">
        <w:rPr>
          <w:sz w:val="22"/>
          <w:szCs w:val="22"/>
        </w:rPr>
        <w:t xml:space="preserve">Iné zmeny Zmluvy o poskytnutí NFP, ako sú zmeny opísané v písm. a) až </w:t>
      </w:r>
      <w:r w:rsidR="008D3484">
        <w:rPr>
          <w:sz w:val="22"/>
          <w:szCs w:val="22"/>
        </w:rPr>
        <w:t>d</w:t>
      </w:r>
      <w:r w:rsidR="008D3484" w:rsidRPr="00AD0F62">
        <w:rPr>
          <w:sz w:val="22"/>
          <w:szCs w:val="22"/>
        </w:rPr>
        <w:t xml:space="preserve">) </w:t>
      </w:r>
      <w:r w:rsidR="008D3484">
        <w:rPr>
          <w:sz w:val="22"/>
          <w:szCs w:val="22"/>
        </w:rPr>
        <w:t xml:space="preserve"> </w:t>
      </w:r>
      <w:r w:rsidR="008D3484" w:rsidRPr="00AD0F62">
        <w:rPr>
          <w:sz w:val="22"/>
          <w:szCs w:val="22"/>
        </w:rPr>
        <w:t>tohto odseku</w:t>
      </w:r>
      <w:r w:rsidR="008D3484">
        <w:rPr>
          <w:sz w:val="22"/>
          <w:szCs w:val="22"/>
        </w:rPr>
        <w:t xml:space="preserve">, sú významnejšími zmenami </w:t>
      </w:r>
      <w:r w:rsidR="008D3484" w:rsidRPr="00AD0F62">
        <w:rPr>
          <w:sz w:val="22"/>
          <w:szCs w:val="22"/>
        </w:rPr>
        <w:t>(ďalej aj ako „</w:t>
      </w:r>
      <w:r w:rsidR="008D3484" w:rsidRPr="00084783">
        <w:rPr>
          <w:b/>
          <w:sz w:val="22"/>
          <w:szCs w:val="22"/>
          <w:u w:val="single"/>
        </w:rPr>
        <w:t>významnejšie zmeny</w:t>
      </w:r>
      <w:r w:rsidR="008D3484" w:rsidRPr="00FE4AAA">
        <w:rPr>
          <w:sz w:val="22"/>
          <w:szCs w:val="22"/>
        </w:rPr>
        <w:t>), a tieto je možné vykonať len na</w:t>
      </w:r>
      <w:r w:rsidR="008D3484" w:rsidRPr="00AD0F62">
        <w:rPr>
          <w:sz w:val="22"/>
          <w:szCs w:val="22"/>
        </w:rPr>
        <w:t xml:space="preserve"> základe vzájomnej dohody oboch Zmluvných strán vo forme písomného a vzostupne očíslovaného dodatku k Zmluve o poskytnutí NFP. Zmene Zmluvy o poskytnutí NFP o významnejšie zmeny predchádza žiadosť Prijímateľa o zmenu Zmluvy o poskytnutí NFP, ktorú podáva Poskytovateľovi na formulári, ktorý pre tento účel vydal Poskytovateľ. Zmluv</w:t>
      </w:r>
      <w:r w:rsidR="0065477E">
        <w:rPr>
          <w:sz w:val="22"/>
          <w:szCs w:val="22"/>
        </w:rPr>
        <w:t xml:space="preserve">né strany sa dohodli, že v prípade významnejších zmien je </w:t>
      </w:r>
      <w:r w:rsidR="005F5435">
        <w:rPr>
          <w:sz w:val="22"/>
          <w:szCs w:val="22"/>
        </w:rPr>
        <w:t>Prijímateľ povinný podať žiadosť o zmenu a postupovať podľa odseku 6.3 tohto článku pred vykonaním samotnej zmeny (zmenové konanie ex-ante). V</w:t>
      </w:r>
      <w:r w:rsidR="0065477E">
        <w:rPr>
          <w:sz w:val="22"/>
          <w:szCs w:val="22"/>
        </w:rPr>
        <w:t>o výnimočných prípadoch, ktoré vyplývajú z Právnych dokumentov vydaných Poskytovateľom, napríklad z Príručky pre prijímateľa</w:t>
      </w:r>
      <w:r w:rsidR="007070C7">
        <w:rPr>
          <w:sz w:val="22"/>
          <w:szCs w:val="22"/>
        </w:rPr>
        <w:t>,</w:t>
      </w:r>
      <w:r w:rsidR="0065477E">
        <w:rPr>
          <w:sz w:val="22"/>
          <w:szCs w:val="22"/>
        </w:rPr>
        <w:t xml:space="preserve"> môžu vyplývať osobitné druhy významnejších zmien, v ktorých </w:t>
      </w:r>
      <w:r w:rsidR="008D3484" w:rsidRPr="00AD0F62">
        <w:rPr>
          <w:sz w:val="22"/>
          <w:szCs w:val="22"/>
        </w:rPr>
        <w:t xml:space="preserve">je Prijímateľ oprávnený podať žiadosť o zmenu aj po uskutočnení významnejšej zmeny </w:t>
      </w:r>
      <w:r w:rsidR="005F5435">
        <w:rPr>
          <w:sz w:val="22"/>
          <w:szCs w:val="22"/>
        </w:rPr>
        <w:t xml:space="preserve">postupom podľa ods. 6.10 tohto článku </w:t>
      </w:r>
      <w:r w:rsidR="008D3484">
        <w:rPr>
          <w:sz w:val="22"/>
          <w:szCs w:val="22"/>
        </w:rPr>
        <w:lastRenderedPageBreak/>
        <w:t>(</w:t>
      </w:r>
      <w:r w:rsidR="005F5435">
        <w:rPr>
          <w:sz w:val="22"/>
          <w:szCs w:val="22"/>
        </w:rPr>
        <w:t>zmenové konanie ex-post</w:t>
      </w:r>
      <w:r w:rsidR="008D3484">
        <w:rPr>
          <w:sz w:val="22"/>
          <w:szCs w:val="22"/>
        </w:rPr>
        <w:t xml:space="preserve">). </w:t>
      </w:r>
      <w:r w:rsidR="0077410C">
        <w:rPr>
          <w:sz w:val="22"/>
          <w:szCs w:val="22"/>
        </w:rPr>
        <w:t>Významnejšou zmenou sa rozumie aj významnejšia zmena Projektu, ktorá nemá vplyv na znenie ustanovení Zmluvy o poskytnutí NFP. Na takúto významnejšiu zmenu Projektu sa vzťahujú ustanovenia týkajúce sa schválenia takejto zmeny podľa tohto písmena e), pričom v prípade schválenia takejto zmeny sa d</w:t>
      </w:r>
      <w:r w:rsidR="008D3484" w:rsidRPr="00ED46A9">
        <w:rPr>
          <w:sz w:val="22"/>
          <w:szCs w:val="22"/>
        </w:rPr>
        <w:t>odatok k Zmluve o poskytnutí NFP sa nevyhotovuje v prípade, ak schválená zmena</w:t>
      </w:r>
      <w:r w:rsidR="008D3484" w:rsidRPr="00D24986">
        <w:rPr>
          <w:sz w:val="22"/>
          <w:szCs w:val="22"/>
        </w:rPr>
        <w:t xml:space="preserve"> nemá vplyv na znenie ustanovení Zmluvy o </w:t>
      </w:r>
      <w:r w:rsidR="008D3484" w:rsidRPr="00642BE7">
        <w:rPr>
          <w:sz w:val="22"/>
          <w:szCs w:val="22"/>
        </w:rPr>
        <w:t xml:space="preserve">poskytnutí NFP. </w:t>
      </w:r>
    </w:p>
    <w:p w14:paraId="1EAB84D2" w14:textId="77777777" w:rsidR="008D3484" w:rsidRPr="000D7092" w:rsidRDefault="008D3484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prípade </w:t>
      </w:r>
      <w:r w:rsidRPr="008978CC">
        <w:rPr>
          <w:b/>
          <w:sz w:val="22"/>
          <w:szCs w:val="22"/>
        </w:rPr>
        <w:t>významnejšej zmeny</w:t>
      </w:r>
      <w:r>
        <w:rPr>
          <w:sz w:val="22"/>
          <w:szCs w:val="22"/>
        </w:rPr>
        <w:t xml:space="preserve"> podľa ods. 6.2 písm. e) tohto článku, je </w:t>
      </w:r>
      <w:r w:rsidRPr="00AD0F62">
        <w:rPr>
          <w:sz w:val="22"/>
          <w:szCs w:val="22"/>
        </w:rPr>
        <w:t xml:space="preserve">Prijímateľ povinný požiadať o zmenu Zmluvy o poskytnutí NFP </w:t>
      </w:r>
      <w:r w:rsidRPr="00A27519">
        <w:rPr>
          <w:sz w:val="22"/>
          <w:szCs w:val="22"/>
        </w:rPr>
        <w:t>pred vykonaním samotnej zmeny alebo pred uplynutím doby, ku ktorej sa požadovaná zmena viaže, alebo pred vznikom, prípadne zánikom skutočnosti, ktorá sa má prostredníctvom vykonania zmeny odvrátiť</w:t>
      </w:r>
      <w:r w:rsidR="007070C7">
        <w:rPr>
          <w:sz w:val="22"/>
          <w:szCs w:val="22"/>
        </w:rPr>
        <w:t xml:space="preserve">. Významnejšími zmenami podliehajúcimi zmenovému konaniu ex- ante sú všetky zmeny, pre ktoré výslovne z tejto Zmluvy o poskytnutí NFP alebo z Právnych dokumentov vydaných Poskytovateľom nevyplýva iný režim zmien. Ide najmä o zmenu: </w:t>
      </w:r>
    </w:p>
    <w:p w14:paraId="35133F03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miesta realizácie Projektu, </w:t>
      </w:r>
    </w:p>
    <w:p w14:paraId="3E651DF2" w14:textId="7413A65D" w:rsidR="008D3484" w:rsidRPr="00AD0F62" w:rsidRDefault="0078639A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>cieľových hodnôt Merateľných ukazovateľov Projektu v osobit</w:t>
      </w:r>
      <w:r w:rsidR="00A26097">
        <w:rPr>
          <w:sz w:val="22"/>
          <w:szCs w:val="22"/>
        </w:rPr>
        <w:t>n</w:t>
      </w:r>
      <w:r>
        <w:rPr>
          <w:sz w:val="22"/>
          <w:szCs w:val="22"/>
        </w:rPr>
        <w:t>ých prípadoch pri splnení podmienok podľa ods. 6.6 tohto článku,</w:t>
      </w:r>
      <w:r w:rsidR="008D3484" w:rsidRPr="00AD0F62">
        <w:rPr>
          <w:sz w:val="22"/>
          <w:szCs w:val="22"/>
        </w:rPr>
        <w:t xml:space="preserve"> </w:t>
      </w:r>
    </w:p>
    <w:p w14:paraId="483AAE2C" w14:textId="0E1DCA0D" w:rsidR="008D3484" w:rsidRPr="00E164C7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E164C7">
        <w:rPr>
          <w:sz w:val="22"/>
          <w:szCs w:val="22"/>
        </w:rPr>
        <w:t>Merateľných ukazovateľov Projektu</w:t>
      </w:r>
      <w:r w:rsidR="0078639A" w:rsidRPr="00E164C7">
        <w:rPr>
          <w:sz w:val="22"/>
          <w:szCs w:val="22"/>
        </w:rPr>
        <w:t xml:space="preserve"> </w:t>
      </w:r>
      <w:r w:rsidR="00E164C7" w:rsidRPr="00E164C7">
        <w:rPr>
          <w:sz w:val="22"/>
          <w:szCs w:val="22"/>
        </w:rPr>
        <w:t xml:space="preserve">s príznakom </w:t>
      </w:r>
      <w:r w:rsidR="0078639A" w:rsidRPr="00E164C7">
        <w:rPr>
          <w:sz w:val="22"/>
          <w:szCs w:val="22"/>
        </w:rPr>
        <w:t>podľa odseku 6.7 tohto článku</w:t>
      </w:r>
      <w:r w:rsidRPr="00E164C7">
        <w:rPr>
          <w:sz w:val="22"/>
          <w:szCs w:val="22"/>
        </w:rPr>
        <w:t xml:space="preserve">, ak ide o zníženie </w:t>
      </w:r>
      <w:r w:rsidR="00EF2B09" w:rsidRPr="00E164C7">
        <w:rPr>
          <w:sz w:val="22"/>
          <w:szCs w:val="22"/>
        </w:rPr>
        <w:t xml:space="preserve">cieľovej </w:t>
      </w:r>
      <w:r w:rsidRPr="00E164C7">
        <w:rPr>
          <w:sz w:val="22"/>
          <w:szCs w:val="22"/>
        </w:rPr>
        <w:t xml:space="preserve">hodnoty o viac ako </w:t>
      </w:r>
      <w:r w:rsidR="00305215">
        <w:rPr>
          <w:sz w:val="22"/>
          <w:szCs w:val="22"/>
        </w:rPr>
        <w:t>10</w:t>
      </w:r>
      <w:r w:rsidRPr="00E164C7">
        <w:rPr>
          <w:sz w:val="22"/>
          <w:szCs w:val="22"/>
        </w:rPr>
        <w:t xml:space="preserve">% oproti výške </w:t>
      </w:r>
      <w:r w:rsidR="00EF2B09" w:rsidRPr="00E164C7">
        <w:rPr>
          <w:sz w:val="22"/>
          <w:szCs w:val="22"/>
        </w:rPr>
        <w:t xml:space="preserve">cieľovej hodnoty </w:t>
      </w:r>
      <w:r w:rsidRPr="00E164C7">
        <w:rPr>
          <w:sz w:val="22"/>
          <w:szCs w:val="22"/>
        </w:rPr>
        <w:t>Merateľného ukazovateľa</w:t>
      </w:r>
      <w:r w:rsidR="00EF2B09" w:rsidRPr="00E164C7">
        <w:rPr>
          <w:sz w:val="22"/>
          <w:szCs w:val="22"/>
        </w:rPr>
        <w:t xml:space="preserve"> Projektu</w:t>
      </w:r>
      <w:r w:rsidR="00E164C7" w:rsidRPr="00E164C7">
        <w:rPr>
          <w:sz w:val="22"/>
          <w:szCs w:val="22"/>
        </w:rPr>
        <w:t xml:space="preserve"> s príznakom</w:t>
      </w:r>
      <w:r w:rsidRPr="00E164C7">
        <w:rPr>
          <w:sz w:val="22"/>
          <w:szCs w:val="22"/>
        </w:rPr>
        <w:t xml:space="preserve">, ktorá bola schválená v Žiadosti o NFP, </w:t>
      </w:r>
      <w:r w:rsidR="00E164C7" w:rsidRPr="00E164C7">
        <w:rPr>
          <w:sz w:val="22"/>
          <w:szCs w:val="22"/>
        </w:rPr>
        <w:t xml:space="preserve">ak navrhované zníženie by po jeho schválení nemalo vplyv na zníženie výšky poskytovaného NFP v zmysle ods. 6.7 tohto článku, </w:t>
      </w:r>
    </w:p>
    <w:p w14:paraId="0E389EFC" w14:textId="77777777" w:rsidR="008D3484" w:rsidRPr="00E53E0E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bCs/>
          <w:sz w:val="22"/>
          <w:szCs w:val="22"/>
        </w:rPr>
        <w:t xml:space="preserve">týkajúcu sa </w:t>
      </w:r>
      <w:r w:rsidR="006651E8" w:rsidRPr="00AD0F62">
        <w:rPr>
          <w:sz w:val="22"/>
          <w:szCs w:val="22"/>
        </w:rPr>
        <w:t>omeškani</w:t>
      </w:r>
      <w:r w:rsidR="006651E8">
        <w:rPr>
          <w:sz w:val="22"/>
          <w:szCs w:val="22"/>
        </w:rPr>
        <w:t>a</w:t>
      </w:r>
      <w:r w:rsidR="006651E8" w:rsidRPr="00AD0F62">
        <w:rPr>
          <w:sz w:val="22"/>
          <w:szCs w:val="22"/>
        </w:rPr>
        <w:t xml:space="preserve"> </w:t>
      </w:r>
      <w:r w:rsidR="006651E8" w:rsidRPr="00AD0F62">
        <w:rPr>
          <w:bCs/>
          <w:sz w:val="22"/>
          <w:szCs w:val="22"/>
        </w:rPr>
        <w:t xml:space="preserve">Prijímateľa so </w:t>
      </w:r>
      <w:r w:rsidR="006651E8">
        <w:rPr>
          <w:bCs/>
          <w:sz w:val="22"/>
          <w:szCs w:val="22"/>
        </w:rPr>
        <w:t>z</w:t>
      </w:r>
      <w:r w:rsidR="006651E8" w:rsidRPr="00AD0F62">
        <w:rPr>
          <w:bCs/>
          <w:sz w:val="22"/>
          <w:szCs w:val="22"/>
        </w:rPr>
        <w:t xml:space="preserve">ačatím realizácie </w:t>
      </w:r>
      <w:r w:rsidR="006651E8">
        <w:rPr>
          <w:bCs/>
          <w:sz w:val="22"/>
          <w:szCs w:val="22"/>
        </w:rPr>
        <w:t>každej z hlavných A</w:t>
      </w:r>
      <w:r w:rsidR="006651E8" w:rsidRPr="00AD0F62">
        <w:rPr>
          <w:bCs/>
          <w:sz w:val="22"/>
          <w:szCs w:val="22"/>
        </w:rPr>
        <w:t xml:space="preserve">ktivít Projektu </w:t>
      </w:r>
      <w:r w:rsidR="006651E8" w:rsidRPr="0061260F">
        <w:rPr>
          <w:sz w:val="22"/>
          <w:szCs w:val="22"/>
        </w:rPr>
        <w:t xml:space="preserve"> </w:t>
      </w:r>
      <w:r w:rsidR="006651E8">
        <w:rPr>
          <w:sz w:val="22"/>
          <w:szCs w:val="22"/>
        </w:rPr>
        <w:t>v rámci</w:t>
      </w:r>
      <w:r w:rsidR="006651E8" w:rsidRPr="00AD0F62">
        <w:rPr>
          <w:sz w:val="22"/>
          <w:szCs w:val="22"/>
        </w:rPr>
        <w:t xml:space="preserve"> Realizácie</w:t>
      </w:r>
      <w:r w:rsidR="006651E8">
        <w:rPr>
          <w:sz w:val="22"/>
          <w:szCs w:val="22"/>
        </w:rPr>
        <w:t xml:space="preserve"> hlavných</w:t>
      </w:r>
      <w:r w:rsidR="006651E8" w:rsidRPr="00AD0F62">
        <w:rPr>
          <w:sz w:val="22"/>
          <w:szCs w:val="22"/>
        </w:rPr>
        <w:t xml:space="preserve"> aktivít Projektu </w:t>
      </w:r>
      <w:r w:rsidR="00052F51">
        <w:rPr>
          <w:sz w:val="22"/>
          <w:szCs w:val="22"/>
        </w:rPr>
        <w:t xml:space="preserve">o viac ako </w:t>
      </w:r>
      <w:r w:rsidRPr="00AD0F62">
        <w:rPr>
          <w:bCs/>
          <w:sz w:val="22"/>
          <w:szCs w:val="22"/>
        </w:rPr>
        <w:t xml:space="preserve">3 </w:t>
      </w:r>
      <w:r w:rsidR="008D1B88" w:rsidRPr="00AD0F62">
        <w:rPr>
          <w:bCs/>
          <w:sz w:val="22"/>
          <w:szCs w:val="22"/>
        </w:rPr>
        <w:t>mesiac</w:t>
      </w:r>
      <w:r w:rsidR="008D1B88">
        <w:rPr>
          <w:bCs/>
          <w:sz w:val="22"/>
          <w:szCs w:val="22"/>
        </w:rPr>
        <w:t>e</w:t>
      </w:r>
      <w:r w:rsidR="008D1B88" w:rsidRPr="00AD0F62">
        <w:rPr>
          <w:bCs/>
          <w:sz w:val="22"/>
          <w:szCs w:val="22"/>
        </w:rPr>
        <w:t xml:space="preserve"> </w:t>
      </w:r>
      <w:r w:rsidRPr="00AD0F62">
        <w:rPr>
          <w:sz w:val="22"/>
          <w:szCs w:val="22"/>
        </w:rPr>
        <w:t>od termínu uvedeného v Prílohe č. 2  Zmluvy o poskytnutí NFP</w:t>
      </w:r>
      <w:r w:rsidRPr="00AD0F62">
        <w:rPr>
          <w:bCs/>
          <w:sz w:val="22"/>
          <w:szCs w:val="22"/>
        </w:rPr>
        <w:t xml:space="preserve">, </w:t>
      </w:r>
    </w:p>
    <w:p w14:paraId="2D37EA96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týkajúcu sa predĺženia</w:t>
      </w:r>
      <w:r w:rsidR="0061260F">
        <w:rPr>
          <w:sz w:val="22"/>
          <w:szCs w:val="22"/>
        </w:rPr>
        <w:t xml:space="preserve"> realizácie každej z hlavných Aktivít Projektu v rámci</w:t>
      </w:r>
      <w:r w:rsidRPr="00AD0F62">
        <w:rPr>
          <w:sz w:val="22"/>
          <w:szCs w:val="22"/>
        </w:rPr>
        <w:t xml:space="preserve"> Realizácie</w:t>
      </w:r>
      <w:r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 oproti termínom vyplývajúcim </w:t>
      </w:r>
      <w:r w:rsidR="0061260F">
        <w:rPr>
          <w:sz w:val="22"/>
          <w:szCs w:val="22"/>
        </w:rPr>
        <w:t xml:space="preserve">pre každú hlavnú Aktivitu Projektu </w:t>
      </w:r>
      <w:r w:rsidRPr="00AD0F62">
        <w:rPr>
          <w:sz w:val="22"/>
          <w:szCs w:val="22"/>
        </w:rPr>
        <w:t>z Prílohy č. 2 Zmluvy o poskytnutí NFP,</w:t>
      </w:r>
    </w:p>
    <w:p w14:paraId="552F4971" w14:textId="77777777" w:rsidR="008D3484" w:rsidRPr="00AD0F62" w:rsidRDefault="00FA08DA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v </w:t>
      </w:r>
      <w:r w:rsidR="008D3484">
        <w:rPr>
          <w:bCs/>
          <w:sz w:val="22"/>
          <w:szCs w:val="22"/>
        </w:rPr>
        <w:t xml:space="preserve">hlavných </w:t>
      </w:r>
      <w:r w:rsidR="008D3484" w:rsidRPr="00AD0F62">
        <w:rPr>
          <w:bCs/>
          <w:sz w:val="22"/>
          <w:szCs w:val="22"/>
        </w:rPr>
        <w:t>Aktiv</w:t>
      </w:r>
      <w:r>
        <w:rPr>
          <w:bCs/>
          <w:sz w:val="22"/>
          <w:szCs w:val="22"/>
        </w:rPr>
        <w:t>itách</w:t>
      </w:r>
      <w:r w:rsidR="008D3484" w:rsidRPr="00AD0F62">
        <w:rPr>
          <w:bCs/>
          <w:sz w:val="22"/>
          <w:szCs w:val="22"/>
        </w:rPr>
        <w:t xml:space="preserve"> Projektu </w:t>
      </w:r>
      <w:r>
        <w:rPr>
          <w:bCs/>
          <w:sz w:val="22"/>
          <w:szCs w:val="22"/>
        </w:rPr>
        <w:t>v porovnaní so stavom uvedený</w:t>
      </w:r>
      <w:r w:rsidR="00A26097">
        <w:rPr>
          <w:bCs/>
          <w:sz w:val="22"/>
          <w:szCs w:val="22"/>
        </w:rPr>
        <w:t>m</w:t>
      </w:r>
      <w:r>
        <w:rPr>
          <w:bCs/>
          <w:sz w:val="22"/>
          <w:szCs w:val="22"/>
        </w:rPr>
        <w:t xml:space="preserve"> v Prílohe č. 2 Zmluvy o poskytnutí NFP v čase podania žiadosti o zmenu </w:t>
      </w:r>
      <w:r w:rsidR="008D3484" w:rsidRPr="00AD0F62">
        <w:rPr>
          <w:bCs/>
          <w:sz w:val="22"/>
          <w:szCs w:val="22"/>
        </w:rPr>
        <w:t xml:space="preserve">alebo </w:t>
      </w:r>
      <w:r w:rsidR="00164586">
        <w:rPr>
          <w:bCs/>
          <w:sz w:val="22"/>
          <w:szCs w:val="22"/>
        </w:rPr>
        <w:t xml:space="preserve">týkajúcu </w:t>
      </w:r>
      <w:r>
        <w:rPr>
          <w:bCs/>
          <w:sz w:val="22"/>
          <w:szCs w:val="22"/>
        </w:rPr>
        <w:t xml:space="preserve">sa </w:t>
      </w:r>
      <w:r w:rsidR="008D3484" w:rsidRPr="00AD0F62">
        <w:rPr>
          <w:bCs/>
          <w:sz w:val="22"/>
          <w:szCs w:val="22"/>
        </w:rPr>
        <w:t xml:space="preserve">podmienok Realizácie </w:t>
      </w:r>
      <w:r w:rsidR="008D3484">
        <w:rPr>
          <w:bCs/>
          <w:sz w:val="22"/>
          <w:szCs w:val="22"/>
        </w:rPr>
        <w:t xml:space="preserve">aktivít </w:t>
      </w:r>
      <w:r w:rsidR="008D3484" w:rsidRPr="00AD0F62">
        <w:rPr>
          <w:bCs/>
          <w:sz w:val="22"/>
          <w:szCs w:val="22"/>
        </w:rPr>
        <w:t xml:space="preserve">Projektu, </w:t>
      </w:r>
    </w:p>
    <w:p w14:paraId="122162CC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commentRangeStart w:id="14"/>
      <w:r w:rsidRPr="00AD0F62">
        <w:rPr>
          <w:bCs/>
          <w:sz w:val="22"/>
          <w:szCs w:val="22"/>
        </w:rPr>
        <w:t>majetko</w:t>
      </w:r>
      <w:r>
        <w:rPr>
          <w:bCs/>
          <w:sz w:val="22"/>
          <w:szCs w:val="22"/>
        </w:rPr>
        <w:t>vo</w:t>
      </w:r>
      <w:r w:rsidRPr="00AD0F62">
        <w:rPr>
          <w:bCs/>
          <w:sz w:val="22"/>
          <w:szCs w:val="22"/>
        </w:rPr>
        <w:t>-právnych pomerov týkajúcich sa Predmetu Projektu alebo súvisiacich s</w:t>
      </w:r>
      <w:r>
        <w:rPr>
          <w:bCs/>
          <w:sz w:val="22"/>
          <w:szCs w:val="22"/>
        </w:rPr>
        <w:t> </w:t>
      </w:r>
      <w:r w:rsidRPr="00AD0F62">
        <w:rPr>
          <w:bCs/>
          <w:sz w:val="22"/>
          <w:szCs w:val="22"/>
        </w:rPr>
        <w:t>Realizáciou</w:t>
      </w:r>
      <w:r>
        <w:rPr>
          <w:bCs/>
          <w:sz w:val="22"/>
          <w:szCs w:val="22"/>
        </w:rPr>
        <w:t xml:space="preserve"> hlavných</w:t>
      </w:r>
      <w:r w:rsidRPr="00AD0F62">
        <w:rPr>
          <w:bCs/>
          <w:sz w:val="22"/>
          <w:szCs w:val="22"/>
        </w:rPr>
        <w:t xml:space="preserve"> aktivít Projektu v zmysle článku 6 ods. 3 VZP,</w:t>
      </w:r>
      <w:commentRangeEnd w:id="14"/>
      <w:r w:rsidR="00FA08DA">
        <w:rPr>
          <w:rStyle w:val="Odkaznakomentr"/>
          <w:szCs w:val="20"/>
        </w:rPr>
        <w:commentReference w:id="14"/>
      </w:r>
    </w:p>
    <w:p w14:paraId="25D7F16C" w14:textId="77777777" w:rsidR="008D3484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priamo sa týkajúcu podmienky poskytnutia p</w:t>
      </w:r>
      <w:r>
        <w:rPr>
          <w:sz w:val="22"/>
          <w:szCs w:val="22"/>
        </w:rPr>
        <w:t>ríspevku</w:t>
      </w:r>
      <w:r w:rsidRPr="00AD0F62">
        <w:rPr>
          <w:sz w:val="22"/>
          <w:szCs w:val="22"/>
        </w:rPr>
        <w:t>, ktorá vyplýva z Výzvy a spôsobu jej splnenia Prijímateľom</w:t>
      </w:r>
      <w:r>
        <w:rPr>
          <w:sz w:val="22"/>
          <w:szCs w:val="22"/>
        </w:rPr>
        <w:t>,</w:t>
      </w:r>
    </w:p>
    <w:p w14:paraId="68557062" w14:textId="77777777" w:rsidR="008D3484" w:rsidRPr="005D067B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používaného systému </w:t>
      </w:r>
      <w:r w:rsidRPr="00AD0F62">
        <w:rPr>
          <w:bCs/>
          <w:sz w:val="22"/>
          <w:szCs w:val="22"/>
        </w:rPr>
        <w:t>financovania</w:t>
      </w:r>
      <w:r>
        <w:rPr>
          <w:bCs/>
          <w:sz w:val="22"/>
          <w:szCs w:val="22"/>
        </w:rPr>
        <w:t>,</w:t>
      </w:r>
    </w:p>
    <w:p w14:paraId="30C549A0" w14:textId="77777777" w:rsidR="008D3484" w:rsidRPr="00FE4AAA" w:rsidRDefault="0065477E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bCs/>
          <w:sz w:val="22"/>
          <w:szCs w:val="22"/>
        </w:rPr>
        <w:t>v rozpočte Projektu</w:t>
      </w:r>
      <w:r w:rsidR="005C7883">
        <w:rPr>
          <w:bCs/>
          <w:sz w:val="22"/>
          <w:szCs w:val="22"/>
        </w:rPr>
        <w:t xml:space="preserve">, </w:t>
      </w:r>
      <w:r w:rsidR="00DD6C87">
        <w:rPr>
          <w:bCs/>
          <w:sz w:val="22"/>
          <w:szCs w:val="22"/>
        </w:rPr>
        <w:t>okrem nedočerpania niektorej rozpočtovej položky</w:t>
      </w:r>
      <w:r w:rsidR="008D3484" w:rsidRPr="00FE4AAA">
        <w:rPr>
          <w:bCs/>
          <w:sz w:val="22"/>
          <w:szCs w:val="22"/>
        </w:rPr>
        <w:t>,</w:t>
      </w:r>
    </w:p>
    <w:p w14:paraId="1BA659CA" w14:textId="77777777" w:rsidR="008D3484" w:rsidRPr="00DD7DD7" w:rsidRDefault="008D3484" w:rsidP="0065477E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DD7DD7">
        <w:rPr>
          <w:sz w:val="22"/>
          <w:szCs w:val="22"/>
        </w:rPr>
        <w:t xml:space="preserve">Prijímateľa podľa článku 2 ods. </w:t>
      </w:r>
      <w:r w:rsidR="00F47AA6" w:rsidRPr="00DD7DD7">
        <w:rPr>
          <w:sz w:val="22"/>
          <w:szCs w:val="22"/>
        </w:rPr>
        <w:t xml:space="preserve">3 </w:t>
      </w:r>
      <w:r w:rsidRPr="00DD7DD7">
        <w:rPr>
          <w:sz w:val="22"/>
          <w:szCs w:val="22"/>
        </w:rPr>
        <w:t>VZP</w:t>
      </w:r>
      <w:r w:rsidR="00C30E7A" w:rsidRPr="00DD7DD7">
        <w:rPr>
          <w:sz w:val="22"/>
          <w:szCs w:val="22"/>
        </w:rPr>
        <w:t xml:space="preserve"> </w:t>
      </w:r>
      <w:r w:rsidR="00C30E7A" w:rsidRPr="00DE6F89">
        <w:rPr>
          <w:sz w:val="22"/>
          <w:highlight w:val="lightGray"/>
        </w:rPr>
        <w:t>alebo Partnera</w:t>
      </w:r>
      <w:r w:rsidR="00C30E7A" w:rsidRPr="00B435D6">
        <w:rPr>
          <w:sz w:val="22"/>
        </w:rPr>
        <w:t>, ktorá musí byť v súlade s podmienkami Výzvy</w:t>
      </w:r>
      <w:r w:rsidRPr="00DD7DD7">
        <w:rPr>
          <w:sz w:val="22"/>
          <w:szCs w:val="22"/>
        </w:rPr>
        <w:t xml:space="preserve">. </w:t>
      </w:r>
    </w:p>
    <w:p w14:paraId="57CF6BFB" w14:textId="77777777" w:rsidR="00166C0E" w:rsidRDefault="00AD23A5" w:rsidP="0078639A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AD0F62">
        <w:rPr>
          <w:bCs/>
          <w:sz w:val="22"/>
          <w:szCs w:val="22"/>
        </w:rPr>
        <w:t>Žiadosť o </w:t>
      </w:r>
      <w:r>
        <w:rPr>
          <w:bCs/>
          <w:sz w:val="22"/>
          <w:szCs w:val="22"/>
        </w:rPr>
        <w:t>zmenu zmluvy</w:t>
      </w:r>
      <w:r w:rsidRPr="00AD0F6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týkajúcu sa významnejšej zmeny</w:t>
      </w:r>
      <w:r w:rsidRPr="00AD0F62">
        <w:rPr>
          <w:bCs/>
          <w:sz w:val="22"/>
          <w:szCs w:val="22"/>
        </w:rPr>
        <w:t xml:space="preserve"> musí byť riadne odôvodnená a musí obsahovať informácie/údaje, ktoré stanovuje Zmluva o poskytnutí NFP, inak ju Poskytovateľ bez ďalšieho posudzovania </w:t>
      </w:r>
      <w:r w:rsidR="00790F61">
        <w:rPr>
          <w:bCs/>
          <w:sz w:val="22"/>
          <w:szCs w:val="22"/>
        </w:rPr>
        <w:t>neschváli</w:t>
      </w:r>
      <w:r w:rsidRPr="00AD0F62">
        <w:rPr>
          <w:bCs/>
          <w:sz w:val="22"/>
          <w:szCs w:val="22"/>
        </w:rPr>
        <w:t>.</w:t>
      </w:r>
      <w:r w:rsidRPr="00AD0F62">
        <w:rPr>
          <w:bCs/>
          <w:color w:val="3366FF"/>
          <w:sz w:val="22"/>
          <w:szCs w:val="22"/>
        </w:rPr>
        <w:t xml:space="preserve"> </w:t>
      </w:r>
      <w:r w:rsidRPr="00AD0F62">
        <w:rPr>
          <w:bCs/>
          <w:sz w:val="22"/>
          <w:szCs w:val="22"/>
        </w:rPr>
        <w:t xml:space="preserve">Poskytovateľ nie je povinný </w:t>
      </w:r>
      <w:r w:rsidRPr="00494FE1">
        <w:rPr>
          <w:bCs/>
          <w:sz w:val="22"/>
          <w:szCs w:val="22"/>
        </w:rPr>
        <w:t>navrhovanej žiadosti Prijímateľa o zmenu vyhovieť, avšak rovnako nie je oprávnený súhlas so</w:t>
      </w:r>
      <w:r w:rsidRPr="00AD0F62">
        <w:rPr>
          <w:bCs/>
          <w:sz w:val="22"/>
          <w:szCs w:val="22"/>
        </w:rPr>
        <w:t xml:space="preserve"> zmenou bezdôvodne odoprieť v prípade, ak žiadosť o zmenu spĺňa všetky podmienky stanovené Zmluvou o poskytnutí NFP a</w:t>
      </w:r>
      <w:r>
        <w:rPr>
          <w:bCs/>
          <w:sz w:val="22"/>
          <w:szCs w:val="22"/>
        </w:rPr>
        <w:t xml:space="preserve"> podmienky </w:t>
      </w:r>
      <w:r w:rsidRPr="00AD0F62">
        <w:rPr>
          <w:bCs/>
          <w:sz w:val="22"/>
          <w:szCs w:val="22"/>
        </w:rPr>
        <w:t xml:space="preserve">vyplývajúce </w:t>
      </w:r>
      <w:r w:rsidR="00926C3F">
        <w:rPr>
          <w:bCs/>
          <w:sz w:val="22"/>
          <w:szCs w:val="22"/>
        </w:rPr>
        <w:t>z Právnych dokumentov</w:t>
      </w:r>
      <w:r w:rsidRPr="00AD0F62">
        <w:rPr>
          <w:bCs/>
          <w:sz w:val="22"/>
          <w:szCs w:val="22"/>
        </w:rPr>
        <w:t>, ktoré môže vydať a Zverejniť Poskytovateľ na svojom webovom sídle</w:t>
      </w:r>
      <w:r w:rsidR="008D3484">
        <w:rPr>
          <w:sz w:val="22"/>
          <w:szCs w:val="22"/>
        </w:rPr>
        <w:t xml:space="preserve">. </w:t>
      </w:r>
      <w:r w:rsidR="00790F61">
        <w:rPr>
          <w:sz w:val="22"/>
          <w:szCs w:val="22"/>
        </w:rPr>
        <w:t xml:space="preserve">V prípade, ak dôjde k neschváleniu žiadosti o zmenu, Prijímateľ nie je </w:t>
      </w:r>
      <w:r w:rsidR="00790F61">
        <w:rPr>
          <w:sz w:val="22"/>
          <w:szCs w:val="22"/>
        </w:rPr>
        <w:lastRenderedPageBreak/>
        <w:t xml:space="preserve">oprávnený realizovať predmetnú zmenu v rámci Realizácie aktivít Projektu; ak by </w:t>
      </w:r>
      <w:r w:rsidR="004B4BF0">
        <w:rPr>
          <w:sz w:val="22"/>
          <w:szCs w:val="22"/>
        </w:rPr>
        <w:t xml:space="preserve">k </w:t>
      </w:r>
      <w:r w:rsidR="00790F61">
        <w:rPr>
          <w:sz w:val="22"/>
          <w:szCs w:val="22"/>
        </w:rPr>
        <w:t>realizácii zmeny došlo, budú výdavky súvisiace s takouto zmenou pov</w:t>
      </w:r>
      <w:r w:rsidR="0078639A">
        <w:rPr>
          <w:sz w:val="22"/>
          <w:szCs w:val="22"/>
        </w:rPr>
        <w:t>ažované za Neoprávnené výdavky.</w:t>
      </w:r>
      <w:r w:rsidR="002661BD">
        <w:rPr>
          <w:sz w:val="22"/>
          <w:szCs w:val="22"/>
        </w:rPr>
        <w:t xml:space="preserve"> </w:t>
      </w:r>
      <w:r w:rsidR="00790F61" w:rsidRPr="00166C0E">
        <w:rPr>
          <w:sz w:val="22"/>
          <w:szCs w:val="22"/>
        </w:rPr>
        <w:t xml:space="preserve">O výsledku </w:t>
      </w:r>
      <w:r w:rsidR="00166C0E" w:rsidRPr="00166C0E">
        <w:rPr>
          <w:sz w:val="22"/>
          <w:szCs w:val="22"/>
        </w:rPr>
        <w:t xml:space="preserve">posúdenia podanej žiadosti o zmenu informuje Poskytovateľ Prijímateľa písomne. </w:t>
      </w:r>
      <w:r w:rsidR="00790F61" w:rsidRPr="00166C0E">
        <w:rPr>
          <w:sz w:val="22"/>
          <w:szCs w:val="22"/>
        </w:rPr>
        <w:t>V prípade schválenia významnejšej zmeny Poskytovateľ zabez</w:t>
      </w:r>
      <w:r w:rsidR="00166C0E" w:rsidRPr="00166C0E">
        <w:rPr>
          <w:sz w:val="22"/>
          <w:szCs w:val="22"/>
        </w:rPr>
        <w:t xml:space="preserve">pečí </w:t>
      </w:r>
      <w:r w:rsidR="002661BD" w:rsidRPr="00166C0E">
        <w:rPr>
          <w:sz w:val="22"/>
          <w:szCs w:val="22"/>
        </w:rPr>
        <w:t>vypracovanie</w:t>
      </w:r>
      <w:r w:rsidR="00166C0E" w:rsidRPr="00166C0E">
        <w:rPr>
          <w:sz w:val="22"/>
          <w:szCs w:val="22"/>
        </w:rPr>
        <w:t xml:space="preserve"> návrhu dodatku k Zmluve o poskytnutí NFP, ktorý bude upravovať Zmluvu o poskytnutí NFP v rozsahu schválenej významnejšej zmeny. </w:t>
      </w:r>
    </w:p>
    <w:p w14:paraId="4B6E4E9B" w14:textId="77777777" w:rsidR="002A29CF" w:rsidRDefault="00166C0E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Právne účinky vo vzťahu k</w:t>
      </w:r>
      <w:r w:rsidR="004B4BF0">
        <w:rPr>
          <w:sz w:val="22"/>
          <w:szCs w:val="22"/>
        </w:rPr>
        <w:t xml:space="preserve"> oprávnenosti výdavkov súvisiacich so </w:t>
      </w:r>
      <w:r w:rsidR="002A29CF">
        <w:rPr>
          <w:sz w:val="22"/>
          <w:szCs w:val="22"/>
        </w:rPr>
        <w:t>z</w:t>
      </w:r>
      <w:r w:rsidR="004B4BF0">
        <w:rPr>
          <w:sz w:val="22"/>
          <w:szCs w:val="22"/>
        </w:rPr>
        <w:t>menou</w:t>
      </w:r>
      <w:r w:rsidR="002A29CF">
        <w:rPr>
          <w:sz w:val="22"/>
          <w:szCs w:val="22"/>
        </w:rPr>
        <w:t xml:space="preserve"> Projektu nastanú: </w:t>
      </w:r>
    </w:p>
    <w:p w14:paraId="61CA62A7" w14:textId="77777777" w:rsidR="001A6F76" w:rsidRDefault="004B4BF0" w:rsidP="004B4BF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2A29CF">
        <w:rPr>
          <w:sz w:val="22"/>
          <w:szCs w:val="22"/>
        </w:rPr>
        <w:t xml:space="preserve">ri </w:t>
      </w:r>
      <w:r>
        <w:rPr>
          <w:sz w:val="22"/>
          <w:szCs w:val="22"/>
        </w:rPr>
        <w:t>menej významnej zmene</w:t>
      </w:r>
      <w:r w:rsidR="001A6F76">
        <w:rPr>
          <w:sz w:val="22"/>
          <w:szCs w:val="22"/>
        </w:rPr>
        <w:t xml:space="preserve">, ktorú Poskytovateľ akceptuje podľa ods. 6.2 d) tohto článku, </w:t>
      </w:r>
      <w:r>
        <w:rPr>
          <w:sz w:val="22"/>
          <w:szCs w:val="22"/>
        </w:rPr>
        <w:t xml:space="preserve">jej vykonaním, </w:t>
      </w:r>
    </w:p>
    <w:p w14:paraId="2C379269" w14:textId="77777777" w:rsidR="004B4BF0" w:rsidRDefault="001A6F76" w:rsidP="004B4BF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 menej významnej zmene, ktorú Poskytovateľ neakceptuje podľa ods. 6.2 d) tohto článku, sú výdavky súvisiace s takouto zmenou Neoprávnenými výdavkami, ibaže dôjde k jej neskoršiemu schváleniu Poskytovateľom spôsobom pre významnejšiu zmenu; v takom prípade právne účinky zmeny nastanú </w:t>
      </w:r>
      <w:r w:rsidR="007505F6">
        <w:rPr>
          <w:sz w:val="22"/>
          <w:szCs w:val="22"/>
        </w:rPr>
        <w:t>podľa typu významnejšej zmeny buď podľa písm. c) alebo podľa písm. d) tohto ods. 6.5</w:t>
      </w:r>
      <w:r w:rsidR="004B4BF0">
        <w:rPr>
          <w:sz w:val="22"/>
          <w:szCs w:val="22"/>
        </w:rPr>
        <w:t xml:space="preserve">, </w:t>
      </w:r>
    </w:p>
    <w:p w14:paraId="6AF895A4" w14:textId="77777777" w:rsidR="004B4BF0" w:rsidRDefault="004B4BF0" w:rsidP="004B4BF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 významnejšej zmene podliehajúcej zmenovému konaniu ex- ante (významnejšie zmeny podľa ods. 6.3 tohto článku) jej schválením Poskytovateľom, </w:t>
      </w:r>
    </w:p>
    <w:p w14:paraId="5D91AA10" w14:textId="77777777" w:rsidR="008D3484" w:rsidRPr="00166C0E" w:rsidRDefault="004B4BF0" w:rsidP="004B4BF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 významnejšej zmene podliehajúcej zmenovému konaniu ex- post (významnejšie zmeny podľa ods. 6.10 tohto článku) jej vykonaním, ak následne dôjde k jej schváleniu Poskytovateľom. </w:t>
      </w:r>
    </w:p>
    <w:p w14:paraId="383620D3" w14:textId="08CF2AF5" w:rsidR="005C25D4" w:rsidRDefault="00570274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bookmarkStart w:id="15" w:name="_GoBack"/>
      <w:bookmarkEnd w:id="15"/>
      <w:r>
        <w:rPr>
          <w:sz w:val="22"/>
          <w:szCs w:val="22"/>
        </w:rPr>
        <w:t xml:space="preserve">Zmluvné strany sa dohodli, že </w:t>
      </w:r>
      <w:r w:rsidR="008658D8">
        <w:rPr>
          <w:sz w:val="22"/>
          <w:szCs w:val="22"/>
        </w:rPr>
        <w:t xml:space="preserve">žiadané </w:t>
      </w:r>
      <w:r>
        <w:rPr>
          <w:sz w:val="22"/>
          <w:szCs w:val="22"/>
        </w:rPr>
        <w:t>zmeny v Merateľných ukazovateľoch Projektu sa posudzujú vo vzťahu k </w:t>
      </w:r>
      <w:r w:rsidR="00174C4A" w:rsidDel="00174C4A">
        <w:rPr>
          <w:sz w:val="22"/>
          <w:szCs w:val="22"/>
        </w:rPr>
        <w:t xml:space="preserve"> </w:t>
      </w:r>
      <w:r w:rsidR="00174C4A">
        <w:rPr>
          <w:sz w:val="22"/>
          <w:szCs w:val="22"/>
        </w:rPr>
        <w:t xml:space="preserve">plánovaným </w:t>
      </w:r>
      <w:r>
        <w:rPr>
          <w:sz w:val="22"/>
          <w:szCs w:val="22"/>
        </w:rPr>
        <w:t>cieľovým hodnotám vyplývajúcim zo schválenej Žiadosti o NFP. To neplatí</w:t>
      </w:r>
      <w:r w:rsidR="00484865">
        <w:rPr>
          <w:sz w:val="22"/>
          <w:szCs w:val="22"/>
        </w:rPr>
        <w:t xml:space="preserve"> v osobitných prípadoch</w:t>
      </w:r>
      <w:r>
        <w:rPr>
          <w:sz w:val="22"/>
          <w:szCs w:val="22"/>
        </w:rPr>
        <w:t xml:space="preserve">, ak </w:t>
      </w:r>
      <w:r w:rsidR="00D52DD1">
        <w:rPr>
          <w:sz w:val="22"/>
          <w:szCs w:val="22"/>
        </w:rPr>
        <w:t>z dôvodu chyby v písaní, počítaní, inej zrejmej nesprávnosti, omylu alebo v dôsledku preukázanej zmeny pomerov mimo dosah Prijímateľa Zmluvná strana identifikuje, že je odôvodnené zmeniť cieľovú hodnotu Merateľného ukazovateľa Projektu</w:t>
      </w:r>
      <w:r w:rsidR="00484865">
        <w:rPr>
          <w:sz w:val="22"/>
          <w:szCs w:val="22"/>
        </w:rPr>
        <w:t xml:space="preserve"> z hľadiska celkového nastavenia Projektu</w:t>
      </w:r>
      <w:r w:rsidR="00305215">
        <w:rPr>
          <w:sz w:val="22"/>
          <w:szCs w:val="22"/>
        </w:rPr>
        <w:t xml:space="preserve"> (zmen</w:t>
      </w:r>
      <w:r w:rsidR="00B561F9">
        <w:rPr>
          <w:sz w:val="22"/>
          <w:szCs w:val="22"/>
        </w:rPr>
        <w:t>a cieľovej hodnoty merateľného ukazovateľa</w:t>
      </w:r>
      <w:r w:rsidR="00305215">
        <w:rPr>
          <w:sz w:val="22"/>
          <w:szCs w:val="22"/>
        </w:rPr>
        <w:t xml:space="preserve"> mimo dosah Prijímateľa identifikovan</w:t>
      </w:r>
      <w:r w:rsidR="00117AF5">
        <w:rPr>
          <w:sz w:val="22"/>
          <w:szCs w:val="22"/>
        </w:rPr>
        <w:t>á</w:t>
      </w:r>
      <w:r w:rsidR="00305215">
        <w:rPr>
          <w:sz w:val="22"/>
          <w:szCs w:val="22"/>
        </w:rPr>
        <w:t xml:space="preserve"> ako možné riziko pri ŽoNFP vo vzťahu k merateľnému ukazovateľu s príznakom sa rieši podľa ods.6.7</w:t>
      </w:r>
      <w:r w:rsidR="005306C6">
        <w:rPr>
          <w:sz w:val="22"/>
          <w:szCs w:val="22"/>
        </w:rPr>
        <w:t xml:space="preserve"> tohto článku</w:t>
      </w:r>
      <w:r w:rsidR="00305215">
        <w:rPr>
          <w:sz w:val="22"/>
          <w:szCs w:val="22"/>
        </w:rPr>
        <w:t>)</w:t>
      </w:r>
      <w:r w:rsidR="00D52DD1">
        <w:rPr>
          <w:sz w:val="22"/>
          <w:szCs w:val="22"/>
        </w:rPr>
        <w:t xml:space="preserve">. Takáto zmena je vždy významnejšou zmenou podliehajúcou zmenovému konaniu ex-ante. </w:t>
      </w:r>
      <w:r w:rsidR="00607DC8">
        <w:rPr>
          <w:sz w:val="22"/>
          <w:szCs w:val="22"/>
        </w:rPr>
        <w:t xml:space="preserve">Zmena nemôže byť schválená, ak by </w:t>
      </w:r>
      <w:r w:rsidR="00EA5F68">
        <w:rPr>
          <w:sz w:val="22"/>
          <w:szCs w:val="22"/>
        </w:rPr>
        <w:t xml:space="preserve">nové hodnoty Merateľných ukazovateľov Projektu spôsobili neschválenie Žiadosti o NFP, ak by boli jej súčasťou v čase konania o žiadosti. </w:t>
      </w:r>
      <w:r w:rsidR="00D52DD1">
        <w:rPr>
          <w:sz w:val="22"/>
          <w:szCs w:val="22"/>
        </w:rPr>
        <w:t>Po schválení zmeny sa takto upravené hodnoty Merateľných ukazovateľov Projektu považujú za nové  cieľové hodnoty Merateľných ukazovateľov Projektu</w:t>
      </w:r>
      <w:r w:rsidR="005C25D4">
        <w:rPr>
          <w:sz w:val="22"/>
          <w:szCs w:val="22"/>
        </w:rPr>
        <w:t xml:space="preserve"> namiesto hodnôt vyplývajúcich zo schválenej </w:t>
      </w:r>
      <w:r w:rsidR="00173427">
        <w:rPr>
          <w:sz w:val="22"/>
          <w:szCs w:val="22"/>
        </w:rPr>
        <w:t>Žiadosti</w:t>
      </w:r>
      <w:r w:rsidR="00173427" w:rsidDel="00173427">
        <w:rPr>
          <w:sz w:val="22"/>
          <w:szCs w:val="22"/>
        </w:rPr>
        <w:t xml:space="preserve"> </w:t>
      </w:r>
      <w:r w:rsidR="005C25D4">
        <w:rPr>
          <w:sz w:val="22"/>
          <w:szCs w:val="22"/>
        </w:rPr>
        <w:t>o</w:t>
      </w:r>
      <w:r w:rsidR="00173427">
        <w:rPr>
          <w:sz w:val="22"/>
          <w:szCs w:val="22"/>
        </w:rPr>
        <w:t xml:space="preserve"> </w:t>
      </w:r>
      <w:r w:rsidR="005C25D4">
        <w:rPr>
          <w:sz w:val="22"/>
          <w:szCs w:val="22"/>
        </w:rPr>
        <w:t>NFP, na ktoré sa už neprihliada</w:t>
      </w:r>
      <w:r w:rsidR="0078639A">
        <w:rPr>
          <w:sz w:val="22"/>
          <w:szCs w:val="22"/>
        </w:rPr>
        <w:t xml:space="preserve"> a ktoré sa tým nahrádzajú, ak</w:t>
      </w:r>
      <w:r w:rsidR="005C25D4">
        <w:rPr>
          <w:sz w:val="22"/>
          <w:szCs w:val="22"/>
        </w:rPr>
        <w:t xml:space="preserve"> </w:t>
      </w:r>
      <w:r w:rsidR="0078639A">
        <w:rPr>
          <w:sz w:val="22"/>
          <w:szCs w:val="22"/>
        </w:rPr>
        <w:t xml:space="preserve">sa v inom ustanovení Zmluvy o poskytnutí NFP uvádza odkaz na hodnotu Merateľného ukazovateľa Projektu v nadväznosti na schválenú Žiadosť o NFP.  </w:t>
      </w:r>
    </w:p>
    <w:p w14:paraId="0F95FF8B" w14:textId="77777777" w:rsidR="008D3484" w:rsidRPr="00AD0F62" w:rsidRDefault="008D3484" w:rsidP="005C25D4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V prípade zmeny podľa odseku 6.3 </w:t>
      </w:r>
      <w:r w:rsidR="00173427">
        <w:rPr>
          <w:sz w:val="22"/>
          <w:szCs w:val="22"/>
        </w:rPr>
        <w:t>písm.</w:t>
      </w:r>
      <w:r w:rsidRPr="00AD0F62">
        <w:rPr>
          <w:sz w:val="22"/>
          <w:szCs w:val="22"/>
        </w:rPr>
        <w:t xml:space="preserve"> c) tohto článku</w:t>
      </w:r>
      <w:r w:rsidR="00422477">
        <w:rPr>
          <w:sz w:val="22"/>
          <w:szCs w:val="22"/>
        </w:rPr>
        <w:t xml:space="preserve"> sa </w:t>
      </w:r>
      <w:r w:rsidRPr="00AD0F62">
        <w:rPr>
          <w:sz w:val="22"/>
          <w:szCs w:val="22"/>
        </w:rPr>
        <w:t xml:space="preserve">posudzujú zmeny v Merateľných ukazovateľoch Projektu s príznakom </w:t>
      </w:r>
      <w:r w:rsidR="00422477">
        <w:rPr>
          <w:sz w:val="22"/>
          <w:szCs w:val="22"/>
        </w:rPr>
        <w:t>v súvislosti s vplyvom navrhovanej zmeny na výšku poskytovaného NFP. V</w:t>
      </w:r>
      <w:r w:rsidR="00AD4422">
        <w:rPr>
          <w:sz w:val="22"/>
          <w:szCs w:val="22"/>
        </w:rPr>
        <w:t xml:space="preserve">o vzťahu k zmenám cieľových hodnôt Merateľným ukazovateľov Projektu </w:t>
      </w:r>
      <w:r w:rsidR="00422477">
        <w:rPr>
          <w:sz w:val="22"/>
          <w:szCs w:val="22"/>
        </w:rPr>
        <w:t xml:space="preserve">sa Zmluvné strany dohodli, že: </w:t>
      </w:r>
    </w:p>
    <w:p w14:paraId="08793684" w14:textId="77777777" w:rsidR="008D3484" w:rsidRPr="00AB787C" w:rsidRDefault="00422477" w:rsidP="00422477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>Pri</w:t>
      </w:r>
      <w:r w:rsidR="008D3484" w:rsidRPr="00422477">
        <w:rPr>
          <w:sz w:val="22"/>
          <w:szCs w:val="22"/>
        </w:rPr>
        <w:t xml:space="preserve"> </w:t>
      </w:r>
      <w:r w:rsidR="008D3484" w:rsidRPr="00AD4422">
        <w:rPr>
          <w:sz w:val="22"/>
          <w:szCs w:val="22"/>
          <w:u w:val="single"/>
        </w:rPr>
        <w:t>Merateľných ukazovateľov Projektu s príznakom</w:t>
      </w:r>
      <w:r w:rsidR="008D3484" w:rsidRPr="00422477">
        <w:rPr>
          <w:sz w:val="22"/>
          <w:szCs w:val="22"/>
        </w:rPr>
        <w:t xml:space="preserve"> Poskytovateľ</w:t>
      </w:r>
      <w:r w:rsidR="008D3484" w:rsidRPr="00AD0F62">
        <w:rPr>
          <w:sz w:val="22"/>
          <w:szCs w:val="22"/>
        </w:rPr>
        <w:t xml:space="preserve"> pri posudzovaní požadovanej zmeny posúdi zdôvodnenie nedosiahnutia </w:t>
      </w:r>
      <w:r w:rsidR="00C30E7A" w:rsidRPr="00C30E7A">
        <w:rPr>
          <w:sz w:val="22"/>
          <w:szCs w:val="22"/>
        </w:rPr>
        <w:t>cieľových hodnôt</w:t>
      </w:r>
      <w:r w:rsidR="00C30E7A" w:rsidRPr="00AD0F62">
        <w:rPr>
          <w:sz w:val="22"/>
          <w:szCs w:val="22"/>
        </w:rPr>
        <w:t xml:space="preserve"> </w:t>
      </w:r>
      <w:r w:rsidR="008D3484" w:rsidRPr="00AD0F62">
        <w:rPr>
          <w:sz w:val="22"/>
          <w:szCs w:val="22"/>
        </w:rPr>
        <w:t xml:space="preserve">týchto ukazovateľov z hľadiska identifikácie rizík, ktoré boli predmetom analýzy pri predkladaní Žiadosti o NFP a predložených dokumentov preukazujúcich skutočnosť, že nedosiahnutie </w:t>
      </w:r>
      <w:r w:rsidR="00C30E7A">
        <w:rPr>
          <w:sz w:val="22"/>
          <w:szCs w:val="22"/>
        </w:rPr>
        <w:t xml:space="preserve">cieľových </w:t>
      </w:r>
      <w:r w:rsidR="008D3484" w:rsidRPr="00AD0F62">
        <w:rPr>
          <w:sz w:val="22"/>
          <w:szCs w:val="22"/>
        </w:rPr>
        <w:t xml:space="preserve">hodnôt Merateľných ukazovateľov </w:t>
      </w:r>
      <w:r w:rsidR="00C30E7A">
        <w:rPr>
          <w:sz w:val="22"/>
          <w:szCs w:val="22"/>
        </w:rPr>
        <w:t xml:space="preserve">Projektu </w:t>
      </w:r>
      <w:r w:rsidR="008D3484" w:rsidRPr="00AD0F62">
        <w:rPr>
          <w:sz w:val="22"/>
          <w:szCs w:val="22"/>
        </w:rPr>
        <w:t xml:space="preserve">s príznakom bolo spôsobené faktormi, ktoré Prijímateľ objektívne nemohol ovplyvniť. Poskytovateľ je oprávnený v jednotlivom prípade tohto druhu Merateľného ukazovateľa </w:t>
      </w:r>
      <w:r w:rsidR="00C30E7A">
        <w:rPr>
          <w:sz w:val="22"/>
          <w:szCs w:val="22"/>
        </w:rPr>
        <w:t xml:space="preserve">Projektu s príznakom  </w:t>
      </w:r>
      <w:r w:rsidR="008D3484" w:rsidRPr="00AD0F62">
        <w:rPr>
          <w:sz w:val="22"/>
          <w:szCs w:val="22"/>
        </w:rPr>
        <w:t xml:space="preserve">schváliť zníženie jeho </w:t>
      </w:r>
      <w:r w:rsidR="00C30E7A">
        <w:rPr>
          <w:sz w:val="22"/>
          <w:szCs w:val="22"/>
        </w:rPr>
        <w:t xml:space="preserve">cieľovej </w:t>
      </w:r>
      <w:r w:rsidR="008D3484" w:rsidRPr="00AD0F62">
        <w:rPr>
          <w:sz w:val="22"/>
          <w:szCs w:val="22"/>
        </w:rPr>
        <w:t>hodnoty v riadne odôvodnených prípadoch</w:t>
      </w:r>
      <w:r w:rsidR="008D3484">
        <w:rPr>
          <w:sz w:val="22"/>
          <w:szCs w:val="22"/>
        </w:rPr>
        <w:t xml:space="preserve">, pričom hodnota nesmie klesnúť </w:t>
      </w:r>
      <w:r w:rsidR="008D3484" w:rsidRPr="00022987">
        <w:rPr>
          <w:sz w:val="22"/>
          <w:szCs w:val="22"/>
        </w:rPr>
        <w:t xml:space="preserve">pod hranicu </w:t>
      </w:r>
      <w:r w:rsidR="00AE485C">
        <w:rPr>
          <w:sz w:val="22"/>
          <w:szCs w:val="22"/>
        </w:rPr>
        <w:t>4</w:t>
      </w:r>
      <w:r w:rsidR="00AE485C" w:rsidRPr="00022987">
        <w:rPr>
          <w:sz w:val="22"/>
          <w:szCs w:val="22"/>
        </w:rPr>
        <w:t>0</w:t>
      </w:r>
      <w:r w:rsidR="008D3484" w:rsidRPr="00022987">
        <w:rPr>
          <w:sz w:val="22"/>
          <w:szCs w:val="22"/>
        </w:rPr>
        <w:t xml:space="preserve">% oproti </w:t>
      </w:r>
      <w:r w:rsidR="008D3484" w:rsidRPr="00022987">
        <w:rPr>
          <w:sz w:val="22"/>
          <w:szCs w:val="22"/>
        </w:rPr>
        <w:lastRenderedPageBreak/>
        <w:t xml:space="preserve">jeho výške, ktorá bola uvedená v Schválenej žiadosti o NFP. </w:t>
      </w:r>
      <w:r>
        <w:rPr>
          <w:sz w:val="22"/>
          <w:szCs w:val="22"/>
        </w:rPr>
        <w:t xml:space="preserve">V prípade, ak </w:t>
      </w:r>
      <w:r w:rsidRPr="00491D03">
        <w:rPr>
          <w:sz w:val="22"/>
          <w:szCs w:val="22"/>
        </w:rPr>
        <w:t xml:space="preserve">je možné akceptovať odôvodnenie </w:t>
      </w:r>
      <w:r>
        <w:rPr>
          <w:sz w:val="22"/>
          <w:szCs w:val="22"/>
        </w:rPr>
        <w:t>P</w:t>
      </w:r>
      <w:r w:rsidRPr="00491D03">
        <w:rPr>
          <w:sz w:val="22"/>
          <w:szCs w:val="22"/>
        </w:rPr>
        <w:t xml:space="preserve">rijímateľa o nedosiahnutí </w:t>
      </w:r>
      <w:r w:rsidR="00AD4422">
        <w:rPr>
          <w:sz w:val="22"/>
          <w:szCs w:val="22"/>
        </w:rPr>
        <w:t>cieľovej hodnoty M</w:t>
      </w:r>
      <w:r w:rsidRPr="00491D03">
        <w:rPr>
          <w:sz w:val="22"/>
          <w:szCs w:val="22"/>
        </w:rPr>
        <w:t xml:space="preserve">erateľného ukazovateľa </w:t>
      </w:r>
      <w:r w:rsidR="00AD4422">
        <w:rPr>
          <w:sz w:val="22"/>
          <w:szCs w:val="22"/>
        </w:rPr>
        <w:t xml:space="preserve">Projektu </w:t>
      </w:r>
      <w:r w:rsidRPr="00491D03">
        <w:rPr>
          <w:sz w:val="22"/>
          <w:szCs w:val="22"/>
        </w:rPr>
        <w:t>s</w:t>
      </w:r>
      <w:r>
        <w:rPr>
          <w:sz w:val="22"/>
          <w:szCs w:val="22"/>
        </w:rPr>
        <w:t> </w:t>
      </w:r>
      <w:r w:rsidRPr="00491D03">
        <w:rPr>
          <w:sz w:val="22"/>
          <w:szCs w:val="22"/>
        </w:rPr>
        <w:t>príznakom</w:t>
      </w:r>
      <w:r>
        <w:rPr>
          <w:sz w:val="22"/>
          <w:szCs w:val="22"/>
        </w:rPr>
        <w:t xml:space="preserve"> a</w:t>
      </w:r>
      <w:r w:rsidR="00AD4422">
        <w:rPr>
          <w:sz w:val="22"/>
          <w:szCs w:val="22"/>
        </w:rPr>
        <w:t xml:space="preserve"> jeho </w:t>
      </w:r>
      <w:r>
        <w:rPr>
          <w:sz w:val="22"/>
          <w:szCs w:val="22"/>
        </w:rPr>
        <w:t>navrhované zníženie neklesne pod minimálnu hranicu podľa pís</w:t>
      </w:r>
      <w:r w:rsidR="00AD4422">
        <w:rPr>
          <w:sz w:val="22"/>
          <w:szCs w:val="22"/>
        </w:rPr>
        <w:t>m</w:t>
      </w:r>
      <w:r>
        <w:rPr>
          <w:sz w:val="22"/>
          <w:szCs w:val="22"/>
        </w:rPr>
        <w:t xml:space="preserve">. b) tohto odseku, Poskytovateľ zmenu schváli, čím dochádza k akceptovaniu </w:t>
      </w:r>
      <w:r w:rsidRPr="00491D03">
        <w:rPr>
          <w:sz w:val="22"/>
          <w:szCs w:val="22"/>
        </w:rPr>
        <w:t xml:space="preserve"> </w:t>
      </w:r>
      <w:r>
        <w:rPr>
          <w:sz w:val="22"/>
          <w:szCs w:val="22"/>
        </w:rPr>
        <w:t>zníženej výš</w:t>
      </w:r>
      <w:r w:rsidR="00AD4422">
        <w:rPr>
          <w:sz w:val="22"/>
          <w:szCs w:val="22"/>
        </w:rPr>
        <w:t xml:space="preserve">ky cieľovej hodnoty Merateľného ukazovateľa Projektu s príznakom zo strany Poskytovateľa bez vplyvu na zníženie výšky NFP. </w:t>
      </w:r>
    </w:p>
    <w:p w14:paraId="2D2D1037" w14:textId="77777777" w:rsidR="00422477" w:rsidRPr="00AD0F62" w:rsidRDefault="00422477" w:rsidP="00422477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022987">
        <w:rPr>
          <w:sz w:val="22"/>
          <w:szCs w:val="22"/>
        </w:rPr>
        <w:t xml:space="preserve">Zníženie </w:t>
      </w:r>
      <w:r>
        <w:rPr>
          <w:sz w:val="22"/>
          <w:szCs w:val="22"/>
        </w:rPr>
        <w:t xml:space="preserve">cieľovej hodnoty </w:t>
      </w:r>
      <w:r w:rsidRPr="00022987">
        <w:rPr>
          <w:sz w:val="22"/>
          <w:szCs w:val="22"/>
        </w:rPr>
        <w:t xml:space="preserve">jednotlivého </w:t>
      </w:r>
      <w:r w:rsidRPr="00AD4422">
        <w:rPr>
          <w:sz w:val="22"/>
          <w:szCs w:val="22"/>
          <w:u w:val="single"/>
        </w:rPr>
        <w:t>Merateľného ukazovateľa Projektu s príznakom</w:t>
      </w:r>
      <w:r w:rsidRPr="00022987">
        <w:rPr>
          <w:sz w:val="22"/>
          <w:szCs w:val="22"/>
        </w:rPr>
        <w:t xml:space="preserve"> o viac ako </w:t>
      </w:r>
      <w:r>
        <w:rPr>
          <w:sz w:val="22"/>
          <w:szCs w:val="22"/>
        </w:rPr>
        <w:t>6</w:t>
      </w:r>
      <w:r w:rsidRPr="00022987">
        <w:rPr>
          <w:sz w:val="22"/>
          <w:szCs w:val="22"/>
        </w:rPr>
        <w:t xml:space="preserve">0% oproti výške, ktorá bola uvedená v Schválenej žiadosti o NFP, predstavuje </w:t>
      </w:r>
      <w:r>
        <w:rPr>
          <w:sz w:val="22"/>
          <w:szCs w:val="22"/>
        </w:rPr>
        <w:t xml:space="preserve">nedosiahnutie cieľa Projektu, v dôsledku čoho ide o podstatné porušenie Zmluvy  o poskytnutí NFP. </w:t>
      </w:r>
    </w:p>
    <w:p w14:paraId="34D3D28A" w14:textId="77777777" w:rsidR="008D3484" w:rsidRDefault="008D3484" w:rsidP="00AD442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4422">
        <w:rPr>
          <w:sz w:val="22"/>
          <w:szCs w:val="22"/>
          <w:u w:val="single"/>
        </w:rPr>
        <w:t>Merateľné ukazovatele Projektu bez príznaku</w:t>
      </w:r>
      <w:r w:rsidRPr="00FE4AAA">
        <w:rPr>
          <w:sz w:val="22"/>
          <w:szCs w:val="22"/>
        </w:rPr>
        <w:t xml:space="preserve"> sú záväzné z hľadiska dosiahnutia ich plánovanej </w:t>
      </w:r>
      <w:r w:rsidR="00C30E7A">
        <w:rPr>
          <w:sz w:val="22"/>
          <w:szCs w:val="22"/>
        </w:rPr>
        <w:t xml:space="preserve">cieľovej </w:t>
      </w:r>
      <w:r w:rsidRPr="00FE4AAA">
        <w:rPr>
          <w:sz w:val="22"/>
          <w:szCs w:val="22"/>
        </w:rPr>
        <w:t xml:space="preserve">hodnoty. </w:t>
      </w:r>
      <w:r w:rsidRPr="00022987">
        <w:rPr>
          <w:sz w:val="22"/>
          <w:szCs w:val="22"/>
        </w:rPr>
        <w:t>Zníženie</w:t>
      </w:r>
      <w:r w:rsidR="00C30E7A">
        <w:rPr>
          <w:sz w:val="22"/>
          <w:szCs w:val="22"/>
        </w:rPr>
        <w:t xml:space="preserve"> cieľovej hodnoty</w:t>
      </w:r>
      <w:r w:rsidRPr="00022987">
        <w:rPr>
          <w:sz w:val="22"/>
          <w:szCs w:val="22"/>
        </w:rPr>
        <w:t xml:space="preserve"> jednotlivého Merateľného ukazovateľa Projektu bez príznaku o viac ako </w:t>
      </w:r>
      <w:r w:rsidR="00AE485C">
        <w:rPr>
          <w:sz w:val="22"/>
          <w:szCs w:val="22"/>
        </w:rPr>
        <w:t>4</w:t>
      </w:r>
      <w:r w:rsidR="00AE485C" w:rsidRPr="00022987">
        <w:rPr>
          <w:sz w:val="22"/>
          <w:szCs w:val="22"/>
        </w:rPr>
        <w:t>0</w:t>
      </w:r>
      <w:r w:rsidRPr="00022987">
        <w:rPr>
          <w:sz w:val="22"/>
          <w:szCs w:val="22"/>
        </w:rPr>
        <w:t xml:space="preserve">% oproti jeho výške, ktorá bola uvedená v Schválenej žiadosti o NFP, predstavuje </w:t>
      </w:r>
      <w:r w:rsidR="00AE485C">
        <w:rPr>
          <w:sz w:val="22"/>
          <w:szCs w:val="22"/>
        </w:rPr>
        <w:t>nedosiahnutie cieľa Projektu, v dôsledku čoho ide o podstatné porušenie Zmluvy  o poskytnutí NFP</w:t>
      </w:r>
      <w:r w:rsidRPr="00022987">
        <w:rPr>
          <w:sz w:val="22"/>
          <w:szCs w:val="22"/>
        </w:rPr>
        <w:t xml:space="preserve">. </w:t>
      </w:r>
    </w:p>
    <w:p w14:paraId="3D40D9B1" w14:textId="77777777" w:rsidR="001D5873" w:rsidRDefault="00135500" w:rsidP="0013550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FE4AAA">
        <w:rPr>
          <w:sz w:val="22"/>
          <w:szCs w:val="22"/>
        </w:rPr>
        <w:t>Vo vzťahu k finančnému plneniu má Poskytovateľ právo znížiť výšku poskytovaného NFP primerane k zníženiu hodnoty Merateľného ukazovateľa Projektu pri dodržaní minimálnej hranice a ostatných pravidiel uvedených v</w:t>
      </w:r>
      <w:r>
        <w:rPr>
          <w:sz w:val="22"/>
          <w:szCs w:val="22"/>
        </w:rPr>
        <w:t> </w:t>
      </w:r>
      <w:r w:rsidRPr="00FE4AAA">
        <w:rPr>
          <w:sz w:val="22"/>
          <w:szCs w:val="22"/>
        </w:rPr>
        <w:t>predchádzajúc</w:t>
      </w:r>
      <w:r>
        <w:rPr>
          <w:sz w:val="22"/>
          <w:szCs w:val="22"/>
        </w:rPr>
        <w:t xml:space="preserve">ich </w:t>
      </w:r>
      <w:r w:rsidRPr="00FE4AAA">
        <w:rPr>
          <w:sz w:val="22"/>
          <w:szCs w:val="22"/>
        </w:rPr>
        <w:t>odsek</w:t>
      </w:r>
      <w:r>
        <w:rPr>
          <w:sz w:val="22"/>
          <w:szCs w:val="22"/>
        </w:rPr>
        <w:t>och</w:t>
      </w:r>
      <w:r w:rsidRPr="00FE4AAA">
        <w:rPr>
          <w:sz w:val="22"/>
          <w:szCs w:val="22"/>
        </w:rPr>
        <w:t xml:space="preserve">, a to vo vzťahu k tým </w:t>
      </w:r>
      <w:r w:rsidR="00FF2DEE">
        <w:rPr>
          <w:sz w:val="22"/>
          <w:szCs w:val="22"/>
        </w:rPr>
        <w:t xml:space="preserve">hlavným </w:t>
      </w:r>
      <w:r w:rsidRPr="00FE4AAA">
        <w:rPr>
          <w:sz w:val="22"/>
          <w:szCs w:val="22"/>
        </w:rPr>
        <w:t>Aktivitám, v ktorých prichádza k dosiahnutiu znižovaného Merateľného ukazovateľa Projektu v zmysle čl. 10 ods. 1 písm. j) VZP a vykonať zodpovedajúce zníženie výdavkov na podporné Aktivity Projektu.</w:t>
      </w:r>
    </w:p>
    <w:p w14:paraId="7BEC21CE" w14:textId="77777777" w:rsidR="001D5873" w:rsidRDefault="001D5873" w:rsidP="001D5873">
      <w:pPr>
        <w:tabs>
          <w:tab w:val="left" w:pos="6480"/>
        </w:tabs>
        <w:spacing w:before="120" w:line="264" w:lineRule="auto"/>
        <w:ind w:left="720"/>
        <w:jc w:val="both"/>
        <w:rPr>
          <w:sz w:val="22"/>
          <w:szCs w:val="22"/>
        </w:rPr>
      </w:pPr>
      <w:r w:rsidRPr="00FE4AAA">
        <w:rPr>
          <w:sz w:val="22"/>
          <w:szCs w:val="22"/>
        </w:rPr>
        <w:t xml:space="preserve">V prípade, ak jednou </w:t>
      </w:r>
      <w:r w:rsidR="00FF2DEE">
        <w:rPr>
          <w:sz w:val="22"/>
          <w:szCs w:val="22"/>
        </w:rPr>
        <w:t>hlavnou</w:t>
      </w:r>
      <w:r w:rsidRPr="00FE4AAA">
        <w:rPr>
          <w:sz w:val="22"/>
          <w:szCs w:val="22"/>
        </w:rPr>
        <w:t xml:space="preserve"> Aktivitou dochádza k naplneniu viac ako jedného Merateľného ukazovateľa, výška NFP sa zníži priamo úmerne k zníženiu </w:t>
      </w:r>
      <w:r>
        <w:rPr>
          <w:sz w:val="22"/>
          <w:szCs w:val="22"/>
        </w:rPr>
        <w:t xml:space="preserve">cieľovej </w:t>
      </w:r>
      <w:r w:rsidRPr="00FE4AAA">
        <w:rPr>
          <w:sz w:val="22"/>
          <w:szCs w:val="22"/>
        </w:rPr>
        <w:t xml:space="preserve">hodnoty Merateľného ukazovateľa Projektu po započítaní úrovne plnenia ostatných Merateľných ukazovateľov Projektu, bez ohľadu na to, o ktorý druh Merateľného ukazovateľa Projektu ide.  </w:t>
      </w:r>
    </w:p>
    <w:p w14:paraId="2CD9D91E" w14:textId="77777777" w:rsidR="00AE485C" w:rsidRPr="00FE4AAA" w:rsidRDefault="00AE485C" w:rsidP="001D5873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Poskytovateľ je oprávnený v Právnych dokumentoch upraviť osobitný postup pre prípady, ak sa Merateľný ukazovateľ Projektu dosahuje prostredníctvom odlišných </w:t>
      </w:r>
      <w:r w:rsidR="00FF2DEE">
        <w:rPr>
          <w:sz w:val="22"/>
          <w:szCs w:val="22"/>
        </w:rPr>
        <w:t xml:space="preserve">hlavných </w:t>
      </w:r>
      <w:r>
        <w:rPr>
          <w:sz w:val="22"/>
          <w:szCs w:val="22"/>
        </w:rPr>
        <w:t xml:space="preserve">Aktivít, než vyplývajú z Prílohy č. 2 Zmluvy o poskytnutí NFP, alebo ak zníženie výšky poskytovaného NFP v dôsledku zníženia hodnoty Merateľného ukazovateľa Projektu </w:t>
      </w:r>
      <w:r w:rsidR="001D5873">
        <w:rPr>
          <w:sz w:val="22"/>
          <w:szCs w:val="22"/>
        </w:rPr>
        <w:t xml:space="preserve">sčasti </w:t>
      </w:r>
      <w:r>
        <w:rPr>
          <w:sz w:val="22"/>
          <w:szCs w:val="22"/>
        </w:rPr>
        <w:t xml:space="preserve">alebo celkom zodpovedá výške nedočerpaného NFP Prijímateľom, alebo ak nastanú iné osobitné prípady. </w:t>
      </w:r>
    </w:p>
    <w:p w14:paraId="3C6B2259" w14:textId="77777777" w:rsidR="008D3484" w:rsidRPr="00AD0F62" w:rsidRDefault="008D3484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prípade, ak Prijímateľ </w:t>
      </w:r>
      <w:r w:rsidRPr="00AD0F62">
        <w:rPr>
          <w:sz w:val="22"/>
          <w:szCs w:val="22"/>
        </w:rPr>
        <w:t xml:space="preserve">vo vzťahu k povinnosti požiadať o zmenu Zmluvy o poskytnutí NFP </w:t>
      </w:r>
      <w:r w:rsidRPr="00AD0F62">
        <w:rPr>
          <w:bCs/>
          <w:sz w:val="22"/>
          <w:szCs w:val="22"/>
        </w:rPr>
        <w:t xml:space="preserve">pred uplynutím </w:t>
      </w:r>
      <w:r>
        <w:rPr>
          <w:bCs/>
          <w:sz w:val="22"/>
          <w:szCs w:val="22"/>
        </w:rPr>
        <w:t xml:space="preserve">doby </w:t>
      </w:r>
      <w:r w:rsidRPr="00AD0F62">
        <w:rPr>
          <w:bCs/>
          <w:sz w:val="22"/>
          <w:szCs w:val="22"/>
        </w:rPr>
        <w:t xml:space="preserve">troch mesiacov od termínu </w:t>
      </w:r>
      <w:r>
        <w:rPr>
          <w:bCs/>
          <w:sz w:val="22"/>
          <w:szCs w:val="22"/>
        </w:rPr>
        <w:t xml:space="preserve">Začatia realizácie hlavných aktivít Projektu </w:t>
      </w:r>
      <w:r w:rsidRPr="00AD0F62">
        <w:rPr>
          <w:bCs/>
          <w:sz w:val="22"/>
          <w:szCs w:val="22"/>
        </w:rPr>
        <w:t>uvedeného v Prílohe č. 2 Zmluvy o poskytnutí NFP</w:t>
      </w:r>
      <w:r>
        <w:rPr>
          <w:bCs/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podľa odseku 6.3 </w:t>
      </w:r>
      <w:r w:rsidR="00AD3F7F">
        <w:rPr>
          <w:sz w:val="22"/>
          <w:szCs w:val="22"/>
        </w:rPr>
        <w:t xml:space="preserve">písm. </w:t>
      </w:r>
      <w:r w:rsidRPr="00AD0F62">
        <w:rPr>
          <w:sz w:val="22"/>
          <w:szCs w:val="22"/>
        </w:rPr>
        <w:t xml:space="preserve">d) tohto článku: </w:t>
      </w:r>
    </w:p>
    <w:p w14:paraId="751190FD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bCs/>
          <w:sz w:val="22"/>
          <w:szCs w:val="22"/>
        </w:rPr>
      </w:pPr>
      <w:r w:rsidRPr="00AD0F62">
        <w:rPr>
          <w:sz w:val="22"/>
          <w:szCs w:val="22"/>
        </w:rPr>
        <w:t xml:space="preserve">porušil uvedenú povinnosť, teda nepožiadal v stanovenej dobe o zmenu Zmluvy o poskytnutí NFP, ide o podstatné porušenie </w:t>
      </w:r>
      <w:r>
        <w:rPr>
          <w:sz w:val="22"/>
          <w:szCs w:val="22"/>
        </w:rPr>
        <w:t>Zmluvy o poskytnutí NFP</w:t>
      </w:r>
      <w:r w:rsidRPr="00AD0F62">
        <w:rPr>
          <w:sz w:val="22"/>
          <w:szCs w:val="22"/>
        </w:rPr>
        <w:t xml:space="preserve">, </w:t>
      </w:r>
    </w:p>
    <w:p w14:paraId="3DF41FE3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bCs/>
          <w:sz w:val="22"/>
          <w:szCs w:val="22"/>
        </w:rPr>
      </w:pPr>
      <w:r w:rsidRPr="00AD0F62">
        <w:rPr>
          <w:sz w:val="22"/>
          <w:szCs w:val="22"/>
        </w:rPr>
        <w:t xml:space="preserve">neporušil uvedenú povinnosť, Poskytovateľ mu poskytne dodatočnú lehotu nie kratšiu ako 20 dní na Začatie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>aktivít Projektu. Ak</w:t>
      </w:r>
      <w:r w:rsidR="00BD5902">
        <w:rPr>
          <w:sz w:val="22"/>
          <w:szCs w:val="22"/>
        </w:rPr>
        <w:t xml:space="preserve"> ani v takto poskytnutej</w:t>
      </w:r>
      <w:r w:rsidRPr="00AD0F62">
        <w:rPr>
          <w:sz w:val="22"/>
          <w:szCs w:val="22"/>
        </w:rPr>
        <w:t> dodatočnej lehote nie je Poskytovateľovi doručené Hlásenie o začatí realizácie</w:t>
      </w:r>
      <w:r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Projektu, z ktorého nepochybne vyplýva, že Prijímateľ začal Realizáciu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Projektu, takéto opomenutie Prijímateľa predstavuje podstatné porušenie </w:t>
      </w:r>
      <w:r>
        <w:rPr>
          <w:sz w:val="22"/>
          <w:szCs w:val="22"/>
        </w:rPr>
        <w:t>Zmluvy o poskytnutí NFP</w:t>
      </w:r>
      <w:r w:rsidRPr="00AD0F62">
        <w:rPr>
          <w:sz w:val="22"/>
          <w:szCs w:val="22"/>
        </w:rPr>
        <w:t xml:space="preserve">. </w:t>
      </w:r>
    </w:p>
    <w:p w14:paraId="5978298B" w14:textId="77777777" w:rsidR="008D3484" w:rsidRPr="00AD0F62" w:rsidRDefault="008D3484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620305">
        <w:rPr>
          <w:sz w:val="22"/>
          <w:szCs w:val="22"/>
        </w:rPr>
        <w:t xml:space="preserve">Zmluvné strany sa dohodli, že pri predlžovaní doby Realizácie hlavných aktivít Projektu (zmeny podľa odseku 6.3 </w:t>
      </w:r>
      <w:r w:rsidR="00AC40C0" w:rsidRPr="00620305">
        <w:rPr>
          <w:sz w:val="22"/>
          <w:szCs w:val="22"/>
        </w:rPr>
        <w:t xml:space="preserve">písm. </w:t>
      </w:r>
      <w:r w:rsidR="00620305" w:rsidRPr="00620305">
        <w:rPr>
          <w:sz w:val="22"/>
          <w:szCs w:val="22"/>
        </w:rPr>
        <w:t>e</w:t>
      </w:r>
      <w:r w:rsidRPr="00620305">
        <w:rPr>
          <w:sz w:val="22"/>
          <w:szCs w:val="22"/>
        </w:rPr>
        <w:t>) tohto článku) platia nasledovné pravidlá, čím však nie sú dotknuté</w:t>
      </w:r>
      <w:r w:rsidRPr="00796C11">
        <w:rPr>
          <w:sz w:val="22"/>
          <w:szCs w:val="22"/>
        </w:rPr>
        <w:t xml:space="preserve"> ostatné</w:t>
      </w:r>
      <w:r w:rsidRPr="00AD0F62">
        <w:rPr>
          <w:sz w:val="22"/>
          <w:szCs w:val="22"/>
        </w:rPr>
        <w:t xml:space="preserve"> pravidlá vyplývajúce zo Zmluvy o poskytnutí NFP týkajúce sa časového aspektu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 (napríklad pravidlá </w:t>
      </w:r>
      <w:r w:rsidRPr="00AB787C">
        <w:rPr>
          <w:sz w:val="22"/>
          <w:szCs w:val="22"/>
        </w:rPr>
        <w:t>uvedené v článk</w:t>
      </w:r>
      <w:r>
        <w:rPr>
          <w:sz w:val="22"/>
          <w:szCs w:val="22"/>
        </w:rPr>
        <w:t>och</w:t>
      </w:r>
      <w:r w:rsidRPr="00AB787C">
        <w:rPr>
          <w:sz w:val="22"/>
          <w:szCs w:val="22"/>
        </w:rPr>
        <w:t xml:space="preserve"> 8 a 9 VZP):</w:t>
      </w:r>
      <w:r w:rsidRPr="00AD0F62">
        <w:rPr>
          <w:sz w:val="22"/>
          <w:szCs w:val="22"/>
        </w:rPr>
        <w:t xml:space="preserve"> </w:t>
      </w:r>
    </w:p>
    <w:p w14:paraId="71DEB0C7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Dobu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 nie je možné predĺžiť nad rámec maximálnej doby, ktorá pre </w:t>
      </w:r>
      <w:r>
        <w:rPr>
          <w:sz w:val="22"/>
          <w:szCs w:val="22"/>
        </w:rPr>
        <w:t>r</w:t>
      </w:r>
      <w:r w:rsidRPr="00384A8A">
        <w:rPr>
          <w:sz w:val="22"/>
          <w:szCs w:val="22"/>
        </w:rPr>
        <w:t>ealizáciu hlavných aktivít projektov</w:t>
      </w:r>
      <w:r w:rsidRPr="00AD0F62">
        <w:rPr>
          <w:sz w:val="22"/>
          <w:szCs w:val="22"/>
        </w:rPr>
        <w:t xml:space="preserve"> vyplýva z Výzvy a ktorá je uvedená pri </w:t>
      </w:r>
      <w:r w:rsidRPr="00AD0F62">
        <w:rPr>
          <w:sz w:val="22"/>
          <w:szCs w:val="22"/>
        </w:rPr>
        <w:lastRenderedPageBreak/>
        <w:t>definícii Realizácie</w:t>
      </w:r>
      <w:r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 v čl. </w:t>
      </w:r>
      <w:r>
        <w:rPr>
          <w:sz w:val="22"/>
          <w:szCs w:val="22"/>
        </w:rPr>
        <w:t>1 ods. 3 VZP</w:t>
      </w:r>
      <w:r w:rsidRPr="00AD0F62">
        <w:rPr>
          <w:sz w:val="22"/>
          <w:szCs w:val="22"/>
        </w:rPr>
        <w:t xml:space="preserve">, </w:t>
      </w:r>
      <w:r w:rsidRPr="00DC2E7B">
        <w:rPr>
          <w:sz w:val="22"/>
          <w:szCs w:val="22"/>
        </w:rPr>
        <w:t>a ktorá nesmie presiahnuť</w:t>
      </w:r>
      <w:r w:rsidRPr="00841237">
        <w:t xml:space="preserve"> </w:t>
      </w:r>
      <w:r w:rsidRPr="00AD0F62">
        <w:rPr>
          <w:sz w:val="22"/>
          <w:szCs w:val="22"/>
        </w:rPr>
        <w:t xml:space="preserve">31.12.2023. V rámci tejto doby </w:t>
      </w:r>
      <w:r>
        <w:rPr>
          <w:sz w:val="22"/>
          <w:szCs w:val="22"/>
        </w:rPr>
        <w:t xml:space="preserve"> stanovenej Výzvou pre </w:t>
      </w:r>
      <w:r w:rsidRPr="00384A8A">
        <w:rPr>
          <w:sz w:val="22"/>
          <w:szCs w:val="22"/>
        </w:rPr>
        <w:t>r</w:t>
      </w:r>
      <w:r>
        <w:rPr>
          <w:sz w:val="22"/>
          <w:szCs w:val="22"/>
        </w:rPr>
        <w:t xml:space="preserve">ealizáciu hlavných aktivít </w:t>
      </w:r>
      <w:r w:rsidRPr="00384A8A">
        <w:rPr>
          <w:sz w:val="22"/>
          <w:szCs w:val="22"/>
        </w:rPr>
        <w:t>projektov</w:t>
      </w:r>
      <w:r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je možné individuálne stanovenú dobu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 predlžovať na základe podanej žiadosti o zmenu zo strany Prijímateľa. </w:t>
      </w:r>
    </w:p>
    <w:p w14:paraId="0730C918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Ak Prijímateľ nepožiada o predĺženie doby Realizácie</w:t>
      </w:r>
      <w:r>
        <w:rPr>
          <w:sz w:val="22"/>
          <w:szCs w:val="22"/>
        </w:rPr>
        <w:t xml:space="preserve"> hlavných </w:t>
      </w:r>
      <w:r w:rsidRPr="00AD0F62">
        <w:rPr>
          <w:sz w:val="22"/>
          <w:szCs w:val="22"/>
        </w:rPr>
        <w:t xml:space="preserve">aktivít Projektu pred jej uplynutím, výdavky, ktoré realizoval v čase od uplynutia doby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 do </w:t>
      </w:r>
      <w:r>
        <w:rPr>
          <w:sz w:val="22"/>
          <w:szCs w:val="22"/>
        </w:rPr>
        <w:t>schválenia</w:t>
      </w:r>
      <w:r w:rsidRPr="00AD0F62">
        <w:rPr>
          <w:sz w:val="22"/>
          <w:szCs w:val="22"/>
        </w:rPr>
        <w:t xml:space="preserve"> žiadosti o predĺženie doby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Projektu, sú </w:t>
      </w:r>
      <w:r w:rsidR="00AC40C0">
        <w:rPr>
          <w:sz w:val="22"/>
          <w:szCs w:val="22"/>
        </w:rPr>
        <w:t>N</w:t>
      </w:r>
      <w:r w:rsidR="00AC40C0" w:rsidRPr="00AD0F62">
        <w:rPr>
          <w:sz w:val="22"/>
          <w:szCs w:val="22"/>
        </w:rPr>
        <w:t xml:space="preserve">eoprávnenými </w:t>
      </w:r>
      <w:r w:rsidRPr="00AD0F62">
        <w:rPr>
          <w:sz w:val="22"/>
          <w:szCs w:val="22"/>
        </w:rPr>
        <w:t xml:space="preserve">výdavkami. </w:t>
      </w:r>
      <w:r>
        <w:rPr>
          <w:sz w:val="22"/>
          <w:szCs w:val="22"/>
        </w:rPr>
        <w:t xml:space="preserve">Plynutie doby Realizácie hlavných aktivít Projektu nie je dotknuté neskorým podaním žiadosti o jej predĺženie, t.j. jej plynutie sa neprerušuje počas obdobia medzi uplynutím pôvodne dohodnutého termínu Ukončenia realizácie hlavných aktivít Projektu a podaním žiadosti o zmenu. </w:t>
      </w:r>
    </w:p>
    <w:p w14:paraId="759F4880" w14:textId="63D2B530" w:rsidR="008D3484" w:rsidRPr="00B058AD" w:rsidRDefault="009C54C0" w:rsidP="00EF2B09">
      <w:pPr>
        <w:numPr>
          <w:ilvl w:val="1"/>
          <w:numId w:val="11"/>
        </w:num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 w:rsidRPr="00567774">
        <w:rPr>
          <w:sz w:val="22"/>
          <w:szCs w:val="22"/>
        </w:rPr>
        <w:t>V</w:t>
      </w:r>
      <w:r w:rsidR="00EF2B09" w:rsidRPr="00567774">
        <w:rPr>
          <w:sz w:val="22"/>
          <w:szCs w:val="22"/>
        </w:rPr>
        <w:t xml:space="preserve">o výnimočných prípadoch </w:t>
      </w:r>
      <w:r w:rsidR="008D3484" w:rsidRPr="00567774">
        <w:rPr>
          <w:sz w:val="22"/>
          <w:szCs w:val="22"/>
        </w:rPr>
        <w:t>významnejších zmien, ktoré</w:t>
      </w:r>
      <w:r w:rsidR="00EF2B09" w:rsidRPr="00567774">
        <w:rPr>
          <w:sz w:val="22"/>
          <w:szCs w:val="22"/>
        </w:rPr>
        <w:t xml:space="preserve"> vyplývajú z Právnych dokumentov vydaných Poskytovateľom, napríklad z Príručky pre prijímateľa, môžu vyplývať osobitné druhy </w:t>
      </w:r>
      <w:r w:rsidR="00BD2EE5">
        <w:rPr>
          <w:sz w:val="22"/>
          <w:szCs w:val="22"/>
        </w:rPr>
        <w:t xml:space="preserve">týchto </w:t>
      </w:r>
      <w:r w:rsidR="00EF2B09" w:rsidRPr="00567774">
        <w:rPr>
          <w:sz w:val="22"/>
          <w:szCs w:val="22"/>
        </w:rPr>
        <w:t xml:space="preserve">zmien, ktoré </w:t>
      </w:r>
      <w:r w:rsidR="008D3484" w:rsidRPr="00567774">
        <w:rPr>
          <w:sz w:val="22"/>
          <w:szCs w:val="22"/>
        </w:rPr>
        <w:t>nie sú uvedené v ods. 6.3 tohto článku</w:t>
      </w:r>
      <w:r w:rsidR="00EF2B09" w:rsidRPr="00753E87">
        <w:rPr>
          <w:sz w:val="22"/>
          <w:szCs w:val="22"/>
        </w:rPr>
        <w:t xml:space="preserve"> a na ktoré sa vzťahuje zmenové konanie ex-post</w:t>
      </w:r>
      <w:r w:rsidRPr="00B058AD">
        <w:rPr>
          <w:sz w:val="22"/>
          <w:szCs w:val="22"/>
        </w:rPr>
        <w:t xml:space="preserve"> v zmysle tohto odseku</w:t>
      </w:r>
      <w:r w:rsidR="00EF2B09" w:rsidRPr="00B058AD">
        <w:rPr>
          <w:sz w:val="22"/>
          <w:szCs w:val="22"/>
        </w:rPr>
        <w:t>. V prípade takýchto významnejších zmien</w:t>
      </w:r>
      <w:r w:rsidR="008D3484" w:rsidRPr="00B058AD">
        <w:rPr>
          <w:sz w:val="22"/>
          <w:szCs w:val="22"/>
        </w:rPr>
        <w:t xml:space="preserve"> je Prijímateľ </w:t>
      </w:r>
      <w:r w:rsidR="00115284" w:rsidRPr="00B058AD">
        <w:rPr>
          <w:sz w:val="22"/>
          <w:szCs w:val="22"/>
        </w:rPr>
        <w:t xml:space="preserve">oprávnený predložiť Žiadosť o platbu </w:t>
      </w:r>
      <w:r w:rsidR="008D3484" w:rsidRPr="00B058AD">
        <w:rPr>
          <w:sz w:val="22"/>
          <w:szCs w:val="22"/>
        </w:rPr>
        <w:t>, ktorá ako prvá zahŕňa aspoň niektoré výdavky, ktoré sú požadovanou zmenou dotknuté</w:t>
      </w:r>
      <w:r w:rsidR="00214B2D" w:rsidRPr="00CC136A">
        <w:rPr>
          <w:sz w:val="22"/>
          <w:szCs w:val="22"/>
        </w:rPr>
        <w:t>, až po schválení takýchto významnejších zmien Poskytovateľom</w:t>
      </w:r>
      <w:r w:rsidR="008D3484" w:rsidRPr="00DA053E">
        <w:rPr>
          <w:sz w:val="22"/>
          <w:szCs w:val="22"/>
        </w:rPr>
        <w:t xml:space="preserve">. Tým nie sú dotknuté povinnosti Prijímateľa vyplývajúce mu zo zákona o finančnej kontrole a audite týkajúce sa vykonávania </w:t>
      </w:r>
      <w:r w:rsidR="00AC40C0" w:rsidRPr="00021CCE">
        <w:rPr>
          <w:sz w:val="22"/>
          <w:szCs w:val="22"/>
        </w:rPr>
        <w:t>základ</w:t>
      </w:r>
      <w:r w:rsidR="008D3484" w:rsidRPr="00021CCE">
        <w:rPr>
          <w:sz w:val="22"/>
          <w:szCs w:val="22"/>
        </w:rPr>
        <w:t xml:space="preserve">nej </w:t>
      </w:r>
      <w:r w:rsidR="00EF2B09" w:rsidRPr="00021CCE">
        <w:rPr>
          <w:sz w:val="22"/>
          <w:szCs w:val="22"/>
        </w:rPr>
        <w:t xml:space="preserve">finančnej </w:t>
      </w:r>
      <w:r w:rsidR="008D3484" w:rsidRPr="00021CCE">
        <w:rPr>
          <w:sz w:val="22"/>
          <w:szCs w:val="22"/>
        </w:rPr>
        <w:t xml:space="preserve">kontroly, ak sa na neho povinnosť vykonávania </w:t>
      </w:r>
      <w:r w:rsidR="00AC40C0" w:rsidRPr="00021CCE">
        <w:rPr>
          <w:sz w:val="22"/>
          <w:szCs w:val="22"/>
        </w:rPr>
        <w:t>základ</w:t>
      </w:r>
      <w:r w:rsidR="008D3484" w:rsidRPr="00021CCE">
        <w:rPr>
          <w:sz w:val="22"/>
          <w:szCs w:val="22"/>
        </w:rPr>
        <w:t xml:space="preserve">nej </w:t>
      </w:r>
      <w:r w:rsidR="00EF2B09" w:rsidRPr="00021CCE">
        <w:rPr>
          <w:sz w:val="22"/>
          <w:szCs w:val="22"/>
        </w:rPr>
        <w:t xml:space="preserve">finančnej </w:t>
      </w:r>
      <w:r w:rsidR="008D3484" w:rsidRPr="00021CCE">
        <w:rPr>
          <w:sz w:val="22"/>
          <w:szCs w:val="22"/>
        </w:rPr>
        <w:t>kontroly vzťahuje. Oprávnenosť výdavkov podlieha kontrole podľa zákona o finančnej kontrole a  audite.</w:t>
      </w:r>
      <w:r w:rsidR="00B058AD">
        <w:rPr>
          <w:sz w:val="22"/>
          <w:szCs w:val="22"/>
        </w:rPr>
        <w:t xml:space="preserve"> </w:t>
      </w:r>
      <w:r w:rsidR="00B058AD" w:rsidRPr="00B058AD">
        <w:rPr>
          <w:sz w:val="22"/>
          <w:szCs w:val="22"/>
        </w:rPr>
        <w:t>Osobitne sa stanovuje, že v dôsledku porušenia povinnosti predložiť Žiadosť o platbu až po schválení  žiadosti o zmenu v zmysle tohto článku, budú všetky výdavky, ku ktorým sa vzťahujú vykonané zmeny, zamietnuté</w:t>
      </w:r>
      <w:r w:rsidR="00F478DD" w:rsidRPr="00753E87">
        <w:rPr>
          <w:sz w:val="22"/>
          <w:szCs w:val="22"/>
        </w:rPr>
        <w:t xml:space="preserve">. Prijímateľ je oprávnený do ďalšej Žiadosti o platbu, po splnení všetkých aplikovateľných podmienok oprávnenosti, </w:t>
      </w:r>
      <w:r w:rsidR="008D3484" w:rsidRPr="00B058AD">
        <w:rPr>
          <w:sz w:val="22"/>
          <w:szCs w:val="22"/>
        </w:rPr>
        <w:t xml:space="preserve"> </w:t>
      </w:r>
      <w:r w:rsidR="00F478DD" w:rsidRPr="00B058AD">
        <w:rPr>
          <w:sz w:val="22"/>
          <w:szCs w:val="22"/>
        </w:rPr>
        <w:t>zahrnúť aj takéto pôvodne zamietnuté výdavky</w:t>
      </w:r>
      <w:r w:rsidR="008D3484" w:rsidRPr="00B058AD">
        <w:rPr>
          <w:bCs/>
          <w:sz w:val="22"/>
          <w:szCs w:val="22"/>
        </w:rPr>
        <w:t xml:space="preserve">. </w:t>
      </w:r>
    </w:p>
    <w:p w14:paraId="7AAD4BD6" w14:textId="77777777" w:rsidR="008D3484" w:rsidRPr="00021CCE" w:rsidRDefault="008D3484" w:rsidP="00773194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CC136A">
        <w:rPr>
          <w:bCs/>
          <w:sz w:val="22"/>
          <w:szCs w:val="22"/>
        </w:rPr>
        <w:t>Ak nie sú v jednotlivých odsekoch tohto článku 6 uvedené pre jednotlivé druhy zmien osobitné dojednania, schválená zmen</w:t>
      </w:r>
      <w:r w:rsidRPr="00DA053E">
        <w:rPr>
          <w:bCs/>
          <w:sz w:val="22"/>
          <w:szCs w:val="22"/>
        </w:rPr>
        <w:t xml:space="preserve">a Zmluvy o poskytnutí NFP sa premietne do písomného, vzostupne číslovaného dodatku k Zmluve o poskytnutí NFP, ktorého návrh pripraví Poskytovateľ v súlade so schválenou zmenou Zmluvy o poskytnutí NFP a zašle na odsúhlasenie Prijímateľovi. </w:t>
      </w:r>
    </w:p>
    <w:p w14:paraId="65433BF6" w14:textId="77777777" w:rsidR="008D3484" w:rsidRDefault="008D3484" w:rsidP="00773194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Zmeny Zmluvy o poskytnutí NFP, ktoré iniciuje Poskytovateľ a ktoré nie sú osobitne riešené v iných ustanoveniach Zmluvy o poskytnutí NFP (napríklad v prípade zmien z dôvodu aktualizácie zmluvy alebo VZP v zmysle ods. 6.2 tohto článku zmluvy), sa vykonajú na základe písomného, očíslovaného dodatku k Zmluve o poskytnutí NFP. </w:t>
      </w:r>
    </w:p>
    <w:p w14:paraId="5F6049DF" w14:textId="77777777" w:rsidR="008D3484" w:rsidRPr="00494FE1" w:rsidRDefault="008D3484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>Maximálna výška NFP uvedená v článku 3 ods. 3.1 zmluvy nie je ustanoveniami tohto článku 6 dotknutá.</w:t>
      </w:r>
    </w:p>
    <w:p w14:paraId="0BFED35F" w14:textId="77777777" w:rsidR="008D3484" w:rsidRPr="00494FE1" w:rsidRDefault="008D3484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 xml:space="preserve">Zmluvné strany sa dohodli a súhlasia, že všetky zmeny v Systéme riadenia EŠIF, Systéme finančného riadenia alebo v Právnych dokumentoch, z ktorých pre Prijímateľa vyplývajú práva a povinnosti alebo ich zmeny sú pre Prijímateľa záväzné, a to dňom ich Zverejnenia. </w:t>
      </w:r>
    </w:p>
    <w:p w14:paraId="49FF9171" w14:textId="77777777" w:rsidR="008D3484" w:rsidRPr="00494FE1" w:rsidRDefault="008D3484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 xml:space="preserve">Na schválenie zmeny Zmluvy o poskytnutí NFP, ani na uzatvorenie dodatku Zmluvy o poskytnutí NFP, nie je právny nárok. </w:t>
      </w:r>
    </w:p>
    <w:p w14:paraId="6C7B8326" w14:textId="77777777" w:rsidR="008D3484" w:rsidRPr="00494FE1" w:rsidRDefault="008D3484" w:rsidP="00494FE1">
      <w:pPr>
        <w:spacing w:before="120" w:line="264" w:lineRule="auto"/>
        <w:jc w:val="both"/>
        <w:rPr>
          <w:sz w:val="22"/>
          <w:szCs w:val="22"/>
        </w:rPr>
      </w:pPr>
    </w:p>
    <w:p w14:paraId="5963469C" w14:textId="77777777" w:rsidR="008D3484" w:rsidRDefault="008D3484" w:rsidP="008272B0">
      <w:pPr>
        <w:pStyle w:val="Nadpis3"/>
        <w:numPr>
          <w:ilvl w:val="0"/>
          <w:numId w:val="55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>ZÁVEREČNÉ USTANOVENIA</w:t>
      </w:r>
    </w:p>
    <w:p w14:paraId="5098A79C" w14:textId="77777777" w:rsidR="008D3484" w:rsidRPr="00B85D5F" w:rsidRDefault="008D3484" w:rsidP="00B85D5F"/>
    <w:p w14:paraId="0B62FCD1" w14:textId="77777777" w:rsidR="008D3484" w:rsidRPr="00B85D5F" w:rsidRDefault="008D3484" w:rsidP="00B85D5F">
      <w:pPr>
        <w:spacing w:line="264" w:lineRule="auto"/>
        <w:ind w:left="539" w:hanging="539"/>
        <w:jc w:val="both"/>
        <w:rPr>
          <w:sz w:val="22"/>
          <w:szCs w:val="22"/>
        </w:rPr>
      </w:pPr>
      <w:r w:rsidRPr="003B32AA">
        <w:rPr>
          <w:sz w:val="22"/>
          <w:szCs w:val="22"/>
        </w:rPr>
        <w:t xml:space="preserve">7. 1 </w:t>
      </w:r>
      <w:r w:rsidRPr="003B32AA">
        <w:rPr>
          <w:sz w:val="22"/>
          <w:szCs w:val="22"/>
        </w:rPr>
        <w:tab/>
      </w:r>
      <w:r w:rsidRPr="00B85D5F">
        <w:rPr>
          <w:sz w:val="22"/>
          <w:szCs w:val="22"/>
        </w:rPr>
        <w:t xml:space="preserve">Zmluva o poskytnutí NFP nadobúda platnosť dňom neskoršieho podpisu Zmluvných strán a účinnosť v súlade s § 47a ods. 2 Občianskeho zákonníka nadobúda dňom nasledujúcim po dni jej zverejnenia Poskytovateľom v Centrálnom registri zmlúv. Ak Poskytovateľ aj Prijímateľ sú </w:t>
      </w:r>
      <w:r w:rsidRPr="00B85D5F">
        <w:rPr>
          <w:sz w:val="22"/>
          <w:szCs w:val="22"/>
        </w:rPr>
        <w:lastRenderedPageBreak/>
        <w:t>obaja povinnými osobami podľa zákona č. 211/2000 Z.z. v takom prípade pre nadobudnutie účinnosti Zmluvy o poskytnutí NFP je rozhodujúce zverejnenie Zmluvy o poskytnutí NFP Poskytovateľom. Zmluvné strany sa dohodli, že prvé zverejnenie Zmluvy o poskytnutí NFP zabezpečí Poskytovateľ a o dátume zverejnenia Zmluvy o poskytnutí NFP informuje Prijímateľa. Ustanovenia o nadobudnutí platnosti a účinnosti podľa tohto odseku 7.1 sa rovnako vzťahujú aj na uzavretie každého dodatku k Zmluve o poskytnutí NFP.</w:t>
      </w:r>
    </w:p>
    <w:p w14:paraId="6F899C0A" w14:textId="77777777" w:rsidR="008D3484" w:rsidRPr="00AC275E" w:rsidRDefault="008D3484" w:rsidP="003B32AA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AC275E">
        <w:rPr>
          <w:sz w:val="22"/>
          <w:szCs w:val="22"/>
        </w:rPr>
        <w:t>7.2.</w:t>
      </w:r>
      <w:r w:rsidRPr="00AC275E">
        <w:rPr>
          <w:sz w:val="22"/>
          <w:szCs w:val="22"/>
        </w:rPr>
        <w:tab/>
        <w:t>Zmluva o poskytnutí NFP sa uzatvára na dobu určitú a jej platnosť a účinnosť končí schválením poslednej Následnej monitorovacej správy, ktorú je Prijímateľ povinný predložiť Poskytovateľovi v súlade s ustanovením článku 4 ods. 5 VZP</w:t>
      </w:r>
      <w:r>
        <w:rPr>
          <w:sz w:val="22"/>
          <w:szCs w:val="22"/>
        </w:rPr>
        <w:t xml:space="preserve">, </w:t>
      </w:r>
      <w:r w:rsidRPr="00AC275E">
        <w:rPr>
          <w:sz w:val="22"/>
          <w:szCs w:val="22"/>
        </w:rPr>
        <w:t xml:space="preserve">s výnimkou: </w:t>
      </w:r>
    </w:p>
    <w:p w14:paraId="0D341BBB" w14:textId="77777777" w:rsidR="008D3484" w:rsidRDefault="008D3484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AC275E">
        <w:rPr>
          <w:sz w:val="22"/>
          <w:szCs w:val="22"/>
        </w:rPr>
        <w:t>článku 10, 12 a 19  VZP, ktorých platnosť a účinnosť končí 31. decembra 2028 alebo po tomto dátume vysporiadaním finančných vzťahov medzi Poskytovateľom a Prijímateľom na základe Zmluvy o poskytnutí NFP, ak nedošlo k ich vysporiadaniu k 31. decembru 2028;</w:t>
      </w:r>
    </w:p>
    <w:p w14:paraId="23187E39" w14:textId="77777777" w:rsidR="008D3484" w:rsidRDefault="008D3484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AC275E">
        <w:rPr>
          <w:sz w:val="22"/>
          <w:szCs w:val="22"/>
        </w:rPr>
        <w:t xml:space="preserve">tých ustanovení Zmluvy o poskytnutí NFP, ktoré majú sankčný charakter pre prípad porušenia povinností vyplývajúcich pre Prijímateľa (z článkov 10, 12 a 19 VZP), </w:t>
      </w:r>
      <w:r w:rsidRPr="00207450">
        <w:rPr>
          <w:sz w:val="22"/>
          <w:szCs w:val="22"/>
        </w:rPr>
        <w:t>s výnimkou zmluvnej pokuty</w:t>
      </w:r>
      <w:r>
        <w:rPr>
          <w:sz w:val="22"/>
          <w:szCs w:val="22"/>
        </w:rPr>
        <w:t xml:space="preserve">, </w:t>
      </w:r>
      <w:r w:rsidRPr="00AC275E">
        <w:rPr>
          <w:sz w:val="22"/>
          <w:szCs w:val="22"/>
        </w:rPr>
        <w:t>pričom ich platnosť a účinnosť končí s platnosťou a účinnosťou predmetných článkov</w:t>
      </w:r>
      <w:r>
        <w:rPr>
          <w:sz w:val="22"/>
          <w:szCs w:val="22"/>
        </w:rPr>
        <w:t>;</w:t>
      </w:r>
    </w:p>
    <w:p w14:paraId="7DAF0767" w14:textId="77777777" w:rsidR="008D3484" w:rsidRDefault="008D3484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projektov, v rámci ktorých došlo k poskytnutiu štátnej pomoci, platnosť a účinnosť článku 10 a článku 19 VZP trvá po dobu stanovenú v bodoch (i) a (ii) tohto písm. c), ak z písmen a) a b) tohto odseku 7.2 nevyplývajú dlhšie lehoty:  </w:t>
      </w:r>
    </w:p>
    <w:p w14:paraId="3EBBEB2F" w14:textId="77777777" w:rsidR="008D3484" w:rsidRDefault="008D3484" w:rsidP="00885F67">
      <w:pPr>
        <w:spacing w:before="120" w:line="264" w:lineRule="auto"/>
        <w:ind w:left="180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(i) </w:t>
      </w:r>
      <w:r w:rsidRPr="00AC275E">
        <w:rPr>
          <w:sz w:val="22"/>
          <w:szCs w:val="22"/>
        </w:rPr>
        <w:t xml:space="preserve">platnosť </w:t>
      </w:r>
      <w:r>
        <w:rPr>
          <w:sz w:val="22"/>
          <w:szCs w:val="22"/>
        </w:rPr>
        <w:t xml:space="preserve">a účinnosť </w:t>
      </w:r>
      <w:r w:rsidR="00AC40C0">
        <w:rPr>
          <w:sz w:val="22"/>
          <w:szCs w:val="22"/>
        </w:rPr>
        <w:t xml:space="preserve">článkov </w:t>
      </w:r>
      <w:smartTag w:uri="urn:schemas-microsoft-com:office:smarttags" w:element="metricconverter">
        <w:smartTagPr>
          <w:attr w:name="ProductID" w:val="10 a"/>
        </w:smartTagPr>
        <w:r w:rsidR="00AC40C0">
          <w:rPr>
            <w:sz w:val="22"/>
            <w:szCs w:val="22"/>
          </w:rPr>
          <w:t>10 a</w:t>
        </w:r>
      </w:smartTag>
      <w:r w:rsidR="00AC40C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19 VZP </w:t>
      </w:r>
      <w:r w:rsidRPr="00AC275E">
        <w:rPr>
          <w:sz w:val="22"/>
          <w:szCs w:val="22"/>
        </w:rPr>
        <w:t xml:space="preserve">končí uplynutím 10 rokov od schválenia </w:t>
      </w:r>
      <w:r w:rsidR="00AC40C0">
        <w:rPr>
          <w:sz w:val="22"/>
          <w:szCs w:val="22"/>
        </w:rPr>
        <w:t xml:space="preserve">poslednej </w:t>
      </w:r>
      <w:r w:rsidRPr="00AC275E">
        <w:rPr>
          <w:sz w:val="22"/>
          <w:szCs w:val="22"/>
        </w:rPr>
        <w:t>Následnej monitorovacej správy</w:t>
      </w:r>
      <w:r w:rsidR="003B33F3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4A3A5226" w14:textId="77777777" w:rsidR="008D3484" w:rsidRPr="00AC275E" w:rsidRDefault="008D3484" w:rsidP="00885F67">
      <w:pPr>
        <w:spacing w:before="120" w:line="264" w:lineRule="auto"/>
        <w:ind w:left="180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(ii) platnosť a účinnosť </w:t>
      </w:r>
      <w:r w:rsidRPr="00AC275E">
        <w:rPr>
          <w:sz w:val="22"/>
          <w:szCs w:val="22"/>
        </w:rPr>
        <w:t xml:space="preserve">článku 10 VZP v súvislosti s vymáhaním neoprávnenej štátnej pomoci končí uplynutím 10 rokov od schválenia </w:t>
      </w:r>
      <w:r w:rsidR="00E50816">
        <w:rPr>
          <w:sz w:val="22"/>
          <w:szCs w:val="22"/>
        </w:rPr>
        <w:t xml:space="preserve">poslednej </w:t>
      </w:r>
      <w:r w:rsidRPr="00AC275E">
        <w:rPr>
          <w:sz w:val="22"/>
          <w:szCs w:val="22"/>
        </w:rPr>
        <w:t>Následnej monitorovacej správy</w:t>
      </w:r>
      <w:r>
        <w:rPr>
          <w:sz w:val="22"/>
          <w:szCs w:val="22"/>
        </w:rPr>
        <w:t xml:space="preserve">. </w:t>
      </w:r>
    </w:p>
    <w:p w14:paraId="3A6E611C" w14:textId="77777777" w:rsidR="008D3484" w:rsidRPr="00AD0F62" w:rsidRDefault="008D3484" w:rsidP="00AD0F62">
      <w:pPr>
        <w:spacing w:before="120" w:line="264" w:lineRule="auto"/>
        <w:ind w:left="708"/>
        <w:jc w:val="both"/>
        <w:rPr>
          <w:sz w:val="22"/>
          <w:szCs w:val="22"/>
        </w:rPr>
      </w:pPr>
      <w:r w:rsidRPr="00AC275E">
        <w:rPr>
          <w:sz w:val="22"/>
          <w:szCs w:val="22"/>
        </w:rPr>
        <w:t xml:space="preserve">Platnosť a účinnosť Zmluvy o poskytnutí NFP </w:t>
      </w:r>
      <w:r>
        <w:rPr>
          <w:sz w:val="22"/>
          <w:szCs w:val="22"/>
        </w:rPr>
        <w:t xml:space="preserve">v rozsahu jej ustanovení </w:t>
      </w:r>
      <w:r w:rsidRPr="00AC275E">
        <w:rPr>
          <w:sz w:val="22"/>
          <w:szCs w:val="22"/>
        </w:rPr>
        <w:t xml:space="preserve">uvedených </w:t>
      </w:r>
      <w:r>
        <w:rPr>
          <w:sz w:val="22"/>
          <w:szCs w:val="22"/>
        </w:rPr>
        <w:t>v písmenách a) až c)</w:t>
      </w:r>
      <w:r w:rsidRPr="00AC275E">
        <w:rPr>
          <w:sz w:val="22"/>
          <w:szCs w:val="22"/>
        </w:rPr>
        <w:t xml:space="preserve"> tohto odseku sa predĺži (bez potreby vyhotovovania osobitného dodatku k Zmluve o poskytnutí NFP, t. j. len na základe oznámenia Poskytovateľa Prijímateľovi) v prípade, ak nastanú skutočnosti uvedené v článku 140 všeobecného nariadenia o čas trvania týchto skutočností.</w:t>
      </w:r>
    </w:p>
    <w:p w14:paraId="379038D4" w14:textId="77777777" w:rsidR="008D3484" w:rsidRPr="00AD0F62" w:rsidRDefault="008D3484" w:rsidP="00AD0F62">
      <w:pPr>
        <w:tabs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7.3.</w:t>
      </w:r>
      <w:r w:rsidRPr="00AD0F62">
        <w:rPr>
          <w:sz w:val="22"/>
          <w:szCs w:val="22"/>
        </w:rPr>
        <w:tab/>
        <w:t xml:space="preserve">Ustanovením akéhokoľvek zástupcu oprávneného konať za Prijímateľa, nie je dotknutá zodpovednosť Prijímateľa. </w:t>
      </w:r>
    </w:p>
    <w:p w14:paraId="32E0E5B2" w14:textId="77777777" w:rsidR="008D3484" w:rsidRPr="00AD0F62" w:rsidRDefault="008D3484" w:rsidP="00AD0F62">
      <w:pPr>
        <w:tabs>
          <w:tab w:val="num" w:pos="540"/>
        </w:tabs>
        <w:spacing w:before="120" w:line="264" w:lineRule="auto"/>
        <w:ind w:left="539" w:hanging="539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7.4   Prijímateľ vyhlasuje, že mu nie sú známe žiadne okolnosti, ktoré by </w:t>
      </w:r>
      <w:r>
        <w:rPr>
          <w:sz w:val="22"/>
          <w:szCs w:val="22"/>
        </w:rPr>
        <w:t xml:space="preserve">negatívne </w:t>
      </w:r>
      <w:r w:rsidRPr="00AD0F62">
        <w:rPr>
          <w:sz w:val="22"/>
          <w:szCs w:val="22"/>
        </w:rPr>
        <w:t>ovplyvnili jeho oprávnenosť alebo oprávnenosť Projektu na poskytnutie NFP v zmysle podmienok, ktoré viedli k schváleniu Žiadosti o NFP pre Projekt. Nepravdivosť tohto vyhlásenia Prijímateľa sa považuje za podstatné porušenie Zmluvy o poskytnutí NFP</w:t>
      </w:r>
      <w:r>
        <w:rPr>
          <w:sz w:val="22"/>
          <w:szCs w:val="22"/>
        </w:rPr>
        <w:t xml:space="preserve"> a Prijímateľ je povinný vrátiť NFP alebo jeho časť v súlade s článkom 10 VZP</w:t>
      </w:r>
      <w:r w:rsidRPr="00AD0F62">
        <w:rPr>
          <w:sz w:val="22"/>
          <w:szCs w:val="22"/>
        </w:rPr>
        <w:t xml:space="preserve">. </w:t>
      </w:r>
    </w:p>
    <w:p w14:paraId="78D8BED8" w14:textId="77777777" w:rsidR="008D3484" w:rsidRPr="00494FE1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 xml:space="preserve">7.5  Prijímateľ vyhlasuje, že všetky vyhlásenia pripojené k žiadosti o NFP ako aj zaslané Poskytovateľovi pred podpisom Zmluvy o poskytnutí NFP sú pravdivé a zostávajú účinné pri uzatvorení Zmluvy o poskytnutí NFP v nezmenenej forme. Nepravdivosť tohto vyhlásenia Prijímateľa sa považuje za podstatné porušenie Zmluvy o poskytnutí NFP a Prijímateľ je povinný vrátiť NFP alebo jeho časť v súlade s článkom 10 VZP. </w:t>
      </w:r>
    </w:p>
    <w:p w14:paraId="2E1E54DD" w14:textId="77777777" w:rsidR="008D3484" w:rsidRPr="00AD0F62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 xml:space="preserve">7.6 </w:t>
      </w:r>
      <w:r w:rsidRPr="00494FE1">
        <w:rPr>
          <w:sz w:val="22"/>
          <w:szCs w:val="22"/>
        </w:rPr>
        <w:tab/>
        <w:t>Ak sa akékoľvek ustanovenie Zmluvy o poskytnutí NFP stane neplatným v dôsledku jeho</w:t>
      </w:r>
      <w:r w:rsidRPr="00AD0F62">
        <w:rPr>
          <w:sz w:val="22"/>
          <w:szCs w:val="22"/>
        </w:rPr>
        <w:t xml:space="preserve"> rozporu s právnymi predpismi SR alebo právnymi aktmi EÚ, nespôsobí to neplatnosť celej Zmluvy o poskytnutí NFP, ale iba </w:t>
      </w:r>
      <w:r>
        <w:rPr>
          <w:sz w:val="22"/>
          <w:szCs w:val="22"/>
        </w:rPr>
        <w:t>dotknutého ustanovenia Zmluvy o poskytnutí NFP</w:t>
      </w:r>
      <w:r w:rsidRPr="00AD0F62">
        <w:rPr>
          <w:sz w:val="22"/>
          <w:szCs w:val="22"/>
        </w:rPr>
        <w:t xml:space="preserve">. Zmluvné strany sa v takom prípade zaväzujú bezodkladne vzájomným rokovaním nahradiť neplatné </w:t>
      </w:r>
      <w:r w:rsidRPr="00AD0F62">
        <w:rPr>
          <w:sz w:val="22"/>
          <w:szCs w:val="22"/>
        </w:rPr>
        <w:lastRenderedPageBreak/>
        <w:t>zmluvné ustanovenie novým platným ustanovením, prípadne vypustením takéhoto ustanovenia tak, aby zostal zachovaný účel Zmluvy o poskytnutí NFP a obsah jednotlivých ustanovení Zmluvy o poskytnutí NFP.</w:t>
      </w:r>
    </w:p>
    <w:p w14:paraId="5CAA6771" w14:textId="6A007528" w:rsidR="008D3484" w:rsidRPr="00A07189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7.7 </w:t>
      </w:r>
      <w:r w:rsidRPr="00AD0F62">
        <w:rPr>
          <w:sz w:val="22"/>
          <w:szCs w:val="22"/>
        </w:rPr>
        <w:tab/>
      </w:r>
      <w:r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§261 Obchodného zákonníka, Zmluvné strany vykonali voľbu práva podľa §262 ods. 1 Obchodného zákonníka a výslovne súhlasia, že ich záväzkový vzťah vyplývajúci zo Zmluvy o poskytnutí NFP sa bude riadiť Obchodným zákonníkom tak</w:t>
      </w:r>
      <w:r w:rsidRPr="00494FE1">
        <w:rPr>
          <w:sz w:val="22"/>
          <w:szCs w:val="22"/>
        </w:rPr>
        <w:t>, ako to vyplýva</w:t>
      </w:r>
      <w:r>
        <w:rPr>
          <w:sz w:val="22"/>
          <w:szCs w:val="22"/>
        </w:rPr>
        <w:t xml:space="preserve"> zo záhlavia označenia Zmluvy </w:t>
      </w:r>
      <w:r w:rsidRPr="007B713A">
        <w:rPr>
          <w:sz w:val="22"/>
          <w:szCs w:val="22"/>
        </w:rPr>
        <w:t>o poskytnutí NFP na úvodnej strane. Všetky spory, ktoré vzniknú zo</w:t>
      </w:r>
      <w:r w:rsidRPr="006A4732">
        <w:rPr>
          <w:sz w:val="22"/>
          <w:szCs w:val="22"/>
        </w:rPr>
        <w:t xml:space="preserve"> Zmluvy o poskytnutí NFP, vrátane sporov o jej platnosť, výklad alebo ukončenie Zmluvné strany prednostne riešia využitím ustanovení Obchodného zákonníka a ďalej pravidiel a zákonov uvedených v článku 3 ods. 3.3 a 3.6 tejto zmluvy, ďalej vzájomnými zmierovacími rokovaniami a dohodami.</w:t>
      </w:r>
      <w:r w:rsidRPr="00AD0F62">
        <w:rPr>
          <w:sz w:val="22"/>
          <w:szCs w:val="22"/>
        </w:rPr>
        <w:t xml:space="preserve"> V prípade, že sa vzájomné spory Zmluvných strán vzniknuté v súvislosti s plnením záväzkov podľa Zmluvy o poskytnutí NFP alebo v súvislosti s ňou nevyriešia, Zmluvné strany budú všetky spory vzniknuté zo Zmluvy o poskytnutí NFP, vrátane sporov o jej platnosť, výklad alebo ukončenie, riešiť na miestne a vecne príslušnom súde Slovenskej republiky podľa právneho poriadku Slovenskej republiky. V prípade sporu sa bude postupovať podľa rovnopisu uloženého u Poskytovateľa.</w:t>
      </w:r>
      <w:r>
        <w:rPr>
          <w:sz w:val="22"/>
          <w:szCs w:val="22"/>
        </w:rPr>
        <w:t xml:space="preserve"> S ohľadom na znenie § </w:t>
      </w:r>
      <w:r w:rsidRPr="0014249F">
        <w:rPr>
          <w:sz w:val="22"/>
          <w:szCs w:val="22"/>
        </w:rPr>
        <w:t>2</w:t>
      </w:r>
      <w:r>
        <w:rPr>
          <w:sz w:val="22"/>
          <w:szCs w:val="22"/>
        </w:rPr>
        <w:t xml:space="preserve"> ods. 2 zák. č. 278/1993 Z. z. o správe majetku štátu v znení neskorších predpisov Poskytovateľ ako Riadiaci orgán </w:t>
      </w:r>
      <w:r w:rsidRPr="00A07189">
        <w:rPr>
          <w:sz w:val="22"/>
          <w:szCs w:val="22"/>
        </w:rPr>
        <w:t>koná v mene štátu pred súdmi a inými orgánmi vo veciach</w:t>
      </w:r>
      <w:r>
        <w:rPr>
          <w:sz w:val="22"/>
          <w:szCs w:val="22"/>
        </w:rPr>
        <w:t xml:space="preserve"> vyplývajúcich z tejto Zmluvy o poskytnutí NFP</w:t>
      </w:r>
      <w:r w:rsidRPr="00A07189">
        <w:rPr>
          <w:sz w:val="22"/>
          <w:szCs w:val="22"/>
        </w:rPr>
        <w:t xml:space="preserve">, ktoré sa týkajú majetku štátu, ktorý spravuje, alebo sporného majetku, ktorého správcom by mal byť podľa </w:t>
      </w:r>
      <w:r>
        <w:rPr>
          <w:sz w:val="22"/>
          <w:szCs w:val="22"/>
        </w:rPr>
        <w:t>uvedeného</w:t>
      </w:r>
      <w:r w:rsidRPr="00A07189">
        <w:rPr>
          <w:sz w:val="22"/>
          <w:szCs w:val="22"/>
        </w:rPr>
        <w:t xml:space="preserve"> zákona alebo podľa osobitných predpisov.</w:t>
      </w:r>
    </w:p>
    <w:p w14:paraId="104F4CFE" w14:textId="77777777" w:rsidR="008D3484" w:rsidRPr="00AD0F62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D665A9">
        <w:rPr>
          <w:sz w:val="22"/>
          <w:szCs w:val="22"/>
        </w:rPr>
        <w:t>7.8</w:t>
      </w:r>
      <w:r w:rsidRPr="00D665A9">
        <w:rPr>
          <w:sz w:val="22"/>
          <w:szCs w:val="22"/>
        </w:rPr>
        <w:tab/>
        <w:t>Zmluva o poskytnutí NFP je vyhotovená v </w:t>
      </w:r>
      <w:r w:rsidRPr="00C0705A">
        <w:rPr>
          <w:sz w:val="22"/>
          <w:szCs w:val="22"/>
        </w:rPr>
        <w:t>3</w:t>
      </w:r>
      <w:commentRangeStart w:id="16"/>
      <w:r w:rsidRPr="00D665A9">
        <w:rPr>
          <w:sz w:val="22"/>
          <w:szCs w:val="22"/>
        </w:rPr>
        <w:t xml:space="preserve"> rovnopisoch</w:t>
      </w:r>
      <w:commentRangeEnd w:id="16"/>
      <w:r w:rsidRPr="00D665A9">
        <w:rPr>
          <w:rStyle w:val="Odkaznakomentr"/>
          <w:szCs w:val="16"/>
        </w:rPr>
        <w:commentReference w:id="16"/>
      </w:r>
      <w:r w:rsidRPr="00D665A9">
        <w:rPr>
          <w:sz w:val="22"/>
          <w:szCs w:val="22"/>
        </w:rPr>
        <w:t>, pričom po uzavretí Zmluvy o poskytnutí NFP dostane Prijímateľ 1</w:t>
      </w:r>
      <w:r>
        <w:rPr>
          <w:sz w:val="22"/>
          <w:szCs w:val="22"/>
        </w:rPr>
        <w:t xml:space="preserve"> </w:t>
      </w:r>
      <w:r w:rsidRPr="00D665A9">
        <w:rPr>
          <w:sz w:val="22"/>
          <w:szCs w:val="22"/>
        </w:rPr>
        <w:t xml:space="preserve">rovnopis a  </w:t>
      </w:r>
      <w:r>
        <w:rPr>
          <w:sz w:val="22"/>
          <w:szCs w:val="22"/>
        </w:rPr>
        <w:t>2</w:t>
      </w:r>
      <w:r w:rsidRPr="00D665A9">
        <w:rPr>
          <w:sz w:val="22"/>
          <w:szCs w:val="22"/>
        </w:rPr>
        <w:t xml:space="preserve"> rovnopis</w:t>
      </w:r>
      <w:r>
        <w:rPr>
          <w:sz w:val="22"/>
          <w:szCs w:val="22"/>
        </w:rPr>
        <w:t>y</w:t>
      </w:r>
      <w:r w:rsidRPr="00D665A9">
        <w:rPr>
          <w:sz w:val="22"/>
          <w:szCs w:val="22"/>
        </w:rPr>
        <w:t xml:space="preserve"> dostane Poskytovateľ. Uvedený počet rovnopisov a ich rozdelenie sa rovnako vzťahuje aj na uzavretie každého dodatku k Zmluve o poskytnutí NFP.</w:t>
      </w:r>
      <w:r w:rsidRPr="00AD0F62">
        <w:rPr>
          <w:sz w:val="22"/>
          <w:szCs w:val="22"/>
        </w:rPr>
        <w:t xml:space="preserve"> </w:t>
      </w:r>
    </w:p>
    <w:p w14:paraId="4D49782D" w14:textId="77777777" w:rsidR="008D3484" w:rsidRPr="00D665A9" w:rsidRDefault="008D3484" w:rsidP="00AD0F62">
      <w:pPr>
        <w:spacing w:before="120" w:line="264" w:lineRule="auto"/>
        <w:ind w:left="540" w:hanging="540"/>
        <w:jc w:val="both"/>
        <w:rPr>
          <w:bCs/>
          <w:sz w:val="22"/>
          <w:szCs w:val="22"/>
        </w:rPr>
      </w:pPr>
      <w:r w:rsidRPr="00D665A9">
        <w:rPr>
          <w:sz w:val="22"/>
          <w:szCs w:val="22"/>
        </w:rPr>
        <w:t xml:space="preserve">7.9 </w:t>
      </w:r>
      <w:r w:rsidRPr="00D665A9">
        <w:rPr>
          <w:sz w:val="22"/>
          <w:szCs w:val="22"/>
        </w:rPr>
        <w:tab/>
        <w:t>Zmluvné strany vyhlasujú, že si text Zmluvy o poskytnutí NFP dôsledne prečítali, jej obsahu a právnym účinkom z nej vyplývajúcich porozumeli, ich zmluvné prejavy sú dostatočne slobodné, jasné, určité a zrozumiteľné,  nepodpísali zmluvu v núdzi ani za nápadne nevýhodných podmienok</w:t>
      </w:r>
      <w:r w:rsidR="00EA7096">
        <w:rPr>
          <w:sz w:val="22"/>
          <w:szCs w:val="22"/>
        </w:rPr>
        <w:t>.</w:t>
      </w:r>
      <w:r w:rsidR="00EA7096" w:rsidRPr="00D665A9">
        <w:rPr>
          <w:sz w:val="22"/>
          <w:szCs w:val="22"/>
        </w:rPr>
        <w:t xml:space="preserve"> </w:t>
      </w:r>
      <w:r w:rsidR="00EA7096">
        <w:rPr>
          <w:sz w:val="22"/>
          <w:szCs w:val="22"/>
        </w:rPr>
        <w:t>P</w:t>
      </w:r>
      <w:r w:rsidR="00EA7096" w:rsidRPr="00D665A9">
        <w:rPr>
          <w:sz w:val="22"/>
          <w:szCs w:val="22"/>
        </w:rPr>
        <w:t>odpisujúce</w:t>
      </w:r>
      <w:r w:rsidRPr="00D665A9">
        <w:rPr>
          <w:sz w:val="22"/>
          <w:szCs w:val="22"/>
        </w:rPr>
        <w:t xml:space="preserve"> osoby  sú oprávnené k podpisu Zmluvy o poskytnutí NFP a na znak súhlasu ju podpísali.</w:t>
      </w:r>
    </w:p>
    <w:p w14:paraId="16943044" w14:textId="77777777" w:rsidR="008D3484" w:rsidRPr="00D665A9" w:rsidRDefault="008D3484" w:rsidP="002806F8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r w:rsidRPr="00D665A9">
        <w:rPr>
          <w:bCs/>
          <w:sz w:val="22"/>
          <w:szCs w:val="22"/>
          <w:u w:val="single"/>
        </w:rPr>
        <w:t>Prílohy:</w:t>
      </w:r>
    </w:p>
    <w:p w14:paraId="4E0C52FB" w14:textId="77777777" w:rsidR="008D3484" w:rsidRPr="00D665A9" w:rsidRDefault="008D3484" w:rsidP="002806F8">
      <w:pPr>
        <w:tabs>
          <w:tab w:val="left" w:pos="1843"/>
        </w:tabs>
        <w:spacing w:before="120" w:line="264" w:lineRule="auto"/>
        <w:ind w:left="1843" w:hanging="1486"/>
        <w:rPr>
          <w:sz w:val="22"/>
          <w:szCs w:val="22"/>
        </w:rPr>
      </w:pPr>
      <w:r w:rsidRPr="00D665A9">
        <w:rPr>
          <w:bCs/>
          <w:sz w:val="22"/>
          <w:szCs w:val="22"/>
        </w:rPr>
        <w:t>Príloha č. 1</w:t>
      </w:r>
      <w:r w:rsidRPr="00D665A9">
        <w:rPr>
          <w:sz w:val="22"/>
          <w:szCs w:val="22"/>
        </w:rPr>
        <w:tab/>
        <w:t>Všeobecné zmluvné podmienky</w:t>
      </w:r>
    </w:p>
    <w:p w14:paraId="49D83C74" w14:textId="77777777" w:rsidR="008D3484" w:rsidRPr="00D665A9" w:rsidRDefault="008D3484" w:rsidP="002806F8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D665A9">
        <w:rPr>
          <w:bCs/>
          <w:sz w:val="22"/>
          <w:szCs w:val="22"/>
        </w:rPr>
        <w:t xml:space="preserve">Príloha č. 2 </w:t>
      </w:r>
      <w:r w:rsidRPr="00D665A9">
        <w:rPr>
          <w:bCs/>
          <w:sz w:val="22"/>
          <w:szCs w:val="22"/>
        </w:rPr>
        <w:tab/>
        <w:t xml:space="preserve">Predmet podpory NFP </w:t>
      </w:r>
    </w:p>
    <w:p w14:paraId="0793FCBF" w14:textId="77777777" w:rsidR="008D3484" w:rsidRDefault="008D3484" w:rsidP="002806F8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D665A9">
        <w:rPr>
          <w:bCs/>
          <w:sz w:val="22"/>
          <w:szCs w:val="22"/>
        </w:rPr>
        <w:t xml:space="preserve">Príloha č. </w:t>
      </w:r>
      <w:r w:rsidR="00945875">
        <w:rPr>
          <w:bCs/>
          <w:sz w:val="22"/>
          <w:szCs w:val="22"/>
        </w:rPr>
        <w:t>3</w:t>
      </w:r>
      <w:r w:rsidRPr="00D665A9">
        <w:rPr>
          <w:bCs/>
          <w:sz w:val="22"/>
          <w:szCs w:val="22"/>
        </w:rPr>
        <w:tab/>
        <w:t>Rozpočet Projektu</w:t>
      </w:r>
    </w:p>
    <w:p w14:paraId="5353CD41" w14:textId="77777777" w:rsidR="008D3484" w:rsidRDefault="008D3484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1563A6">
        <w:rPr>
          <w:bCs/>
          <w:sz w:val="22"/>
          <w:szCs w:val="22"/>
        </w:rPr>
        <w:t xml:space="preserve">Príloha č. </w:t>
      </w:r>
      <w:r w:rsidR="00945875">
        <w:rPr>
          <w:bCs/>
          <w:sz w:val="22"/>
          <w:szCs w:val="22"/>
        </w:rPr>
        <w:t>4</w:t>
      </w:r>
      <w:r w:rsidRPr="001563A6">
        <w:rPr>
          <w:bCs/>
          <w:sz w:val="22"/>
          <w:szCs w:val="22"/>
        </w:rPr>
        <w:tab/>
      </w:r>
      <w:r w:rsidRPr="005F22CE">
        <w:rPr>
          <w:bCs/>
          <w:sz w:val="22"/>
          <w:szCs w:val="22"/>
        </w:rPr>
        <w:t>Finančné opravy za porušenie pravidiel a postupov obstarávania</w:t>
      </w:r>
    </w:p>
    <w:p w14:paraId="50F61459" w14:textId="77777777" w:rsidR="00231625" w:rsidRPr="00AD0F62" w:rsidRDefault="00C91D8B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>
        <w:rPr>
          <w:bCs/>
          <w:sz w:val="22"/>
          <w:szCs w:val="22"/>
        </w:rPr>
        <w:t>Príloha č. 5</w:t>
      </w:r>
      <w:r>
        <w:rPr>
          <w:bCs/>
          <w:sz w:val="22"/>
          <w:szCs w:val="22"/>
        </w:rPr>
        <w:tab/>
        <w:t xml:space="preserve">Opis </w:t>
      </w:r>
      <w:r w:rsidR="00231625">
        <w:rPr>
          <w:bCs/>
          <w:sz w:val="22"/>
          <w:szCs w:val="22"/>
        </w:rPr>
        <w:t xml:space="preserve"> Projektu</w:t>
      </w:r>
    </w:p>
    <w:p w14:paraId="0B777D17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02069E45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 xml:space="preserve">Za  Poskytovateľa v Bratislave, dňa </w:t>
      </w:r>
      <w:bookmarkStart w:id="17" w:name="Text37"/>
      <w:r w:rsidRPr="00AD0F62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AD0F62">
        <w:rPr>
          <w:bCs/>
          <w:sz w:val="22"/>
          <w:szCs w:val="22"/>
        </w:rPr>
        <w:instrText xml:space="preserve"> FORMTEXT </w:instrText>
      </w:r>
      <w:r w:rsidRPr="00AD0F62">
        <w:rPr>
          <w:bCs/>
          <w:sz w:val="22"/>
          <w:szCs w:val="22"/>
        </w:rPr>
      </w:r>
      <w:r w:rsidRPr="00AD0F62">
        <w:rPr>
          <w:bCs/>
          <w:sz w:val="22"/>
          <w:szCs w:val="22"/>
        </w:rPr>
        <w:fldChar w:fldCharType="separate"/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bCs/>
          <w:sz w:val="22"/>
          <w:szCs w:val="22"/>
        </w:rPr>
        <w:fldChar w:fldCharType="end"/>
      </w:r>
      <w:bookmarkEnd w:id="17"/>
      <w:r w:rsidRPr="00AD0F62">
        <w:rPr>
          <w:bCs/>
          <w:sz w:val="22"/>
          <w:szCs w:val="22"/>
        </w:rPr>
        <w:t>:</w:t>
      </w:r>
    </w:p>
    <w:p w14:paraId="52F27869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3B022897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5CDC0E88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>Podpis: .......................................</w:t>
      </w:r>
    </w:p>
    <w:p w14:paraId="012663E8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494FE1">
        <w:rPr>
          <w:bCs/>
          <w:sz w:val="22"/>
          <w:szCs w:val="22"/>
        </w:rPr>
        <w:t>Meno a priezvisko štatutárneho orgánu/zástupcu</w:t>
      </w:r>
      <w:r w:rsidRPr="00494FE1">
        <w:rPr>
          <w:rStyle w:val="Odkaznapoznmkupodiarou"/>
          <w:bCs/>
          <w:sz w:val="22"/>
          <w:szCs w:val="22"/>
        </w:rPr>
        <w:footnoteReference w:id="3"/>
      </w:r>
      <w:r w:rsidRPr="00494FE1">
        <w:rPr>
          <w:bCs/>
          <w:sz w:val="22"/>
          <w:szCs w:val="22"/>
        </w:rPr>
        <w:t xml:space="preserve"> Poskytovateľa</w:t>
      </w:r>
    </w:p>
    <w:p w14:paraId="38D36F5B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2263D91E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 xml:space="preserve">Za Prijímateľa v </w:t>
      </w:r>
      <w:r w:rsidR="00A84A4B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="00A84A4B">
        <w:rPr>
          <w:bCs/>
          <w:sz w:val="22"/>
          <w:szCs w:val="22"/>
        </w:rPr>
        <w:instrText xml:space="preserve"> </w:instrText>
      </w:r>
      <w:bookmarkStart w:id="18" w:name="Text39"/>
      <w:r w:rsidR="00A84A4B">
        <w:rPr>
          <w:bCs/>
          <w:sz w:val="22"/>
          <w:szCs w:val="22"/>
        </w:rPr>
        <w:instrText xml:space="preserve">FORMTEXT </w:instrText>
      </w:r>
      <w:r w:rsidR="00A84A4B">
        <w:rPr>
          <w:bCs/>
          <w:sz w:val="22"/>
          <w:szCs w:val="22"/>
        </w:rPr>
      </w:r>
      <w:r w:rsidR="00A84A4B">
        <w:rPr>
          <w:bCs/>
          <w:sz w:val="22"/>
          <w:szCs w:val="22"/>
        </w:rPr>
        <w:fldChar w:fldCharType="separate"/>
      </w:r>
      <w:r w:rsidR="00A84A4B">
        <w:rPr>
          <w:bCs/>
          <w:noProof/>
          <w:sz w:val="22"/>
          <w:szCs w:val="22"/>
        </w:rPr>
        <w:t>mesto/obec</w:t>
      </w:r>
      <w:r w:rsidR="00A84A4B">
        <w:rPr>
          <w:bCs/>
          <w:sz w:val="22"/>
          <w:szCs w:val="22"/>
        </w:rPr>
        <w:fldChar w:fldCharType="end"/>
      </w:r>
      <w:bookmarkEnd w:id="18"/>
      <w:r w:rsidRPr="00AD0F62">
        <w:rPr>
          <w:bCs/>
          <w:sz w:val="22"/>
          <w:szCs w:val="22"/>
        </w:rPr>
        <w:t xml:space="preserve">, dňa </w:t>
      </w:r>
      <w:bookmarkStart w:id="19" w:name="Text40"/>
      <w:r w:rsidRPr="00AD0F62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AD0F62">
        <w:rPr>
          <w:bCs/>
          <w:sz w:val="22"/>
          <w:szCs w:val="22"/>
        </w:rPr>
        <w:instrText xml:space="preserve"> FORMTEXT </w:instrText>
      </w:r>
      <w:r w:rsidRPr="00AD0F62">
        <w:rPr>
          <w:bCs/>
          <w:sz w:val="22"/>
          <w:szCs w:val="22"/>
        </w:rPr>
      </w:r>
      <w:r w:rsidRPr="00AD0F62">
        <w:rPr>
          <w:bCs/>
          <w:sz w:val="22"/>
          <w:szCs w:val="22"/>
        </w:rPr>
        <w:fldChar w:fldCharType="separate"/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bCs/>
          <w:sz w:val="22"/>
          <w:szCs w:val="22"/>
        </w:rPr>
        <w:fldChar w:fldCharType="end"/>
      </w:r>
      <w:bookmarkEnd w:id="19"/>
      <w:r w:rsidRPr="00AD0F62">
        <w:rPr>
          <w:bCs/>
          <w:sz w:val="22"/>
          <w:szCs w:val="22"/>
        </w:rPr>
        <w:t>:</w:t>
      </w:r>
    </w:p>
    <w:p w14:paraId="6B8D17C8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bookmarkStart w:id="20" w:name="Text38"/>
    </w:p>
    <w:p w14:paraId="1ED6433A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>Podpis:</w:t>
      </w:r>
      <w:r w:rsidRPr="00AD0F62">
        <w:rPr>
          <w:bCs/>
          <w:sz w:val="22"/>
          <w:szCs w:val="22"/>
        </w:rPr>
        <w:tab/>
        <w:t>.......................................</w:t>
      </w:r>
    </w:p>
    <w:bookmarkEnd w:id="20"/>
    <w:p w14:paraId="1CDDCD62" w14:textId="77777777" w:rsidR="008D3484" w:rsidRPr="00AD0F62" w:rsidRDefault="008D3484" w:rsidP="00AE485C">
      <w:pPr>
        <w:spacing w:before="120" w:line="264" w:lineRule="auto"/>
        <w:jc w:val="both"/>
        <w:rPr>
          <w:b/>
          <w:sz w:val="22"/>
          <w:szCs w:val="22"/>
        </w:rPr>
      </w:pPr>
      <w:r w:rsidRPr="00AD0F62">
        <w:rPr>
          <w:bCs/>
          <w:sz w:val="22"/>
          <w:szCs w:val="22"/>
        </w:rPr>
        <w:t>Meno a priezvisko štatutárneho orgánu/zástupcu</w:t>
      </w:r>
      <w:r w:rsidRPr="00AD0F62">
        <w:rPr>
          <w:rStyle w:val="Odkaznapoznmkupodiarou"/>
          <w:bCs/>
          <w:sz w:val="22"/>
          <w:szCs w:val="22"/>
        </w:rPr>
        <w:footnoteReference w:id="4"/>
      </w:r>
      <w:r w:rsidRPr="00AD0F62">
        <w:rPr>
          <w:bCs/>
          <w:sz w:val="22"/>
          <w:szCs w:val="22"/>
        </w:rPr>
        <w:t xml:space="preserve"> Prijímateľa</w:t>
      </w:r>
    </w:p>
    <w:sectPr w:rsidR="008D3484" w:rsidRPr="00AD0F62" w:rsidSect="003C3E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304" w:right="1418" w:bottom="1418" w:left="1418" w:header="284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Autor" w:initials="A">
    <w:p w14:paraId="5D89A49E" w14:textId="40F8DF97" w:rsidR="00EE008D" w:rsidRDefault="00EE008D">
      <w:pPr>
        <w:pStyle w:val="Textkomentra"/>
      </w:pPr>
      <w:r>
        <w:rPr>
          <w:rStyle w:val="Odkaznakomentr"/>
        </w:rPr>
        <w:annotationRef/>
      </w:r>
      <w:r>
        <w:t>Takto vyznačené časti zmluvy sú relevantné pri zapojení Partnera do realizácie projektu</w:t>
      </w:r>
      <w:r w:rsidR="00E37334">
        <w:t>,</w:t>
      </w:r>
      <w:r>
        <w:t xml:space="preserve"> ak  to výzva umožňuje. V prípade irelevantnosti sa zmluva upraví vynechaním týchto častí.</w:t>
      </w:r>
    </w:p>
  </w:comment>
  <w:comment w:id="3" w:author="Autor" w:initials="A">
    <w:p w14:paraId="565DD598" w14:textId="77777777" w:rsidR="00793AFC" w:rsidRDefault="00793AFC">
      <w:pPr>
        <w:pStyle w:val="Textkomentra"/>
      </w:pPr>
      <w:r>
        <w:rPr>
          <w:rStyle w:val="Odkaznakomentr"/>
        </w:rPr>
        <w:annotationRef/>
      </w:r>
      <w:r>
        <w:rPr>
          <w:sz w:val="16"/>
          <w:szCs w:val="16"/>
        </w:rPr>
        <w:t>Tabuľka 2 formuláru žiadosti o NFP</w:t>
      </w:r>
    </w:p>
  </w:comment>
  <w:comment w:id="4" w:author="Autor" w:initials="A">
    <w:p w14:paraId="68D7F9D0" w14:textId="77777777" w:rsidR="00732013" w:rsidRDefault="00732013" w:rsidP="00016E2C">
      <w:pPr>
        <w:pStyle w:val="Textkomentra"/>
      </w:pPr>
      <w:r>
        <w:rPr>
          <w:rStyle w:val="Odkaznakomentr"/>
          <w:szCs w:val="16"/>
        </w:rPr>
        <w:annotationRef/>
      </w:r>
      <w:r>
        <w:t>Doplní sa miera spolufinancovania zdrojov EÚ a ŠR</w:t>
      </w:r>
    </w:p>
  </w:comment>
  <w:comment w:id="6" w:author="Autor" w:initials="A">
    <w:p w14:paraId="1F938797" w14:textId="77777777" w:rsidR="00732013" w:rsidRDefault="00732013" w:rsidP="00C11679">
      <w:pPr>
        <w:pStyle w:val="Textkomentra"/>
      </w:pPr>
      <w:r>
        <w:rPr>
          <w:rStyle w:val="Odkaznakomentr"/>
          <w:szCs w:val="16"/>
        </w:rPr>
        <w:annotationRef/>
      </w:r>
      <w:r>
        <w:t>Miera spolufinancovania prijímateľa v zmysle Stratégie financovania na PO 2014 - 2020</w:t>
      </w:r>
    </w:p>
  </w:comment>
  <w:comment w:id="5" w:author="Autor" w:initials="A">
    <w:p w14:paraId="79C57B5A" w14:textId="77777777" w:rsidR="00732013" w:rsidRDefault="00732013">
      <w:pPr>
        <w:pStyle w:val="Textkomentra"/>
      </w:pPr>
      <w:r w:rsidRPr="00CC136A">
        <w:rPr>
          <w:rStyle w:val="Odkaznakomentr"/>
        </w:rPr>
        <w:annotationRef/>
      </w:r>
      <w:r w:rsidRPr="00CC136A">
        <w:t>Ak je intenzita 100%, nahradí sa výrazom „neuplatňuje sa“.</w:t>
      </w:r>
      <w:r>
        <w:t xml:space="preserve"> </w:t>
      </w:r>
    </w:p>
  </w:comment>
  <w:comment w:id="7" w:author="Autor" w:initials="A">
    <w:p w14:paraId="281A212F" w14:textId="77777777" w:rsidR="00732013" w:rsidRDefault="00732013">
      <w:pPr>
        <w:pStyle w:val="Textkomentra"/>
      </w:pPr>
      <w:r>
        <w:rPr>
          <w:rStyle w:val="Odkaznakomentr"/>
        </w:rPr>
        <w:annotationRef/>
      </w:r>
      <w:r w:rsidRPr="00021CCE">
        <w:t>Nasledujúce dve  ustanovenia (3.8) sa  použijú alternatívne podľa toho, či bude súčasťou projektu poskytnutie pomoci alebo nie. A v nadväznosti na to aj  čl. 2 ods. 3.3.</w:t>
      </w:r>
      <w:r>
        <w:t xml:space="preserve"> </w:t>
      </w:r>
    </w:p>
  </w:comment>
  <w:comment w:id="8" w:author="Autor" w:initials="A">
    <w:p w14:paraId="0D77DAB9" w14:textId="77777777" w:rsidR="00732013" w:rsidRDefault="00732013">
      <w:pPr>
        <w:pStyle w:val="Textkomentra"/>
      </w:pPr>
      <w:r>
        <w:rPr>
          <w:rStyle w:val="Odkaznakomentr"/>
          <w:szCs w:val="16"/>
        </w:rPr>
        <w:annotationRef/>
      </w:r>
      <w:r>
        <w:t>Alternatívne 3.8 - V</w:t>
      </w:r>
      <w:r w:rsidRPr="00EB585C">
        <w:t xml:space="preserve"> prípade projektov, v ktorých </w:t>
      </w:r>
      <w:r w:rsidRPr="00EB585C">
        <w:rPr>
          <w:b/>
        </w:rPr>
        <w:t xml:space="preserve">bude </w:t>
      </w:r>
      <w:r w:rsidRPr="00EB585C">
        <w:t>poskytovaná pomoc</w:t>
      </w:r>
      <w:r>
        <w:t xml:space="preserve">.  </w:t>
      </w:r>
    </w:p>
  </w:comment>
  <w:comment w:id="9" w:author="Autor" w:initials="A">
    <w:p w14:paraId="4A0EAC18" w14:textId="77777777" w:rsidR="00732013" w:rsidRDefault="00732013" w:rsidP="00A62133">
      <w:pPr>
        <w:pStyle w:val="Textkomentra"/>
      </w:pPr>
      <w:r>
        <w:rPr>
          <w:rStyle w:val="Odkaznakomentr"/>
          <w:szCs w:val="16"/>
        </w:rPr>
        <w:annotationRef/>
      </w:r>
      <w:r>
        <w:t>Alternatívne 3.8-V</w:t>
      </w:r>
      <w:r w:rsidRPr="00EB585C">
        <w:t xml:space="preserve"> prípade projektov, v ktorých </w:t>
      </w:r>
      <w:r w:rsidRPr="00A62133">
        <w:rPr>
          <w:b/>
        </w:rPr>
        <w:t xml:space="preserve">nebude </w:t>
      </w:r>
      <w:r>
        <w:t xml:space="preserve">poskytovaná pomoc, </w:t>
      </w:r>
      <w:r w:rsidRPr="00CD1039">
        <w:t xml:space="preserve">alebo v prípade, ak sa v zmysle nariadení </w:t>
      </w:r>
      <w:r w:rsidRPr="00CD1039">
        <w:rPr>
          <w:b/>
        </w:rPr>
        <w:t>nevyžaduje</w:t>
      </w:r>
      <w:r w:rsidRPr="00CD1039">
        <w:t>, aby pomoc mala stimulačný účinok</w:t>
      </w:r>
      <w:r>
        <w:t xml:space="preserve">. </w:t>
      </w:r>
    </w:p>
  </w:comment>
  <w:comment w:id="10" w:author="Autor" w:initials="A">
    <w:p w14:paraId="2FECFA19" w14:textId="77777777" w:rsidR="00732013" w:rsidRDefault="00732013">
      <w:pPr>
        <w:pStyle w:val="Textkomentra"/>
      </w:pPr>
      <w:r>
        <w:rPr>
          <w:rStyle w:val="Odkaznakomentr"/>
          <w:szCs w:val="16"/>
        </w:rPr>
        <w:annotationRef/>
      </w:r>
      <w:r>
        <w:t>Osobitne sa zdôrazňuje, že Poskytovateľ pri skrátení odbernej lehoty povinne na odoslanej zásielke výrazne uvedie: ,,ODBERNÁ LEHOTA – 3 DNI“</w:t>
      </w:r>
    </w:p>
  </w:comment>
  <w:comment w:id="11" w:author="Autor" w:initials="A">
    <w:p w14:paraId="314361B5" w14:textId="77777777" w:rsidR="00732013" w:rsidRDefault="00732013">
      <w:pPr>
        <w:pStyle w:val="Textkomentra"/>
      </w:pPr>
      <w:r>
        <w:rPr>
          <w:rStyle w:val="Odkaznakomentr"/>
          <w:szCs w:val="16"/>
        </w:rPr>
        <w:annotationRef/>
      </w:r>
      <w:r w:rsidRPr="00AD67FD">
        <w:t>Lehota 3 mesiacov je určená v nadväznosti na určenie oprávnenosti výdavkov súvisiacich s podpornými aktivitami projektu vykonávanými po ukončení realizácie hlavných aktivít Projektu (čl. 14 VZP) a rovnako v súvislosti s povinnosťou nahradiť dočasnú tabuľu alebo pú</w:t>
      </w:r>
      <w:r>
        <w:t>tač trvalo vysvetľujúcou tabuľou</w:t>
      </w:r>
      <w:r w:rsidRPr="00AD67FD">
        <w:t xml:space="preserve"> najneskôr do troch mesiacov, t.j. lehota v tomto článku dáva priestor na to, aby výdavky na trvalo vysvetľujúcu tabuľu boli oprávnené. RO z uvedeného dôvodu môže túto lehotu </w:t>
      </w:r>
      <w:r>
        <w:t>na základe</w:t>
      </w:r>
      <w:r w:rsidRPr="00AD67FD">
        <w:t xml:space="preserve"> vlastných skúseností predĺžiť</w:t>
      </w:r>
    </w:p>
  </w:comment>
  <w:comment w:id="12" w:author="Autor" w:initials="A">
    <w:p w14:paraId="01082151" w14:textId="77777777" w:rsidR="00732013" w:rsidRDefault="00732013">
      <w:pPr>
        <w:pStyle w:val="Textkomentra"/>
      </w:pPr>
      <w:r>
        <w:rPr>
          <w:rStyle w:val="Odkaznakomentr"/>
          <w:szCs w:val="16"/>
        </w:rPr>
        <w:annotationRef/>
      </w:r>
      <w:r w:rsidRPr="00444F0F">
        <w:t>RO by mal mať stanovenú metodiku na to, kedy bude vyžadovať poistenie, na aké poistné riziká a poistné sumy, to všetko v závislosti od Predmetu Projektu (viď čl. 13 VZP). Neuplatní sa pri projektoch  technickej pomoci, ESF projektoch a projektoch, kde Predmetom  projektu je právo alebo majetková hodnota, ktorú nie je možné poistiť  fakticky alebo z ekonomických dôvodov (výška poistného by bola likvidačná).</w:t>
      </w:r>
      <w:r>
        <w:t xml:space="preserve"> </w:t>
      </w:r>
    </w:p>
  </w:comment>
  <w:comment w:id="13" w:author="Autor" w:initials="A">
    <w:p w14:paraId="3C9C1E7C" w14:textId="77777777" w:rsidR="00732013" w:rsidRDefault="00732013">
      <w:pPr>
        <w:pStyle w:val="Textkomentra"/>
      </w:pPr>
      <w:r>
        <w:rPr>
          <w:rStyle w:val="Odkaznakomentr"/>
        </w:rPr>
        <w:annotationRef/>
      </w:r>
      <w:r w:rsidRPr="00021CCE">
        <w:t>Uvedené ustanovenie predstavuje tzv. sankčný mechanizmus pre prípad porušenia postupov a princípov VO vo vzťahu  k výdavkom, na ktoré je aplikovaná paušálna sadzba. Pre iné typy projektov sa vymaže tu, aj v čl. 13 ods. 4 VZP, kde je pokračovanie.</w:t>
      </w:r>
      <w:r>
        <w:t xml:space="preserve"> </w:t>
      </w:r>
    </w:p>
  </w:comment>
  <w:comment w:id="14" w:author="Autor" w:initials="A">
    <w:p w14:paraId="4C4A5825" w14:textId="77777777" w:rsidR="00732013" w:rsidRDefault="00732013">
      <w:pPr>
        <w:pStyle w:val="Textkomentra"/>
      </w:pPr>
      <w:r w:rsidRPr="00021CCE">
        <w:rPr>
          <w:rStyle w:val="Odkaznakomentr"/>
        </w:rPr>
        <w:annotationRef/>
      </w:r>
      <w:r w:rsidRPr="00021CCE">
        <w:t xml:space="preserve"> V prípade, ak nie je súčasťou projektu aj nadobudnutie hmotných vecí, t.j. ak sa aplikuje čl. 6 VZP,  je možné vypustiť. V takom prípade sa  nahradí výrazom "neaplikuje sa".</w:t>
      </w:r>
      <w:r>
        <w:t xml:space="preserve"> </w:t>
      </w:r>
    </w:p>
  </w:comment>
  <w:comment w:id="16" w:author="Autor" w:initials="A">
    <w:p w14:paraId="5CA31AF2" w14:textId="77777777" w:rsidR="00732013" w:rsidRDefault="00732013">
      <w:pPr>
        <w:pStyle w:val="Textkomentra"/>
      </w:pPr>
      <w:r>
        <w:rPr>
          <w:rStyle w:val="Odkaznakomentr"/>
          <w:szCs w:val="16"/>
        </w:rPr>
        <w:annotationRef/>
      </w:r>
      <w:r w:rsidRPr="00D665A9">
        <w:t>V prípade potreby vyššieho počtu rovnopisov RO upraví uvedené ustanovenie , napríklad, ak je RO zastúpený SO, aby mal každý po jednom rovnopise.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89A49E" w15:done="0"/>
  <w15:commentEx w15:paraId="565DD598" w15:done="0"/>
  <w15:commentEx w15:paraId="68D7F9D0" w15:done="0"/>
  <w15:commentEx w15:paraId="1F938797" w15:done="0"/>
  <w15:commentEx w15:paraId="79C57B5A" w15:done="0"/>
  <w15:commentEx w15:paraId="281A212F" w15:done="0"/>
  <w15:commentEx w15:paraId="0D77DAB9" w15:done="0"/>
  <w15:commentEx w15:paraId="4A0EAC18" w15:done="0"/>
  <w15:commentEx w15:paraId="2FECFA19" w15:done="0"/>
  <w15:commentEx w15:paraId="314361B5" w15:done="0"/>
  <w15:commentEx w15:paraId="01082151" w15:done="0"/>
  <w15:commentEx w15:paraId="3C9C1E7C" w15:done="0"/>
  <w15:commentEx w15:paraId="4C4A5825" w15:done="0"/>
  <w15:commentEx w15:paraId="5CA31AF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A1F981" w14:textId="77777777" w:rsidR="00DE6F89" w:rsidRDefault="00DE6F89">
      <w:r>
        <w:separator/>
      </w:r>
    </w:p>
  </w:endnote>
  <w:endnote w:type="continuationSeparator" w:id="0">
    <w:p w14:paraId="68584878" w14:textId="77777777" w:rsidR="00DE6F89" w:rsidRDefault="00DE6F89">
      <w:r>
        <w:continuationSeparator/>
      </w:r>
    </w:p>
  </w:endnote>
  <w:endnote w:type="continuationNotice" w:id="1">
    <w:p w14:paraId="608901E4" w14:textId="77777777" w:rsidR="00DE6F89" w:rsidRDefault="00DE6F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72A2E" w14:textId="77777777" w:rsidR="00AA0444" w:rsidRDefault="00AA044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CDA21" w14:textId="77777777" w:rsidR="00732013" w:rsidRDefault="00732013" w:rsidP="00B3081B">
    <w:pPr>
      <w:pStyle w:val="Pta"/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8658D8">
      <w:rPr>
        <w:rStyle w:val="slostrany"/>
        <w:noProof/>
      </w:rPr>
      <w:t>17</w:t>
    </w:r>
    <w:r>
      <w:rPr>
        <w:rStyle w:val="slostrany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F6C3B" w14:textId="77777777" w:rsidR="00AA0444" w:rsidRDefault="00AA044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EFB265" w14:textId="77777777" w:rsidR="00DE6F89" w:rsidRDefault="00DE6F89">
      <w:r>
        <w:separator/>
      </w:r>
    </w:p>
  </w:footnote>
  <w:footnote w:type="continuationSeparator" w:id="0">
    <w:p w14:paraId="480926D7" w14:textId="77777777" w:rsidR="00DE6F89" w:rsidRDefault="00DE6F89">
      <w:r>
        <w:continuationSeparator/>
      </w:r>
    </w:p>
  </w:footnote>
  <w:footnote w:type="continuationNotice" w:id="1">
    <w:p w14:paraId="575E4C83" w14:textId="77777777" w:rsidR="00DE6F89" w:rsidRDefault="00DE6F89"/>
  </w:footnote>
  <w:footnote w:id="2">
    <w:p w14:paraId="5ED15114" w14:textId="77777777" w:rsidR="00732013" w:rsidRDefault="00732013" w:rsidP="00095D8E">
      <w:pPr>
        <w:pStyle w:val="Textpoznmkypodiarou"/>
      </w:pPr>
      <w:r w:rsidRPr="00C660ED">
        <w:rPr>
          <w:rStyle w:val="Odkaznapoznmkupodiarou"/>
          <w:sz w:val="16"/>
          <w:szCs w:val="16"/>
        </w:rPr>
        <w:footnoteRef/>
      </w:r>
      <w:r w:rsidRPr="00C660ED">
        <w:rPr>
          <w:sz w:val="16"/>
          <w:szCs w:val="16"/>
        </w:rPr>
        <w:t xml:space="preserve"> </w:t>
      </w:r>
      <w:r>
        <w:rPr>
          <w:sz w:val="16"/>
          <w:szCs w:val="16"/>
        </w:rPr>
        <w:t>a</w:t>
      </w:r>
      <w:r w:rsidRPr="00C660ED">
        <w:rPr>
          <w:sz w:val="16"/>
          <w:szCs w:val="16"/>
        </w:rPr>
        <w:t>k sa nehodí, prečiarknite</w:t>
      </w:r>
    </w:p>
  </w:footnote>
  <w:footnote w:id="3">
    <w:p w14:paraId="1F204DC0" w14:textId="77777777" w:rsidR="00732013" w:rsidRDefault="00732013" w:rsidP="00327BB3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</w:t>
      </w:r>
    </w:p>
  </w:footnote>
  <w:footnote w:id="4">
    <w:p w14:paraId="35537E4A" w14:textId="77777777" w:rsidR="00732013" w:rsidRDefault="00732013" w:rsidP="00696212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9218E" w14:textId="77777777" w:rsidR="00AA0444" w:rsidRDefault="00AA044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C3814" w14:textId="77777777" w:rsidR="008B4E10" w:rsidRDefault="008B4E10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A6097" w14:textId="77777777" w:rsidR="00732013" w:rsidRDefault="00732013" w:rsidP="003C3EB2">
    <w:pPr>
      <w:pStyle w:val="Hlavika"/>
      <w:jc w:val="right"/>
    </w:pPr>
  </w:p>
  <w:p w14:paraId="78B87717" w14:textId="77777777" w:rsidR="00732013" w:rsidRDefault="002274DC" w:rsidP="003C3EB2">
    <w:pPr>
      <w:pStyle w:val="Hlavika"/>
      <w:jc w:val="center"/>
    </w:pPr>
    <w:r>
      <w:rPr>
        <w:noProof/>
        <w:lang w:eastAsia="sk-SK"/>
      </w:rPr>
      <w:pict w14:anchorId="05245B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alt="B54046E0-E018-4695-B763-48B2B26413F5" style="width:357pt;height:60pt;visibility:visible">
          <v:imagedata r:id="rId1" o:title=""/>
        </v:shape>
      </w:pict>
    </w:r>
  </w:p>
  <w:p w14:paraId="57BD9F78" w14:textId="77777777" w:rsidR="00732013" w:rsidRDefault="00732013" w:rsidP="003C3EB2">
    <w:pPr>
      <w:pStyle w:val="Hlavika"/>
      <w:jc w:val="right"/>
    </w:pPr>
    <w:r>
      <w:t>číslo zmluvy...................</w:t>
    </w:r>
  </w:p>
  <w:p w14:paraId="209BB103" w14:textId="77777777" w:rsidR="00732013" w:rsidRDefault="00732013" w:rsidP="003C3EB2">
    <w:pPr>
      <w:pStyle w:val="Hlavika"/>
      <w:jc w:val="right"/>
      <w:rPr>
        <w:i/>
        <w:sz w:val="20"/>
        <w:szCs w:val="20"/>
      </w:rPr>
    </w:pPr>
    <w:r w:rsidRPr="000747B3">
      <w:rPr>
        <w:i/>
        <w:sz w:val="20"/>
        <w:szCs w:val="20"/>
      </w:rPr>
      <w:t>Príloha č. 4.3.3-6</w:t>
    </w:r>
  </w:p>
  <w:p w14:paraId="0FE28195" w14:textId="77777777" w:rsidR="00732013" w:rsidRDefault="00732013" w:rsidP="003C3EB2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811BF"/>
    <w:multiLevelType w:val="hybridMultilevel"/>
    <w:tmpl w:val="ED3E23B2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5E8D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D6CC1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287DEC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">
    <w:nsid w:val="056C2877"/>
    <w:multiLevelType w:val="hybridMultilevel"/>
    <w:tmpl w:val="CF929396"/>
    <w:lvl w:ilvl="0" w:tplc="041B0017">
      <w:start w:val="1"/>
      <w:numFmt w:val="lowerLetter"/>
      <w:lvlText w:val="%1)"/>
      <w:lvlJc w:val="left"/>
      <w:pPr>
        <w:ind w:left="2291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301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31" w:hanging="180"/>
      </w:pPr>
      <w:rPr>
        <w:rFonts w:cs="Times New Roman"/>
      </w:rPr>
    </w:lvl>
    <w:lvl w:ilvl="3" w:tplc="041B0017">
      <w:start w:val="1"/>
      <w:numFmt w:val="lowerLetter"/>
      <w:lvlText w:val="%4)"/>
      <w:lvlJc w:val="left"/>
      <w:pPr>
        <w:ind w:left="445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7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9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1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3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51" w:hanging="180"/>
      </w:pPr>
      <w:rPr>
        <w:rFonts w:cs="Times New Roman"/>
      </w:rPr>
    </w:lvl>
  </w:abstractNum>
  <w:abstractNum w:abstractNumId="3">
    <w:nsid w:val="07086671"/>
    <w:multiLevelType w:val="hybridMultilevel"/>
    <w:tmpl w:val="0624D6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09DB39CB"/>
    <w:multiLevelType w:val="hybridMultilevel"/>
    <w:tmpl w:val="A8180B7E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ACB475E"/>
    <w:multiLevelType w:val="hybridMultilevel"/>
    <w:tmpl w:val="263E909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AEC2707"/>
    <w:multiLevelType w:val="hybridMultilevel"/>
    <w:tmpl w:val="069CC6D6"/>
    <w:lvl w:ilvl="0" w:tplc="041B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0B4E4EF9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0B6C6151"/>
    <w:multiLevelType w:val="hybridMultilevel"/>
    <w:tmpl w:val="3EC68E28"/>
    <w:lvl w:ilvl="0" w:tplc="F9B67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0C141A34"/>
    <w:multiLevelType w:val="hybridMultilevel"/>
    <w:tmpl w:val="D9229F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2">
    <w:nsid w:val="100E2A2B"/>
    <w:multiLevelType w:val="hybridMultilevel"/>
    <w:tmpl w:val="AF2EFA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B427804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E73553A"/>
    <w:multiLevelType w:val="hybridMultilevel"/>
    <w:tmpl w:val="D63C6F14"/>
    <w:lvl w:ilvl="0" w:tplc="041B0019">
      <w:start w:val="1"/>
      <w:numFmt w:val="lowerLetter"/>
      <w:lvlText w:val="%1."/>
      <w:lvlJc w:val="left"/>
      <w:pPr>
        <w:ind w:left="180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7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8050BCF"/>
    <w:multiLevelType w:val="multilevel"/>
    <w:tmpl w:val="6B14671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sz w:val="22"/>
      </w:rPr>
    </w:lvl>
  </w:abstractNum>
  <w:abstractNum w:abstractNumId="2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2E5C475E"/>
    <w:multiLevelType w:val="hybridMultilevel"/>
    <w:tmpl w:val="A0DE0D24"/>
    <w:lvl w:ilvl="0" w:tplc="992A8C4E">
      <w:start w:val="1"/>
      <w:numFmt w:val="lowerRoman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>
    <w:nsid w:val="33EE7CAE"/>
    <w:multiLevelType w:val="hybridMultilevel"/>
    <w:tmpl w:val="1CD2E946"/>
    <w:lvl w:ilvl="0" w:tplc="C2BA0AB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AAA4972"/>
    <w:multiLevelType w:val="multilevel"/>
    <w:tmpl w:val="6AE658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3B197DB8"/>
    <w:multiLevelType w:val="hybridMultilevel"/>
    <w:tmpl w:val="35D0F8E4"/>
    <w:lvl w:ilvl="0" w:tplc="3F3C422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070A31"/>
    <w:multiLevelType w:val="hybridMultilevel"/>
    <w:tmpl w:val="349CB55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9">
    <w:nsid w:val="47BC4D60"/>
    <w:multiLevelType w:val="hybridMultilevel"/>
    <w:tmpl w:val="39665A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8897EA3"/>
    <w:multiLevelType w:val="hybridMultilevel"/>
    <w:tmpl w:val="AF2EFA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D627086"/>
    <w:multiLevelType w:val="multilevel"/>
    <w:tmpl w:val="215058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4E461F3E"/>
    <w:multiLevelType w:val="multilevel"/>
    <w:tmpl w:val="A50893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34">
    <w:nsid w:val="53076D64"/>
    <w:multiLevelType w:val="hybridMultilevel"/>
    <w:tmpl w:val="F8487DF2"/>
    <w:lvl w:ilvl="0" w:tplc="8D7895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556E2D40"/>
    <w:multiLevelType w:val="hybridMultilevel"/>
    <w:tmpl w:val="3F365F72"/>
    <w:lvl w:ilvl="0" w:tplc="041B001B">
      <w:start w:val="1"/>
      <w:numFmt w:val="lowerRoman"/>
      <w:lvlText w:val="%1."/>
      <w:lvlJc w:val="right"/>
      <w:pPr>
        <w:ind w:left="25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36">
    <w:nsid w:val="56C86DA6"/>
    <w:multiLevelType w:val="multilevel"/>
    <w:tmpl w:val="4A96AE3E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8C715FA"/>
    <w:multiLevelType w:val="hybridMultilevel"/>
    <w:tmpl w:val="4C327038"/>
    <w:lvl w:ilvl="0" w:tplc="208E3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AB40045"/>
    <w:multiLevelType w:val="hybridMultilevel"/>
    <w:tmpl w:val="BB0E8C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BECA21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i w:val="0"/>
        <w:iCs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FA506FF"/>
    <w:multiLevelType w:val="hybridMultilevel"/>
    <w:tmpl w:val="39665A34"/>
    <w:lvl w:ilvl="0" w:tplc="041B000F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2FF0A21"/>
    <w:multiLevelType w:val="hybridMultilevel"/>
    <w:tmpl w:val="F3709A7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6">
    <w:nsid w:val="67AE54DD"/>
    <w:multiLevelType w:val="hybridMultilevel"/>
    <w:tmpl w:val="9FA6223E"/>
    <w:lvl w:ilvl="0" w:tplc="06842F6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>
    <w:nsid w:val="69937971"/>
    <w:multiLevelType w:val="hybridMultilevel"/>
    <w:tmpl w:val="698A6064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6ABF6956"/>
    <w:multiLevelType w:val="hybridMultilevel"/>
    <w:tmpl w:val="F4FE5582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>
    <w:nsid w:val="6B0D295C"/>
    <w:multiLevelType w:val="hybridMultilevel"/>
    <w:tmpl w:val="AFB0818E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0">
    <w:nsid w:val="6CA678AB"/>
    <w:multiLevelType w:val="multilevel"/>
    <w:tmpl w:val="529A6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1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52">
    <w:nsid w:val="74E01269"/>
    <w:multiLevelType w:val="singleLevel"/>
    <w:tmpl w:val="5248273A"/>
    <w:lvl w:ilvl="0">
      <w:start w:val="1"/>
      <w:numFmt w:val="lowerLetter"/>
      <w:lvlText w:val="%1)"/>
      <w:legacy w:legacy="1" w:legacySpace="0" w:legacyIndent="360"/>
      <w:lvlJc w:val="left"/>
      <w:pPr>
        <w:ind w:left="540" w:hanging="360"/>
      </w:pPr>
      <w:rPr>
        <w:rFonts w:cs="Times New Roman"/>
        <w:b w:val="0"/>
        <w:bCs w:val="0"/>
      </w:rPr>
    </w:lvl>
  </w:abstractNum>
  <w:abstractNum w:abstractNumId="53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54">
    <w:nsid w:val="7C33093C"/>
    <w:multiLevelType w:val="hybridMultilevel"/>
    <w:tmpl w:val="27624AE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38687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7FC61E61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50"/>
  </w:num>
  <w:num w:numId="2">
    <w:abstractNumId w:val="45"/>
  </w:num>
  <w:num w:numId="3">
    <w:abstractNumId w:val="11"/>
  </w:num>
  <w:num w:numId="4">
    <w:abstractNumId w:val="20"/>
  </w:num>
  <w:num w:numId="5">
    <w:abstractNumId w:val="31"/>
  </w:num>
  <w:num w:numId="6">
    <w:abstractNumId w:val="39"/>
  </w:num>
  <w:num w:numId="7">
    <w:abstractNumId w:val="33"/>
  </w:num>
  <w:num w:numId="8">
    <w:abstractNumId w:val="51"/>
  </w:num>
  <w:num w:numId="9">
    <w:abstractNumId w:val="33"/>
    <w:lvlOverride w:ilvl="0">
      <w:startOverride w:val="1"/>
    </w:lvlOverride>
    <w:lvlOverride w:ilvl="1">
      <w:startOverride w:val="4"/>
    </w:lvlOverride>
  </w:num>
  <w:num w:numId="10">
    <w:abstractNumId w:val="38"/>
  </w:num>
  <w:num w:numId="11">
    <w:abstractNumId w:val="14"/>
  </w:num>
  <w:num w:numId="12">
    <w:abstractNumId w:val="10"/>
  </w:num>
  <w:num w:numId="13">
    <w:abstractNumId w:val="21"/>
  </w:num>
  <w:num w:numId="14">
    <w:abstractNumId w:val="34"/>
  </w:num>
  <w:num w:numId="15">
    <w:abstractNumId w:val="37"/>
  </w:num>
  <w:num w:numId="16">
    <w:abstractNumId w:val="52"/>
  </w:num>
  <w:num w:numId="17">
    <w:abstractNumId w:val="24"/>
  </w:num>
  <w:num w:numId="18">
    <w:abstractNumId w:val="32"/>
  </w:num>
  <w:num w:numId="19">
    <w:abstractNumId w:val="9"/>
  </w:num>
  <w:num w:numId="20">
    <w:abstractNumId w:val="40"/>
  </w:num>
  <w:num w:numId="21">
    <w:abstractNumId w:val="54"/>
  </w:num>
  <w:num w:numId="22">
    <w:abstractNumId w:val="0"/>
  </w:num>
  <w:num w:numId="23">
    <w:abstractNumId w:val="47"/>
  </w:num>
  <w:num w:numId="24">
    <w:abstractNumId w:val="44"/>
  </w:num>
  <w:num w:numId="25">
    <w:abstractNumId w:val="51"/>
  </w:num>
  <w:num w:numId="26">
    <w:abstractNumId w:val="35"/>
  </w:num>
  <w:num w:numId="27">
    <w:abstractNumId w:val="55"/>
  </w:num>
  <w:num w:numId="28">
    <w:abstractNumId w:val="2"/>
  </w:num>
  <w:num w:numId="29">
    <w:abstractNumId w:val="7"/>
  </w:num>
  <w:num w:numId="30">
    <w:abstractNumId w:val="48"/>
  </w:num>
  <w:num w:numId="31">
    <w:abstractNumId w:val="13"/>
  </w:num>
  <w:num w:numId="32">
    <w:abstractNumId w:val="22"/>
  </w:num>
  <w:num w:numId="33">
    <w:abstractNumId w:val="3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1"/>
  </w:num>
  <w:num w:numId="36">
    <w:abstractNumId w:val="6"/>
  </w:num>
  <w:num w:numId="37">
    <w:abstractNumId w:val="33"/>
    <w:lvlOverride w:ilvl="0">
      <w:startOverride w:val="1"/>
    </w:lvlOverride>
    <w:lvlOverride w:ilvl="1">
      <w:startOverride w:val="5"/>
    </w:lvlOverride>
  </w:num>
  <w:num w:numId="38">
    <w:abstractNumId w:val="28"/>
  </w:num>
  <w:num w:numId="39">
    <w:abstractNumId w:val="18"/>
  </w:num>
  <w:num w:numId="40">
    <w:abstractNumId w:val="17"/>
  </w:num>
  <w:num w:numId="41">
    <w:abstractNumId w:val="53"/>
  </w:num>
  <w:num w:numId="42">
    <w:abstractNumId w:val="49"/>
  </w:num>
  <w:num w:numId="43">
    <w:abstractNumId w:val="16"/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</w:num>
  <w:num w:numId="47">
    <w:abstractNumId w:val="33"/>
  </w:num>
  <w:num w:numId="48">
    <w:abstractNumId w:val="5"/>
  </w:num>
  <w:num w:numId="49">
    <w:abstractNumId w:val="46"/>
  </w:num>
  <w:num w:numId="50">
    <w:abstractNumId w:val="41"/>
  </w:num>
  <w:num w:numId="51">
    <w:abstractNumId w:val="36"/>
  </w:num>
  <w:num w:numId="52">
    <w:abstractNumId w:val="19"/>
  </w:num>
  <w:num w:numId="53">
    <w:abstractNumId w:val="15"/>
  </w:num>
  <w:num w:numId="54">
    <w:abstractNumId w:val="4"/>
  </w:num>
  <w:num w:numId="55">
    <w:abstractNumId w:val="25"/>
  </w:num>
  <w:num w:numId="56">
    <w:abstractNumId w:val="42"/>
  </w:num>
  <w:num w:numId="57">
    <w:abstractNumId w:val="43"/>
  </w:num>
  <w:num w:numId="58">
    <w:abstractNumId w:val="30"/>
  </w:num>
  <w:num w:numId="59">
    <w:abstractNumId w:val="12"/>
  </w:num>
  <w:num w:numId="60">
    <w:abstractNumId w:val="27"/>
  </w:num>
  <w:num w:numId="61">
    <w:abstractNumId w:val="3"/>
  </w:num>
  <w:num w:numId="62">
    <w:abstractNumId w:val="26"/>
  </w:num>
  <w:num w:numId="63">
    <w:abstractNumId w:val="29"/>
  </w:num>
  <w:num w:numId="64">
    <w:abstractNumId w:val="23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212"/>
    <w:rsid w:val="00001FB5"/>
    <w:rsid w:val="00002562"/>
    <w:rsid w:val="00005839"/>
    <w:rsid w:val="0000608B"/>
    <w:rsid w:val="00006E5A"/>
    <w:rsid w:val="000121D8"/>
    <w:rsid w:val="00015931"/>
    <w:rsid w:val="00016E2C"/>
    <w:rsid w:val="00020CED"/>
    <w:rsid w:val="00021CCE"/>
    <w:rsid w:val="00021E32"/>
    <w:rsid w:val="00022987"/>
    <w:rsid w:val="00023762"/>
    <w:rsid w:val="000238A5"/>
    <w:rsid w:val="0002435E"/>
    <w:rsid w:val="00024F02"/>
    <w:rsid w:val="0002517B"/>
    <w:rsid w:val="000266AF"/>
    <w:rsid w:val="00026D5D"/>
    <w:rsid w:val="00030328"/>
    <w:rsid w:val="000305DD"/>
    <w:rsid w:val="00031C54"/>
    <w:rsid w:val="00031FBA"/>
    <w:rsid w:val="00032862"/>
    <w:rsid w:val="0003377F"/>
    <w:rsid w:val="00036B53"/>
    <w:rsid w:val="00037223"/>
    <w:rsid w:val="00037CD5"/>
    <w:rsid w:val="00037E38"/>
    <w:rsid w:val="00037EAE"/>
    <w:rsid w:val="00042908"/>
    <w:rsid w:val="00043EA9"/>
    <w:rsid w:val="0004416A"/>
    <w:rsid w:val="00045CD3"/>
    <w:rsid w:val="000467CC"/>
    <w:rsid w:val="00046E6F"/>
    <w:rsid w:val="0004758F"/>
    <w:rsid w:val="000479C5"/>
    <w:rsid w:val="00050AB6"/>
    <w:rsid w:val="00050E3B"/>
    <w:rsid w:val="00052422"/>
    <w:rsid w:val="000529AB"/>
    <w:rsid w:val="00052E37"/>
    <w:rsid w:val="00052F51"/>
    <w:rsid w:val="00053FC3"/>
    <w:rsid w:val="000541AA"/>
    <w:rsid w:val="00054E60"/>
    <w:rsid w:val="000556B1"/>
    <w:rsid w:val="00055E45"/>
    <w:rsid w:val="00057C7E"/>
    <w:rsid w:val="00057F45"/>
    <w:rsid w:val="00061531"/>
    <w:rsid w:val="000618FC"/>
    <w:rsid w:val="0006191F"/>
    <w:rsid w:val="000620BB"/>
    <w:rsid w:val="000623DC"/>
    <w:rsid w:val="000623F3"/>
    <w:rsid w:val="00063DD8"/>
    <w:rsid w:val="00065954"/>
    <w:rsid w:val="00065AC7"/>
    <w:rsid w:val="00066CD0"/>
    <w:rsid w:val="00066ED8"/>
    <w:rsid w:val="000710BD"/>
    <w:rsid w:val="00072B15"/>
    <w:rsid w:val="00073206"/>
    <w:rsid w:val="000747B3"/>
    <w:rsid w:val="00075905"/>
    <w:rsid w:val="00075C0D"/>
    <w:rsid w:val="00075D06"/>
    <w:rsid w:val="00080DCA"/>
    <w:rsid w:val="00081951"/>
    <w:rsid w:val="00082DA0"/>
    <w:rsid w:val="00083F56"/>
    <w:rsid w:val="00084783"/>
    <w:rsid w:val="000879E3"/>
    <w:rsid w:val="00087D16"/>
    <w:rsid w:val="0009070F"/>
    <w:rsid w:val="00090963"/>
    <w:rsid w:val="00095D8E"/>
    <w:rsid w:val="00096CCE"/>
    <w:rsid w:val="00097483"/>
    <w:rsid w:val="000A1C85"/>
    <w:rsid w:val="000A1DA1"/>
    <w:rsid w:val="000A29A0"/>
    <w:rsid w:val="000A2CF2"/>
    <w:rsid w:val="000A5F74"/>
    <w:rsid w:val="000A60DE"/>
    <w:rsid w:val="000B216C"/>
    <w:rsid w:val="000B30B1"/>
    <w:rsid w:val="000B3EFA"/>
    <w:rsid w:val="000B49E2"/>
    <w:rsid w:val="000B4AB0"/>
    <w:rsid w:val="000B4D87"/>
    <w:rsid w:val="000B5495"/>
    <w:rsid w:val="000B61E6"/>
    <w:rsid w:val="000B6AAB"/>
    <w:rsid w:val="000C2962"/>
    <w:rsid w:val="000C2EDE"/>
    <w:rsid w:val="000C3891"/>
    <w:rsid w:val="000C3986"/>
    <w:rsid w:val="000C3AB6"/>
    <w:rsid w:val="000C72A9"/>
    <w:rsid w:val="000D062B"/>
    <w:rsid w:val="000D1776"/>
    <w:rsid w:val="000D505C"/>
    <w:rsid w:val="000D5247"/>
    <w:rsid w:val="000D614B"/>
    <w:rsid w:val="000D7092"/>
    <w:rsid w:val="000D7425"/>
    <w:rsid w:val="000D7FA4"/>
    <w:rsid w:val="000E001B"/>
    <w:rsid w:val="000E0822"/>
    <w:rsid w:val="000E2604"/>
    <w:rsid w:val="000E2D24"/>
    <w:rsid w:val="000E4CCE"/>
    <w:rsid w:val="000E53A9"/>
    <w:rsid w:val="000E6596"/>
    <w:rsid w:val="000E6A68"/>
    <w:rsid w:val="000F37EC"/>
    <w:rsid w:val="000F3D33"/>
    <w:rsid w:val="000F3F28"/>
    <w:rsid w:val="000F6A4B"/>
    <w:rsid w:val="000F6D66"/>
    <w:rsid w:val="000F7778"/>
    <w:rsid w:val="000F794C"/>
    <w:rsid w:val="00100805"/>
    <w:rsid w:val="0010472E"/>
    <w:rsid w:val="00104E99"/>
    <w:rsid w:val="001065F9"/>
    <w:rsid w:val="00107502"/>
    <w:rsid w:val="00115284"/>
    <w:rsid w:val="001154C8"/>
    <w:rsid w:val="00115665"/>
    <w:rsid w:val="00116516"/>
    <w:rsid w:val="00117805"/>
    <w:rsid w:val="00117AF5"/>
    <w:rsid w:val="00120C84"/>
    <w:rsid w:val="00121012"/>
    <w:rsid w:val="00122493"/>
    <w:rsid w:val="00122DE0"/>
    <w:rsid w:val="00126B56"/>
    <w:rsid w:val="00127279"/>
    <w:rsid w:val="001273BD"/>
    <w:rsid w:val="001309E0"/>
    <w:rsid w:val="00130EAA"/>
    <w:rsid w:val="00130ED3"/>
    <w:rsid w:val="0013271F"/>
    <w:rsid w:val="00132CB5"/>
    <w:rsid w:val="00133B97"/>
    <w:rsid w:val="00134C6A"/>
    <w:rsid w:val="00135500"/>
    <w:rsid w:val="001360E4"/>
    <w:rsid w:val="00136A31"/>
    <w:rsid w:val="00136FD2"/>
    <w:rsid w:val="00137702"/>
    <w:rsid w:val="0014249F"/>
    <w:rsid w:val="0014345C"/>
    <w:rsid w:val="00144BC7"/>
    <w:rsid w:val="00146148"/>
    <w:rsid w:val="00146AE1"/>
    <w:rsid w:val="001472C3"/>
    <w:rsid w:val="00147660"/>
    <w:rsid w:val="00147EAA"/>
    <w:rsid w:val="00153483"/>
    <w:rsid w:val="00155368"/>
    <w:rsid w:val="001563A6"/>
    <w:rsid w:val="00162397"/>
    <w:rsid w:val="0016420C"/>
    <w:rsid w:val="0016424F"/>
    <w:rsid w:val="00164586"/>
    <w:rsid w:val="00166C0E"/>
    <w:rsid w:val="001707E8"/>
    <w:rsid w:val="001713E2"/>
    <w:rsid w:val="00171510"/>
    <w:rsid w:val="00171783"/>
    <w:rsid w:val="00173427"/>
    <w:rsid w:val="00174C4A"/>
    <w:rsid w:val="00175B51"/>
    <w:rsid w:val="00175F05"/>
    <w:rsid w:val="001769B3"/>
    <w:rsid w:val="00181DE5"/>
    <w:rsid w:val="00181FAC"/>
    <w:rsid w:val="0018577E"/>
    <w:rsid w:val="001862C4"/>
    <w:rsid w:val="00187FE1"/>
    <w:rsid w:val="00192ACF"/>
    <w:rsid w:val="00196E19"/>
    <w:rsid w:val="001A0B1A"/>
    <w:rsid w:val="001A1274"/>
    <w:rsid w:val="001A4E20"/>
    <w:rsid w:val="001A6B22"/>
    <w:rsid w:val="001A6F76"/>
    <w:rsid w:val="001B0143"/>
    <w:rsid w:val="001B077A"/>
    <w:rsid w:val="001B14EC"/>
    <w:rsid w:val="001B46B5"/>
    <w:rsid w:val="001B46C6"/>
    <w:rsid w:val="001B6926"/>
    <w:rsid w:val="001C0688"/>
    <w:rsid w:val="001C06A7"/>
    <w:rsid w:val="001C20CA"/>
    <w:rsid w:val="001C2C0F"/>
    <w:rsid w:val="001C3CF9"/>
    <w:rsid w:val="001C3F6A"/>
    <w:rsid w:val="001C7B64"/>
    <w:rsid w:val="001D027A"/>
    <w:rsid w:val="001D1E71"/>
    <w:rsid w:val="001D31B0"/>
    <w:rsid w:val="001D31F3"/>
    <w:rsid w:val="001D3489"/>
    <w:rsid w:val="001D3FA3"/>
    <w:rsid w:val="001D40D0"/>
    <w:rsid w:val="001D5235"/>
    <w:rsid w:val="001D5873"/>
    <w:rsid w:val="001D6003"/>
    <w:rsid w:val="001D6279"/>
    <w:rsid w:val="001D6A6D"/>
    <w:rsid w:val="001D7AEB"/>
    <w:rsid w:val="001D7BA8"/>
    <w:rsid w:val="001E04FB"/>
    <w:rsid w:val="001E0CFE"/>
    <w:rsid w:val="001E45EF"/>
    <w:rsid w:val="001E4663"/>
    <w:rsid w:val="001E4876"/>
    <w:rsid w:val="001E4E43"/>
    <w:rsid w:val="001E53CB"/>
    <w:rsid w:val="001E574D"/>
    <w:rsid w:val="001E6ABC"/>
    <w:rsid w:val="001E6B64"/>
    <w:rsid w:val="001E6DF5"/>
    <w:rsid w:val="001F003A"/>
    <w:rsid w:val="001F09C4"/>
    <w:rsid w:val="001F2948"/>
    <w:rsid w:val="001F2A9C"/>
    <w:rsid w:val="001F4C06"/>
    <w:rsid w:val="001F5542"/>
    <w:rsid w:val="001F662D"/>
    <w:rsid w:val="001F66B6"/>
    <w:rsid w:val="001F7E5F"/>
    <w:rsid w:val="00200C41"/>
    <w:rsid w:val="00201BB6"/>
    <w:rsid w:val="0020393B"/>
    <w:rsid w:val="0020450D"/>
    <w:rsid w:val="002054C6"/>
    <w:rsid w:val="002054F9"/>
    <w:rsid w:val="00207450"/>
    <w:rsid w:val="002074D1"/>
    <w:rsid w:val="00207532"/>
    <w:rsid w:val="00210586"/>
    <w:rsid w:val="00213964"/>
    <w:rsid w:val="00214B2D"/>
    <w:rsid w:val="00214F4C"/>
    <w:rsid w:val="002154D2"/>
    <w:rsid w:val="0021782B"/>
    <w:rsid w:val="00220B9F"/>
    <w:rsid w:val="00222B55"/>
    <w:rsid w:val="0022357D"/>
    <w:rsid w:val="00223A7F"/>
    <w:rsid w:val="002244BE"/>
    <w:rsid w:val="0022499D"/>
    <w:rsid w:val="00225556"/>
    <w:rsid w:val="002257B0"/>
    <w:rsid w:val="002274DC"/>
    <w:rsid w:val="00230964"/>
    <w:rsid w:val="00231625"/>
    <w:rsid w:val="00231EB6"/>
    <w:rsid w:val="002323D4"/>
    <w:rsid w:val="002339B2"/>
    <w:rsid w:val="002344F2"/>
    <w:rsid w:val="002363BC"/>
    <w:rsid w:val="00236442"/>
    <w:rsid w:val="002365C3"/>
    <w:rsid w:val="002401A5"/>
    <w:rsid w:val="00241FF5"/>
    <w:rsid w:val="00244A7B"/>
    <w:rsid w:val="00245352"/>
    <w:rsid w:val="0024609C"/>
    <w:rsid w:val="0025053C"/>
    <w:rsid w:val="002507BB"/>
    <w:rsid w:val="00252070"/>
    <w:rsid w:val="00252CEB"/>
    <w:rsid w:val="00255AD2"/>
    <w:rsid w:val="002569D8"/>
    <w:rsid w:val="00257E7E"/>
    <w:rsid w:val="002608FF"/>
    <w:rsid w:val="0026151A"/>
    <w:rsid w:val="00261CB3"/>
    <w:rsid w:val="00262079"/>
    <w:rsid w:val="00262326"/>
    <w:rsid w:val="00262396"/>
    <w:rsid w:val="00262B8D"/>
    <w:rsid w:val="00263914"/>
    <w:rsid w:val="00264C88"/>
    <w:rsid w:val="002651F5"/>
    <w:rsid w:val="002661BD"/>
    <w:rsid w:val="0027077F"/>
    <w:rsid w:val="002716A7"/>
    <w:rsid w:val="00272733"/>
    <w:rsid w:val="0027465B"/>
    <w:rsid w:val="0027677E"/>
    <w:rsid w:val="00276809"/>
    <w:rsid w:val="002768EC"/>
    <w:rsid w:val="00277260"/>
    <w:rsid w:val="002773F7"/>
    <w:rsid w:val="00280590"/>
    <w:rsid w:val="002806F8"/>
    <w:rsid w:val="002819C6"/>
    <w:rsid w:val="002826B3"/>
    <w:rsid w:val="00282928"/>
    <w:rsid w:val="002871DD"/>
    <w:rsid w:val="00290962"/>
    <w:rsid w:val="00291CF7"/>
    <w:rsid w:val="00292E6D"/>
    <w:rsid w:val="00292EC1"/>
    <w:rsid w:val="00293466"/>
    <w:rsid w:val="002955BF"/>
    <w:rsid w:val="0029581E"/>
    <w:rsid w:val="00297AC7"/>
    <w:rsid w:val="002A29CF"/>
    <w:rsid w:val="002A30F3"/>
    <w:rsid w:val="002A3129"/>
    <w:rsid w:val="002A3806"/>
    <w:rsid w:val="002A46F4"/>
    <w:rsid w:val="002A5397"/>
    <w:rsid w:val="002A5B91"/>
    <w:rsid w:val="002A6CFC"/>
    <w:rsid w:val="002B10A8"/>
    <w:rsid w:val="002B16CF"/>
    <w:rsid w:val="002B1DCF"/>
    <w:rsid w:val="002B3324"/>
    <w:rsid w:val="002B7387"/>
    <w:rsid w:val="002B7E6F"/>
    <w:rsid w:val="002B7EAD"/>
    <w:rsid w:val="002C1179"/>
    <w:rsid w:val="002C1EBD"/>
    <w:rsid w:val="002C2E6E"/>
    <w:rsid w:val="002C312E"/>
    <w:rsid w:val="002C3440"/>
    <w:rsid w:val="002C454E"/>
    <w:rsid w:val="002C49F3"/>
    <w:rsid w:val="002C55DA"/>
    <w:rsid w:val="002C70A6"/>
    <w:rsid w:val="002C76E0"/>
    <w:rsid w:val="002D2909"/>
    <w:rsid w:val="002D2F23"/>
    <w:rsid w:val="002D3018"/>
    <w:rsid w:val="002D48C6"/>
    <w:rsid w:val="002D5A6F"/>
    <w:rsid w:val="002D6990"/>
    <w:rsid w:val="002E0432"/>
    <w:rsid w:val="002E1070"/>
    <w:rsid w:val="002E14A6"/>
    <w:rsid w:val="002E1FAD"/>
    <w:rsid w:val="002E497C"/>
    <w:rsid w:val="002E5019"/>
    <w:rsid w:val="002E5FEE"/>
    <w:rsid w:val="002E6BEB"/>
    <w:rsid w:val="002F13B6"/>
    <w:rsid w:val="002F1429"/>
    <w:rsid w:val="002F337B"/>
    <w:rsid w:val="002F6375"/>
    <w:rsid w:val="002F66C7"/>
    <w:rsid w:val="002F68D9"/>
    <w:rsid w:val="002F6A4E"/>
    <w:rsid w:val="002F6E14"/>
    <w:rsid w:val="0030165C"/>
    <w:rsid w:val="0030227A"/>
    <w:rsid w:val="0030297C"/>
    <w:rsid w:val="00303E88"/>
    <w:rsid w:val="0030445A"/>
    <w:rsid w:val="003051A0"/>
    <w:rsid w:val="00305215"/>
    <w:rsid w:val="00305DBD"/>
    <w:rsid w:val="003060D5"/>
    <w:rsid w:val="00306247"/>
    <w:rsid w:val="00306AA0"/>
    <w:rsid w:val="00307398"/>
    <w:rsid w:val="00307844"/>
    <w:rsid w:val="003100E9"/>
    <w:rsid w:val="00310FFA"/>
    <w:rsid w:val="0031151C"/>
    <w:rsid w:val="00313BCD"/>
    <w:rsid w:val="003149CF"/>
    <w:rsid w:val="00315D1E"/>
    <w:rsid w:val="0031603E"/>
    <w:rsid w:val="00316593"/>
    <w:rsid w:val="003223DC"/>
    <w:rsid w:val="00322A0D"/>
    <w:rsid w:val="00323639"/>
    <w:rsid w:val="00326561"/>
    <w:rsid w:val="00327A4F"/>
    <w:rsid w:val="00327BB3"/>
    <w:rsid w:val="0033023F"/>
    <w:rsid w:val="00330FFA"/>
    <w:rsid w:val="0033288E"/>
    <w:rsid w:val="00333468"/>
    <w:rsid w:val="00334152"/>
    <w:rsid w:val="003350E9"/>
    <w:rsid w:val="00335372"/>
    <w:rsid w:val="00337BF5"/>
    <w:rsid w:val="003402D6"/>
    <w:rsid w:val="00340C73"/>
    <w:rsid w:val="00340EA9"/>
    <w:rsid w:val="00341DDE"/>
    <w:rsid w:val="003423A3"/>
    <w:rsid w:val="00345BD9"/>
    <w:rsid w:val="003461C1"/>
    <w:rsid w:val="003463EF"/>
    <w:rsid w:val="00347516"/>
    <w:rsid w:val="00347D8C"/>
    <w:rsid w:val="00351451"/>
    <w:rsid w:val="00354653"/>
    <w:rsid w:val="00355912"/>
    <w:rsid w:val="003561D6"/>
    <w:rsid w:val="00356A94"/>
    <w:rsid w:val="003577CE"/>
    <w:rsid w:val="003602AB"/>
    <w:rsid w:val="00362121"/>
    <w:rsid w:val="003657C6"/>
    <w:rsid w:val="00365BF5"/>
    <w:rsid w:val="00366166"/>
    <w:rsid w:val="0036735A"/>
    <w:rsid w:val="003677BC"/>
    <w:rsid w:val="00370757"/>
    <w:rsid w:val="00370EFF"/>
    <w:rsid w:val="00371074"/>
    <w:rsid w:val="00372929"/>
    <w:rsid w:val="00373490"/>
    <w:rsid w:val="00373856"/>
    <w:rsid w:val="00374081"/>
    <w:rsid w:val="0037561F"/>
    <w:rsid w:val="003758F3"/>
    <w:rsid w:val="003762E8"/>
    <w:rsid w:val="00376821"/>
    <w:rsid w:val="00377C78"/>
    <w:rsid w:val="003801A0"/>
    <w:rsid w:val="00382A2D"/>
    <w:rsid w:val="00383156"/>
    <w:rsid w:val="00384A8A"/>
    <w:rsid w:val="0038679D"/>
    <w:rsid w:val="0038765C"/>
    <w:rsid w:val="0038780C"/>
    <w:rsid w:val="00390C01"/>
    <w:rsid w:val="00396FC8"/>
    <w:rsid w:val="003A079F"/>
    <w:rsid w:val="003A31ED"/>
    <w:rsid w:val="003A4E98"/>
    <w:rsid w:val="003A7E9C"/>
    <w:rsid w:val="003B2269"/>
    <w:rsid w:val="003B32AA"/>
    <w:rsid w:val="003B33F3"/>
    <w:rsid w:val="003B4128"/>
    <w:rsid w:val="003B4A6A"/>
    <w:rsid w:val="003B6636"/>
    <w:rsid w:val="003B6922"/>
    <w:rsid w:val="003C078D"/>
    <w:rsid w:val="003C1BEA"/>
    <w:rsid w:val="003C27EF"/>
    <w:rsid w:val="003C2BD9"/>
    <w:rsid w:val="003C3005"/>
    <w:rsid w:val="003C3EB2"/>
    <w:rsid w:val="003C65C1"/>
    <w:rsid w:val="003C6936"/>
    <w:rsid w:val="003C6E63"/>
    <w:rsid w:val="003D04A0"/>
    <w:rsid w:val="003D0A9F"/>
    <w:rsid w:val="003D2BD4"/>
    <w:rsid w:val="003D2DB7"/>
    <w:rsid w:val="003D37A1"/>
    <w:rsid w:val="003D3813"/>
    <w:rsid w:val="003D446B"/>
    <w:rsid w:val="003D48FF"/>
    <w:rsid w:val="003D6113"/>
    <w:rsid w:val="003E07C3"/>
    <w:rsid w:val="003E0EE2"/>
    <w:rsid w:val="003E1836"/>
    <w:rsid w:val="003E1853"/>
    <w:rsid w:val="003E2A34"/>
    <w:rsid w:val="003E646C"/>
    <w:rsid w:val="003F0BAA"/>
    <w:rsid w:val="003F1006"/>
    <w:rsid w:val="003F1B62"/>
    <w:rsid w:val="003F1FCD"/>
    <w:rsid w:val="003F2C8B"/>
    <w:rsid w:val="003F3100"/>
    <w:rsid w:val="003F5011"/>
    <w:rsid w:val="003F573A"/>
    <w:rsid w:val="003F6248"/>
    <w:rsid w:val="003F7C60"/>
    <w:rsid w:val="0040218B"/>
    <w:rsid w:val="00404524"/>
    <w:rsid w:val="004045B8"/>
    <w:rsid w:val="004051E4"/>
    <w:rsid w:val="00405995"/>
    <w:rsid w:val="004063B7"/>
    <w:rsid w:val="00406E22"/>
    <w:rsid w:val="00406FC6"/>
    <w:rsid w:val="00406FC8"/>
    <w:rsid w:val="0041068F"/>
    <w:rsid w:val="004119AE"/>
    <w:rsid w:val="004120EF"/>
    <w:rsid w:val="004142A2"/>
    <w:rsid w:val="004142E1"/>
    <w:rsid w:val="004157C4"/>
    <w:rsid w:val="0041714A"/>
    <w:rsid w:val="0041788A"/>
    <w:rsid w:val="00422477"/>
    <w:rsid w:val="00422FFE"/>
    <w:rsid w:val="004246F1"/>
    <w:rsid w:val="00424871"/>
    <w:rsid w:val="004249AA"/>
    <w:rsid w:val="0042529F"/>
    <w:rsid w:val="0042731E"/>
    <w:rsid w:val="004274B6"/>
    <w:rsid w:val="004304DF"/>
    <w:rsid w:val="00435031"/>
    <w:rsid w:val="00436744"/>
    <w:rsid w:val="00437B46"/>
    <w:rsid w:val="00443BD3"/>
    <w:rsid w:val="00444F0F"/>
    <w:rsid w:val="00445AE7"/>
    <w:rsid w:val="00446263"/>
    <w:rsid w:val="00446894"/>
    <w:rsid w:val="00451B6C"/>
    <w:rsid w:val="00451DF4"/>
    <w:rsid w:val="00452AEC"/>
    <w:rsid w:val="00453DC9"/>
    <w:rsid w:val="00453E6B"/>
    <w:rsid w:val="00453FA8"/>
    <w:rsid w:val="004547CB"/>
    <w:rsid w:val="00454CCA"/>
    <w:rsid w:val="00455EF9"/>
    <w:rsid w:val="00457BE5"/>
    <w:rsid w:val="00460FEE"/>
    <w:rsid w:val="00461504"/>
    <w:rsid w:val="00461DF5"/>
    <w:rsid w:val="00461F38"/>
    <w:rsid w:val="004626BC"/>
    <w:rsid w:val="004639E8"/>
    <w:rsid w:val="00465881"/>
    <w:rsid w:val="00466F29"/>
    <w:rsid w:val="004672FF"/>
    <w:rsid w:val="004709CD"/>
    <w:rsid w:val="00471406"/>
    <w:rsid w:val="00472943"/>
    <w:rsid w:val="004736D1"/>
    <w:rsid w:val="00473F28"/>
    <w:rsid w:val="00474341"/>
    <w:rsid w:val="004746E7"/>
    <w:rsid w:val="004747B9"/>
    <w:rsid w:val="00474A0F"/>
    <w:rsid w:val="0047746F"/>
    <w:rsid w:val="0048035C"/>
    <w:rsid w:val="00480A6E"/>
    <w:rsid w:val="00481E7D"/>
    <w:rsid w:val="00481F1C"/>
    <w:rsid w:val="00482D30"/>
    <w:rsid w:val="00484721"/>
    <w:rsid w:val="00484736"/>
    <w:rsid w:val="00484865"/>
    <w:rsid w:val="004856BA"/>
    <w:rsid w:val="00486613"/>
    <w:rsid w:val="00487FFC"/>
    <w:rsid w:val="0049054F"/>
    <w:rsid w:val="0049172F"/>
    <w:rsid w:val="00491C22"/>
    <w:rsid w:val="004938A2"/>
    <w:rsid w:val="00493937"/>
    <w:rsid w:val="00493C14"/>
    <w:rsid w:val="00494C54"/>
    <w:rsid w:val="00494FE1"/>
    <w:rsid w:val="00495051"/>
    <w:rsid w:val="00497AD9"/>
    <w:rsid w:val="00497E5F"/>
    <w:rsid w:val="004A0553"/>
    <w:rsid w:val="004A10BB"/>
    <w:rsid w:val="004A28AF"/>
    <w:rsid w:val="004A31EA"/>
    <w:rsid w:val="004A4640"/>
    <w:rsid w:val="004A4B8D"/>
    <w:rsid w:val="004A4DC1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34C1"/>
    <w:rsid w:val="004B36A4"/>
    <w:rsid w:val="004B3B99"/>
    <w:rsid w:val="004B4BF0"/>
    <w:rsid w:val="004B7FA6"/>
    <w:rsid w:val="004C0777"/>
    <w:rsid w:val="004C265D"/>
    <w:rsid w:val="004C548D"/>
    <w:rsid w:val="004C569F"/>
    <w:rsid w:val="004C6A1A"/>
    <w:rsid w:val="004C6B03"/>
    <w:rsid w:val="004C710D"/>
    <w:rsid w:val="004C792F"/>
    <w:rsid w:val="004C7C83"/>
    <w:rsid w:val="004D108E"/>
    <w:rsid w:val="004D1E01"/>
    <w:rsid w:val="004D405C"/>
    <w:rsid w:val="004D41D3"/>
    <w:rsid w:val="004D60A5"/>
    <w:rsid w:val="004D65FA"/>
    <w:rsid w:val="004D71F4"/>
    <w:rsid w:val="004E133C"/>
    <w:rsid w:val="004E1B31"/>
    <w:rsid w:val="004E36DF"/>
    <w:rsid w:val="004E4206"/>
    <w:rsid w:val="004E637C"/>
    <w:rsid w:val="004F106A"/>
    <w:rsid w:val="004F1CC0"/>
    <w:rsid w:val="004F2C4F"/>
    <w:rsid w:val="004F305F"/>
    <w:rsid w:val="004F56FB"/>
    <w:rsid w:val="004F7371"/>
    <w:rsid w:val="005010CE"/>
    <w:rsid w:val="005019F2"/>
    <w:rsid w:val="00501E73"/>
    <w:rsid w:val="00502331"/>
    <w:rsid w:val="00502F5E"/>
    <w:rsid w:val="00503495"/>
    <w:rsid w:val="005042D6"/>
    <w:rsid w:val="005046CF"/>
    <w:rsid w:val="00507316"/>
    <w:rsid w:val="00507A65"/>
    <w:rsid w:val="00510B4C"/>
    <w:rsid w:val="00510C0C"/>
    <w:rsid w:val="00510E75"/>
    <w:rsid w:val="0051258C"/>
    <w:rsid w:val="0051266A"/>
    <w:rsid w:val="00513249"/>
    <w:rsid w:val="005157B9"/>
    <w:rsid w:val="00515E71"/>
    <w:rsid w:val="00517C2F"/>
    <w:rsid w:val="00520D24"/>
    <w:rsid w:val="0052190D"/>
    <w:rsid w:val="00523597"/>
    <w:rsid w:val="00524E01"/>
    <w:rsid w:val="005257D6"/>
    <w:rsid w:val="00525C52"/>
    <w:rsid w:val="005306C6"/>
    <w:rsid w:val="00530CDB"/>
    <w:rsid w:val="0053584E"/>
    <w:rsid w:val="0053599B"/>
    <w:rsid w:val="00535D3A"/>
    <w:rsid w:val="005366A5"/>
    <w:rsid w:val="00536CB0"/>
    <w:rsid w:val="0054125D"/>
    <w:rsid w:val="00543C7F"/>
    <w:rsid w:val="0054708B"/>
    <w:rsid w:val="005518C7"/>
    <w:rsid w:val="00553F27"/>
    <w:rsid w:val="00554A69"/>
    <w:rsid w:val="00554A89"/>
    <w:rsid w:val="00555658"/>
    <w:rsid w:val="00561038"/>
    <w:rsid w:val="00562BFB"/>
    <w:rsid w:val="0056432B"/>
    <w:rsid w:val="00565875"/>
    <w:rsid w:val="00567774"/>
    <w:rsid w:val="00570274"/>
    <w:rsid w:val="00571435"/>
    <w:rsid w:val="00572231"/>
    <w:rsid w:val="005736B1"/>
    <w:rsid w:val="00574793"/>
    <w:rsid w:val="00575460"/>
    <w:rsid w:val="00575C76"/>
    <w:rsid w:val="00576F95"/>
    <w:rsid w:val="00577228"/>
    <w:rsid w:val="00577266"/>
    <w:rsid w:val="00577FC6"/>
    <w:rsid w:val="005807DB"/>
    <w:rsid w:val="005817CB"/>
    <w:rsid w:val="00581A4D"/>
    <w:rsid w:val="00581B2B"/>
    <w:rsid w:val="00582EFB"/>
    <w:rsid w:val="00585288"/>
    <w:rsid w:val="00585B58"/>
    <w:rsid w:val="005868C1"/>
    <w:rsid w:val="0058691D"/>
    <w:rsid w:val="00586C64"/>
    <w:rsid w:val="00587820"/>
    <w:rsid w:val="00590613"/>
    <w:rsid w:val="00590847"/>
    <w:rsid w:val="00592976"/>
    <w:rsid w:val="005943B5"/>
    <w:rsid w:val="005954BF"/>
    <w:rsid w:val="0059620D"/>
    <w:rsid w:val="0059655B"/>
    <w:rsid w:val="00596CE7"/>
    <w:rsid w:val="0059740F"/>
    <w:rsid w:val="0059795E"/>
    <w:rsid w:val="005A124E"/>
    <w:rsid w:val="005A1FC7"/>
    <w:rsid w:val="005A292C"/>
    <w:rsid w:val="005A37C9"/>
    <w:rsid w:val="005A4C49"/>
    <w:rsid w:val="005A4CFE"/>
    <w:rsid w:val="005A6B51"/>
    <w:rsid w:val="005A73D7"/>
    <w:rsid w:val="005B1951"/>
    <w:rsid w:val="005B3605"/>
    <w:rsid w:val="005B42F1"/>
    <w:rsid w:val="005B65E9"/>
    <w:rsid w:val="005B7568"/>
    <w:rsid w:val="005B7F5E"/>
    <w:rsid w:val="005C2341"/>
    <w:rsid w:val="005C25D4"/>
    <w:rsid w:val="005C2656"/>
    <w:rsid w:val="005C363B"/>
    <w:rsid w:val="005C3809"/>
    <w:rsid w:val="005C7883"/>
    <w:rsid w:val="005C7A7B"/>
    <w:rsid w:val="005D055E"/>
    <w:rsid w:val="005D067B"/>
    <w:rsid w:val="005D23A2"/>
    <w:rsid w:val="005D5A62"/>
    <w:rsid w:val="005D6205"/>
    <w:rsid w:val="005D6E71"/>
    <w:rsid w:val="005E03A8"/>
    <w:rsid w:val="005E1455"/>
    <w:rsid w:val="005E47AC"/>
    <w:rsid w:val="005E5115"/>
    <w:rsid w:val="005E52E4"/>
    <w:rsid w:val="005E58CE"/>
    <w:rsid w:val="005E663F"/>
    <w:rsid w:val="005E6B5F"/>
    <w:rsid w:val="005E772B"/>
    <w:rsid w:val="005E7B34"/>
    <w:rsid w:val="005F0AA7"/>
    <w:rsid w:val="005F0D92"/>
    <w:rsid w:val="005F2172"/>
    <w:rsid w:val="005F22CE"/>
    <w:rsid w:val="005F5435"/>
    <w:rsid w:val="005F74AA"/>
    <w:rsid w:val="00600300"/>
    <w:rsid w:val="0060037B"/>
    <w:rsid w:val="00600551"/>
    <w:rsid w:val="0060106C"/>
    <w:rsid w:val="006042A7"/>
    <w:rsid w:val="006044E9"/>
    <w:rsid w:val="00606BB7"/>
    <w:rsid w:val="00606EAA"/>
    <w:rsid w:val="00607C29"/>
    <w:rsid w:val="00607DC8"/>
    <w:rsid w:val="006114F6"/>
    <w:rsid w:val="00611998"/>
    <w:rsid w:val="0061221E"/>
    <w:rsid w:val="0061260F"/>
    <w:rsid w:val="00614A9E"/>
    <w:rsid w:val="006158A5"/>
    <w:rsid w:val="00620305"/>
    <w:rsid w:val="00621D92"/>
    <w:rsid w:val="00622E0A"/>
    <w:rsid w:val="00623F87"/>
    <w:rsid w:val="00625740"/>
    <w:rsid w:val="00625836"/>
    <w:rsid w:val="00625C9C"/>
    <w:rsid w:val="00626061"/>
    <w:rsid w:val="0062611E"/>
    <w:rsid w:val="006307AF"/>
    <w:rsid w:val="00630BAD"/>
    <w:rsid w:val="00631995"/>
    <w:rsid w:val="00632D0D"/>
    <w:rsid w:val="006347A9"/>
    <w:rsid w:val="00634CE1"/>
    <w:rsid w:val="0063739C"/>
    <w:rsid w:val="00637511"/>
    <w:rsid w:val="006376B9"/>
    <w:rsid w:val="00640026"/>
    <w:rsid w:val="006404DB"/>
    <w:rsid w:val="00642BE7"/>
    <w:rsid w:val="006430B5"/>
    <w:rsid w:val="00643C61"/>
    <w:rsid w:val="00644B2D"/>
    <w:rsid w:val="00645FFC"/>
    <w:rsid w:val="006473D7"/>
    <w:rsid w:val="006516A3"/>
    <w:rsid w:val="006522CD"/>
    <w:rsid w:val="0065265B"/>
    <w:rsid w:val="0065294E"/>
    <w:rsid w:val="0065477E"/>
    <w:rsid w:val="00654CD8"/>
    <w:rsid w:val="00657990"/>
    <w:rsid w:val="00657D67"/>
    <w:rsid w:val="0066084E"/>
    <w:rsid w:val="006615F8"/>
    <w:rsid w:val="00662199"/>
    <w:rsid w:val="006621A2"/>
    <w:rsid w:val="00663161"/>
    <w:rsid w:val="00663CEE"/>
    <w:rsid w:val="00663E67"/>
    <w:rsid w:val="00664C53"/>
    <w:rsid w:val="00664C64"/>
    <w:rsid w:val="006651E8"/>
    <w:rsid w:val="006720BE"/>
    <w:rsid w:val="00674E1E"/>
    <w:rsid w:val="00676031"/>
    <w:rsid w:val="00676059"/>
    <w:rsid w:val="00677B78"/>
    <w:rsid w:val="00681201"/>
    <w:rsid w:val="00681D1B"/>
    <w:rsid w:val="006825B2"/>
    <w:rsid w:val="0068267F"/>
    <w:rsid w:val="00683273"/>
    <w:rsid w:val="006839CE"/>
    <w:rsid w:val="00683B67"/>
    <w:rsid w:val="006854B3"/>
    <w:rsid w:val="00685BA4"/>
    <w:rsid w:val="00686B97"/>
    <w:rsid w:val="00686DFC"/>
    <w:rsid w:val="00687B8C"/>
    <w:rsid w:val="0069020C"/>
    <w:rsid w:val="00690657"/>
    <w:rsid w:val="006906EF"/>
    <w:rsid w:val="00690894"/>
    <w:rsid w:val="00691F05"/>
    <w:rsid w:val="00693272"/>
    <w:rsid w:val="00696212"/>
    <w:rsid w:val="00696A92"/>
    <w:rsid w:val="00696C37"/>
    <w:rsid w:val="00696E62"/>
    <w:rsid w:val="0069706F"/>
    <w:rsid w:val="0069799C"/>
    <w:rsid w:val="006A1B0D"/>
    <w:rsid w:val="006A2014"/>
    <w:rsid w:val="006A2247"/>
    <w:rsid w:val="006A27F6"/>
    <w:rsid w:val="006A3C2E"/>
    <w:rsid w:val="006A4732"/>
    <w:rsid w:val="006A4ACA"/>
    <w:rsid w:val="006A4AFA"/>
    <w:rsid w:val="006A63D9"/>
    <w:rsid w:val="006A6E7C"/>
    <w:rsid w:val="006B06FB"/>
    <w:rsid w:val="006B0855"/>
    <w:rsid w:val="006B0E73"/>
    <w:rsid w:val="006B1597"/>
    <w:rsid w:val="006B23EE"/>
    <w:rsid w:val="006B2526"/>
    <w:rsid w:val="006B3F89"/>
    <w:rsid w:val="006B426F"/>
    <w:rsid w:val="006B4B0B"/>
    <w:rsid w:val="006B7A0B"/>
    <w:rsid w:val="006C320A"/>
    <w:rsid w:val="006C4145"/>
    <w:rsid w:val="006C56F0"/>
    <w:rsid w:val="006C5BFF"/>
    <w:rsid w:val="006C5C0F"/>
    <w:rsid w:val="006C638D"/>
    <w:rsid w:val="006D1152"/>
    <w:rsid w:val="006D19B1"/>
    <w:rsid w:val="006D2102"/>
    <w:rsid w:val="006D211B"/>
    <w:rsid w:val="006D243E"/>
    <w:rsid w:val="006D29D3"/>
    <w:rsid w:val="006D479D"/>
    <w:rsid w:val="006D5CBA"/>
    <w:rsid w:val="006D61D7"/>
    <w:rsid w:val="006D68BE"/>
    <w:rsid w:val="006D713A"/>
    <w:rsid w:val="006D7AAF"/>
    <w:rsid w:val="006E01AB"/>
    <w:rsid w:val="006E2B92"/>
    <w:rsid w:val="006E391D"/>
    <w:rsid w:val="006E515C"/>
    <w:rsid w:val="006E5CFA"/>
    <w:rsid w:val="006E6751"/>
    <w:rsid w:val="006F0297"/>
    <w:rsid w:val="006F11E4"/>
    <w:rsid w:val="006F3E13"/>
    <w:rsid w:val="006F3F08"/>
    <w:rsid w:val="006F5382"/>
    <w:rsid w:val="006F6194"/>
    <w:rsid w:val="007002BF"/>
    <w:rsid w:val="00700365"/>
    <w:rsid w:val="0070061E"/>
    <w:rsid w:val="00701120"/>
    <w:rsid w:val="007031BC"/>
    <w:rsid w:val="0070342C"/>
    <w:rsid w:val="007048ED"/>
    <w:rsid w:val="007056E8"/>
    <w:rsid w:val="007070C7"/>
    <w:rsid w:val="00707A88"/>
    <w:rsid w:val="00707D8A"/>
    <w:rsid w:val="00707F5F"/>
    <w:rsid w:val="007105AA"/>
    <w:rsid w:val="00711DED"/>
    <w:rsid w:val="007125EC"/>
    <w:rsid w:val="007131DF"/>
    <w:rsid w:val="00715100"/>
    <w:rsid w:val="00715A5B"/>
    <w:rsid w:val="0071682C"/>
    <w:rsid w:val="00717E9C"/>
    <w:rsid w:val="00721057"/>
    <w:rsid w:val="00722F6E"/>
    <w:rsid w:val="00723039"/>
    <w:rsid w:val="00724AED"/>
    <w:rsid w:val="00725B61"/>
    <w:rsid w:val="00726AB9"/>
    <w:rsid w:val="00727021"/>
    <w:rsid w:val="0072724D"/>
    <w:rsid w:val="00727C13"/>
    <w:rsid w:val="00730B8F"/>
    <w:rsid w:val="00732013"/>
    <w:rsid w:val="00732A23"/>
    <w:rsid w:val="0073364C"/>
    <w:rsid w:val="007348A0"/>
    <w:rsid w:val="00735C01"/>
    <w:rsid w:val="007378D1"/>
    <w:rsid w:val="00737988"/>
    <w:rsid w:val="00737EBD"/>
    <w:rsid w:val="00741647"/>
    <w:rsid w:val="00741B65"/>
    <w:rsid w:val="00744922"/>
    <w:rsid w:val="00744ED9"/>
    <w:rsid w:val="007451E9"/>
    <w:rsid w:val="00746978"/>
    <w:rsid w:val="00747086"/>
    <w:rsid w:val="00747E94"/>
    <w:rsid w:val="00750347"/>
    <w:rsid w:val="00750485"/>
    <w:rsid w:val="007505F6"/>
    <w:rsid w:val="00752FEC"/>
    <w:rsid w:val="0075325F"/>
    <w:rsid w:val="00753D1E"/>
    <w:rsid w:val="00753E87"/>
    <w:rsid w:val="00754578"/>
    <w:rsid w:val="00755794"/>
    <w:rsid w:val="0076248A"/>
    <w:rsid w:val="007636CC"/>
    <w:rsid w:val="00764133"/>
    <w:rsid w:val="00765080"/>
    <w:rsid w:val="007708C0"/>
    <w:rsid w:val="007719FA"/>
    <w:rsid w:val="00771C19"/>
    <w:rsid w:val="00773194"/>
    <w:rsid w:val="00773770"/>
    <w:rsid w:val="00773AE8"/>
    <w:rsid w:val="0077410C"/>
    <w:rsid w:val="00774B21"/>
    <w:rsid w:val="00774F32"/>
    <w:rsid w:val="00774F54"/>
    <w:rsid w:val="007767B9"/>
    <w:rsid w:val="00776E4D"/>
    <w:rsid w:val="00777661"/>
    <w:rsid w:val="00780813"/>
    <w:rsid w:val="00780C69"/>
    <w:rsid w:val="0078254C"/>
    <w:rsid w:val="00782748"/>
    <w:rsid w:val="007830F2"/>
    <w:rsid w:val="007833C8"/>
    <w:rsid w:val="00783E8B"/>
    <w:rsid w:val="007847EF"/>
    <w:rsid w:val="00784E0B"/>
    <w:rsid w:val="0078639A"/>
    <w:rsid w:val="007867F9"/>
    <w:rsid w:val="00790F61"/>
    <w:rsid w:val="00793AFC"/>
    <w:rsid w:val="00795642"/>
    <w:rsid w:val="007957AE"/>
    <w:rsid w:val="007962D8"/>
    <w:rsid w:val="00796789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4AD7"/>
    <w:rsid w:val="007A5C22"/>
    <w:rsid w:val="007A63C8"/>
    <w:rsid w:val="007B144E"/>
    <w:rsid w:val="007B205B"/>
    <w:rsid w:val="007B23EE"/>
    <w:rsid w:val="007B245C"/>
    <w:rsid w:val="007B2530"/>
    <w:rsid w:val="007B4847"/>
    <w:rsid w:val="007B5515"/>
    <w:rsid w:val="007B6101"/>
    <w:rsid w:val="007B6CB5"/>
    <w:rsid w:val="007B6CDE"/>
    <w:rsid w:val="007B713A"/>
    <w:rsid w:val="007C1496"/>
    <w:rsid w:val="007C3326"/>
    <w:rsid w:val="007C3905"/>
    <w:rsid w:val="007C550A"/>
    <w:rsid w:val="007C5703"/>
    <w:rsid w:val="007C5866"/>
    <w:rsid w:val="007C5C02"/>
    <w:rsid w:val="007C5D2E"/>
    <w:rsid w:val="007C7014"/>
    <w:rsid w:val="007C7D11"/>
    <w:rsid w:val="007D09C4"/>
    <w:rsid w:val="007D1C6C"/>
    <w:rsid w:val="007D1EF1"/>
    <w:rsid w:val="007D2131"/>
    <w:rsid w:val="007D2292"/>
    <w:rsid w:val="007D5706"/>
    <w:rsid w:val="007D7798"/>
    <w:rsid w:val="007D79AD"/>
    <w:rsid w:val="007D7BA4"/>
    <w:rsid w:val="007E10D0"/>
    <w:rsid w:val="007E162D"/>
    <w:rsid w:val="007E3052"/>
    <w:rsid w:val="007E3F1D"/>
    <w:rsid w:val="007E4DBF"/>
    <w:rsid w:val="007E4E6D"/>
    <w:rsid w:val="007E4ECB"/>
    <w:rsid w:val="007E56B7"/>
    <w:rsid w:val="007E66BD"/>
    <w:rsid w:val="007E6810"/>
    <w:rsid w:val="007E7A75"/>
    <w:rsid w:val="007F20B9"/>
    <w:rsid w:val="007F295E"/>
    <w:rsid w:val="007F298F"/>
    <w:rsid w:val="007F3A21"/>
    <w:rsid w:val="007F3F4F"/>
    <w:rsid w:val="007F4837"/>
    <w:rsid w:val="007F66EA"/>
    <w:rsid w:val="007F6DC2"/>
    <w:rsid w:val="00800047"/>
    <w:rsid w:val="00800200"/>
    <w:rsid w:val="008005E4"/>
    <w:rsid w:val="00802C78"/>
    <w:rsid w:val="00803149"/>
    <w:rsid w:val="00803D5A"/>
    <w:rsid w:val="00804309"/>
    <w:rsid w:val="00804E20"/>
    <w:rsid w:val="00805093"/>
    <w:rsid w:val="00805B4F"/>
    <w:rsid w:val="00805DD2"/>
    <w:rsid w:val="00806099"/>
    <w:rsid w:val="00806F0D"/>
    <w:rsid w:val="00807B3C"/>
    <w:rsid w:val="0081076D"/>
    <w:rsid w:val="00811784"/>
    <w:rsid w:val="0081269C"/>
    <w:rsid w:val="008149C5"/>
    <w:rsid w:val="008152C1"/>
    <w:rsid w:val="008154A7"/>
    <w:rsid w:val="0081650D"/>
    <w:rsid w:val="008169C2"/>
    <w:rsid w:val="00826F72"/>
    <w:rsid w:val="0082711C"/>
    <w:rsid w:val="008272B0"/>
    <w:rsid w:val="008337F1"/>
    <w:rsid w:val="00833862"/>
    <w:rsid w:val="008343E6"/>
    <w:rsid w:val="0083476A"/>
    <w:rsid w:val="00834943"/>
    <w:rsid w:val="00835155"/>
    <w:rsid w:val="008363C9"/>
    <w:rsid w:val="008401DE"/>
    <w:rsid w:val="008402D5"/>
    <w:rsid w:val="00840CB6"/>
    <w:rsid w:val="00840E83"/>
    <w:rsid w:val="00841237"/>
    <w:rsid w:val="0084132A"/>
    <w:rsid w:val="008418BD"/>
    <w:rsid w:val="00842212"/>
    <w:rsid w:val="00843151"/>
    <w:rsid w:val="0084324B"/>
    <w:rsid w:val="008434C2"/>
    <w:rsid w:val="0084755D"/>
    <w:rsid w:val="00847856"/>
    <w:rsid w:val="00850815"/>
    <w:rsid w:val="00850FA3"/>
    <w:rsid w:val="0085123F"/>
    <w:rsid w:val="008533A8"/>
    <w:rsid w:val="00853703"/>
    <w:rsid w:val="00853D69"/>
    <w:rsid w:val="00855184"/>
    <w:rsid w:val="00855626"/>
    <w:rsid w:val="00855B78"/>
    <w:rsid w:val="008574F2"/>
    <w:rsid w:val="00857A79"/>
    <w:rsid w:val="00860CEE"/>
    <w:rsid w:val="00860E72"/>
    <w:rsid w:val="00861AFF"/>
    <w:rsid w:val="00861F1A"/>
    <w:rsid w:val="008623CB"/>
    <w:rsid w:val="00862A8F"/>
    <w:rsid w:val="00863BF2"/>
    <w:rsid w:val="00865421"/>
    <w:rsid w:val="00865434"/>
    <w:rsid w:val="008658D8"/>
    <w:rsid w:val="00867D3D"/>
    <w:rsid w:val="00871016"/>
    <w:rsid w:val="00871BD9"/>
    <w:rsid w:val="00873EDA"/>
    <w:rsid w:val="00875B79"/>
    <w:rsid w:val="00880ECC"/>
    <w:rsid w:val="0088148A"/>
    <w:rsid w:val="00881E49"/>
    <w:rsid w:val="008836C7"/>
    <w:rsid w:val="00885F67"/>
    <w:rsid w:val="00886FBE"/>
    <w:rsid w:val="00887042"/>
    <w:rsid w:val="00890E62"/>
    <w:rsid w:val="00890FD2"/>
    <w:rsid w:val="00891662"/>
    <w:rsid w:val="00893A84"/>
    <w:rsid w:val="00895807"/>
    <w:rsid w:val="00896E40"/>
    <w:rsid w:val="008978CC"/>
    <w:rsid w:val="008A040A"/>
    <w:rsid w:val="008A05F3"/>
    <w:rsid w:val="008A18BE"/>
    <w:rsid w:val="008A36B9"/>
    <w:rsid w:val="008A4534"/>
    <w:rsid w:val="008A4D91"/>
    <w:rsid w:val="008A71A4"/>
    <w:rsid w:val="008B0C7A"/>
    <w:rsid w:val="008B1697"/>
    <w:rsid w:val="008B1E49"/>
    <w:rsid w:val="008B4E10"/>
    <w:rsid w:val="008B6530"/>
    <w:rsid w:val="008B6DF9"/>
    <w:rsid w:val="008C0420"/>
    <w:rsid w:val="008C27B4"/>
    <w:rsid w:val="008C2A37"/>
    <w:rsid w:val="008C376D"/>
    <w:rsid w:val="008C7282"/>
    <w:rsid w:val="008C7A38"/>
    <w:rsid w:val="008D0328"/>
    <w:rsid w:val="008D1B88"/>
    <w:rsid w:val="008D22F5"/>
    <w:rsid w:val="008D3484"/>
    <w:rsid w:val="008D3A5A"/>
    <w:rsid w:val="008D3A9D"/>
    <w:rsid w:val="008D3CC8"/>
    <w:rsid w:val="008D4173"/>
    <w:rsid w:val="008D4A11"/>
    <w:rsid w:val="008D4FDB"/>
    <w:rsid w:val="008D64AC"/>
    <w:rsid w:val="008D7BE6"/>
    <w:rsid w:val="008E0D70"/>
    <w:rsid w:val="008E22AF"/>
    <w:rsid w:val="008E2806"/>
    <w:rsid w:val="008E3927"/>
    <w:rsid w:val="008E3CC2"/>
    <w:rsid w:val="008E575F"/>
    <w:rsid w:val="008E6148"/>
    <w:rsid w:val="008F033F"/>
    <w:rsid w:val="008F0A72"/>
    <w:rsid w:val="008F11B9"/>
    <w:rsid w:val="008F2862"/>
    <w:rsid w:val="008F4737"/>
    <w:rsid w:val="008F4C01"/>
    <w:rsid w:val="0090050A"/>
    <w:rsid w:val="00901CC8"/>
    <w:rsid w:val="009025B5"/>
    <w:rsid w:val="009035DE"/>
    <w:rsid w:val="009043AA"/>
    <w:rsid w:val="0090468E"/>
    <w:rsid w:val="0090540F"/>
    <w:rsid w:val="00905CA1"/>
    <w:rsid w:val="00905CC0"/>
    <w:rsid w:val="009068BD"/>
    <w:rsid w:val="00906A97"/>
    <w:rsid w:val="00906FE9"/>
    <w:rsid w:val="009072F7"/>
    <w:rsid w:val="009079AF"/>
    <w:rsid w:val="00910086"/>
    <w:rsid w:val="0091025F"/>
    <w:rsid w:val="00911F77"/>
    <w:rsid w:val="0091286E"/>
    <w:rsid w:val="00912BE1"/>
    <w:rsid w:val="00912CC9"/>
    <w:rsid w:val="00912E5F"/>
    <w:rsid w:val="0091372A"/>
    <w:rsid w:val="00914FD8"/>
    <w:rsid w:val="009157B6"/>
    <w:rsid w:val="0091648D"/>
    <w:rsid w:val="00917360"/>
    <w:rsid w:val="0092025A"/>
    <w:rsid w:val="00923631"/>
    <w:rsid w:val="0092369E"/>
    <w:rsid w:val="009238A2"/>
    <w:rsid w:val="0092618C"/>
    <w:rsid w:val="00926C3F"/>
    <w:rsid w:val="00927DB8"/>
    <w:rsid w:val="00927F97"/>
    <w:rsid w:val="00930BDB"/>
    <w:rsid w:val="00930FBE"/>
    <w:rsid w:val="00931845"/>
    <w:rsid w:val="009327FE"/>
    <w:rsid w:val="009338DC"/>
    <w:rsid w:val="0093423E"/>
    <w:rsid w:val="0093485C"/>
    <w:rsid w:val="00934B30"/>
    <w:rsid w:val="00935319"/>
    <w:rsid w:val="00936CBD"/>
    <w:rsid w:val="009408D5"/>
    <w:rsid w:val="009408F0"/>
    <w:rsid w:val="00940F02"/>
    <w:rsid w:val="0094339C"/>
    <w:rsid w:val="009433DC"/>
    <w:rsid w:val="00943FED"/>
    <w:rsid w:val="00944C07"/>
    <w:rsid w:val="00945875"/>
    <w:rsid w:val="00946725"/>
    <w:rsid w:val="00946B5C"/>
    <w:rsid w:val="00951605"/>
    <w:rsid w:val="0095339D"/>
    <w:rsid w:val="00954D75"/>
    <w:rsid w:val="009551F8"/>
    <w:rsid w:val="00960069"/>
    <w:rsid w:val="0096502C"/>
    <w:rsid w:val="00965750"/>
    <w:rsid w:val="00966B82"/>
    <w:rsid w:val="00971395"/>
    <w:rsid w:val="009736E4"/>
    <w:rsid w:val="0097393D"/>
    <w:rsid w:val="00975D54"/>
    <w:rsid w:val="00976B67"/>
    <w:rsid w:val="00980378"/>
    <w:rsid w:val="00980B8C"/>
    <w:rsid w:val="00981503"/>
    <w:rsid w:val="00983691"/>
    <w:rsid w:val="0098428D"/>
    <w:rsid w:val="009844CE"/>
    <w:rsid w:val="00984C8A"/>
    <w:rsid w:val="00985653"/>
    <w:rsid w:val="00985BA7"/>
    <w:rsid w:val="00986FF2"/>
    <w:rsid w:val="00990CBC"/>
    <w:rsid w:val="00991B4E"/>
    <w:rsid w:val="00991F6E"/>
    <w:rsid w:val="00992AEF"/>
    <w:rsid w:val="00992E96"/>
    <w:rsid w:val="00993B20"/>
    <w:rsid w:val="00994867"/>
    <w:rsid w:val="00996C11"/>
    <w:rsid w:val="009A0ADB"/>
    <w:rsid w:val="009A364A"/>
    <w:rsid w:val="009A37CD"/>
    <w:rsid w:val="009A6B73"/>
    <w:rsid w:val="009B05D6"/>
    <w:rsid w:val="009B0EE8"/>
    <w:rsid w:val="009B1BC8"/>
    <w:rsid w:val="009B1F5C"/>
    <w:rsid w:val="009B298E"/>
    <w:rsid w:val="009B2C5D"/>
    <w:rsid w:val="009B3B6B"/>
    <w:rsid w:val="009B61DC"/>
    <w:rsid w:val="009C007E"/>
    <w:rsid w:val="009C0497"/>
    <w:rsid w:val="009C087E"/>
    <w:rsid w:val="009C109A"/>
    <w:rsid w:val="009C1CC3"/>
    <w:rsid w:val="009C1E35"/>
    <w:rsid w:val="009C3671"/>
    <w:rsid w:val="009C3985"/>
    <w:rsid w:val="009C4612"/>
    <w:rsid w:val="009C4844"/>
    <w:rsid w:val="009C48A0"/>
    <w:rsid w:val="009C4CE5"/>
    <w:rsid w:val="009C54C0"/>
    <w:rsid w:val="009C6598"/>
    <w:rsid w:val="009C6F5F"/>
    <w:rsid w:val="009D058A"/>
    <w:rsid w:val="009D29D5"/>
    <w:rsid w:val="009D35B0"/>
    <w:rsid w:val="009D39B6"/>
    <w:rsid w:val="009D3B86"/>
    <w:rsid w:val="009D7605"/>
    <w:rsid w:val="009E07A8"/>
    <w:rsid w:val="009E15BF"/>
    <w:rsid w:val="009E1B65"/>
    <w:rsid w:val="009E5063"/>
    <w:rsid w:val="009E695F"/>
    <w:rsid w:val="009E7467"/>
    <w:rsid w:val="009E76C2"/>
    <w:rsid w:val="009E7844"/>
    <w:rsid w:val="009E7D78"/>
    <w:rsid w:val="009F00D4"/>
    <w:rsid w:val="009F142B"/>
    <w:rsid w:val="009F4315"/>
    <w:rsid w:val="009F55A5"/>
    <w:rsid w:val="009F5FCA"/>
    <w:rsid w:val="009F6C39"/>
    <w:rsid w:val="00A00765"/>
    <w:rsid w:val="00A023AE"/>
    <w:rsid w:val="00A02D67"/>
    <w:rsid w:val="00A04BE4"/>
    <w:rsid w:val="00A0646F"/>
    <w:rsid w:val="00A06B17"/>
    <w:rsid w:val="00A06B32"/>
    <w:rsid w:val="00A07189"/>
    <w:rsid w:val="00A07E94"/>
    <w:rsid w:val="00A10EB5"/>
    <w:rsid w:val="00A1474D"/>
    <w:rsid w:val="00A15561"/>
    <w:rsid w:val="00A15BFD"/>
    <w:rsid w:val="00A205D1"/>
    <w:rsid w:val="00A21341"/>
    <w:rsid w:val="00A241D2"/>
    <w:rsid w:val="00A25108"/>
    <w:rsid w:val="00A25443"/>
    <w:rsid w:val="00A254AD"/>
    <w:rsid w:val="00A26097"/>
    <w:rsid w:val="00A26DF5"/>
    <w:rsid w:val="00A27519"/>
    <w:rsid w:val="00A27952"/>
    <w:rsid w:val="00A312D6"/>
    <w:rsid w:val="00A31734"/>
    <w:rsid w:val="00A323DB"/>
    <w:rsid w:val="00A33334"/>
    <w:rsid w:val="00A33BD9"/>
    <w:rsid w:val="00A346F0"/>
    <w:rsid w:val="00A34FF4"/>
    <w:rsid w:val="00A3623F"/>
    <w:rsid w:val="00A362E1"/>
    <w:rsid w:val="00A36494"/>
    <w:rsid w:val="00A40C54"/>
    <w:rsid w:val="00A44DE3"/>
    <w:rsid w:val="00A45179"/>
    <w:rsid w:val="00A45C96"/>
    <w:rsid w:val="00A516C8"/>
    <w:rsid w:val="00A53AEC"/>
    <w:rsid w:val="00A53B13"/>
    <w:rsid w:val="00A558CA"/>
    <w:rsid w:val="00A57258"/>
    <w:rsid w:val="00A57D9D"/>
    <w:rsid w:val="00A60105"/>
    <w:rsid w:val="00A611F1"/>
    <w:rsid w:val="00A62133"/>
    <w:rsid w:val="00A62669"/>
    <w:rsid w:val="00A65EFE"/>
    <w:rsid w:val="00A66F20"/>
    <w:rsid w:val="00A70026"/>
    <w:rsid w:val="00A7027F"/>
    <w:rsid w:val="00A7286C"/>
    <w:rsid w:val="00A72EC9"/>
    <w:rsid w:val="00A736EB"/>
    <w:rsid w:val="00A74624"/>
    <w:rsid w:val="00A755F2"/>
    <w:rsid w:val="00A75B7E"/>
    <w:rsid w:val="00A77022"/>
    <w:rsid w:val="00A807B4"/>
    <w:rsid w:val="00A809B0"/>
    <w:rsid w:val="00A84276"/>
    <w:rsid w:val="00A84A4B"/>
    <w:rsid w:val="00A9224D"/>
    <w:rsid w:val="00A93DA2"/>
    <w:rsid w:val="00A94432"/>
    <w:rsid w:val="00A94775"/>
    <w:rsid w:val="00A9499F"/>
    <w:rsid w:val="00A94F1C"/>
    <w:rsid w:val="00A954E3"/>
    <w:rsid w:val="00A95C92"/>
    <w:rsid w:val="00A97BE4"/>
    <w:rsid w:val="00A97D5C"/>
    <w:rsid w:val="00AA0444"/>
    <w:rsid w:val="00AA19AF"/>
    <w:rsid w:val="00AA20FF"/>
    <w:rsid w:val="00AA2770"/>
    <w:rsid w:val="00AA2FC5"/>
    <w:rsid w:val="00AA33E0"/>
    <w:rsid w:val="00AA35ED"/>
    <w:rsid w:val="00AA461B"/>
    <w:rsid w:val="00AA58EB"/>
    <w:rsid w:val="00AA5B82"/>
    <w:rsid w:val="00AB2018"/>
    <w:rsid w:val="00AB26F5"/>
    <w:rsid w:val="00AB2889"/>
    <w:rsid w:val="00AB29E0"/>
    <w:rsid w:val="00AB344D"/>
    <w:rsid w:val="00AB3DC1"/>
    <w:rsid w:val="00AB5310"/>
    <w:rsid w:val="00AB5C30"/>
    <w:rsid w:val="00AB70CB"/>
    <w:rsid w:val="00AB787C"/>
    <w:rsid w:val="00AC0FAF"/>
    <w:rsid w:val="00AC275E"/>
    <w:rsid w:val="00AC3146"/>
    <w:rsid w:val="00AC40C0"/>
    <w:rsid w:val="00AC433C"/>
    <w:rsid w:val="00AC4593"/>
    <w:rsid w:val="00AC4726"/>
    <w:rsid w:val="00AC4992"/>
    <w:rsid w:val="00AC52DE"/>
    <w:rsid w:val="00AC5BB6"/>
    <w:rsid w:val="00AC7100"/>
    <w:rsid w:val="00AD02B7"/>
    <w:rsid w:val="00AD0BF1"/>
    <w:rsid w:val="00AD0F62"/>
    <w:rsid w:val="00AD134E"/>
    <w:rsid w:val="00AD2141"/>
    <w:rsid w:val="00AD23A5"/>
    <w:rsid w:val="00AD28EF"/>
    <w:rsid w:val="00AD3016"/>
    <w:rsid w:val="00AD3F7F"/>
    <w:rsid w:val="00AD4422"/>
    <w:rsid w:val="00AD4FE0"/>
    <w:rsid w:val="00AD67FD"/>
    <w:rsid w:val="00AE0580"/>
    <w:rsid w:val="00AE1801"/>
    <w:rsid w:val="00AE3DBF"/>
    <w:rsid w:val="00AE3FE1"/>
    <w:rsid w:val="00AE41D1"/>
    <w:rsid w:val="00AE485C"/>
    <w:rsid w:val="00AE5FFF"/>
    <w:rsid w:val="00AF07C3"/>
    <w:rsid w:val="00AF1698"/>
    <w:rsid w:val="00AF1812"/>
    <w:rsid w:val="00AF3B0C"/>
    <w:rsid w:val="00AF6817"/>
    <w:rsid w:val="00AF7307"/>
    <w:rsid w:val="00AF75E7"/>
    <w:rsid w:val="00B00587"/>
    <w:rsid w:val="00B00F9F"/>
    <w:rsid w:val="00B017B2"/>
    <w:rsid w:val="00B02DD8"/>
    <w:rsid w:val="00B03939"/>
    <w:rsid w:val="00B0556F"/>
    <w:rsid w:val="00B058AD"/>
    <w:rsid w:val="00B07B7C"/>
    <w:rsid w:val="00B109EB"/>
    <w:rsid w:val="00B10D49"/>
    <w:rsid w:val="00B12441"/>
    <w:rsid w:val="00B12771"/>
    <w:rsid w:val="00B12FDB"/>
    <w:rsid w:val="00B1312A"/>
    <w:rsid w:val="00B13678"/>
    <w:rsid w:val="00B13840"/>
    <w:rsid w:val="00B15DB0"/>
    <w:rsid w:val="00B1760D"/>
    <w:rsid w:val="00B20197"/>
    <w:rsid w:val="00B20395"/>
    <w:rsid w:val="00B20551"/>
    <w:rsid w:val="00B2083A"/>
    <w:rsid w:val="00B20932"/>
    <w:rsid w:val="00B21369"/>
    <w:rsid w:val="00B21B88"/>
    <w:rsid w:val="00B21BCA"/>
    <w:rsid w:val="00B24FB5"/>
    <w:rsid w:val="00B2711F"/>
    <w:rsid w:val="00B27C03"/>
    <w:rsid w:val="00B27FE2"/>
    <w:rsid w:val="00B3044D"/>
    <w:rsid w:val="00B3081B"/>
    <w:rsid w:val="00B336A7"/>
    <w:rsid w:val="00B33BFA"/>
    <w:rsid w:val="00B34671"/>
    <w:rsid w:val="00B36235"/>
    <w:rsid w:val="00B37396"/>
    <w:rsid w:val="00B41813"/>
    <w:rsid w:val="00B41FED"/>
    <w:rsid w:val="00B435D6"/>
    <w:rsid w:val="00B446B9"/>
    <w:rsid w:val="00B4531B"/>
    <w:rsid w:val="00B453CE"/>
    <w:rsid w:val="00B45E5E"/>
    <w:rsid w:val="00B45F59"/>
    <w:rsid w:val="00B46EA7"/>
    <w:rsid w:val="00B5134F"/>
    <w:rsid w:val="00B51498"/>
    <w:rsid w:val="00B52A07"/>
    <w:rsid w:val="00B52D46"/>
    <w:rsid w:val="00B53D69"/>
    <w:rsid w:val="00B561F9"/>
    <w:rsid w:val="00B57269"/>
    <w:rsid w:val="00B57821"/>
    <w:rsid w:val="00B628F0"/>
    <w:rsid w:val="00B641B3"/>
    <w:rsid w:val="00B646B2"/>
    <w:rsid w:val="00B64E5D"/>
    <w:rsid w:val="00B66A10"/>
    <w:rsid w:val="00B66BA5"/>
    <w:rsid w:val="00B7084E"/>
    <w:rsid w:val="00B739D1"/>
    <w:rsid w:val="00B7558F"/>
    <w:rsid w:val="00B805B8"/>
    <w:rsid w:val="00B8189E"/>
    <w:rsid w:val="00B837F8"/>
    <w:rsid w:val="00B83B58"/>
    <w:rsid w:val="00B83D50"/>
    <w:rsid w:val="00B84F54"/>
    <w:rsid w:val="00B85D5F"/>
    <w:rsid w:val="00B86101"/>
    <w:rsid w:val="00B90757"/>
    <w:rsid w:val="00B92C81"/>
    <w:rsid w:val="00B94EB1"/>
    <w:rsid w:val="00B95F05"/>
    <w:rsid w:val="00B96861"/>
    <w:rsid w:val="00B96A80"/>
    <w:rsid w:val="00BA0756"/>
    <w:rsid w:val="00BA129A"/>
    <w:rsid w:val="00BA1D05"/>
    <w:rsid w:val="00BA24CD"/>
    <w:rsid w:val="00BA45D2"/>
    <w:rsid w:val="00BA45E7"/>
    <w:rsid w:val="00BA4A7A"/>
    <w:rsid w:val="00BA4E48"/>
    <w:rsid w:val="00BA50EF"/>
    <w:rsid w:val="00BA622A"/>
    <w:rsid w:val="00BA6EE3"/>
    <w:rsid w:val="00BA77B9"/>
    <w:rsid w:val="00BB0311"/>
    <w:rsid w:val="00BB0776"/>
    <w:rsid w:val="00BB0C39"/>
    <w:rsid w:val="00BB0E94"/>
    <w:rsid w:val="00BB3AAB"/>
    <w:rsid w:val="00BB4C6F"/>
    <w:rsid w:val="00BB74D3"/>
    <w:rsid w:val="00BB7607"/>
    <w:rsid w:val="00BC011B"/>
    <w:rsid w:val="00BC05D6"/>
    <w:rsid w:val="00BC1AFE"/>
    <w:rsid w:val="00BC283A"/>
    <w:rsid w:val="00BC28D9"/>
    <w:rsid w:val="00BC2A95"/>
    <w:rsid w:val="00BC3CA9"/>
    <w:rsid w:val="00BC45F5"/>
    <w:rsid w:val="00BC480A"/>
    <w:rsid w:val="00BC49AB"/>
    <w:rsid w:val="00BC63A9"/>
    <w:rsid w:val="00BC6548"/>
    <w:rsid w:val="00BD0D84"/>
    <w:rsid w:val="00BD2EE5"/>
    <w:rsid w:val="00BD3288"/>
    <w:rsid w:val="00BD338B"/>
    <w:rsid w:val="00BD37A9"/>
    <w:rsid w:val="00BD4644"/>
    <w:rsid w:val="00BD4C5C"/>
    <w:rsid w:val="00BD4E34"/>
    <w:rsid w:val="00BD5208"/>
    <w:rsid w:val="00BD5609"/>
    <w:rsid w:val="00BD5902"/>
    <w:rsid w:val="00BD7F80"/>
    <w:rsid w:val="00BE1320"/>
    <w:rsid w:val="00BE37DC"/>
    <w:rsid w:val="00BE3FAB"/>
    <w:rsid w:val="00BE6C3D"/>
    <w:rsid w:val="00BE6D04"/>
    <w:rsid w:val="00BE7D84"/>
    <w:rsid w:val="00BF05B6"/>
    <w:rsid w:val="00BF184C"/>
    <w:rsid w:val="00BF228E"/>
    <w:rsid w:val="00BF60F1"/>
    <w:rsid w:val="00C01BF2"/>
    <w:rsid w:val="00C01F81"/>
    <w:rsid w:val="00C02B0E"/>
    <w:rsid w:val="00C03C07"/>
    <w:rsid w:val="00C04BCE"/>
    <w:rsid w:val="00C04E52"/>
    <w:rsid w:val="00C054AF"/>
    <w:rsid w:val="00C055DF"/>
    <w:rsid w:val="00C06F8F"/>
    <w:rsid w:val="00C0705A"/>
    <w:rsid w:val="00C112F9"/>
    <w:rsid w:val="00C11679"/>
    <w:rsid w:val="00C1194B"/>
    <w:rsid w:val="00C121CE"/>
    <w:rsid w:val="00C147C6"/>
    <w:rsid w:val="00C17248"/>
    <w:rsid w:val="00C172FF"/>
    <w:rsid w:val="00C17DF3"/>
    <w:rsid w:val="00C21B8F"/>
    <w:rsid w:val="00C224DA"/>
    <w:rsid w:val="00C2456A"/>
    <w:rsid w:val="00C2673F"/>
    <w:rsid w:val="00C2690A"/>
    <w:rsid w:val="00C30E7A"/>
    <w:rsid w:val="00C310D8"/>
    <w:rsid w:val="00C33EE3"/>
    <w:rsid w:val="00C349C5"/>
    <w:rsid w:val="00C35E1F"/>
    <w:rsid w:val="00C420AE"/>
    <w:rsid w:val="00C455C2"/>
    <w:rsid w:val="00C4570F"/>
    <w:rsid w:val="00C46958"/>
    <w:rsid w:val="00C46D96"/>
    <w:rsid w:val="00C50342"/>
    <w:rsid w:val="00C525C1"/>
    <w:rsid w:val="00C541F3"/>
    <w:rsid w:val="00C55910"/>
    <w:rsid w:val="00C562FA"/>
    <w:rsid w:val="00C566C3"/>
    <w:rsid w:val="00C574AF"/>
    <w:rsid w:val="00C60FF6"/>
    <w:rsid w:val="00C61DC3"/>
    <w:rsid w:val="00C62A4E"/>
    <w:rsid w:val="00C62FD0"/>
    <w:rsid w:val="00C636D3"/>
    <w:rsid w:val="00C63859"/>
    <w:rsid w:val="00C64F2C"/>
    <w:rsid w:val="00C655BC"/>
    <w:rsid w:val="00C660ED"/>
    <w:rsid w:val="00C67F1C"/>
    <w:rsid w:val="00C72E8A"/>
    <w:rsid w:val="00C73ACF"/>
    <w:rsid w:val="00C748C7"/>
    <w:rsid w:val="00C75E45"/>
    <w:rsid w:val="00C76CF5"/>
    <w:rsid w:val="00C77D44"/>
    <w:rsid w:val="00C810C4"/>
    <w:rsid w:val="00C8126D"/>
    <w:rsid w:val="00C83FF6"/>
    <w:rsid w:val="00C84519"/>
    <w:rsid w:val="00C8574B"/>
    <w:rsid w:val="00C85880"/>
    <w:rsid w:val="00C86A41"/>
    <w:rsid w:val="00C87F66"/>
    <w:rsid w:val="00C9085D"/>
    <w:rsid w:val="00C91741"/>
    <w:rsid w:val="00C91D8B"/>
    <w:rsid w:val="00C92D48"/>
    <w:rsid w:val="00C92E67"/>
    <w:rsid w:val="00C93637"/>
    <w:rsid w:val="00C941F5"/>
    <w:rsid w:val="00C95001"/>
    <w:rsid w:val="00C9711D"/>
    <w:rsid w:val="00C97DA8"/>
    <w:rsid w:val="00CA0686"/>
    <w:rsid w:val="00CA0F58"/>
    <w:rsid w:val="00CA12D9"/>
    <w:rsid w:val="00CA1EF2"/>
    <w:rsid w:val="00CA23B5"/>
    <w:rsid w:val="00CA25D7"/>
    <w:rsid w:val="00CA284A"/>
    <w:rsid w:val="00CA2F50"/>
    <w:rsid w:val="00CA3970"/>
    <w:rsid w:val="00CA3AA6"/>
    <w:rsid w:val="00CA5788"/>
    <w:rsid w:val="00CA59FD"/>
    <w:rsid w:val="00CA6905"/>
    <w:rsid w:val="00CA7B20"/>
    <w:rsid w:val="00CB04A0"/>
    <w:rsid w:val="00CB06F2"/>
    <w:rsid w:val="00CB20A5"/>
    <w:rsid w:val="00CB498E"/>
    <w:rsid w:val="00CB4CB3"/>
    <w:rsid w:val="00CB516E"/>
    <w:rsid w:val="00CB59CF"/>
    <w:rsid w:val="00CB5AF5"/>
    <w:rsid w:val="00CB6895"/>
    <w:rsid w:val="00CC136A"/>
    <w:rsid w:val="00CC3F75"/>
    <w:rsid w:val="00CC5031"/>
    <w:rsid w:val="00CC50BA"/>
    <w:rsid w:val="00CC5722"/>
    <w:rsid w:val="00CC64EE"/>
    <w:rsid w:val="00CC6650"/>
    <w:rsid w:val="00CD0B80"/>
    <w:rsid w:val="00CD0CCA"/>
    <w:rsid w:val="00CD1039"/>
    <w:rsid w:val="00CD1940"/>
    <w:rsid w:val="00CD1B34"/>
    <w:rsid w:val="00CD2D24"/>
    <w:rsid w:val="00CD458E"/>
    <w:rsid w:val="00CD5D46"/>
    <w:rsid w:val="00CE00C6"/>
    <w:rsid w:val="00CE10F4"/>
    <w:rsid w:val="00CE3A44"/>
    <w:rsid w:val="00CE3B7F"/>
    <w:rsid w:val="00CE6A7F"/>
    <w:rsid w:val="00CE6AC8"/>
    <w:rsid w:val="00CE6F8D"/>
    <w:rsid w:val="00CE7468"/>
    <w:rsid w:val="00CF1A78"/>
    <w:rsid w:val="00CF291F"/>
    <w:rsid w:val="00CF3A3C"/>
    <w:rsid w:val="00CF7787"/>
    <w:rsid w:val="00D01DA4"/>
    <w:rsid w:val="00D03DB4"/>
    <w:rsid w:val="00D0472E"/>
    <w:rsid w:val="00D04C4D"/>
    <w:rsid w:val="00D068FC"/>
    <w:rsid w:val="00D110A2"/>
    <w:rsid w:val="00D12BEE"/>
    <w:rsid w:val="00D13F0B"/>
    <w:rsid w:val="00D146EF"/>
    <w:rsid w:val="00D166FF"/>
    <w:rsid w:val="00D16A95"/>
    <w:rsid w:val="00D20985"/>
    <w:rsid w:val="00D21A49"/>
    <w:rsid w:val="00D24986"/>
    <w:rsid w:val="00D25139"/>
    <w:rsid w:val="00D25834"/>
    <w:rsid w:val="00D26347"/>
    <w:rsid w:val="00D279FA"/>
    <w:rsid w:val="00D320E2"/>
    <w:rsid w:val="00D3319B"/>
    <w:rsid w:val="00D3374F"/>
    <w:rsid w:val="00D340BE"/>
    <w:rsid w:val="00D34D88"/>
    <w:rsid w:val="00D35B4A"/>
    <w:rsid w:val="00D372CC"/>
    <w:rsid w:val="00D4239C"/>
    <w:rsid w:val="00D42522"/>
    <w:rsid w:val="00D43CD9"/>
    <w:rsid w:val="00D46162"/>
    <w:rsid w:val="00D50CC1"/>
    <w:rsid w:val="00D52DD1"/>
    <w:rsid w:val="00D5489D"/>
    <w:rsid w:val="00D54B31"/>
    <w:rsid w:val="00D55509"/>
    <w:rsid w:val="00D57153"/>
    <w:rsid w:val="00D57160"/>
    <w:rsid w:val="00D6443C"/>
    <w:rsid w:val="00D64807"/>
    <w:rsid w:val="00D64DF7"/>
    <w:rsid w:val="00D66497"/>
    <w:rsid w:val="00D665A9"/>
    <w:rsid w:val="00D668A8"/>
    <w:rsid w:val="00D668BA"/>
    <w:rsid w:val="00D6751A"/>
    <w:rsid w:val="00D71A6D"/>
    <w:rsid w:val="00D71EFD"/>
    <w:rsid w:val="00D734A1"/>
    <w:rsid w:val="00D73522"/>
    <w:rsid w:val="00D751E7"/>
    <w:rsid w:val="00D75A02"/>
    <w:rsid w:val="00D75B2F"/>
    <w:rsid w:val="00D768AA"/>
    <w:rsid w:val="00D80190"/>
    <w:rsid w:val="00D834BA"/>
    <w:rsid w:val="00D84451"/>
    <w:rsid w:val="00D84F29"/>
    <w:rsid w:val="00D87B51"/>
    <w:rsid w:val="00D91BE0"/>
    <w:rsid w:val="00D9252F"/>
    <w:rsid w:val="00D92941"/>
    <w:rsid w:val="00D93AA3"/>
    <w:rsid w:val="00D948B7"/>
    <w:rsid w:val="00D96BCA"/>
    <w:rsid w:val="00D973A4"/>
    <w:rsid w:val="00DA0071"/>
    <w:rsid w:val="00DA027E"/>
    <w:rsid w:val="00DA04BF"/>
    <w:rsid w:val="00DA053E"/>
    <w:rsid w:val="00DA2A46"/>
    <w:rsid w:val="00DA6562"/>
    <w:rsid w:val="00DA6C4B"/>
    <w:rsid w:val="00DB08C3"/>
    <w:rsid w:val="00DB10FA"/>
    <w:rsid w:val="00DB148B"/>
    <w:rsid w:val="00DB18DE"/>
    <w:rsid w:val="00DB2125"/>
    <w:rsid w:val="00DB2C79"/>
    <w:rsid w:val="00DB4011"/>
    <w:rsid w:val="00DB40AD"/>
    <w:rsid w:val="00DB464B"/>
    <w:rsid w:val="00DB48FB"/>
    <w:rsid w:val="00DB6070"/>
    <w:rsid w:val="00DB68D0"/>
    <w:rsid w:val="00DC036E"/>
    <w:rsid w:val="00DC06E9"/>
    <w:rsid w:val="00DC08B0"/>
    <w:rsid w:val="00DC1565"/>
    <w:rsid w:val="00DC1B4E"/>
    <w:rsid w:val="00DC27C1"/>
    <w:rsid w:val="00DC2DF6"/>
    <w:rsid w:val="00DC2E7B"/>
    <w:rsid w:val="00DC3756"/>
    <w:rsid w:val="00DC58BE"/>
    <w:rsid w:val="00DC62C2"/>
    <w:rsid w:val="00DD0A63"/>
    <w:rsid w:val="00DD18AB"/>
    <w:rsid w:val="00DD1F3E"/>
    <w:rsid w:val="00DD2C93"/>
    <w:rsid w:val="00DD2CEE"/>
    <w:rsid w:val="00DD31A7"/>
    <w:rsid w:val="00DD4BD2"/>
    <w:rsid w:val="00DD53D0"/>
    <w:rsid w:val="00DD6C87"/>
    <w:rsid w:val="00DD7283"/>
    <w:rsid w:val="00DD74C1"/>
    <w:rsid w:val="00DD7DD7"/>
    <w:rsid w:val="00DD7E22"/>
    <w:rsid w:val="00DE22BE"/>
    <w:rsid w:val="00DE43C6"/>
    <w:rsid w:val="00DE4DF0"/>
    <w:rsid w:val="00DE4E70"/>
    <w:rsid w:val="00DE5744"/>
    <w:rsid w:val="00DE6F89"/>
    <w:rsid w:val="00DE72BA"/>
    <w:rsid w:val="00DE760F"/>
    <w:rsid w:val="00DF00B5"/>
    <w:rsid w:val="00DF0278"/>
    <w:rsid w:val="00DF040D"/>
    <w:rsid w:val="00DF1618"/>
    <w:rsid w:val="00DF378D"/>
    <w:rsid w:val="00DF39C4"/>
    <w:rsid w:val="00DF4B6A"/>
    <w:rsid w:val="00DF4B7B"/>
    <w:rsid w:val="00DF6C4C"/>
    <w:rsid w:val="00E012E8"/>
    <w:rsid w:val="00E0144B"/>
    <w:rsid w:val="00E03B78"/>
    <w:rsid w:val="00E03FFA"/>
    <w:rsid w:val="00E05310"/>
    <w:rsid w:val="00E0568D"/>
    <w:rsid w:val="00E05F9A"/>
    <w:rsid w:val="00E073A8"/>
    <w:rsid w:val="00E104C5"/>
    <w:rsid w:val="00E12BD5"/>
    <w:rsid w:val="00E13990"/>
    <w:rsid w:val="00E145E7"/>
    <w:rsid w:val="00E15776"/>
    <w:rsid w:val="00E15E63"/>
    <w:rsid w:val="00E161EA"/>
    <w:rsid w:val="00E164C7"/>
    <w:rsid w:val="00E212F5"/>
    <w:rsid w:val="00E21CC4"/>
    <w:rsid w:val="00E2526D"/>
    <w:rsid w:val="00E25929"/>
    <w:rsid w:val="00E27A68"/>
    <w:rsid w:val="00E3097D"/>
    <w:rsid w:val="00E30E9E"/>
    <w:rsid w:val="00E325BC"/>
    <w:rsid w:val="00E3521A"/>
    <w:rsid w:val="00E3581B"/>
    <w:rsid w:val="00E35889"/>
    <w:rsid w:val="00E36A15"/>
    <w:rsid w:val="00E36A8C"/>
    <w:rsid w:val="00E370E6"/>
    <w:rsid w:val="00E37334"/>
    <w:rsid w:val="00E37772"/>
    <w:rsid w:val="00E37E47"/>
    <w:rsid w:val="00E433A1"/>
    <w:rsid w:val="00E447C9"/>
    <w:rsid w:val="00E448BD"/>
    <w:rsid w:val="00E450A7"/>
    <w:rsid w:val="00E451D8"/>
    <w:rsid w:val="00E4687B"/>
    <w:rsid w:val="00E46B5D"/>
    <w:rsid w:val="00E47741"/>
    <w:rsid w:val="00E477AB"/>
    <w:rsid w:val="00E50816"/>
    <w:rsid w:val="00E50D25"/>
    <w:rsid w:val="00E517C7"/>
    <w:rsid w:val="00E51D27"/>
    <w:rsid w:val="00E52F81"/>
    <w:rsid w:val="00E5366A"/>
    <w:rsid w:val="00E53CFB"/>
    <w:rsid w:val="00E53E0E"/>
    <w:rsid w:val="00E5509D"/>
    <w:rsid w:val="00E55869"/>
    <w:rsid w:val="00E55A39"/>
    <w:rsid w:val="00E566A6"/>
    <w:rsid w:val="00E57D78"/>
    <w:rsid w:val="00E57EFA"/>
    <w:rsid w:val="00E601C4"/>
    <w:rsid w:val="00E60336"/>
    <w:rsid w:val="00E60AA3"/>
    <w:rsid w:val="00E612F5"/>
    <w:rsid w:val="00E61B79"/>
    <w:rsid w:val="00E63096"/>
    <w:rsid w:val="00E631A6"/>
    <w:rsid w:val="00E63CC2"/>
    <w:rsid w:val="00E64FCB"/>
    <w:rsid w:val="00E70986"/>
    <w:rsid w:val="00E750D5"/>
    <w:rsid w:val="00E751F4"/>
    <w:rsid w:val="00E7646D"/>
    <w:rsid w:val="00E768DC"/>
    <w:rsid w:val="00E80EDF"/>
    <w:rsid w:val="00E81B96"/>
    <w:rsid w:val="00E82840"/>
    <w:rsid w:val="00E8312C"/>
    <w:rsid w:val="00E8547D"/>
    <w:rsid w:val="00E85F0D"/>
    <w:rsid w:val="00E85F35"/>
    <w:rsid w:val="00E864F4"/>
    <w:rsid w:val="00E86627"/>
    <w:rsid w:val="00E867B7"/>
    <w:rsid w:val="00E916F9"/>
    <w:rsid w:val="00E953E7"/>
    <w:rsid w:val="00E95466"/>
    <w:rsid w:val="00E956AE"/>
    <w:rsid w:val="00E95781"/>
    <w:rsid w:val="00E95827"/>
    <w:rsid w:val="00E962A8"/>
    <w:rsid w:val="00EA2FAE"/>
    <w:rsid w:val="00EA3D84"/>
    <w:rsid w:val="00EA4220"/>
    <w:rsid w:val="00EA55C0"/>
    <w:rsid w:val="00EA5F68"/>
    <w:rsid w:val="00EA7096"/>
    <w:rsid w:val="00EA742A"/>
    <w:rsid w:val="00EA7DC7"/>
    <w:rsid w:val="00EB0534"/>
    <w:rsid w:val="00EB292B"/>
    <w:rsid w:val="00EB2B94"/>
    <w:rsid w:val="00EB585C"/>
    <w:rsid w:val="00EB5CFC"/>
    <w:rsid w:val="00EB64C7"/>
    <w:rsid w:val="00EB6E17"/>
    <w:rsid w:val="00EB7337"/>
    <w:rsid w:val="00EC0688"/>
    <w:rsid w:val="00EC0A11"/>
    <w:rsid w:val="00EC1F64"/>
    <w:rsid w:val="00EC2731"/>
    <w:rsid w:val="00EC2F31"/>
    <w:rsid w:val="00EC3524"/>
    <w:rsid w:val="00EC4CDF"/>
    <w:rsid w:val="00EC5DF2"/>
    <w:rsid w:val="00EC659C"/>
    <w:rsid w:val="00EC6A40"/>
    <w:rsid w:val="00ED0725"/>
    <w:rsid w:val="00ED0D7D"/>
    <w:rsid w:val="00ED32D0"/>
    <w:rsid w:val="00ED3C9B"/>
    <w:rsid w:val="00ED436C"/>
    <w:rsid w:val="00ED46A9"/>
    <w:rsid w:val="00ED4FD9"/>
    <w:rsid w:val="00ED5243"/>
    <w:rsid w:val="00EE008D"/>
    <w:rsid w:val="00EE0C35"/>
    <w:rsid w:val="00EE135D"/>
    <w:rsid w:val="00EE29EE"/>
    <w:rsid w:val="00EE2C98"/>
    <w:rsid w:val="00EE431B"/>
    <w:rsid w:val="00EE44BA"/>
    <w:rsid w:val="00EE45BF"/>
    <w:rsid w:val="00EE4CE6"/>
    <w:rsid w:val="00EE5816"/>
    <w:rsid w:val="00EE7DC8"/>
    <w:rsid w:val="00EF1149"/>
    <w:rsid w:val="00EF1F24"/>
    <w:rsid w:val="00EF2069"/>
    <w:rsid w:val="00EF2B09"/>
    <w:rsid w:val="00EF39B6"/>
    <w:rsid w:val="00EF6D85"/>
    <w:rsid w:val="00EF701F"/>
    <w:rsid w:val="00F00320"/>
    <w:rsid w:val="00F0060F"/>
    <w:rsid w:val="00F007DE"/>
    <w:rsid w:val="00F0141A"/>
    <w:rsid w:val="00F01CDE"/>
    <w:rsid w:val="00F069A3"/>
    <w:rsid w:val="00F06DB3"/>
    <w:rsid w:val="00F06F54"/>
    <w:rsid w:val="00F075CB"/>
    <w:rsid w:val="00F0767E"/>
    <w:rsid w:val="00F10882"/>
    <w:rsid w:val="00F12332"/>
    <w:rsid w:val="00F123C3"/>
    <w:rsid w:val="00F12838"/>
    <w:rsid w:val="00F12C2D"/>
    <w:rsid w:val="00F12EAC"/>
    <w:rsid w:val="00F133C4"/>
    <w:rsid w:val="00F14907"/>
    <w:rsid w:val="00F152EB"/>
    <w:rsid w:val="00F17BF0"/>
    <w:rsid w:val="00F23064"/>
    <w:rsid w:val="00F2671E"/>
    <w:rsid w:val="00F2701F"/>
    <w:rsid w:val="00F2706D"/>
    <w:rsid w:val="00F27173"/>
    <w:rsid w:val="00F30B4D"/>
    <w:rsid w:val="00F30D51"/>
    <w:rsid w:val="00F3222E"/>
    <w:rsid w:val="00F349AC"/>
    <w:rsid w:val="00F360BD"/>
    <w:rsid w:val="00F40358"/>
    <w:rsid w:val="00F40B31"/>
    <w:rsid w:val="00F42D25"/>
    <w:rsid w:val="00F434C4"/>
    <w:rsid w:val="00F44B50"/>
    <w:rsid w:val="00F44F91"/>
    <w:rsid w:val="00F4575B"/>
    <w:rsid w:val="00F458DB"/>
    <w:rsid w:val="00F478DD"/>
    <w:rsid w:val="00F47AA6"/>
    <w:rsid w:val="00F510CB"/>
    <w:rsid w:val="00F518DA"/>
    <w:rsid w:val="00F523BF"/>
    <w:rsid w:val="00F53DC9"/>
    <w:rsid w:val="00F54D29"/>
    <w:rsid w:val="00F54D71"/>
    <w:rsid w:val="00F55428"/>
    <w:rsid w:val="00F55A70"/>
    <w:rsid w:val="00F56F90"/>
    <w:rsid w:val="00F575DB"/>
    <w:rsid w:val="00F612AD"/>
    <w:rsid w:val="00F66450"/>
    <w:rsid w:val="00F66753"/>
    <w:rsid w:val="00F66F1B"/>
    <w:rsid w:val="00F66FC4"/>
    <w:rsid w:val="00F671CD"/>
    <w:rsid w:val="00F67BBE"/>
    <w:rsid w:val="00F70D15"/>
    <w:rsid w:val="00F73AE4"/>
    <w:rsid w:val="00F742AD"/>
    <w:rsid w:val="00F751AE"/>
    <w:rsid w:val="00F75EDE"/>
    <w:rsid w:val="00F769AF"/>
    <w:rsid w:val="00F770A4"/>
    <w:rsid w:val="00F805AF"/>
    <w:rsid w:val="00F8258C"/>
    <w:rsid w:val="00F825A4"/>
    <w:rsid w:val="00F83467"/>
    <w:rsid w:val="00F8642B"/>
    <w:rsid w:val="00F86ACB"/>
    <w:rsid w:val="00F86F0F"/>
    <w:rsid w:val="00F8771D"/>
    <w:rsid w:val="00F931CC"/>
    <w:rsid w:val="00F938E6"/>
    <w:rsid w:val="00F9719C"/>
    <w:rsid w:val="00FA08DA"/>
    <w:rsid w:val="00FA43A1"/>
    <w:rsid w:val="00FA4B0A"/>
    <w:rsid w:val="00FA502F"/>
    <w:rsid w:val="00FA7B32"/>
    <w:rsid w:val="00FB05C5"/>
    <w:rsid w:val="00FB088F"/>
    <w:rsid w:val="00FB1DDD"/>
    <w:rsid w:val="00FB2539"/>
    <w:rsid w:val="00FB2A4D"/>
    <w:rsid w:val="00FB2BB6"/>
    <w:rsid w:val="00FB2D81"/>
    <w:rsid w:val="00FB2F30"/>
    <w:rsid w:val="00FB3226"/>
    <w:rsid w:val="00FB4B9B"/>
    <w:rsid w:val="00FB557B"/>
    <w:rsid w:val="00FB690E"/>
    <w:rsid w:val="00FB7621"/>
    <w:rsid w:val="00FB7B6F"/>
    <w:rsid w:val="00FC07B3"/>
    <w:rsid w:val="00FC6E17"/>
    <w:rsid w:val="00FC712F"/>
    <w:rsid w:val="00FC7701"/>
    <w:rsid w:val="00FD0847"/>
    <w:rsid w:val="00FD0AEA"/>
    <w:rsid w:val="00FD0E91"/>
    <w:rsid w:val="00FD0F22"/>
    <w:rsid w:val="00FD29BF"/>
    <w:rsid w:val="00FD3DED"/>
    <w:rsid w:val="00FD4952"/>
    <w:rsid w:val="00FD5150"/>
    <w:rsid w:val="00FD5DAF"/>
    <w:rsid w:val="00FD7BC3"/>
    <w:rsid w:val="00FE06B1"/>
    <w:rsid w:val="00FE1E07"/>
    <w:rsid w:val="00FE1F47"/>
    <w:rsid w:val="00FE290D"/>
    <w:rsid w:val="00FE476B"/>
    <w:rsid w:val="00FE4AAA"/>
    <w:rsid w:val="00FE69C5"/>
    <w:rsid w:val="00FE7040"/>
    <w:rsid w:val="00FE70CD"/>
    <w:rsid w:val="00FE718D"/>
    <w:rsid w:val="00FF08B6"/>
    <w:rsid w:val="00FF08DA"/>
    <w:rsid w:val="00FF0958"/>
    <w:rsid w:val="00FF19FA"/>
    <w:rsid w:val="00FF1B2C"/>
    <w:rsid w:val="00FF1C55"/>
    <w:rsid w:val="00FF2888"/>
    <w:rsid w:val="00FF2DEE"/>
    <w:rsid w:val="00FF3253"/>
    <w:rsid w:val="00FF4145"/>
    <w:rsid w:val="00FF4668"/>
    <w:rsid w:val="00FF5AFF"/>
    <w:rsid w:val="00FF62F6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2D837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locked="1"/>
    <w:lsdException w:name="caption" w:locked="1" w:semiHidden="1" w:unhideWhenUsed="1" w:qFormat="1"/>
    <w:lsdException w:name="annotation reference" w:locked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6962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rsid w:val="00696212"/>
    <w:rPr>
      <w:rFonts w:cs="Times New Roman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696212"/>
    <w:pPr>
      <w:numPr>
        <w:numId w:val="2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2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2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locked/>
    <w:rsid w:val="00696212"/>
    <w:rPr>
      <w:sz w:val="24"/>
      <w:lang w:val="sk-SK" w:eastAsia="sk-SK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link w:val="HlavikaChar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rsid w:val="00B1760D"/>
    <w:rPr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EB7337"/>
    <w:rPr>
      <w:b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083F56"/>
    <w:pPr>
      <w:keepNext/>
      <w:numPr>
        <w:numId w:val="7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7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7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7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7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7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B739D1"/>
    <w:pPr>
      <w:numPr>
        <w:numId w:val="8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B739D1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locked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Revzia1">
    <w:name w:val="Revízia1"/>
    <w:hidden/>
    <w:semiHidden/>
    <w:rsid w:val="00FF729B"/>
    <w:rPr>
      <w:sz w:val="24"/>
      <w:szCs w:val="24"/>
    </w:rPr>
  </w:style>
  <w:style w:type="paragraph" w:customStyle="1" w:styleId="Odsekzoznamu1">
    <w:name w:val="Odsek zoznamu1"/>
    <w:basedOn w:val="Normlny"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/>
    </w:rPr>
  </w:style>
  <w:style w:type="paragraph" w:customStyle="1" w:styleId="Textvysvetlivky1">
    <w:name w:val="Text vysvetlivky1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1"/>
    <w:semiHidden/>
    <w:locked/>
    <w:rsid w:val="00AE0580"/>
    <w:rPr>
      <w:rFonts w:ascii="Arial" w:hAnsi="Arial"/>
      <w:lang w:val="sk-SK" w:eastAsia="sk-SK"/>
    </w:rPr>
  </w:style>
  <w:style w:type="character" w:customStyle="1" w:styleId="Odkaznavysvetlivku1">
    <w:name w:val="Odkaz na vysvetlivku1"/>
    <w:semiHidden/>
    <w:rsid w:val="00AE0580"/>
    <w:rPr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hAnsi="Times New Roman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/>
    </w:rPr>
  </w:style>
  <w:style w:type="character" w:customStyle="1" w:styleId="CharChar4">
    <w:name w:val="Char Char4"/>
    <w:semiHidden/>
    <w:locked/>
    <w:rsid w:val="00095D8E"/>
  </w:style>
  <w:style w:type="character" w:customStyle="1" w:styleId="HlavikaChar">
    <w:name w:val="Hlavička Char"/>
    <w:link w:val="Hlavika"/>
    <w:locked/>
    <w:rsid w:val="00B21369"/>
    <w:rPr>
      <w:sz w:val="24"/>
      <w:lang w:val="x-none" w:eastAsia="cs-CZ"/>
    </w:rPr>
  </w:style>
  <w:style w:type="character" w:customStyle="1" w:styleId="Nadpis5Char">
    <w:name w:val="Nadpis 5 Char"/>
    <w:link w:val="Nadpis5"/>
    <w:locked/>
    <w:rsid w:val="00515E71"/>
    <w:rPr>
      <w:b/>
      <w:i/>
      <w:sz w:val="26"/>
    </w:rPr>
  </w:style>
  <w:style w:type="paragraph" w:styleId="Revzia">
    <w:name w:val="Revision"/>
    <w:hidden/>
    <w:uiPriority w:val="99"/>
    <w:semiHidden/>
    <w:rsid w:val="005869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7937</Words>
  <Characters>45245</Characters>
  <Application>Microsoft Office Word</Application>
  <DocSecurity>0</DocSecurity>
  <Lines>377</Lines>
  <Paragraphs>106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2016-09-02T12:43:00Z</dcterms:created>
  <dcterms:modified xsi:type="dcterms:W3CDTF">2016-11-04T08:40:00Z</dcterms:modified>
</cp:coreProperties>
</file>