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14645C" w:rsidRDefault="003E3B20" w:rsidP="003E3B20">
      <w:pPr>
        <w:jc w:val="center"/>
        <w:rPr>
          <w:rFonts w:ascii="Verdana" w:eastAsia="MS Gothic" w:hAnsi="Verdana" w:cs="Arial"/>
          <w:caps/>
          <w:sz w:val="28"/>
          <w:szCs w:val="28"/>
          <w:lang w:val="sk-SK" w:eastAsia="cs-CZ"/>
        </w:rPr>
      </w:pPr>
      <w:r w:rsidRPr="0014645C">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14645C">
        <w:rPr>
          <w:rFonts w:ascii="Verdana" w:eastAsia="MS Gothic" w:hAnsi="Verdana" w:cs="Arial"/>
          <w:caps/>
          <w:sz w:val="28"/>
          <w:szCs w:val="28"/>
          <w:lang w:val="sk-SK" w:eastAsia="cs-CZ"/>
        </w:rPr>
        <w:t>MINISTERSTVO VNÚTRA SLOVENSKEJ REPUBLIKY</w:t>
      </w:r>
    </w:p>
    <w:p w14:paraId="50632EAB" w14:textId="762ECF2F" w:rsidR="00B715FA" w:rsidRPr="0014645C" w:rsidRDefault="00B715FA" w:rsidP="00B715FA">
      <w:pPr>
        <w:jc w:val="center"/>
        <w:rPr>
          <w:rFonts w:ascii="Verdana" w:eastAsia="MS Gothic" w:hAnsi="Verdana" w:cs="Arial"/>
          <w:caps/>
          <w:sz w:val="28"/>
          <w:szCs w:val="28"/>
          <w:lang w:val="sk-SK" w:eastAsia="cs-CZ"/>
        </w:rPr>
      </w:pPr>
    </w:p>
    <w:p w14:paraId="08022480" w14:textId="77777777" w:rsidR="00B715FA" w:rsidRPr="0014645C" w:rsidRDefault="00B715FA" w:rsidP="00B715FA">
      <w:pPr>
        <w:jc w:val="center"/>
        <w:rPr>
          <w:rFonts w:ascii="Verdana" w:hAnsi="Verdana"/>
          <w:b/>
          <w:bCs/>
          <w:smallCaps/>
          <w:sz w:val="28"/>
          <w:szCs w:val="28"/>
          <w:lang w:val="sk-SK" w:eastAsia="cs-CZ"/>
        </w:rPr>
      </w:pPr>
    </w:p>
    <w:p w14:paraId="6B6989C0" w14:textId="27D136BF" w:rsidR="00B715FA" w:rsidRPr="0014645C" w:rsidRDefault="00B715FA" w:rsidP="00B715FA">
      <w:pPr>
        <w:tabs>
          <w:tab w:val="left" w:pos="709"/>
          <w:tab w:val="right" w:pos="8789"/>
        </w:tabs>
        <w:rPr>
          <w:rFonts w:ascii="Verdana" w:hAnsi="Verdana"/>
          <w:b/>
          <w:color w:val="FF0000"/>
          <w:sz w:val="20"/>
          <w:lang w:val="sk-SK" w:eastAsia="cs-CZ"/>
        </w:rPr>
      </w:pPr>
      <w:r w:rsidRPr="0014645C">
        <w:rPr>
          <w:rFonts w:ascii="Verdana" w:hAnsi="Verdana"/>
          <w:b/>
          <w:color w:val="FF0000"/>
          <w:sz w:val="20"/>
          <w:lang w:val="sk-SK" w:eastAsia="cs-CZ"/>
        </w:rPr>
        <w:tab/>
      </w:r>
    </w:p>
    <w:p w14:paraId="6B87AC17" w14:textId="202E0672" w:rsidR="00874735" w:rsidRPr="0014645C" w:rsidRDefault="00B715FA" w:rsidP="00874735">
      <w:pPr>
        <w:jc w:val="center"/>
        <w:rPr>
          <w:rFonts w:ascii="Verdana" w:hAnsi="Verdana"/>
          <w:b/>
          <w:color w:val="FF0000"/>
          <w:sz w:val="36"/>
          <w:szCs w:val="36"/>
          <w:lang w:val="sk-SK" w:eastAsia="cs-CZ"/>
        </w:rPr>
      </w:pPr>
      <w:r w:rsidRPr="0014645C">
        <w:rPr>
          <w:rFonts w:ascii="Verdana" w:eastAsia="Arial Unicode MS" w:hAnsi="Verdana" w:cs="Arial"/>
          <w:bCs/>
          <w:sz w:val="36"/>
          <w:szCs w:val="36"/>
          <w:bdr w:val="nil"/>
          <w:lang w:val="sk-SK"/>
        </w:rPr>
        <w:t xml:space="preserve">Príručka pre žiadateľa </w:t>
      </w:r>
      <w:r w:rsidR="007C4726" w:rsidRPr="0014645C">
        <w:rPr>
          <w:rFonts w:ascii="Verdana" w:eastAsia="Arial Unicode MS" w:hAnsi="Verdana" w:cs="Arial"/>
          <w:bCs/>
          <w:sz w:val="36"/>
          <w:szCs w:val="36"/>
          <w:bdr w:val="nil"/>
          <w:lang w:val="sk-SK"/>
        </w:rPr>
        <w:t>o</w:t>
      </w:r>
      <w:r w:rsidR="004D2FEE" w:rsidRPr="0014645C">
        <w:rPr>
          <w:rFonts w:ascii="Verdana" w:eastAsia="Arial Unicode MS" w:hAnsi="Verdana" w:cs="Arial"/>
          <w:bCs/>
          <w:sz w:val="36"/>
          <w:szCs w:val="36"/>
          <w:bdr w:val="nil"/>
          <w:lang w:val="sk-SK"/>
        </w:rPr>
        <w:t xml:space="preserve"> </w:t>
      </w:r>
      <w:r w:rsidRPr="0014645C">
        <w:rPr>
          <w:rFonts w:ascii="Verdana" w:eastAsia="Arial Unicode MS" w:hAnsi="Verdana" w:cs="Arial"/>
          <w:bCs/>
          <w:sz w:val="36"/>
          <w:szCs w:val="36"/>
          <w:bdr w:val="nil"/>
          <w:lang w:val="sk-SK"/>
        </w:rPr>
        <w:t>nenávratný finančný príspe</w:t>
      </w:r>
      <w:r w:rsidR="009F69E1" w:rsidRPr="0014645C">
        <w:rPr>
          <w:rFonts w:ascii="Verdana" w:eastAsia="Arial Unicode MS" w:hAnsi="Verdana" w:cs="Arial"/>
          <w:bCs/>
          <w:sz w:val="36"/>
          <w:szCs w:val="36"/>
          <w:bdr w:val="nil"/>
          <w:lang w:val="sk-SK"/>
        </w:rPr>
        <w:t>vok</w:t>
      </w:r>
    </w:p>
    <w:p w14:paraId="0CAF2988" w14:textId="20B9FAB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sidRPr="0014645C">
        <w:rPr>
          <w:rFonts w:ascii="Verdana" w:eastAsia="Arial Unicode MS" w:hAnsi="Verdana" w:cs="Arial"/>
          <w:bCs/>
          <w:sz w:val="36"/>
          <w:szCs w:val="36"/>
          <w:bdr w:val="nil"/>
          <w:lang w:val="sk-SK"/>
        </w:rPr>
        <w:t xml:space="preserve">  </w:t>
      </w:r>
      <w:r w:rsidR="00B715FA" w:rsidRPr="0014645C">
        <w:rPr>
          <w:rFonts w:ascii="Verdana" w:eastAsia="Arial Unicode MS" w:hAnsi="Verdana" w:cs="Arial"/>
          <w:bCs/>
          <w:sz w:val="36"/>
          <w:szCs w:val="36"/>
          <w:bdr w:val="nil"/>
          <w:lang w:val="sk-SK"/>
        </w:rPr>
        <w:t>OP EVS</w:t>
      </w:r>
    </w:p>
    <w:p w14:paraId="36D8FD8E"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14645C">
        <w:rPr>
          <w:rFonts w:ascii="Verdana" w:eastAsia="MS Gothic" w:hAnsi="Verdana" w:cs="Arial"/>
          <w:b/>
          <w:color w:val="000000"/>
          <w:sz w:val="28"/>
          <w:szCs w:val="28"/>
          <w:bdr w:val="nil"/>
          <w:lang w:val="sk-SK"/>
        </w:rPr>
        <w:t>Operačný program Efektívna verejná správa</w:t>
      </w:r>
    </w:p>
    <w:p w14:paraId="0BC4DDF7"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14645C">
        <w:rPr>
          <w:rFonts w:ascii="Verdana" w:eastAsia="MS Gothic" w:hAnsi="Verdana" w:cs="Arial"/>
          <w:color w:val="000000"/>
          <w:sz w:val="28"/>
          <w:szCs w:val="28"/>
          <w:bdr w:val="nil"/>
          <w:lang w:val="sk-SK"/>
        </w:rPr>
        <w:t>Programové obdobie 2014 – 2020</w:t>
      </w:r>
    </w:p>
    <w:p w14:paraId="1A8406F4" w14:textId="77777777" w:rsidR="00B715FA" w:rsidRPr="0014645C" w:rsidRDefault="00B715FA" w:rsidP="00B715FA">
      <w:pPr>
        <w:rPr>
          <w:rFonts w:ascii="Verdana" w:hAnsi="Verdana"/>
          <w:b/>
          <w:sz w:val="28"/>
          <w:szCs w:val="28"/>
          <w:lang w:val="sk-SK" w:eastAsia="cs-CZ"/>
        </w:rPr>
      </w:pPr>
    </w:p>
    <w:p w14:paraId="1FB6AB53"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Vypracoval:</w:t>
      </w:r>
    </w:p>
    <w:p w14:paraId="3DD757D5" w14:textId="75DE7146" w:rsidR="00B715FA" w:rsidRPr="0014645C" w:rsidRDefault="003E3B20" w:rsidP="00B715FA">
      <w:pPr>
        <w:tabs>
          <w:tab w:val="left" w:pos="6804"/>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JUDr. Matúš Dubovský</w:t>
      </w:r>
      <w:r w:rsidRPr="0014645C" w:rsidDel="003E3B20">
        <w:rPr>
          <w:rFonts w:ascii="Verdana" w:hAnsi="Verdana"/>
          <w:sz w:val="16"/>
          <w:szCs w:val="16"/>
          <w:lang w:val="sk-SK" w:eastAsia="cs-CZ"/>
        </w:rPr>
        <w:t xml:space="preserve"> </w:t>
      </w:r>
      <w:r w:rsidR="00B715FA" w:rsidRPr="0014645C">
        <w:rPr>
          <w:rFonts w:ascii="Verdana" w:hAnsi="Verdana"/>
          <w:sz w:val="16"/>
          <w:szCs w:val="16"/>
          <w:lang w:val="sk-SK" w:eastAsia="cs-CZ"/>
        </w:rPr>
        <w:tab/>
        <w:t>..............................</w:t>
      </w:r>
    </w:p>
    <w:p w14:paraId="09516791" w14:textId="016C5054"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oddeleni</w:t>
      </w:r>
      <w:r w:rsidR="003E3B20" w:rsidRPr="0014645C">
        <w:rPr>
          <w:rFonts w:ascii="Verdana" w:hAnsi="Verdana"/>
          <w:sz w:val="16"/>
          <w:szCs w:val="16"/>
          <w:lang w:val="sk-SK" w:eastAsia="cs-CZ"/>
        </w:rPr>
        <w:t>e</w:t>
      </w:r>
      <w:r w:rsidRPr="0014645C">
        <w:rPr>
          <w:rFonts w:ascii="Verdana" w:hAnsi="Verdana"/>
          <w:sz w:val="16"/>
          <w:szCs w:val="16"/>
          <w:lang w:val="sk-SK" w:eastAsia="cs-CZ"/>
        </w:rPr>
        <w:t xml:space="preserve"> programovania a metodiky</w:t>
      </w:r>
    </w:p>
    <w:p w14:paraId="12FEC958" w14:textId="351B9D9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del w:id="0" w:author="Miruška Hrabčáková" w:date="2019-05-14T10:44:00Z">
        <w:r w:rsidR="00C72FCB" w:rsidDel="00012B32">
          <w:rPr>
            <w:rFonts w:ascii="Verdana" w:hAnsi="Verdana"/>
            <w:sz w:val="16"/>
            <w:szCs w:val="16"/>
            <w:lang w:val="sk-SK" w:eastAsia="cs-CZ"/>
          </w:rPr>
          <w:delText>0</w:delText>
        </w:r>
        <w:r w:rsidR="00B0247B" w:rsidDel="00012B32">
          <w:rPr>
            <w:rFonts w:ascii="Verdana" w:hAnsi="Verdana"/>
            <w:sz w:val="16"/>
            <w:szCs w:val="16"/>
            <w:lang w:val="sk-SK" w:eastAsia="cs-CZ"/>
          </w:rPr>
          <w:delText>2</w:delText>
        </w:r>
      </w:del>
      <w:ins w:id="1" w:author="Miruška Hrabčáková" w:date="2019-05-14T10:44:00Z">
        <w:r w:rsidR="00012B32">
          <w:rPr>
            <w:rFonts w:ascii="Verdana" w:hAnsi="Verdana"/>
            <w:sz w:val="16"/>
            <w:szCs w:val="16"/>
            <w:lang w:val="sk-SK" w:eastAsia="cs-CZ"/>
          </w:rPr>
          <w:t>14</w:t>
        </w:r>
      </w:ins>
      <w:r w:rsidR="00B67260" w:rsidRPr="0014645C">
        <w:rPr>
          <w:rFonts w:ascii="Verdana" w:hAnsi="Verdana"/>
          <w:sz w:val="16"/>
          <w:szCs w:val="16"/>
          <w:lang w:val="sk-SK" w:eastAsia="cs-CZ"/>
        </w:rPr>
        <w:t>.</w:t>
      </w:r>
      <w:r w:rsidR="000B5862">
        <w:rPr>
          <w:rFonts w:ascii="Verdana" w:hAnsi="Verdana"/>
          <w:sz w:val="16"/>
          <w:szCs w:val="16"/>
          <w:lang w:val="sk-SK" w:eastAsia="cs-CZ"/>
        </w:rPr>
        <w:t>0</w:t>
      </w:r>
      <w:del w:id="2" w:author="Miruška Hrabčáková" w:date="2019-05-14T10:44:00Z">
        <w:r w:rsidR="00C72FCB" w:rsidDel="00012B32">
          <w:rPr>
            <w:rFonts w:ascii="Verdana" w:hAnsi="Verdana"/>
            <w:sz w:val="16"/>
            <w:szCs w:val="16"/>
            <w:lang w:val="sk-SK" w:eastAsia="cs-CZ"/>
          </w:rPr>
          <w:delText>4</w:delText>
        </w:r>
      </w:del>
      <w:ins w:id="3" w:author="Miruška Hrabčáková" w:date="2019-05-14T10:44:00Z">
        <w:r w:rsidR="00012B32">
          <w:rPr>
            <w:rFonts w:ascii="Verdana" w:hAnsi="Verdana"/>
            <w:sz w:val="16"/>
            <w:szCs w:val="16"/>
            <w:lang w:val="sk-SK" w:eastAsia="cs-CZ"/>
          </w:rPr>
          <w:t>5</w:t>
        </w:r>
      </w:ins>
      <w:r w:rsidR="00397ECA" w:rsidRPr="0014645C">
        <w:rPr>
          <w:rFonts w:ascii="Verdana" w:hAnsi="Verdana"/>
          <w:sz w:val="16"/>
          <w:szCs w:val="16"/>
          <w:lang w:val="sk-SK" w:eastAsia="cs-CZ"/>
        </w:rPr>
        <w:t>. 201</w:t>
      </w:r>
      <w:r w:rsidR="000B5862">
        <w:rPr>
          <w:rFonts w:ascii="Verdana" w:hAnsi="Verdana"/>
          <w:sz w:val="16"/>
          <w:szCs w:val="16"/>
          <w:lang w:val="sk-SK" w:eastAsia="cs-CZ"/>
        </w:rPr>
        <w:t>9</w:t>
      </w:r>
    </w:p>
    <w:p w14:paraId="537EFA20" w14:textId="77777777" w:rsidR="00B715FA" w:rsidRPr="0014645C" w:rsidRDefault="00B715FA" w:rsidP="00B715FA">
      <w:pPr>
        <w:spacing w:line="360" w:lineRule="auto"/>
        <w:rPr>
          <w:rFonts w:ascii="Verdana" w:hAnsi="Verdana"/>
          <w:sz w:val="16"/>
          <w:szCs w:val="16"/>
          <w:lang w:val="sk-SK" w:eastAsia="cs-CZ"/>
        </w:rPr>
      </w:pPr>
    </w:p>
    <w:p w14:paraId="494E9091"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Predkladá:</w:t>
      </w:r>
    </w:p>
    <w:p w14:paraId="660CD693" w14:textId="5105E79A" w:rsidR="00B715FA" w:rsidRPr="0014645C" w:rsidRDefault="00B715FA" w:rsidP="00B715FA">
      <w:pPr>
        <w:tabs>
          <w:tab w:val="left" w:pos="6804"/>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Mgr. Samuel Arbe</w:t>
      </w:r>
      <w:r w:rsidRPr="0014645C">
        <w:rPr>
          <w:rFonts w:ascii="Verdana" w:hAnsi="Verdana"/>
          <w:sz w:val="16"/>
          <w:szCs w:val="16"/>
          <w:lang w:val="sk-SK" w:eastAsia="cs-CZ"/>
        </w:rPr>
        <w:tab/>
        <w:t>..............................</w:t>
      </w:r>
    </w:p>
    <w:p w14:paraId="1590C5AF" w14:textId="77777777" w:rsidR="00B715FA" w:rsidRPr="0014645C" w:rsidRDefault="00B715FA" w:rsidP="00B715FA">
      <w:pPr>
        <w:tabs>
          <w:tab w:val="left" w:pos="1134"/>
          <w:tab w:val="left" w:pos="6946"/>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riaditeľ odboru operačného programu Efektívna verejná správa</w:t>
      </w:r>
    </w:p>
    <w:p w14:paraId="6DFC7CD9" w14:textId="3C430DA5"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del w:id="4" w:author="Miruška Hrabčáková" w:date="2019-05-14T10:44:00Z">
        <w:r w:rsidR="00C72FCB" w:rsidDel="00012B32">
          <w:rPr>
            <w:rFonts w:ascii="Verdana" w:hAnsi="Verdana"/>
            <w:sz w:val="16"/>
            <w:szCs w:val="16"/>
            <w:lang w:val="sk-SK" w:eastAsia="cs-CZ"/>
          </w:rPr>
          <w:delText>0</w:delText>
        </w:r>
        <w:r w:rsidR="00B0247B" w:rsidDel="00012B32">
          <w:rPr>
            <w:rFonts w:ascii="Verdana" w:hAnsi="Verdana"/>
            <w:sz w:val="16"/>
            <w:szCs w:val="16"/>
            <w:lang w:val="sk-SK" w:eastAsia="cs-CZ"/>
          </w:rPr>
          <w:delText>2</w:delText>
        </w:r>
      </w:del>
      <w:ins w:id="5" w:author="Miruška Hrabčáková" w:date="2019-05-14T10:44:00Z">
        <w:r w:rsidR="00012B32">
          <w:rPr>
            <w:rFonts w:ascii="Verdana" w:hAnsi="Verdana"/>
            <w:sz w:val="16"/>
            <w:szCs w:val="16"/>
            <w:lang w:val="sk-SK" w:eastAsia="cs-CZ"/>
          </w:rPr>
          <w:t>14</w:t>
        </w:r>
      </w:ins>
      <w:r w:rsidR="00B67260" w:rsidRPr="0014645C">
        <w:rPr>
          <w:rFonts w:ascii="Verdana" w:hAnsi="Verdana"/>
          <w:sz w:val="16"/>
          <w:szCs w:val="16"/>
          <w:lang w:val="sk-SK" w:eastAsia="cs-CZ"/>
        </w:rPr>
        <w:t xml:space="preserve">. </w:t>
      </w:r>
      <w:r w:rsidR="000B5862">
        <w:rPr>
          <w:rFonts w:ascii="Verdana" w:hAnsi="Verdana"/>
          <w:sz w:val="16"/>
          <w:szCs w:val="16"/>
          <w:lang w:val="sk-SK" w:eastAsia="cs-CZ"/>
        </w:rPr>
        <w:t>0</w:t>
      </w:r>
      <w:del w:id="6" w:author="Miruška Hrabčáková" w:date="2019-05-14T10:44:00Z">
        <w:r w:rsidR="00C72FCB" w:rsidDel="00012B32">
          <w:rPr>
            <w:rFonts w:ascii="Verdana" w:hAnsi="Verdana"/>
            <w:sz w:val="16"/>
            <w:szCs w:val="16"/>
            <w:lang w:val="sk-SK" w:eastAsia="cs-CZ"/>
          </w:rPr>
          <w:delText>4</w:delText>
        </w:r>
      </w:del>
      <w:ins w:id="7" w:author="Miruška Hrabčáková" w:date="2019-05-14T10:44:00Z">
        <w:r w:rsidR="00012B32">
          <w:rPr>
            <w:rFonts w:ascii="Verdana" w:hAnsi="Verdana"/>
            <w:sz w:val="16"/>
            <w:szCs w:val="16"/>
            <w:lang w:val="sk-SK" w:eastAsia="cs-CZ"/>
          </w:rPr>
          <w:t>5</w:t>
        </w:r>
      </w:ins>
      <w:r w:rsidR="00B67260" w:rsidRPr="0014645C">
        <w:rPr>
          <w:rFonts w:ascii="Verdana" w:hAnsi="Verdana"/>
          <w:sz w:val="16"/>
          <w:szCs w:val="16"/>
          <w:lang w:val="sk-SK" w:eastAsia="cs-CZ"/>
        </w:rPr>
        <w:t>. 201</w:t>
      </w:r>
      <w:r w:rsidR="000B5862">
        <w:rPr>
          <w:rFonts w:ascii="Verdana" w:hAnsi="Verdana"/>
          <w:sz w:val="16"/>
          <w:szCs w:val="16"/>
          <w:lang w:val="sk-SK" w:eastAsia="cs-CZ"/>
        </w:rPr>
        <w:t>9</w:t>
      </w:r>
    </w:p>
    <w:p w14:paraId="0A4E8C78"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Schválil:</w:t>
      </w:r>
    </w:p>
    <w:p w14:paraId="0A8D965B" w14:textId="2AA802C0" w:rsidR="00B715FA" w:rsidRPr="0014645C" w:rsidRDefault="005408D8" w:rsidP="00B715FA">
      <w:pPr>
        <w:tabs>
          <w:tab w:val="left" w:pos="6804"/>
        </w:tabs>
        <w:spacing w:line="360" w:lineRule="auto"/>
        <w:rPr>
          <w:rFonts w:ascii="Verdana" w:hAnsi="Verdana"/>
          <w:sz w:val="16"/>
          <w:szCs w:val="16"/>
          <w:lang w:val="sk-SK" w:eastAsia="cs-CZ"/>
        </w:rPr>
      </w:pPr>
      <w:r w:rsidRPr="0014645C">
        <w:rPr>
          <w:rFonts w:ascii="Verdana" w:hAnsi="Verdana"/>
          <w:sz w:val="16"/>
          <w:szCs w:val="16"/>
          <w:lang w:val="sk-SK" w:eastAsia="cs-CZ"/>
        </w:rPr>
        <w:t>JUD</w:t>
      </w:r>
      <w:r w:rsidR="00B715FA" w:rsidRPr="0014645C">
        <w:rPr>
          <w:rFonts w:ascii="Verdana" w:hAnsi="Verdana"/>
          <w:sz w:val="16"/>
          <w:szCs w:val="16"/>
          <w:lang w:val="sk-SK" w:eastAsia="cs-CZ"/>
        </w:rPr>
        <w:t xml:space="preserve">r. </w:t>
      </w:r>
      <w:r w:rsidRPr="0014645C">
        <w:rPr>
          <w:rFonts w:ascii="Verdana" w:hAnsi="Verdana"/>
          <w:sz w:val="16"/>
          <w:szCs w:val="16"/>
          <w:lang w:val="sk-SK" w:eastAsia="cs-CZ"/>
        </w:rPr>
        <w:t>Adela Danišková</w:t>
      </w:r>
      <w:r w:rsidR="00B715FA" w:rsidRPr="0014645C">
        <w:rPr>
          <w:rFonts w:ascii="Verdana" w:hAnsi="Verdana"/>
          <w:sz w:val="16"/>
          <w:szCs w:val="16"/>
          <w:lang w:val="sk-SK" w:eastAsia="cs-CZ"/>
        </w:rPr>
        <w:tab/>
        <w:t>..............................</w:t>
      </w:r>
    </w:p>
    <w:p w14:paraId="74CDD030"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generálna riaditeľka sekcie európskych programov</w:t>
      </w:r>
      <w:r w:rsidRPr="0014645C">
        <w:rPr>
          <w:rFonts w:ascii="Verdana" w:hAnsi="Verdana"/>
          <w:sz w:val="16"/>
          <w:szCs w:val="16"/>
          <w:lang w:val="sk-SK" w:eastAsia="cs-CZ"/>
        </w:rPr>
        <w:tab/>
      </w:r>
      <w:r w:rsidRPr="0014645C">
        <w:rPr>
          <w:rFonts w:ascii="Verdana" w:hAnsi="Verdana"/>
          <w:sz w:val="16"/>
          <w:szCs w:val="16"/>
          <w:lang w:val="sk-SK" w:eastAsia="cs-CZ"/>
        </w:rPr>
        <w:tab/>
      </w:r>
      <w:r w:rsidRPr="0014645C">
        <w:rPr>
          <w:rFonts w:ascii="Verdana" w:hAnsi="Verdana"/>
          <w:sz w:val="16"/>
          <w:szCs w:val="16"/>
          <w:lang w:val="sk-SK" w:eastAsia="cs-CZ"/>
        </w:rPr>
        <w:tab/>
      </w:r>
    </w:p>
    <w:p w14:paraId="16B8BBF0" w14:textId="06D144F5"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del w:id="8" w:author="Miruška Hrabčáková" w:date="2019-05-14T10:44:00Z">
        <w:r w:rsidR="00C72FCB" w:rsidDel="00012B32">
          <w:rPr>
            <w:rFonts w:ascii="Verdana" w:hAnsi="Verdana"/>
            <w:sz w:val="16"/>
            <w:szCs w:val="16"/>
            <w:lang w:val="sk-SK" w:eastAsia="cs-CZ"/>
          </w:rPr>
          <w:delText>0</w:delText>
        </w:r>
        <w:r w:rsidR="008A422C" w:rsidDel="00012B32">
          <w:rPr>
            <w:rFonts w:ascii="Verdana" w:hAnsi="Verdana"/>
            <w:sz w:val="16"/>
            <w:szCs w:val="16"/>
            <w:lang w:val="sk-SK" w:eastAsia="cs-CZ"/>
          </w:rPr>
          <w:delText>2</w:delText>
        </w:r>
      </w:del>
      <w:ins w:id="9" w:author="Miruška Hrabčáková" w:date="2019-05-14T10:44:00Z">
        <w:r w:rsidR="00012B32">
          <w:rPr>
            <w:rFonts w:ascii="Verdana" w:hAnsi="Verdana"/>
            <w:sz w:val="16"/>
            <w:szCs w:val="16"/>
            <w:lang w:val="sk-SK" w:eastAsia="cs-CZ"/>
          </w:rPr>
          <w:t>14</w:t>
        </w:r>
      </w:ins>
      <w:r w:rsidR="00B67260" w:rsidRPr="0014645C">
        <w:rPr>
          <w:rFonts w:ascii="Verdana" w:hAnsi="Verdana"/>
          <w:sz w:val="16"/>
          <w:szCs w:val="16"/>
          <w:lang w:val="sk-SK" w:eastAsia="cs-CZ"/>
        </w:rPr>
        <w:t xml:space="preserve">. </w:t>
      </w:r>
      <w:r w:rsidR="000B5862">
        <w:rPr>
          <w:rFonts w:ascii="Verdana" w:hAnsi="Verdana"/>
          <w:sz w:val="16"/>
          <w:szCs w:val="16"/>
          <w:lang w:val="sk-SK" w:eastAsia="cs-CZ"/>
        </w:rPr>
        <w:t>0</w:t>
      </w:r>
      <w:del w:id="10" w:author="Miruška Hrabčáková" w:date="2019-05-14T10:44:00Z">
        <w:r w:rsidR="00C72FCB" w:rsidDel="00012B32">
          <w:rPr>
            <w:rFonts w:ascii="Verdana" w:hAnsi="Verdana"/>
            <w:sz w:val="16"/>
            <w:szCs w:val="16"/>
            <w:lang w:val="sk-SK" w:eastAsia="cs-CZ"/>
          </w:rPr>
          <w:delText>4</w:delText>
        </w:r>
      </w:del>
      <w:ins w:id="11" w:author="Miruška Hrabčáková" w:date="2019-05-14T10:44:00Z">
        <w:r w:rsidR="00012B32">
          <w:rPr>
            <w:rFonts w:ascii="Verdana" w:hAnsi="Verdana"/>
            <w:sz w:val="16"/>
            <w:szCs w:val="16"/>
            <w:lang w:val="sk-SK" w:eastAsia="cs-CZ"/>
          </w:rPr>
          <w:t>5</w:t>
        </w:r>
      </w:ins>
      <w:r w:rsidR="00B67260" w:rsidRPr="0014645C">
        <w:rPr>
          <w:rFonts w:ascii="Verdana" w:hAnsi="Verdana"/>
          <w:sz w:val="16"/>
          <w:szCs w:val="16"/>
          <w:lang w:val="sk-SK" w:eastAsia="cs-CZ"/>
        </w:rPr>
        <w:t>. 201</w:t>
      </w:r>
      <w:r w:rsidR="000B5862">
        <w:rPr>
          <w:rFonts w:ascii="Verdana" w:hAnsi="Verdana"/>
          <w:sz w:val="16"/>
          <w:szCs w:val="16"/>
          <w:lang w:val="sk-SK" w:eastAsia="cs-CZ"/>
        </w:rPr>
        <w:t>9</w:t>
      </w:r>
    </w:p>
    <w:p w14:paraId="4524BEBE" w14:textId="77777777" w:rsidR="003E3B20" w:rsidRPr="0014645C" w:rsidRDefault="00B715FA" w:rsidP="00B715FA">
      <w:pPr>
        <w:tabs>
          <w:tab w:val="center" w:pos="4536"/>
          <w:tab w:val="right" w:pos="9072"/>
        </w:tabs>
        <w:rPr>
          <w:rFonts w:ascii="Verdana" w:hAnsi="Verdana"/>
          <w:sz w:val="16"/>
          <w:szCs w:val="16"/>
          <w:lang w:val="sk-SK" w:eastAsia="cs-CZ"/>
        </w:rPr>
      </w:pPr>
      <w:r w:rsidRPr="0014645C">
        <w:rPr>
          <w:rFonts w:ascii="Verdana" w:hAnsi="Verdana"/>
          <w:sz w:val="16"/>
          <w:szCs w:val="16"/>
          <w:lang w:val="sk-SK" w:eastAsia="cs-CZ"/>
        </w:rPr>
        <w:tab/>
      </w:r>
    </w:p>
    <w:p w14:paraId="768839A1" w14:textId="125C9626" w:rsidR="00B715FA" w:rsidRPr="0014645C" w:rsidRDefault="003E3B20" w:rsidP="00874735">
      <w:pPr>
        <w:tabs>
          <w:tab w:val="center" w:pos="4536"/>
          <w:tab w:val="right" w:pos="9072"/>
        </w:tabs>
        <w:jc w:val="center"/>
        <w:rPr>
          <w:rFonts w:ascii="Verdana" w:hAnsi="Verdana"/>
          <w:sz w:val="16"/>
          <w:szCs w:val="16"/>
          <w:lang w:val="sk-SK" w:eastAsia="cs-CZ"/>
        </w:rPr>
      </w:pPr>
      <w:r w:rsidRPr="0014645C">
        <w:rPr>
          <w:rFonts w:ascii="Verdana" w:hAnsi="Verdana"/>
          <w:sz w:val="16"/>
          <w:szCs w:val="16"/>
          <w:lang w:val="sk-SK" w:eastAsia="cs-CZ"/>
        </w:rPr>
        <w:t xml:space="preserve">Verzia: </w:t>
      </w:r>
      <w:r w:rsidR="00390802">
        <w:rPr>
          <w:rFonts w:ascii="Verdana" w:hAnsi="Verdana"/>
          <w:sz w:val="16"/>
          <w:szCs w:val="16"/>
          <w:lang w:val="sk-SK" w:eastAsia="cs-CZ"/>
        </w:rPr>
        <w:t>5</w:t>
      </w:r>
      <w:r w:rsidR="00445ABA" w:rsidRPr="0014645C">
        <w:rPr>
          <w:rFonts w:ascii="Verdana" w:hAnsi="Verdana"/>
          <w:sz w:val="16"/>
          <w:szCs w:val="16"/>
          <w:lang w:val="sk-SK" w:eastAsia="cs-CZ"/>
        </w:rPr>
        <w:t>.</w:t>
      </w:r>
      <w:del w:id="12" w:author="Miruška Hrabčáková" w:date="2019-05-14T10:44:00Z">
        <w:r w:rsidR="00ED3DEC" w:rsidDel="00012B32">
          <w:rPr>
            <w:rFonts w:ascii="Verdana" w:hAnsi="Verdana"/>
            <w:sz w:val="16"/>
            <w:szCs w:val="16"/>
            <w:lang w:val="sk-SK" w:eastAsia="cs-CZ"/>
          </w:rPr>
          <w:delText>1</w:delText>
        </w:r>
      </w:del>
      <w:ins w:id="13" w:author="Miruška Hrabčáková" w:date="2019-05-14T10:44:00Z">
        <w:r w:rsidR="00012B32">
          <w:rPr>
            <w:rFonts w:ascii="Verdana" w:hAnsi="Verdana"/>
            <w:sz w:val="16"/>
            <w:szCs w:val="16"/>
            <w:lang w:val="sk-SK" w:eastAsia="cs-CZ"/>
          </w:rPr>
          <w:t>2</w:t>
        </w:r>
      </w:ins>
      <w:r w:rsidRPr="0014645C">
        <w:rPr>
          <w:rFonts w:ascii="Verdana" w:hAnsi="Verdana"/>
          <w:sz w:val="16"/>
          <w:szCs w:val="16"/>
          <w:lang w:val="sk-SK" w:eastAsia="cs-CZ"/>
        </w:rPr>
        <w:t>; platnosť od:</w:t>
      </w:r>
      <w:del w:id="14" w:author="Miruška Hrabčáková" w:date="2019-05-14T10:44:00Z">
        <w:r w:rsidR="00C72FCB" w:rsidDel="00012B32">
          <w:rPr>
            <w:rFonts w:ascii="Verdana" w:hAnsi="Verdana"/>
            <w:sz w:val="16"/>
            <w:szCs w:val="16"/>
            <w:lang w:val="sk-SK" w:eastAsia="cs-CZ"/>
          </w:rPr>
          <w:delText>0</w:delText>
        </w:r>
        <w:r w:rsidR="008A422C" w:rsidDel="00012B32">
          <w:rPr>
            <w:rFonts w:ascii="Verdana" w:hAnsi="Verdana"/>
            <w:sz w:val="16"/>
            <w:szCs w:val="16"/>
            <w:lang w:val="sk-SK" w:eastAsia="cs-CZ"/>
          </w:rPr>
          <w:delText>2</w:delText>
        </w:r>
      </w:del>
      <w:ins w:id="15" w:author="Miruška Hrabčáková" w:date="2019-05-14T10:44:00Z">
        <w:r w:rsidR="00012B32">
          <w:rPr>
            <w:rFonts w:ascii="Verdana" w:hAnsi="Verdana"/>
            <w:sz w:val="16"/>
            <w:szCs w:val="16"/>
            <w:lang w:val="sk-SK" w:eastAsia="cs-CZ"/>
          </w:rPr>
          <w:t>14</w:t>
        </w:r>
      </w:ins>
      <w:r w:rsidR="00B67260" w:rsidRPr="0014645C">
        <w:rPr>
          <w:rFonts w:ascii="Verdana" w:hAnsi="Verdana"/>
          <w:sz w:val="16"/>
          <w:szCs w:val="16"/>
          <w:lang w:val="sk-SK" w:eastAsia="cs-CZ"/>
        </w:rPr>
        <w:t xml:space="preserve">. </w:t>
      </w:r>
      <w:r w:rsidR="000B5862">
        <w:rPr>
          <w:rFonts w:ascii="Verdana" w:hAnsi="Verdana"/>
          <w:sz w:val="16"/>
          <w:szCs w:val="16"/>
          <w:lang w:val="sk-SK" w:eastAsia="cs-CZ"/>
        </w:rPr>
        <w:t>0</w:t>
      </w:r>
      <w:del w:id="16" w:author="Miruška Hrabčáková" w:date="2019-05-14T10:44:00Z">
        <w:r w:rsidR="00C72FCB" w:rsidDel="00012B32">
          <w:rPr>
            <w:rFonts w:ascii="Verdana" w:hAnsi="Verdana"/>
            <w:sz w:val="16"/>
            <w:szCs w:val="16"/>
            <w:lang w:val="sk-SK" w:eastAsia="cs-CZ"/>
          </w:rPr>
          <w:delText>4</w:delText>
        </w:r>
      </w:del>
      <w:ins w:id="17" w:author="Miruška Hrabčáková" w:date="2019-05-14T10:44:00Z">
        <w:r w:rsidR="00012B32">
          <w:rPr>
            <w:rFonts w:ascii="Verdana" w:hAnsi="Verdana"/>
            <w:sz w:val="16"/>
            <w:szCs w:val="16"/>
            <w:lang w:val="sk-SK" w:eastAsia="cs-CZ"/>
          </w:rPr>
          <w:t>5</w:t>
        </w:r>
      </w:ins>
      <w:r w:rsidR="00B67260" w:rsidRPr="0014645C">
        <w:rPr>
          <w:rFonts w:ascii="Verdana" w:hAnsi="Verdana"/>
          <w:sz w:val="16"/>
          <w:szCs w:val="16"/>
          <w:lang w:val="sk-SK" w:eastAsia="cs-CZ"/>
        </w:rPr>
        <w:t>. 201</w:t>
      </w:r>
      <w:r w:rsidR="000B5862">
        <w:rPr>
          <w:rFonts w:ascii="Verdana" w:hAnsi="Verdana"/>
          <w:sz w:val="16"/>
          <w:szCs w:val="16"/>
          <w:lang w:val="sk-SK" w:eastAsia="cs-CZ"/>
        </w:rPr>
        <w:t>9</w:t>
      </w:r>
      <w:r w:rsidRPr="0014645C">
        <w:rPr>
          <w:rFonts w:ascii="Verdana" w:hAnsi="Verdana"/>
          <w:sz w:val="16"/>
          <w:szCs w:val="16"/>
          <w:lang w:val="sk-SK" w:eastAsia="cs-CZ"/>
        </w:rPr>
        <w:t>, účinnosť od:</w:t>
      </w:r>
      <w:ins w:id="18" w:author="Miruška Hrabčáková" w:date="2019-05-14T10:45:00Z">
        <w:r w:rsidR="00012B32">
          <w:rPr>
            <w:rFonts w:ascii="Verdana" w:hAnsi="Verdana"/>
            <w:sz w:val="16"/>
            <w:szCs w:val="16"/>
            <w:lang w:val="sk-SK" w:eastAsia="cs-CZ"/>
          </w:rPr>
          <w:t>14</w:t>
        </w:r>
      </w:ins>
      <w:del w:id="19" w:author="Miruška Hrabčáková" w:date="2019-05-14T10:44:00Z">
        <w:r w:rsidR="00C72FCB" w:rsidDel="00012B32">
          <w:rPr>
            <w:rFonts w:ascii="Verdana" w:hAnsi="Verdana"/>
            <w:sz w:val="16"/>
            <w:szCs w:val="16"/>
            <w:lang w:val="sk-SK" w:eastAsia="cs-CZ"/>
          </w:rPr>
          <w:delText>0</w:delText>
        </w:r>
        <w:r w:rsidR="008A422C" w:rsidDel="00012B32">
          <w:rPr>
            <w:rFonts w:ascii="Verdana" w:hAnsi="Verdana"/>
            <w:sz w:val="16"/>
            <w:szCs w:val="16"/>
            <w:lang w:val="sk-SK" w:eastAsia="cs-CZ"/>
          </w:rPr>
          <w:delText>2</w:delText>
        </w:r>
      </w:del>
      <w:r w:rsidR="00B13656" w:rsidRPr="0014645C">
        <w:rPr>
          <w:rFonts w:ascii="Verdana" w:hAnsi="Verdana"/>
          <w:sz w:val="16"/>
          <w:szCs w:val="16"/>
          <w:lang w:val="sk-SK" w:eastAsia="cs-CZ"/>
        </w:rPr>
        <w:t xml:space="preserve">. </w:t>
      </w:r>
      <w:r w:rsidR="000B5862">
        <w:rPr>
          <w:rFonts w:ascii="Verdana" w:hAnsi="Verdana"/>
          <w:sz w:val="16"/>
          <w:szCs w:val="16"/>
          <w:lang w:val="sk-SK" w:eastAsia="cs-CZ"/>
        </w:rPr>
        <w:t>0</w:t>
      </w:r>
      <w:del w:id="20" w:author="Miruška Hrabčáková" w:date="2019-05-14T10:45:00Z">
        <w:r w:rsidR="00C72FCB" w:rsidDel="00012B32">
          <w:rPr>
            <w:rFonts w:ascii="Verdana" w:hAnsi="Verdana"/>
            <w:sz w:val="16"/>
            <w:szCs w:val="16"/>
            <w:lang w:val="sk-SK" w:eastAsia="cs-CZ"/>
          </w:rPr>
          <w:delText>4</w:delText>
        </w:r>
      </w:del>
      <w:ins w:id="21" w:author="Miruška Hrabčáková" w:date="2019-05-14T10:45:00Z">
        <w:r w:rsidR="00012B32">
          <w:rPr>
            <w:rFonts w:ascii="Verdana" w:hAnsi="Verdana"/>
            <w:sz w:val="16"/>
            <w:szCs w:val="16"/>
            <w:lang w:val="sk-SK" w:eastAsia="cs-CZ"/>
          </w:rPr>
          <w:t>5</w:t>
        </w:r>
      </w:ins>
      <w:bookmarkStart w:id="22" w:name="_GoBack"/>
      <w:bookmarkEnd w:id="22"/>
      <w:r w:rsidR="00B13656" w:rsidRPr="0014645C">
        <w:rPr>
          <w:rFonts w:ascii="Verdana" w:hAnsi="Verdana"/>
          <w:sz w:val="16"/>
          <w:szCs w:val="16"/>
          <w:lang w:val="sk-SK" w:eastAsia="cs-CZ"/>
        </w:rPr>
        <w:t>. 201</w:t>
      </w:r>
      <w:r w:rsidR="000B5862">
        <w:rPr>
          <w:rFonts w:ascii="Verdana" w:hAnsi="Verdana"/>
          <w:sz w:val="16"/>
          <w:szCs w:val="16"/>
          <w:lang w:val="sk-SK" w:eastAsia="cs-CZ"/>
        </w:rPr>
        <w:t>9</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0B7DD63A" w14:textId="1BBEEA60" w:rsidR="00551D65" w:rsidRPr="00102828" w:rsidRDefault="00551D65" w:rsidP="00551D65">
          <w:pPr>
            <w:pStyle w:val="Hlavikaobsahu"/>
            <w:spacing w:line="480" w:lineRule="auto"/>
            <w:rPr>
              <w:rFonts w:ascii="Arial" w:hAnsi="Arial"/>
              <w:i w:val="0"/>
              <w:sz w:val="17"/>
              <w:szCs w:val="36"/>
              <w:lang w:val="sk-SK"/>
            </w:rPr>
          </w:pPr>
          <w:r w:rsidRPr="0014645C">
            <w:rPr>
              <w:sz w:val="36"/>
              <w:szCs w:val="36"/>
              <w:lang w:val="sk-SK"/>
            </w:rPr>
            <w:t>Obsah</w:t>
          </w:r>
        </w:p>
        <w:p w14:paraId="1D1ECFB3" w14:textId="77777777" w:rsidR="00102828" w:rsidRPr="00102828" w:rsidRDefault="00551D65">
          <w:pPr>
            <w:pStyle w:val="Obsah1"/>
            <w:rPr>
              <w:rFonts w:ascii="Arial" w:hAnsi="Arial"/>
              <w:b w:val="0"/>
              <w:noProof/>
              <w:sz w:val="17"/>
              <w:szCs w:val="22"/>
              <w:lang w:val="sk-SK" w:eastAsia="sk-SK"/>
            </w:rPr>
          </w:pPr>
          <w:r w:rsidRPr="00102828">
            <w:rPr>
              <w:rFonts w:ascii="Arial" w:hAnsi="Arial"/>
              <w:b w:val="0"/>
              <w:sz w:val="17"/>
              <w:szCs w:val="17"/>
              <w:lang w:val="sk-SK"/>
            </w:rPr>
            <w:fldChar w:fldCharType="begin"/>
          </w:r>
          <w:r w:rsidRPr="00102828">
            <w:rPr>
              <w:rFonts w:ascii="Arial" w:hAnsi="Arial"/>
              <w:b w:val="0"/>
              <w:sz w:val="17"/>
              <w:szCs w:val="17"/>
              <w:lang w:val="sk-SK"/>
            </w:rPr>
            <w:instrText xml:space="preserve"> TOC \o "1-3" \h \z \u </w:instrText>
          </w:r>
          <w:r w:rsidRPr="00102828">
            <w:rPr>
              <w:rFonts w:ascii="Arial" w:hAnsi="Arial"/>
              <w:b w:val="0"/>
              <w:sz w:val="17"/>
              <w:szCs w:val="17"/>
              <w:lang w:val="sk-SK"/>
            </w:rPr>
            <w:fldChar w:fldCharType="separate"/>
          </w:r>
          <w:hyperlink w:anchor="_Toc334068" w:history="1">
            <w:r w:rsidR="00102828" w:rsidRPr="00102828">
              <w:rPr>
                <w:rStyle w:val="Hypertextovprepojenie"/>
                <w:b w:val="0"/>
                <w:noProof/>
                <w:sz w:val="17"/>
                <w:lang w:val="sk-SK"/>
              </w:rPr>
              <w:t>1.</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Všeobecné informácie</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_Toc334068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5</w:t>
            </w:r>
            <w:r w:rsidR="00102828" w:rsidRPr="00102828">
              <w:rPr>
                <w:rFonts w:ascii="Arial" w:hAnsi="Arial"/>
                <w:b w:val="0"/>
                <w:noProof/>
                <w:webHidden/>
                <w:sz w:val="17"/>
              </w:rPr>
              <w:fldChar w:fldCharType="end"/>
            </w:r>
          </w:hyperlink>
        </w:p>
        <w:p w14:paraId="4212B7A1" w14:textId="77777777" w:rsidR="00102828" w:rsidRPr="00102828" w:rsidRDefault="00E86587">
          <w:pPr>
            <w:pStyle w:val="Obsah2"/>
            <w:rPr>
              <w:rFonts w:ascii="Arial" w:hAnsi="Arial"/>
              <w:sz w:val="17"/>
              <w:szCs w:val="22"/>
              <w:lang w:eastAsia="sk-SK"/>
            </w:rPr>
          </w:pPr>
          <w:hyperlink w:anchor="_Toc334069" w:history="1">
            <w:r w:rsidR="00102828" w:rsidRPr="00102828">
              <w:rPr>
                <w:rStyle w:val="Hypertextovprepojenie"/>
                <w:sz w:val="17"/>
              </w:rPr>
              <w:t>1.1</w:t>
            </w:r>
            <w:r w:rsidR="00102828" w:rsidRPr="00102828">
              <w:rPr>
                <w:rFonts w:ascii="Arial" w:hAnsi="Arial"/>
                <w:sz w:val="17"/>
                <w:szCs w:val="22"/>
                <w:lang w:eastAsia="sk-SK"/>
              </w:rPr>
              <w:tab/>
            </w:r>
            <w:r w:rsidR="00102828" w:rsidRPr="00102828">
              <w:rPr>
                <w:rStyle w:val="Hypertextovprepojenie"/>
                <w:sz w:val="17"/>
              </w:rPr>
              <w:t>Cieľ príručky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_Toc334069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5</w:t>
            </w:r>
            <w:r w:rsidR="00102828" w:rsidRPr="00102828">
              <w:rPr>
                <w:rFonts w:ascii="Arial" w:hAnsi="Arial"/>
                <w:webHidden/>
                <w:sz w:val="17"/>
              </w:rPr>
              <w:fldChar w:fldCharType="end"/>
            </w:r>
          </w:hyperlink>
        </w:p>
        <w:p w14:paraId="631B7EC4" w14:textId="77777777" w:rsidR="00102828" w:rsidRPr="00102828" w:rsidRDefault="00E86587">
          <w:pPr>
            <w:pStyle w:val="Obsah2"/>
            <w:rPr>
              <w:rFonts w:ascii="Arial" w:hAnsi="Arial"/>
              <w:sz w:val="17"/>
              <w:szCs w:val="22"/>
              <w:lang w:eastAsia="sk-SK"/>
            </w:rPr>
          </w:pPr>
          <w:hyperlink w:anchor="_Toc334070" w:history="1">
            <w:r w:rsidR="00102828" w:rsidRPr="00102828">
              <w:rPr>
                <w:rStyle w:val="Hypertextovprepojenie"/>
                <w:sz w:val="17"/>
              </w:rPr>
              <w:t>1.2</w:t>
            </w:r>
            <w:r w:rsidR="00102828" w:rsidRPr="00102828">
              <w:rPr>
                <w:rFonts w:ascii="Arial" w:hAnsi="Arial"/>
                <w:sz w:val="17"/>
                <w:szCs w:val="22"/>
                <w:lang w:eastAsia="sk-SK"/>
              </w:rPr>
              <w:tab/>
            </w:r>
            <w:r w:rsidR="00102828" w:rsidRPr="00102828">
              <w:rPr>
                <w:rStyle w:val="Hypertextovprepojenie"/>
                <w:sz w:val="17"/>
              </w:rPr>
              <w:t>Platnosť príručky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_Toc334070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5</w:t>
            </w:r>
            <w:r w:rsidR="00102828" w:rsidRPr="00102828">
              <w:rPr>
                <w:rFonts w:ascii="Arial" w:hAnsi="Arial"/>
                <w:webHidden/>
                <w:sz w:val="17"/>
              </w:rPr>
              <w:fldChar w:fldCharType="end"/>
            </w:r>
          </w:hyperlink>
        </w:p>
        <w:p w14:paraId="30DB18E5" w14:textId="77777777" w:rsidR="00102828" w:rsidRPr="00102828" w:rsidRDefault="00E86587">
          <w:pPr>
            <w:pStyle w:val="Obsah2"/>
            <w:rPr>
              <w:rFonts w:ascii="Arial" w:hAnsi="Arial"/>
              <w:sz w:val="17"/>
              <w:szCs w:val="22"/>
              <w:lang w:eastAsia="sk-SK"/>
            </w:rPr>
          </w:pPr>
          <w:hyperlink w:anchor="_Toc334071" w:history="1">
            <w:r w:rsidR="00102828" w:rsidRPr="00102828">
              <w:rPr>
                <w:rStyle w:val="Hypertextovprepojenie"/>
                <w:sz w:val="17"/>
              </w:rPr>
              <w:t>1.3</w:t>
            </w:r>
            <w:r w:rsidR="00102828" w:rsidRPr="00102828">
              <w:rPr>
                <w:rFonts w:ascii="Arial" w:hAnsi="Arial"/>
                <w:sz w:val="17"/>
                <w:szCs w:val="22"/>
                <w:lang w:eastAsia="sk-SK"/>
              </w:rPr>
              <w:tab/>
            </w:r>
            <w:r w:rsidR="00102828" w:rsidRPr="00102828">
              <w:rPr>
                <w:rStyle w:val="Hypertextovprepojenie"/>
                <w:sz w:val="17"/>
              </w:rPr>
              <w:t>Definícia pojmov</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_Toc334071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6</w:t>
            </w:r>
            <w:r w:rsidR="00102828" w:rsidRPr="00102828">
              <w:rPr>
                <w:rFonts w:ascii="Arial" w:hAnsi="Arial"/>
                <w:webHidden/>
                <w:sz w:val="17"/>
              </w:rPr>
              <w:fldChar w:fldCharType="end"/>
            </w:r>
          </w:hyperlink>
        </w:p>
        <w:p w14:paraId="6056CE0D" w14:textId="77777777" w:rsidR="00102828" w:rsidRPr="00102828" w:rsidRDefault="00E86587">
          <w:pPr>
            <w:pStyle w:val="Obsah2"/>
            <w:rPr>
              <w:rFonts w:ascii="Arial" w:hAnsi="Arial"/>
              <w:sz w:val="17"/>
              <w:szCs w:val="22"/>
              <w:lang w:eastAsia="sk-SK"/>
            </w:rPr>
          </w:pPr>
          <w:hyperlink w:anchor="_Toc334072" w:history="1">
            <w:r w:rsidR="00102828" w:rsidRPr="00102828">
              <w:rPr>
                <w:rStyle w:val="Hypertextovprepojenie"/>
                <w:sz w:val="17"/>
              </w:rPr>
              <w:t>1.4</w:t>
            </w:r>
            <w:r w:rsidR="00102828" w:rsidRPr="00102828">
              <w:rPr>
                <w:rFonts w:ascii="Arial" w:hAnsi="Arial"/>
                <w:sz w:val="17"/>
                <w:szCs w:val="22"/>
                <w:lang w:eastAsia="sk-SK"/>
              </w:rPr>
              <w:tab/>
            </w:r>
            <w:r w:rsidR="00102828" w:rsidRPr="00102828">
              <w:rPr>
                <w:rStyle w:val="Hypertextovprepojenie"/>
                <w:sz w:val="17"/>
              </w:rPr>
              <w:t>Použité skratky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_Toc334072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14</w:t>
            </w:r>
            <w:r w:rsidR="00102828" w:rsidRPr="00102828">
              <w:rPr>
                <w:rFonts w:ascii="Arial" w:hAnsi="Arial"/>
                <w:webHidden/>
                <w:sz w:val="17"/>
              </w:rPr>
              <w:fldChar w:fldCharType="end"/>
            </w:r>
          </w:hyperlink>
        </w:p>
        <w:p w14:paraId="7D2B9FC9" w14:textId="77777777" w:rsidR="00102828" w:rsidRPr="00102828" w:rsidRDefault="00E86587">
          <w:pPr>
            <w:pStyle w:val="Obsah2"/>
            <w:rPr>
              <w:rFonts w:ascii="Arial" w:hAnsi="Arial"/>
              <w:sz w:val="17"/>
              <w:szCs w:val="22"/>
              <w:lang w:eastAsia="sk-SK"/>
            </w:rPr>
          </w:pPr>
          <w:hyperlink w:anchor="_Toc334073" w:history="1">
            <w:r w:rsidR="00102828" w:rsidRPr="00102828">
              <w:rPr>
                <w:rStyle w:val="Hypertextovprepojenie"/>
                <w:sz w:val="17"/>
              </w:rPr>
              <w:t>1.5</w:t>
            </w:r>
            <w:r w:rsidR="00102828" w:rsidRPr="00102828">
              <w:rPr>
                <w:rFonts w:ascii="Arial" w:hAnsi="Arial"/>
                <w:sz w:val="17"/>
                <w:szCs w:val="22"/>
                <w:lang w:eastAsia="sk-SK"/>
              </w:rPr>
              <w:tab/>
            </w:r>
            <w:r w:rsidR="00102828" w:rsidRPr="00102828">
              <w:rPr>
                <w:rStyle w:val="Hypertextovprepojenie"/>
                <w:sz w:val="17"/>
              </w:rPr>
              <w:t>Čo by mal každý záujemca o NFP vedieť a urobiť skôr, než sa rozhodne stať žiadateľom</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_Toc334073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15</w:t>
            </w:r>
            <w:r w:rsidR="00102828" w:rsidRPr="00102828">
              <w:rPr>
                <w:rFonts w:ascii="Arial" w:hAnsi="Arial"/>
                <w:webHidden/>
                <w:sz w:val="17"/>
              </w:rPr>
              <w:fldChar w:fldCharType="end"/>
            </w:r>
          </w:hyperlink>
        </w:p>
        <w:p w14:paraId="0D9DE4C6" w14:textId="77777777" w:rsidR="00102828" w:rsidRPr="00102828" w:rsidRDefault="00E86587">
          <w:pPr>
            <w:pStyle w:val="Obsah3"/>
            <w:tabs>
              <w:tab w:val="left" w:pos="1702"/>
            </w:tabs>
            <w:rPr>
              <w:rFonts w:ascii="Arial" w:hAnsi="Arial"/>
              <w:noProof/>
              <w:sz w:val="17"/>
              <w:szCs w:val="22"/>
              <w:lang w:val="sk-SK" w:eastAsia="sk-SK"/>
            </w:rPr>
          </w:pPr>
          <w:hyperlink w:anchor="_Toc334074" w:history="1">
            <w:r w:rsidR="00102828" w:rsidRPr="00102828">
              <w:rPr>
                <w:rStyle w:val="Hypertextovprepojenie"/>
                <w:noProof/>
                <w:sz w:val="17"/>
                <w:lang w:val="sk-SK"/>
              </w:rPr>
              <w:t>1.5.1</w:t>
            </w:r>
            <w:r w:rsidR="00102828" w:rsidRPr="00102828">
              <w:rPr>
                <w:rFonts w:ascii="Arial" w:hAnsi="Arial"/>
                <w:noProof/>
                <w:sz w:val="17"/>
                <w:szCs w:val="22"/>
                <w:lang w:val="sk-SK" w:eastAsia="sk-SK"/>
              </w:rPr>
              <w:tab/>
            </w:r>
            <w:r w:rsidR="00102828" w:rsidRPr="00102828">
              <w:rPr>
                <w:rStyle w:val="Hypertextovprepojenie"/>
                <w:noProof/>
                <w:sz w:val="17"/>
                <w:lang w:val="sk-SK"/>
              </w:rPr>
              <w:t>Výzva na dopytovo-orientované projekty</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_Toc334074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16</w:t>
            </w:r>
            <w:r w:rsidR="00102828" w:rsidRPr="00102828">
              <w:rPr>
                <w:rFonts w:ascii="Arial" w:hAnsi="Arial"/>
                <w:noProof/>
                <w:webHidden/>
                <w:sz w:val="17"/>
              </w:rPr>
              <w:fldChar w:fldCharType="end"/>
            </w:r>
          </w:hyperlink>
        </w:p>
        <w:p w14:paraId="7D5E320E" w14:textId="77777777" w:rsidR="00102828" w:rsidRPr="00102828" w:rsidRDefault="00E86587">
          <w:pPr>
            <w:pStyle w:val="Obsah3"/>
            <w:tabs>
              <w:tab w:val="left" w:pos="1702"/>
            </w:tabs>
            <w:rPr>
              <w:rFonts w:ascii="Arial" w:hAnsi="Arial"/>
              <w:noProof/>
              <w:sz w:val="17"/>
              <w:szCs w:val="22"/>
              <w:lang w:val="sk-SK" w:eastAsia="sk-SK"/>
            </w:rPr>
          </w:pPr>
          <w:hyperlink w:anchor="_Toc334075" w:history="1">
            <w:r w:rsidR="00102828" w:rsidRPr="00102828">
              <w:rPr>
                <w:rStyle w:val="Hypertextovprepojenie"/>
                <w:noProof/>
                <w:sz w:val="17"/>
                <w:lang w:val="sk-SK"/>
              </w:rPr>
              <w:t>1.5.2</w:t>
            </w:r>
            <w:r w:rsidR="00102828" w:rsidRPr="00102828">
              <w:rPr>
                <w:rFonts w:ascii="Arial" w:hAnsi="Arial"/>
                <w:noProof/>
                <w:sz w:val="17"/>
                <w:szCs w:val="22"/>
                <w:lang w:val="sk-SK" w:eastAsia="sk-SK"/>
              </w:rPr>
              <w:tab/>
            </w:r>
            <w:r w:rsidR="00102828" w:rsidRPr="00102828">
              <w:rPr>
                <w:rStyle w:val="Hypertextovprepojenie"/>
                <w:noProof/>
                <w:sz w:val="17"/>
                <w:lang w:val="sk-SK"/>
              </w:rPr>
              <w:t>Vyzvanie na národný projekt</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_Toc334075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16</w:t>
            </w:r>
            <w:r w:rsidR="00102828" w:rsidRPr="00102828">
              <w:rPr>
                <w:rFonts w:ascii="Arial" w:hAnsi="Arial"/>
                <w:noProof/>
                <w:webHidden/>
                <w:sz w:val="17"/>
              </w:rPr>
              <w:fldChar w:fldCharType="end"/>
            </w:r>
          </w:hyperlink>
        </w:p>
        <w:p w14:paraId="21B330C8" w14:textId="77777777" w:rsidR="00102828" w:rsidRPr="00102828" w:rsidRDefault="00E86587">
          <w:pPr>
            <w:pStyle w:val="Obsah1"/>
            <w:rPr>
              <w:rFonts w:ascii="Arial" w:hAnsi="Arial"/>
              <w:b w:val="0"/>
              <w:noProof/>
              <w:sz w:val="17"/>
              <w:szCs w:val="22"/>
              <w:lang w:val="sk-SK" w:eastAsia="sk-SK"/>
            </w:rPr>
          </w:pPr>
          <w:hyperlink w:anchor="_Toc334076" w:history="1">
            <w:r w:rsidR="00102828" w:rsidRPr="00102828">
              <w:rPr>
                <w:rStyle w:val="Hypertextovprepojenie"/>
                <w:b w:val="0"/>
                <w:noProof/>
                <w:sz w:val="17"/>
                <w:lang w:val="sk-SK"/>
              </w:rPr>
              <w:t>2.</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Podmienky poskytnutia príspevku</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_Toc334076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17</w:t>
            </w:r>
            <w:r w:rsidR="00102828" w:rsidRPr="00102828">
              <w:rPr>
                <w:rFonts w:ascii="Arial" w:hAnsi="Arial"/>
                <w:b w:val="0"/>
                <w:noProof/>
                <w:webHidden/>
                <w:sz w:val="17"/>
              </w:rPr>
              <w:fldChar w:fldCharType="end"/>
            </w:r>
          </w:hyperlink>
        </w:p>
        <w:p w14:paraId="72633F7F" w14:textId="77777777" w:rsidR="00102828" w:rsidRPr="00102828" w:rsidRDefault="00E86587">
          <w:pPr>
            <w:pStyle w:val="Obsah2"/>
            <w:rPr>
              <w:rFonts w:ascii="Arial" w:hAnsi="Arial"/>
              <w:sz w:val="17"/>
              <w:szCs w:val="22"/>
              <w:lang w:eastAsia="sk-SK"/>
            </w:rPr>
          </w:pPr>
          <w:hyperlink w:anchor="_Toc334077" w:history="1">
            <w:r w:rsidR="00102828" w:rsidRPr="00102828">
              <w:rPr>
                <w:rStyle w:val="Hypertextovprepojenie"/>
                <w:sz w:val="17"/>
              </w:rPr>
              <w:t>2.1</w:t>
            </w:r>
            <w:r w:rsidR="00102828" w:rsidRPr="00102828">
              <w:rPr>
                <w:rFonts w:ascii="Arial" w:hAnsi="Arial"/>
                <w:sz w:val="17"/>
                <w:szCs w:val="22"/>
                <w:lang w:eastAsia="sk-SK"/>
              </w:rPr>
              <w:tab/>
            </w:r>
            <w:r w:rsidR="00102828" w:rsidRPr="00102828">
              <w:rPr>
                <w:rStyle w:val="Hypertextovprepojenie"/>
                <w:sz w:val="17"/>
              </w:rPr>
              <w:t>Oprávnenosť žiadateľa</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_Toc334077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18</w:t>
            </w:r>
            <w:r w:rsidR="00102828" w:rsidRPr="00102828">
              <w:rPr>
                <w:rFonts w:ascii="Arial" w:hAnsi="Arial"/>
                <w:webHidden/>
                <w:sz w:val="17"/>
              </w:rPr>
              <w:fldChar w:fldCharType="end"/>
            </w:r>
          </w:hyperlink>
        </w:p>
        <w:p w14:paraId="6487D8FB" w14:textId="77777777" w:rsidR="00102828" w:rsidRPr="00102828" w:rsidRDefault="00E86587">
          <w:pPr>
            <w:pStyle w:val="Obsah2"/>
            <w:rPr>
              <w:rFonts w:ascii="Arial" w:hAnsi="Arial"/>
              <w:sz w:val="17"/>
              <w:szCs w:val="22"/>
              <w:lang w:eastAsia="sk-SK"/>
            </w:rPr>
          </w:pPr>
          <w:hyperlink w:anchor="_Toc334078" w:history="1">
            <w:r w:rsidR="00102828" w:rsidRPr="00102828">
              <w:rPr>
                <w:rStyle w:val="Hypertextovprepojenie"/>
                <w:sz w:val="17"/>
              </w:rPr>
              <w:t>2.2</w:t>
            </w:r>
            <w:r w:rsidR="00102828" w:rsidRPr="00102828">
              <w:rPr>
                <w:rFonts w:ascii="Arial" w:hAnsi="Arial"/>
                <w:sz w:val="17"/>
                <w:szCs w:val="22"/>
                <w:lang w:eastAsia="sk-SK"/>
              </w:rPr>
              <w:tab/>
            </w:r>
            <w:r w:rsidR="00102828" w:rsidRPr="00102828">
              <w:rPr>
                <w:rStyle w:val="Hypertextovprepojenie"/>
                <w:sz w:val="17"/>
              </w:rPr>
              <w:t>Oprávnenosť partnera</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_Toc334078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18</w:t>
            </w:r>
            <w:r w:rsidR="00102828" w:rsidRPr="00102828">
              <w:rPr>
                <w:rFonts w:ascii="Arial" w:hAnsi="Arial"/>
                <w:webHidden/>
                <w:sz w:val="17"/>
              </w:rPr>
              <w:fldChar w:fldCharType="end"/>
            </w:r>
          </w:hyperlink>
        </w:p>
        <w:p w14:paraId="4A9BFA1D" w14:textId="77777777" w:rsidR="00102828" w:rsidRPr="00102828" w:rsidRDefault="00E86587">
          <w:pPr>
            <w:pStyle w:val="Obsah2"/>
            <w:rPr>
              <w:rFonts w:ascii="Arial" w:hAnsi="Arial"/>
              <w:sz w:val="17"/>
              <w:szCs w:val="22"/>
              <w:lang w:eastAsia="sk-SK"/>
            </w:rPr>
          </w:pPr>
          <w:hyperlink w:anchor="_Toc334079" w:history="1">
            <w:r w:rsidR="00102828" w:rsidRPr="00102828">
              <w:rPr>
                <w:rStyle w:val="Hypertextovprepojenie"/>
                <w:sz w:val="17"/>
              </w:rPr>
              <w:t>2.3</w:t>
            </w:r>
            <w:r w:rsidR="00102828" w:rsidRPr="00102828">
              <w:rPr>
                <w:rFonts w:ascii="Arial" w:hAnsi="Arial"/>
                <w:sz w:val="17"/>
                <w:szCs w:val="22"/>
                <w:lang w:eastAsia="sk-SK"/>
              </w:rPr>
              <w:tab/>
            </w:r>
            <w:r w:rsidR="00102828" w:rsidRPr="00102828">
              <w:rPr>
                <w:rStyle w:val="Hypertextovprepojenie"/>
                <w:sz w:val="17"/>
              </w:rPr>
              <w:t>Oprávnenosť aktivít realizácie projektu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_Toc334079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18</w:t>
            </w:r>
            <w:r w:rsidR="00102828" w:rsidRPr="00102828">
              <w:rPr>
                <w:rFonts w:ascii="Arial" w:hAnsi="Arial"/>
                <w:webHidden/>
                <w:sz w:val="17"/>
              </w:rPr>
              <w:fldChar w:fldCharType="end"/>
            </w:r>
          </w:hyperlink>
        </w:p>
        <w:p w14:paraId="5CD6F7B6" w14:textId="77777777" w:rsidR="00102828" w:rsidRPr="00102828" w:rsidRDefault="00E86587">
          <w:pPr>
            <w:pStyle w:val="Obsah2"/>
            <w:rPr>
              <w:rFonts w:ascii="Arial" w:hAnsi="Arial"/>
              <w:sz w:val="17"/>
              <w:szCs w:val="22"/>
              <w:lang w:eastAsia="sk-SK"/>
            </w:rPr>
          </w:pPr>
          <w:hyperlink w:anchor="_Toc334080" w:history="1">
            <w:r w:rsidR="00102828" w:rsidRPr="00102828">
              <w:rPr>
                <w:rStyle w:val="Hypertextovprepojenie"/>
                <w:sz w:val="17"/>
              </w:rPr>
              <w:t>2.4</w:t>
            </w:r>
            <w:r w:rsidR="00102828" w:rsidRPr="00102828">
              <w:rPr>
                <w:rFonts w:ascii="Arial" w:hAnsi="Arial"/>
                <w:sz w:val="17"/>
                <w:szCs w:val="22"/>
                <w:lang w:eastAsia="sk-SK"/>
              </w:rPr>
              <w:tab/>
            </w:r>
            <w:r w:rsidR="00102828" w:rsidRPr="00102828">
              <w:rPr>
                <w:rStyle w:val="Hypertextovprepojenie"/>
                <w:sz w:val="17"/>
              </w:rPr>
              <w:t>Oprávnenosť výdavkov realizácie projektu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_Toc334080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18</w:t>
            </w:r>
            <w:r w:rsidR="00102828" w:rsidRPr="00102828">
              <w:rPr>
                <w:rFonts w:ascii="Arial" w:hAnsi="Arial"/>
                <w:webHidden/>
                <w:sz w:val="17"/>
              </w:rPr>
              <w:fldChar w:fldCharType="end"/>
            </w:r>
          </w:hyperlink>
        </w:p>
        <w:p w14:paraId="3DE9DE67" w14:textId="77777777" w:rsidR="00102828" w:rsidRPr="00102828" w:rsidRDefault="00E86587">
          <w:pPr>
            <w:pStyle w:val="Obsah3"/>
            <w:tabs>
              <w:tab w:val="left" w:pos="1702"/>
            </w:tabs>
            <w:rPr>
              <w:rFonts w:ascii="Arial" w:hAnsi="Arial"/>
              <w:noProof/>
              <w:sz w:val="17"/>
              <w:szCs w:val="22"/>
              <w:lang w:val="sk-SK" w:eastAsia="sk-SK"/>
            </w:rPr>
          </w:pPr>
          <w:hyperlink w:anchor="_Toc334081" w:history="1">
            <w:r w:rsidR="00102828" w:rsidRPr="00102828">
              <w:rPr>
                <w:rStyle w:val="Hypertextovprepojenie"/>
                <w:noProof/>
                <w:sz w:val="17"/>
                <w:lang w:val="sk-SK"/>
              </w:rPr>
              <w:t>2.4.1</w:t>
            </w:r>
            <w:r w:rsidR="00102828" w:rsidRPr="00102828">
              <w:rPr>
                <w:rFonts w:ascii="Arial" w:hAnsi="Arial"/>
                <w:noProof/>
                <w:sz w:val="17"/>
                <w:szCs w:val="22"/>
                <w:lang w:val="sk-SK" w:eastAsia="sk-SK"/>
              </w:rPr>
              <w:tab/>
            </w:r>
            <w:r w:rsidR="00102828" w:rsidRPr="00102828">
              <w:rPr>
                <w:rStyle w:val="Hypertextovprepojenie"/>
                <w:noProof/>
                <w:sz w:val="17"/>
                <w:lang w:val="sk-SK"/>
              </w:rPr>
              <w:t>Členenie oprávnených výdavkov</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_Toc334081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25</w:t>
            </w:r>
            <w:r w:rsidR="00102828" w:rsidRPr="00102828">
              <w:rPr>
                <w:rFonts w:ascii="Arial" w:hAnsi="Arial"/>
                <w:noProof/>
                <w:webHidden/>
                <w:sz w:val="17"/>
              </w:rPr>
              <w:fldChar w:fldCharType="end"/>
            </w:r>
          </w:hyperlink>
        </w:p>
        <w:p w14:paraId="5005F4BA" w14:textId="77777777" w:rsidR="00102828" w:rsidRPr="00102828" w:rsidRDefault="00E86587">
          <w:pPr>
            <w:pStyle w:val="Obsah3"/>
            <w:tabs>
              <w:tab w:val="left" w:pos="1702"/>
            </w:tabs>
            <w:rPr>
              <w:rFonts w:ascii="Arial" w:hAnsi="Arial"/>
              <w:noProof/>
              <w:sz w:val="17"/>
              <w:szCs w:val="22"/>
              <w:lang w:val="sk-SK" w:eastAsia="sk-SK"/>
            </w:rPr>
          </w:pPr>
          <w:hyperlink w:anchor="_Toc334082" w:history="1">
            <w:r w:rsidR="00102828" w:rsidRPr="00102828">
              <w:rPr>
                <w:rStyle w:val="Hypertextovprepojenie"/>
                <w:noProof/>
                <w:sz w:val="17"/>
                <w:lang w:val="sk-SK"/>
              </w:rPr>
              <w:t>2.4.2</w:t>
            </w:r>
            <w:r w:rsidR="00102828" w:rsidRPr="00102828">
              <w:rPr>
                <w:rFonts w:ascii="Arial" w:hAnsi="Arial"/>
                <w:noProof/>
                <w:sz w:val="17"/>
                <w:szCs w:val="22"/>
                <w:lang w:val="sk-SK" w:eastAsia="sk-SK"/>
              </w:rPr>
              <w:tab/>
            </w:r>
            <w:r w:rsidR="00102828" w:rsidRPr="00102828">
              <w:rPr>
                <w:rStyle w:val="Hypertextovprepojenie"/>
                <w:noProof/>
                <w:sz w:val="17"/>
                <w:lang w:val="sk-SK"/>
              </w:rPr>
              <w:t>Projekty generujúce čisté príjmy</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_Toc334082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25</w:t>
            </w:r>
            <w:r w:rsidR="00102828" w:rsidRPr="00102828">
              <w:rPr>
                <w:rFonts w:ascii="Arial" w:hAnsi="Arial"/>
                <w:noProof/>
                <w:webHidden/>
                <w:sz w:val="17"/>
              </w:rPr>
              <w:fldChar w:fldCharType="end"/>
            </w:r>
          </w:hyperlink>
        </w:p>
        <w:p w14:paraId="0F8A5F36" w14:textId="77777777" w:rsidR="00102828" w:rsidRPr="00102828" w:rsidRDefault="00E86587">
          <w:pPr>
            <w:pStyle w:val="Obsah3"/>
            <w:tabs>
              <w:tab w:val="left" w:pos="1702"/>
            </w:tabs>
            <w:rPr>
              <w:rFonts w:ascii="Arial" w:hAnsi="Arial"/>
              <w:noProof/>
              <w:sz w:val="17"/>
              <w:szCs w:val="22"/>
              <w:lang w:val="sk-SK" w:eastAsia="sk-SK"/>
            </w:rPr>
          </w:pPr>
          <w:hyperlink w:anchor="_Toc334083" w:history="1">
            <w:r w:rsidR="00102828" w:rsidRPr="00102828">
              <w:rPr>
                <w:rStyle w:val="Hypertextovprepojenie"/>
                <w:noProof/>
                <w:sz w:val="17"/>
                <w:lang w:val="sk-SK"/>
              </w:rPr>
              <w:t>2.4.3</w:t>
            </w:r>
            <w:r w:rsidR="00102828" w:rsidRPr="00102828">
              <w:rPr>
                <w:rFonts w:ascii="Arial" w:hAnsi="Arial"/>
                <w:noProof/>
                <w:sz w:val="17"/>
                <w:szCs w:val="22"/>
                <w:lang w:val="sk-SK" w:eastAsia="sk-SK"/>
              </w:rPr>
              <w:tab/>
            </w:r>
            <w:r w:rsidR="00102828" w:rsidRPr="00102828">
              <w:rPr>
                <w:rStyle w:val="Hypertextovprepojenie"/>
                <w:noProof/>
                <w:sz w:val="17"/>
                <w:lang w:val="sk-SK"/>
              </w:rPr>
              <w:t>Projekty, ktoré vytvárajú čisté príjmy v priebehu ich implementácie a na ktoré sa ustanovenia čl. 61 ods. 1 až 6 všeobecného nariadenia nevzťahujú</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_Toc334083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26</w:t>
            </w:r>
            <w:r w:rsidR="00102828" w:rsidRPr="00102828">
              <w:rPr>
                <w:rFonts w:ascii="Arial" w:hAnsi="Arial"/>
                <w:noProof/>
                <w:webHidden/>
                <w:sz w:val="17"/>
              </w:rPr>
              <w:fldChar w:fldCharType="end"/>
            </w:r>
          </w:hyperlink>
        </w:p>
        <w:p w14:paraId="4A7353B6" w14:textId="77777777" w:rsidR="00102828" w:rsidRPr="00102828" w:rsidRDefault="00E86587">
          <w:pPr>
            <w:pStyle w:val="Obsah3"/>
            <w:tabs>
              <w:tab w:val="left" w:pos="1702"/>
            </w:tabs>
            <w:rPr>
              <w:rFonts w:ascii="Arial" w:hAnsi="Arial"/>
              <w:noProof/>
              <w:sz w:val="17"/>
              <w:szCs w:val="22"/>
              <w:lang w:val="sk-SK" w:eastAsia="sk-SK"/>
            </w:rPr>
          </w:pPr>
          <w:hyperlink w:anchor="_Toc334084" w:history="1">
            <w:r w:rsidR="00102828" w:rsidRPr="00102828">
              <w:rPr>
                <w:rStyle w:val="Hypertextovprepojenie"/>
                <w:noProof/>
                <w:sz w:val="17"/>
                <w:lang w:val="sk-SK"/>
              </w:rPr>
              <w:t>2.4.4</w:t>
            </w:r>
            <w:r w:rsidR="00102828" w:rsidRPr="00102828">
              <w:rPr>
                <w:rFonts w:ascii="Arial" w:hAnsi="Arial"/>
                <w:noProof/>
                <w:sz w:val="17"/>
                <w:szCs w:val="22"/>
                <w:lang w:val="sk-SK" w:eastAsia="sk-SK"/>
              </w:rPr>
              <w:tab/>
            </w:r>
            <w:r w:rsidR="00102828" w:rsidRPr="00102828">
              <w:rPr>
                <w:rStyle w:val="Hypertextovprepojenie"/>
                <w:noProof/>
                <w:sz w:val="17"/>
                <w:lang w:val="sk-SK"/>
              </w:rPr>
              <w:t>Hotovostné platby</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_Toc334084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27</w:t>
            </w:r>
            <w:r w:rsidR="00102828" w:rsidRPr="00102828">
              <w:rPr>
                <w:rFonts w:ascii="Arial" w:hAnsi="Arial"/>
                <w:noProof/>
                <w:webHidden/>
                <w:sz w:val="17"/>
              </w:rPr>
              <w:fldChar w:fldCharType="end"/>
            </w:r>
          </w:hyperlink>
        </w:p>
        <w:p w14:paraId="455F56B1" w14:textId="77777777" w:rsidR="00102828" w:rsidRPr="00102828" w:rsidRDefault="00E86587">
          <w:pPr>
            <w:pStyle w:val="Obsah3"/>
            <w:tabs>
              <w:tab w:val="left" w:pos="1702"/>
            </w:tabs>
            <w:rPr>
              <w:rFonts w:ascii="Arial" w:hAnsi="Arial"/>
              <w:noProof/>
              <w:sz w:val="17"/>
              <w:szCs w:val="22"/>
              <w:lang w:val="sk-SK" w:eastAsia="sk-SK"/>
            </w:rPr>
          </w:pPr>
          <w:hyperlink w:anchor="_Toc334085" w:history="1">
            <w:r w:rsidR="00102828" w:rsidRPr="00102828">
              <w:rPr>
                <w:rStyle w:val="Hypertextovprepojenie"/>
                <w:noProof/>
                <w:sz w:val="17"/>
                <w:lang w:val="sk-SK"/>
              </w:rPr>
              <w:t>2.4.5</w:t>
            </w:r>
            <w:r w:rsidR="00102828" w:rsidRPr="00102828">
              <w:rPr>
                <w:rFonts w:ascii="Arial" w:hAnsi="Arial"/>
                <w:noProof/>
                <w:sz w:val="17"/>
                <w:szCs w:val="22"/>
                <w:lang w:val="sk-SK" w:eastAsia="sk-SK"/>
              </w:rPr>
              <w:tab/>
            </w:r>
            <w:r w:rsidR="00102828" w:rsidRPr="00102828">
              <w:rPr>
                <w:rStyle w:val="Hypertextovprepojenie"/>
                <w:noProof/>
                <w:sz w:val="17"/>
                <w:lang w:val="sk-SK"/>
              </w:rPr>
              <w:t>Zjednodušené vykazovanie výdavkov</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_Toc334085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27</w:t>
            </w:r>
            <w:r w:rsidR="00102828" w:rsidRPr="00102828">
              <w:rPr>
                <w:rFonts w:ascii="Arial" w:hAnsi="Arial"/>
                <w:noProof/>
                <w:webHidden/>
                <w:sz w:val="17"/>
              </w:rPr>
              <w:fldChar w:fldCharType="end"/>
            </w:r>
          </w:hyperlink>
        </w:p>
        <w:p w14:paraId="758D9B84" w14:textId="77777777" w:rsidR="00102828" w:rsidRPr="00102828" w:rsidRDefault="00E86587">
          <w:pPr>
            <w:pStyle w:val="Obsah3"/>
            <w:tabs>
              <w:tab w:val="left" w:pos="1702"/>
            </w:tabs>
            <w:rPr>
              <w:rFonts w:ascii="Arial" w:hAnsi="Arial"/>
              <w:noProof/>
              <w:sz w:val="17"/>
              <w:szCs w:val="22"/>
              <w:lang w:val="sk-SK" w:eastAsia="sk-SK"/>
            </w:rPr>
          </w:pPr>
          <w:hyperlink w:anchor="_Toc334086" w:history="1">
            <w:r w:rsidR="00102828" w:rsidRPr="00102828">
              <w:rPr>
                <w:rStyle w:val="Hypertextovprepojenie"/>
                <w:noProof/>
                <w:sz w:val="17"/>
                <w:lang w:val="sk-SK"/>
              </w:rPr>
              <w:t>2.4.6</w:t>
            </w:r>
            <w:r w:rsidR="00102828" w:rsidRPr="00102828">
              <w:rPr>
                <w:rFonts w:ascii="Arial" w:hAnsi="Arial"/>
                <w:noProof/>
                <w:sz w:val="17"/>
                <w:szCs w:val="22"/>
                <w:lang w:val="sk-SK" w:eastAsia="sk-SK"/>
              </w:rPr>
              <w:tab/>
            </w:r>
            <w:r w:rsidR="00102828" w:rsidRPr="00102828">
              <w:rPr>
                <w:rStyle w:val="Hypertextovprepojenie"/>
                <w:noProof/>
                <w:sz w:val="17"/>
                <w:lang w:val="sk-SK"/>
              </w:rPr>
              <w:t>Krížové financovanie</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_Toc334086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28</w:t>
            </w:r>
            <w:r w:rsidR="00102828" w:rsidRPr="00102828">
              <w:rPr>
                <w:rFonts w:ascii="Arial" w:hAnsi="Arial"/>
                <w:noProof/>
                <w:webHidden/>
                <w:sz w:val="17"/>
              </w:rPr>
              <w:fldChar w:fldCharType="end"/>
            </w:r>
          </w:hyperlink>
        </w:p>
        <w:p w14:paraId="54940147" w14:textId="77777777" w:rsidR="00102828" w:rsidRPr="00102828" w:rsidRDefault="00E86587">
          <w:pPr>
            <w:pStyle w:val="Obsah2"/>
            <w:rPr>
              <w:rFonts w:ascii="Arial" w:hAnsi="Arial"/>
              <w:sz w:val="17"/>
              <w:szCs w:val="22"/>
              <w:lang w:eastAsia="sk-SK"/>
            </w:rPr>
          </w:pPr>
          <w:hyperlink w:anchor="_Toc334087" w:history="1">
            <w:r w:rsidR="00102828" w:rsidRPr="00102828">
              <w:rPr>
                <w:rStyle w:val="Hypertextovprepojenie"/>
                <w:sz w:val="17"/>
              </w:rPr>
              <w:t>2.5</w:t>
            </w:r>
            <w:r w:rsidR="00102828" w:rsidRPr="00102828">
              <w:rPr>
                <w:rFonts w:ascii="Arial" w:hAnsi="Arial"/>
                <w:sz w:val="17"/>
                <w:szCs w:val="22"/>
                <w:lang w:eastAsia="sk-SK"/>
              </w:rPr>
              <w:tab/>
            </w:r>
            <w:r w:rsidR="00102828" w:rsidRPr="00102828">
              <w:rPr>
                <w:rStyle w:val="Hypertextovprepojenie"/>
                <w:sz w:val="17"/>
              </w:rPr>
              <w:t>Oprávnenosť cieľovej skupiny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_Toc334087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29</w:t>
            </w:r>
            <w:r w:rsidR="00102828" w:rsidRPr="00102828">
              <w:rPr>
                <w:rFonts w:ascii="Arial" w:hAnsi="Arial"/>
                <w:webHidden/>
                <w:sz w:val="17"/>
              </w:rPr>
              <w:fldChar w:fldCharType="end"/>
            </w:r>
          </w:hyperlink>
        </w:p>
        <w:p w14:paraId="4D01D10A" w14:textId="77777777" w:rsidR="00102828" w:rsidRPr="00102828" w:rsidRDefault="00E86587">
          <w:pPr>
            <w:pStyle w:val="Obsah2"/>
            <w:rPr>
              <w:rFonts w:ascii="Arial" w:hAnsi="Arial"/>
              <w:sz w:val="17"/>
              <w:szCs w:val="22"/>
              <w:lang w:eastAsia="sk-SK"/>
            </w:rPr>
          </w:pPr>
          <w:hyperlink w:anchor="_Toc334088" w:history="1">
            <w:r w:rsidR="00102828" w:rsidRPr="00102828">
              <w:rPr>
                <w:rStyle w:val="Hypertextovprepojenie"/>
                <w:sz w:val="17"/>
              </w:rPr>
              <w:t>2.6</w:t>
            </w:r>
            <w:r w:rsidR="00102828" w:rsidRPr="00102828">
              <w:rPr>
                <w:rFonts w:ascii="Arial" w:hAnsi="Arial"/>
                <w:sz w:val="17"/>
                <w:szCs w:val="22"/>
                <w:lang w:eastAsia="sk-SK"/>
              </w:rPr>
              <w:tab/>
            </w:r>
            <w:r w:rsidR="00102828" w:rsidRPr="00102828">
              <w:rPr>
                <w:rStyle w:val="Hypertextovprepojenie"/>
                <w:sz w:val="17"/>
              </w:rPr>
              <w:t>Oprávnenosť miesta realizácie projektu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_Toc334088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29</w:t>
            </w:r>
            <w:r w:rsidR="00102828" w:rsidRPr="00102828">
              <w:rPr>
                <w:rFonts w:ascii="Arial" w:hAnsi="Arial"/>
                <w:webHidden/>
                <w:sz w:val="17"/>
              </w:rPr>
              <w:fldChar w:fldCharType="end"/>
            </w:r>
          </w:hyperlink>
        </w:p>
        <w:p w14:paraId="59BD5B13" w14:textId="77777777" w:rsidR="00102828" w:rsidRPr="00102828" w:rsidRDefault="00E86587">
          <w:pPr>
            <w:pStyle w:val="Obsah2"/>
            <w:rPr>
              <w:rFonts w:ascii="Arial" w:hAnsi="Arial"/>
              <w:sz w:val="17"/>
              <w:szCs w:val="22"/>
              <w:lang w:eastAsia="sk-SK"/>
            </w:rPr>
          </w:pPr>
          <w:hyperlink w:anchor="_Toc334089" w:history="1">
            <w:r w:rsidR="00102828" w:rsidRPr="00102828">
              <w:rPr>
                <w:rStyle w:val="Hypertextovprepojenie"/>
                <w:sz w:val="17"/>
              </w:rPr>
              <w:t>2.7</w:t>
            </w:r>
            <w:r w:rsidR="00102828" w:rsidRPr="00102828">
              <w:rPr>
                <w:rFonts w:ascii="Arial" w:hAnsi="Arial"/>
                <w:sz w:val="17"/>
                <w:szCs w:val="22"/>
                <w:lang w:eastAsia="sk-SK"/>
              </w:rPr>
              <w:tab/>
            </w:r>
            <w:r w:rsidR="00102828" w:rsidRPr="00102828">
              <w:rPr>
                <w:rStyle w:val="Hypertextovprepojenie"/>
                <w:sz w:val="17"/>
              </w:rPr>
              <w:t>Kritériá pre výber projektov</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_Toc334089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29</w:t>
            </w:r>
            <w:r w:rsidR="00102828" w:rsidRPr="00102828">
              <w:rPr>
                <w:rFonts w:ascii="Arial" w:hAnsi="Arial"/>
                <w:webHidden/>
                <w:sz w:val="17"/>
              </w:rPr>
              <w:fldChar w:fldCharType="end"/>
            </w:r>
          </w:hyperlink>
        </w:p>
        <w:p w14:paraId="505BDE10" w14:textId="77777777" w:rsidR="00102828" w:rsidRPr="00102828" w:rsidRDefault="00E86587">
          <w:pPr>
            <w:pStyle w:val="Obsah2"/>
            <w:rPr>
              <w:rFonts w:ascii="Arial" w:hAnsi="Arial"/>
              <w:sz w:val="17"/>
              <w:szCs w:val="22"/>
              <w:lang w:eastAsia="sk-SK"/>
            </w:rPr>
          </w:pPr>
          <w:hyperlink w:anchor="_Toc334090" w:history="1">
            <w:r w:rsidR="00102828" w:rsidRPr="00102828">
              <w:rPr>
                <w:rStyle w:val="Hypertextovprepojenie"/>
                <w:sz w:val="17"/>
              </w:rPr>
              <w:t>2.8</w:t>
            </w:r>
            <w:r w:rsidR="00102828" w:rsidRPr="00102828">
              <w:rPr>
                <w:rFonts w:ascii="Arial" w:hAnsi="Arial"/>
                <w:sz w:val="17"/>
                <w:szCs w:val="22"/>
                <w:lang w:eastAsia="sk-SK"/>
              </w:rPr>
              <w:tab/>
            </w:r>
            <w:r w:rsidR="00102828" w:rsidRPr="00102828">
              <w:rPr>
                <w:rStyle w:val="Hypertextovprepojenie"/>
                <w:sz w:val="17"/>
              </w:rPr>
              <w:t>Spôsob financovania projektu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_Toc334090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29</w:t>
            </w:r>
            <w:r w:rsidR="00102828" w:rsidRPr="00102828">
              <w:rPr>
                <w:rFonts w:ascii="Arial" w:hAnsi="Arial"/>
                <w:webHidden/>
                <w:sz w:val="17"/>
              </w:rPr>
              <w:fldChar w:fldCharType="end"/>
            </w:r>
          </w:hyperlink>
        </w:p>
        <w:p w14:paraId="6F62F6CF" w14:textId="77777777" w:rsidR="00102828" w:rsidRPr="00102828" w:rsidRDefault="00E86587">
          <w:pPr>
            <w:pStyle w:val="Obsah2"/>
            <w:rPr>
              <w:rFonts w:ascii="Arial" w:hAnsi="Arial"/>
              <w:sz w:val="17"/>
              <w:szCs w:val="22"/>
              <w:lang w:eastAsia="sk-SK"/>
            </w:rPr>
          </w:pPr>
          <w:hyperlink w:anchor="_Toc334091" w:history="1">
            <w:r w:rsidR="00102828" w:rsidRPr="00102828">
              <w:rPr>
                <w:rStyle w:val="Hypertextovprepojenie"/>
                <w:sz w:val="17"/>
              </w:rPr>
              <w:t>2.9</w:t>
            </w:r>
            <w:r w:rsidR="00102828" w:rsidRPr="00102828">
              <w:rPr>
                <w:rFonts w:ascii="Arial" w:hAnsi="Arial"/>
                <w:sz w:val="17"/>
                <w:szCs w:val="22"/>
                <w:lang w:eastAsia="sk-SK"/>
              </w:rPr>
              <w:tab/>
            </w:r>
            <w:r w:rsidR="00102828" w:rsidRPr="00102828">
              <w:rPr>
                <w:rStyle w:val="Hypertextovprepojenie"/>
                <w:sz w:val="17"/>
              </w:rPr>
              <w:t>Splnenie podmienok ustanovených v osobitných predpisov</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_Toc334091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30</w:t>
            </w:r>
            <w:r w:rsidR="00102828" w:rsidRPr="00102828">
              <w:rPr>
                <w:rFonts w:ascii="Arial" w:hAnsi="Arial"/>
                <w:webHidden/>
                <w:sz w:val="17"/>
              </w:rPr>
              <w:fldChar w:fldCharType="end"/>
            </w:r>
          </w:hyperlink>
        </w:p>
        <w:p w14:paraId="42A34BB9" w14:textId="77777777" w:rsidR="00102828" w:rsidRPr="00102828" w:rsidRDefault="00E86587">
          <w:pPr>
            <w:pStyle w:val="Obsah3"/>
            <w:rPr>
              <w:rFonts w:ascii="Arial" w:hAnsi="Arial"/>
              <w:noProof/>
              <w:sz w:val="17"/>
              <w:szCs w:val="22"/>
              <w:lang w:val="sk-SK" w:eastAsia="sk-SK"/>
            </w:rPr>
          </w:pPr>
          <w:hyperlink w:anchor="_Toc334092" w:history="1">
            <w:r w:rsidR="00102828" w:rsidRPr="00102828">
              <w:rPr>
                <w:rStyle w:val="Hypertextovprepojenie"/>
                <w:noProof/>
                <w:sz w:val="17"/>
                <w:lang w:val="sk-SK"/>
              </w:rPr>
              <w:t>2.9.1 Podmienky týkajúce sa štátnej pomoci a vyplývajúce zo schém štátnej pomoci/pomoc de minimis</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_Toc334092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30</w:t>
            </w:r>
            <w:r w:rsidR="00102828" w:rsidRPr="00102828">
              <w:rPr>
                <w:rFonts w:ascii="Arial" w:hAnsi="Arial"/>
                <w:noProof/>
                <w:webHidden/>
                <w:sz w:val="17"/>
              </w:rPr>
              <w:fldChar w:fldCharType="end"/>
            </w:r>
          </w:hyperlink>
        </w:p>
        <w:p w14:paraId="0D9CE109" w14:textId="77777777" w:rsidR="00102828" w:rsidRPr="00102828" w:rsidRDefault="00E86587">
          <w:pPr>
            <w:pStyle w:val="Obsah3"/>
            <w:tabs>
              <w:tab w:val="left" w:pos="1702"/>
            </w:tabs>
            <w:rPr>
              <w:rFonts w:ascii="Arial" w:hAnsi="Arial"/>
              <w:noProof/>
              <w:sz w:val="17"/>
              <w:szCs w:val="22"/>
              <w:lang w:val="sk-SK" w:eastAsia="sk-SK"/>
            </w:rPr>
          </w:pPr>
          <w:hyperlink w:anchor="_Toc334093" w:history="1">
            <w:r w:rsidR="00102828" w:rsidRPr="00102828">
              <w:rPr>
                <w:rStyle w:val="Hypertextovprepojenie"/>
                <w:noProof/>
                <w:sz w:val="17"/>
                <w:lang w:val="sk-SK"/>
              </w:rPr>
              <w:t>2.9.2</w:t>
            </w:r>
            <w:r w:rsidR="00102828" w:rsidRPr="00102828">
              <w:rPr>
                <w:rFonts w:ascii="Arial" w:hAnsi="Arial"/>
                <w:noProof/>
                <w:sz w:val="17"/>
                <w:szCs w:val="22"/>
                <w:lang w:val="sk-SK" w:eastAsia="sk-SK"/>
              </w:rPr>
              <w:tab/>
            </w:r>
            <w:r w:rsidR="00102828" w:rsidRPr="00102828">
              <w:rPr>
                <w:rStyle w:val="Hypertextovprepojenie"/>
                <w:noProof/>
                <w:sz w:val="17"/>
                <w:lang w:val="sk-SK"/>
              </w:rPr>
              <w:t>Oprávnenosť z hľadiska verejného obstarávania na hlavné aktivity projektu</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_Toc334093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30</w:t>
            </w:r>
            <w:r w:rsidR="00102828" w:rsidRPr="00102828">
              <w:rPr>
                <w:rFonts w:ascii="Arial" w:hAnsi="Arial"/>
                <w:noProof/>
                <w:webHidden/>
                <w:sz w:val="17"/>
              </w:rPr>
              <w:fldChar w:fldCharType="end"/>
            </w:r>
          </w:hyperlink>
        </w:p>
        <w:p w14:paraId="5671CE2A" w14:textId="77777777" w:rsidR="00102828" w:rsidRPr="00102828" w:rsidRDefault="00E86587">
          <w:pPr>
            <w:pStyle w:val="Obsah3"/>
            <w:rPr>
              <w:rFonts w:ascii="Arial" w:hAnsi="Arial"/>
              <w:noProof/>
              <w:sz w:val="17"/>
              <w:szCs w:val="22"/>
              <w:lang w:val="sk-SK" w:eastAsia="sk-SK"/>
            </w:rPr>
          </w:pPr>
          <w:hyperlink w:anchor="_Toc334094" w:history="1">
            <w:r w:rsidR="00102828" w:rsidRPr="00102828">
              <w:rPr>
                <w:rStyle w:val="Hypertextovprepojenie"/>
                <w:noProof/>
                <w:sz w:val="17"/>
                <w:lang w:val="sk-SK"/>
              </w:rPr>
              <w:t>2.9.3 Zákaz nelegálnej práce a nelegálneho zamestnávania</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_Toc334094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30</w:t>
            </w:r>
            <w:r w:rsidR="00102828" w:rsidRPr="00102828">
              <w:rPr>
                <w:rFonts w:ascii="Arial" w:hAnsi="Arial"/>
                <w:noProof/>
                <w:webHidden/>
                <w:sz w:val="17"/>
              </w:rPr>
              <w:fldChar w:fldCharType="end"/>
            </w:r>
          </w:hyperlink>
        </w:p>
        <w:p w14:paraId="61D95E63" w14:textId="77777777" w:rsidR="00102828" w:rsidRPr="00102828" w:rsidRDefault="00E86587">
          <w:pPr>
            <w:pStyle w:val="Obsah2"/>
            <w:rPr>
              <w:rFonts w:ascii="Arial" w:hAnsi="Arial"/>
              <w:sz w:val="17"/>
              <w:szCs w:val="22"/>
              <w:lang w:eastAsia="sk-SK"/>
            </w:rPr>
          </w:pPr>
          <w:hyperlink w:anchor="_Toc334096" w:history="1">
            <w:r w:rsidR="00102828" w:rsidRPr="00102828">
              <w:rPr>
                <w:rStyle w:val="Hypertextovprepojenie"/>
                <w:sz w:val="17"/>
              </w:rPr>
              <w:t>2.10</w:t>
            </w:r>
            <w:r w:rsidR="00102828" w:rsidRPr="00102828">
              <w:rPr>
                <w:rFonts w:ascii="Arial" w:hAnsi="Arial"/>
                <w:sz w:val="17"/>
                <w:szCs w:val="22"/>
                <w:lang w:eastAsia="sk-SK"/>
              </w:rPr>
              <w:tab/>
            </w:r>
            <w:r w:rsidR="00102828" w:rsidRPr="00102828">
              <w:rPr>
                <w:rStyle w:val="Hypertextovprepojenie"/>
                <w:sz w:val="17"/>
              </w:rPr>
              <w:t>Ďalšie podmienky poskytnutia príspevku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_Toc334096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31</w:t>
            </w:r>
            <w:r w:rsidR="00102828" w:rsidRPr="00102828">
              <w:rPr>
                <w:rFonts w:ascii="Arial" w:hAnsi="Arial"/>
                <w:webHidden/>
                <w:sz w:val="17"/>
              </w:rPr>
              <w:fldChar w:fldCharType="end"/>
            </w:r>
          </w:hyperlink>
        </w:p>
        <w:p w14:paraId="6B06E04B" w14:textId="77777777" w:rsidR="00102828" w:rsidRPr="00102828" w:rsidRDefault="00E86587">
          <w:pPr>
            <w:pStyle w:val="Obsah3"/>
            <w:rPr>
              <w:rFonts w:ascii="Arial" w:hAnsi="Arial"/>
              <w:noProof/>
              <w:sz w:val="17"/>
              <w:szCs w:val="22"/>
              <w:lang w:val="sk-SK" w:eastAsia="sk-SK"/>
            </w:rPr>
          </w:pPr>
          <w:hyperlink w:anchor="_Toc334097" w:history="1">
            <w:r w:rsidR="00102828" w:rsidRPr="00102828">
              <w:rPr>
                <w:rStyle w:val="Hypertextovprepojenie"/>
                <w:noProof/>
                <w:sz w:val="17"/>
                <w:lang w:val="sk-SK"/>
              </w:rPr>
              <w:t>2.10.1 Časová oprávnenosť realizácie projektu</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_Toc334097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31</w:t>
            </w:r>
            <w:r w:rsidR="00102828" w:rsidRPr="00102828">
              <w:rPr>
                <w:rFonts w:ascii="Arial" w:hAnsi="Arial"/>
                <w:noProof/>
                <w:webHidden/>
                <w:sz w:val="17"/>
              </w:rPr>
              <w:fldChar w:fldCharType="end"/>
            </w:r>
          </w:hyperlink>
        </w:p>
        <w:p w14:paraId="01D77F68" w14:textId="77777777" w:rsidR="00102828" w:rsidRPr="00102828" w:rsidRDefault="00E86587">
          <w:pPr>
            <w:pStyle w:val="Obsah3"/>
            <w:rPr>
              <w:rFonts w:ascii="Arial" w:hAnsi="Arial"/>
              <w:noProof/>
              <w:sz w:val="17"/>
              <w:szCs w:val="22"/>
              <w:lang w:val="sk-SK" w:eastAsia="sk-SK"/>
            </w:rPr>
          </w:pPr>
          <w:hyperlink w:anchor="_Toc334098" w:history="1">
            <w:r w:rsidR="00102828" w:rsidRPr="00102828">
              <w:rPr>
                <w:rStyle w:val="Hypertextovprepojenie"/>
                <w:noProof/>
                <w:sz w:val="17"/>
                <w:lang w:val="sk-SK"/>
              </w:rPr>
              <w:t>2.10.2 Oprávnenosť z hľadiska súladu s HP</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_Toc334098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31</w:t>
            </w:r>
            <w:r w:rsidR="00102828" w:rsidRPr="00102828">
              <w:rPr>
                <w:rFonts w:ascii="Arial" w:hAnsi="Arial"/>
                <w:noProof/>
                <w:webHidden/>
                <w:sz w:val="17"/>
              </w:rPr>
              <w:fldChar w:fldCharType="end"/>
            </w:r>
          </w:hyperlink>
        </w:p>
        <w:p w14:paraId="433F6A75" w14:textId="77777777" w:rsidR="00102828" w:rsidRPr="00102828" w:rsidRDefault="00E86587">
          <w:pPr>
            <w:pStyle w:val="Obsah3"/>
            <w:rPr>
              <w:rFonts w:ascii="Arial" w:hAnsi="Arial"/>
              <w:noProof/>
              <w:sz w:val="17"/>
              <w:szCs w:val="22"/>
              <w:lang w:val="sk-SK" w:eastAsia="sk-SK"/>
            </w:rPr>
          </w:pPr>
          <w:hyperlink w:anchor="_Toc334099" w:history="1">
            <w:r w:rsidR="00102828" w:rsidRPr="00102828">
              <w:rPr>
                <w:rStyle w:val="Hypertextovprepojenie"/>
                <w:noProof/>
                <w:sz w:val="17"/>
                <w:lang w:val="sk-SK"/>
              </w:rPr>
              <w:t>2.10.3 Maximálna a minimálna výška pomoci</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_Toc334099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31</w:t>
            </w:r>
            <w:r w:rsidR="00102828" w:rsidRPr="00102828">
              <w:rPr>
                <w:rFonts w:ascii="Arial" w:hAnsi="Arial"/>
                <w:noProof/>
                <w:webHidden/>
                <w:sz w:val="17"/>
              </w:rPr>
              <w:fldChar w:fldCharType="end"/>
            </w:r>
          </w:hyperlink>
        </w:p>
        <w:p w14:paraId="72E3F4C0" w14:textId="77777777" w:rsidR="00102828" w:rsidRPr="00102828" w:rsidRDefault="00E86587">
          <w:pPr>
            <w:pStyle w:val="Obsah3"/>
            <w:rPr>
              <w:rFonts w:ascii="Arial" w:hAnsi="Arial"/>
              <w:noProof/>
              <w:sz w:val="17"/>
              <w:szCs w:val="22"/>
              <w:lang w:val="sk-SK" w:eastAsia="sk-SK"/>
            </w:rPr>
          </w:pPr>
          <w:hyperlink w:anchor="_Toc334100" w:history="1">
            <w:r w:rsidR="00102828" w:rsidRPr="00102828">
              <w:rPr>
                <w:rStyle w:val="Hypertextovprepojenie"/>
                <w:rFonts w:cs="Arial"/>
                <w:noProof/>
                <w:sz w:val="17"/>
                <w:lang w:val="sk-SK"/>
              </w:rPr>
              <w:t>2.10.4 Podmienky poskytnutia príspevku z hľadiska definovania merateľných ukazovateľov projektu</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_Toc334100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31</w:t>
            </w:r>
            <w:r w:rsidR="00102828" w:rsidRPr="00102828">
              <w:rPr>
                <w:rFonts w:ascii="Arial" w:hAnsi="Arial"/>
                <w:noProof/>
                <w:webHidden/>
                <w:sz w:val="17"/>
              </w:rPr>
              <w:fldChar w:fldCharType="end"/>
            </w:r>
          </w:hyperlink>
        </w:p>
        <w:p w14:paraId="2E317053" w14:textId="77777777" w:rsidR="00102828" w:rsidRPr="00102828" w:rsidRDefault="00E86587">
          <w:pPr>
            <w:pStyle w:val="Obsah3"/>
            <w:tabs>
              <w:tab w:val="left" w:pos="1702"/>
            </w:tabs>
            <w:rPr>
              <w:rFonts w:ascii="Arial" w:hAnsi="Arial"/>
              <w:noProof/>
              <w:sz w:val="17"/>
              <w:szCs w:val="22"/>
              <w:lang w:val="sk-SK" w:eastAsia="sk-SK"/>
            </w:rPr>
          </w:pPr>
          <w:hyperlink w:anchor="_Toc334101" w:history="1">
            <w:r w:rsidR="00102828" w:rsidRPr="00102828">
              <w:rPr>
                <w:rStyle w:val="Hypertextovprepojenie"/>
                <w:noProof/>
                <w:sz w:val="17"/>
                <w:lang w:val="sk-SK"/>
              </w:rPr>
              <w:t>2.10.5</w:t>
            </w:r>
            <w:r w:rsidR="00102828" w:rsidRPr="00102828">
              <w:rPr>
                <w:rFonts w:ascii="Arial" w:hAnsi="Arial"/>
                <w:noProof/>
                <w:sz w:val="17"/>
                <w:szCs w:val="22"/>
                <w:lang w:val="sk-SK" w:eastAsia="sk-SK"/>
              </w:rPr>
              <w:tab/>
            </w:r>
            <w:r w:rsidR="00102828" w:rsidRPr="00102828">
              <w:rPr>
                <w:rStyle w:val="Hypertextovprepojenie"/>
                <w:noProof/>
                <w:sz w:val="17"/>
                <w:lang w:val="sk-SK"/>
              </w:rPr>
              <w:t>Intenzita pomoci</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_Toc334101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32</w:t>
            </w:r>
            <w:r w:rsidR="00102828" w:rsidRPr="00102828">
              <w:rPr>
                <w:rFonts w:ascii="Arial" w:hAnsi="Arial"/>
                <w:noProof/>
                <w:webHidden/>
                <w:sz w:val="17"/>
              </w:rPr>
              <w:fldChar w:fldCharType="end"/>
            </w:r>
          </w:hyperlink>
        </w:p>
        <w:p w14:paraId="39AEDC52" w14:textId="77777777" w:rsidR="00102828" w:rsidRPr="00102828" w:rsidRDefault="00E86587">
          <w:pPr>
            <w:pStyle w:val="Obsah1"/>
            <w:rPr>
              <w:rFonts w:ascii="Arial" w:hAnsi="Arial"/>
              <w:b w:val="0"/>
              <w:noProof/>
              <w:sz w:val="17"/>
              <w:szCs w:val="22"/>
              <w:lang w:val="sk-SK" w:eastAsia="sk-SK"/>
            </w:rPr>
          </w:pPr>
          <w:hyperlink w:anchor="_Toc334102" w:history="1">
            <w:r w:rsidR="00102828" w:rsidRPr="00102828">
              <w:rPr>
                <w:rStyle w:val="Hypertextovprepojenie"/>
                <w:b w:val="0"/>
                <w:noProof/>
                <w:sz w:val="17"/>
                <w:lang w:val="sk-SK"/>
              </w:rPr>
              <w:t>3.</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Ako požiadať o NFP</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_Toc334102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37</w:t>
            </w:r>
            <w:r w:rsidR="00102828" w:rsidRPr="00102828">
              <w:rPr>
                <w:rFonts w:ascii="Arial" w:hAnsi="Arial"/>
                <w:b w:val="0"/>
                <w:noProof/>
                <w:webHidden/>
                <w:sz w:val="17"/>
              </w:rPr>
              <w:fldChar w:fldCharType="end"/>
            </w:r>
          </w:hyperlink>
        </w:p>
        <w:p w14:paraId="04470A2A" w14:textId="77777777" w:rsidR="00102828" w:rsidRPr="00102828" w:rsidRDefault="00E86587">
          <w:pPr>
            <w:pStyle w:val="Obsah2"/>
            <w:rPr>
              <w:rFonts w:ascii="Arial" w:hAnsi="Arial"/>
              <w:sz w:val="17"/>
              <w:szCs w:val="22"/>
              <w:lang w:eastAsia="sk-SK"/>
            </w:rPr>
          </w:pPr>
          <w:hyperlink w:anchor="_Toc334103" w:history="1">
            <w:r w:rsidR="00102828" w:rsidRPr="00102828">
              <w:rPr>
                <w:rStyle w:val="Hypertextovprepojenie"/>
                <w:sz w:val="17"/>
              </w:rPr>
              <w:t>3.1</w:t>
            </w:r>
            <w:r w:rsidR="00102828" w:rsidRPr="00102828">
              <w:rPr>
                <w:rFonts w:ascii="Arial" w:hAnsi="Arial"/>
                <w:sz w:val="17"/>
                <w:szCs w:val="22"/>
                <w:lang w:eastAsia="sk-SK"/>
              </w:rPr>
              <w:tab/>
            </w:r>
            <w:r w:rsidR="00102828" w:rsidRPr="00102828">
              <w:rPr>
                <w:rStyle w:val="Hypertextovprepojenie"/>
                <w:sz w:val="17"/>
              </w:rPr>
              <w:t>Základné informácie k ŽoNFP v časovej postupnosti jednotlivých krokov</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_Toc334103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37</w:t>
            </w:r>
            <w:r w:rsidR="00102828" w:rsidRPr="00102828">
              <w:rPr>
                <w:rFonts w:ascii="Arial" w:hAnsi="Arial"/>
                <w:webHidden/>
                <w:sz w:val="17"/>
              </w:rPr>
              <w:fldChar w:fldCharType="end"/>
            </w:r>
          </w:hyperlink>
        </w:p>
        <w:p w14:paraId="345D8E9A" w14:textId="77777777" w:rsidR="00102828" w:rsidRPr="00102828" w:rsidRDefault="00E86587">
          <w:pPr>
            <w:pStyle w:val="Obsah3"/>
            <w:tabs>
              <w:tab w:val="left" w:pos="1702"/>
            </w:tabs>
            <w:rPr>
              <w:rFonts w:ascii="Arial" w:hAnsi="Arial"/>
              <w:noProof/>
              <w:sz w:val="17"/>
              <w:szCs w:val="22"/>
              <w:lang w:val="sk-SK" w:eastAsia="sk-SK"/>
            </w:rPr>
          </w:pPr>
          <w:hyperlink w:anchor="_Toc334104" w:history="1">
            <w:r w:rsidR="00102828" w:rsidRPr="00102828">
              <w:rPr>
                <w:rStyle w:val="Hypertextovprepojenie"/>
                <w:noProof/>
                <w:sz w:val="17"/>
                <w:lang w:val="sk-SK"/>
              </w:rPr>
              <w:t>3.1.1</w:t>
            </w:r>
            <w:r w:rsidR="00102828" w:rsidRPr="00102828">
              <w:rPr>
                <w:rFonts w:ascii="Arial" w:hAnsi="Arial"/>
                <w:noProof/>
                <w:sz w:val="17"/>
                <w:szCs w:val="22"/>
                <w:lang w:val="sk-SK" w:eastAsia="sk-SK"/>
              </w:rPr>
              <w:tab/>
            </w:r>
            <w:r w:rsidR="00102828" w:rsidRPr="00102828">
              <w:rPr>
                <w:rStyle w:val="Hypertextovprepojenie"/>
                <w:noProof/>
                <w:sz w:val="17"/>
                <w:lang w:val="sk-SK"/>
              </w:rPr>
              <w:t>Zoznam príloh</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_Toc334104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38</w:t>
            </w:r>
            <w:r w:rsidR="00102828" w:rsidRPr="00102828">
              <w:rPr>
                <w:rFonts w:ascii="Arial" w:hAnsi="Arial"/>
                <w:noProof/>
                <w:webHidden/>
                <w:sz w:val="17"/>
              </w:rPr>
              <w:fldChar w:fldCharType="end"/>
            </w:r>
          </w:hyperlink>
        </w:p>
        <w:p w14:paraId="04347D45" w14:textId="77777777" w:rsidR="00102828" w:rsidRPr="00102828" w:rsidRDefault="00E86587">
          <w:pPr>
            <w:pStyle w:val="Obsah2"/>
            <w:rPr>
              <w:rFonts w:ascii="Arial" w:hAnsi="Arial"/>
              <w:sz w:val="17"/>
              <w:szCs w:val="22"/>
              <w:lang w:eastAsia="sk-SK"/>
            </w:rPr>
          </w:pPr>
          <w:hyperlink w:anchor="_Toc334105" w:history="1">
            <w:r w:rsidR="00102828" w:rsidRPr="00102828">
              <w:rPr>
                <w:rStyle w:val="Hypertextovprepojenie"/>
                <w:sz w:val="17"/>
              </w:rPr>
              <w:t>3.2 Pokyny pre vyplnenie formulára ŽoNFP a príloh</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_Toc334105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39</w:t>
            </w:r>
            <w:r w:rsidR="00102828" w:rsidRPr="00102828">
              <w:rPr>
                <w:rFonts w:ascii="Arial" w:hAnsi="Arial"/>
                <w:webHidden/>
                <w:sz w:val="17"/>
              </w:rPr>
              <w:fldChar w:fldCharType="end"/>
            </w:r>
          </w:hyperlink>
        </w:p>
        <w:p w14:paraId="6CB672F1" w14:textId="77777777" w:rsidR="00102828" w:rsidRPr="00102828" w:rsidRDefault="00E86587">
          <w:pPr>
            <w:pStyle w:val="Obsah3"/>
            <w:rPr>
              <w:rFonts w:ascii="Arial" w:hAnsi="Arial"/>
              <w:noProof/>
              <w:sz w:val="17"/>
              <w:szCs w:val="22"/>
              <w:lang w:val="sk-SK" w:eastAsia="sk-SK"/>
            </w:rPr>
          </w:pPr>
          <w:hyperlink w:anchor="_Toc334106" w:history="1">
            <w:r w:rsidR="00102828" w:rsidRPr="00102828">
              <w:rPr>
                <w:rStyle w:val="Hypertextovprepojenie"/>
                <w:noProof/>
                <w:sz w:val="17"/>
                <w:lang w:val="sk-SK"/>
              </w:rPr>
              <w:t>3.2.1 Všeobecné ustanovenia k niektorým typom výdavkov</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_Toc334106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43</w:t>
            </w:r>
            <w:r w:rsidR="00102828" w:rsidRPr="00102828">
              <w:rPr>
                <w:rFonts w:ascii="Arial" w:hAnsi="Arial"/>
                <w:noProof/>
                <w:webHidden/>
                <w:sz w:val="17"/>
              </w:rPr>
              <w:fldChar w:fldCharType="end"/>
            </w:r>
          </w:hyperlink>
        </w:p>
        <w:p w14:paraId="2E646E34" w14:textId="77777777" w:rsidR="00102828" w:rsidRPr="00102828" w:rsidRDefault="00E86587">
          <w:pPr>
            <w:pStyle w:val="Obsah2"/>
            <w:rPr>
              <w:rFonts w:ascii="Arial" w:hAnsi="Arial"/>
              <w:sz w:val="17"/>
              <w:szCs w:val="22"/>
              <w:lang w:eastAsia="sk-SK"/>
            </w:rPr>
          </w:pPr>
          <w:hyperlink w:anchor="_Toc334107" w:history="1">
            <w:r w:rsidR="00102828" w:rsidRPr="00102828">
              <w:rPr>
                <w:rStyle w:val="Hypertextovprepojenie"/>
                <w:sz w:val="17"/>
              </w:rPr>
              <w:t>3.3</w:t>
            </w:r>
            <w:r w:rsidR="00102828" w:rsidRPr="00102828">
              <w:rPr>
                <w:rFonts w:ascii="Arial" w:hAnsi="Arial"/>
                <w:sz w:val="17"/>
                <w:szCs w:val="22"/>
                <w:lang w:eastAsia="sk-SK"/>
              </w:rPr>
              <w:tab/>
            </w:r>
            <w:r w:rsidR="00102828" w:rsidRPr="00102828">
              <w:rPr>
                <w:rStyle w:val="Hypertextovprepojenie"/>
                <w:sz w:val="17"/>
              </w:rPr>
              <w:t>Spôsob predloženia ŽoNFP</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_Toc334107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69</w:t>
            </w:r>
            <w:r w:rsidR="00102828" w:rsidRPr="00102828">
              <w:rPr>
                <w:rFonts w:ascii="Arial" w:hAnsi="Arial"/>
                <w:webHidden/>
                <w:sz w:val="17"/>
              </w:rPr>
              <w:fldChar w:fldCharType="end"/>
            </w:r>
          </w:hyperlink>
        </w:p>
        <w:p w14:paraId="5DE49509" w14:textId="77777777" w:rsidR="00102828" w:rsidRPr="00102828" w:rsidRDefault="00E86587">
          <w:pPr>
            <w:pStyle w:val="Obsah3"/>
            <w:tabs>
              <w:tab w:val="left" w:pos="1702"/>
            </w:tabs>
            <w:rPr>
              <w:rFonts w:ascii="Arial" w:hAnsi="Arial"/>
              <w:noProof/>
              <w:sz w:val="17"/>
              <w:szCs w:val="22"/>
              <w:lang w:val="sk-SK" w:eastAsia="sk-SK"/>
            </w:rPr>
          </w:pPr>
          <w:hyperlink w:anchor="_Toc334108" w:history="1">
            <w:r w:rsidR="00102828" w:rsidRPr="00102828">
              <w:rPr>
                <w:rStyle w:val="Hypertextovprepojenie"/>
                <w:noProof/>
                <w:sz w:val="17"/>
                <w:lang w:val="sk-SK"/>
              </w:rPr>
              <w:t>3.3.1</w:t>
            </w:r>
            <w:r w:rsidR="00102828" w:rsidRPr="00102828">
              <w:rPr>
                <w:rFonts w:ascii="Arial" w:hAnsi="Arial"/>
                <w:noProof/>
                <w:sz w:val="17"/>
                <w:szCs w:val="22"/>
                <w:lang w:val="sk-SK" w:eastAsia="sk-SK"/>
              </w:rPr>
              <w:tab/>
            </w:r>
            <w:r w:rsidR="00102828" w:rsidRPr="00102828">
              <w:rPr>
                <w:rStyle w:val="Hypertextovprepojenie"/>
                <w:noProof/>
                <w:sz w:val="17"/>
                <w:lang w:val="sk-SK"/>
              </w:rPr>
              <w:t>Predloženie ŽoNFP elektronicky prostredníctvom ITMS2014+</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_Toc334108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69</w:t>
            </w:r>
            <w:r w:rsidR="00102828" w:rsidRPr="00102828">
              <w:rPr>
                <w:rFonts w:ascii="Arial" w:hAnsi="Arial"/>
                <w:noProof/>
                <w:webHidden/>
                <w:sz w:val="17"/>
              </w:rPr>
              <w:fldChar w:fldCharType="end"/>
            </w:r>
          </w:hyperlink>
        </w:p>
        <w:p w14:paraId="25365370" w14:textId="77777777" w:rsidR="00102828" w:rsidRPr="00102828" w:rsidRDefault="00E86587">
          <w:pPr>
            <w:pStyle w:val="Obsah3"/>
            <w:tabs>
              <w:tab w:val="left" w:pos="1702"/>
            </w:tabs>
            <w:rPr>
              <w:rFonts w:ascii="Arial" w:hAnsi="Arial"/>
              <w:noProof/>
              <w:sz w:val="17"/>
              <w:szCs w:val="22"/>
              <w:lang w:val="sk-SK" w:eastAsia="sk-SK"/>
            </w:rPr>
          </w:pPr>
          <w:hyperlink w:anchor="_Toc334109" w:history="1">
            <w:r w:rsidR="00102828" w:rsidRPr="00102828">
              <w:rPr>
                <w:rStyle w:val="Hypertextovprepojenie"/>
                <w:noProof/>
                <w:sz w:val="17"/>
                <w:lang w:val="sk-SK"/>
              </w:rPr>
              <w:t>3.3.2</w:t>
            </w:r>
            <w:r w:rsidR="00102828" w:rsidRPr="00102828">
              <w:rPr>
                <w:rFonts w:ascii="Arial" w:hAnsi="Arial"/>
                <w:noProof/>
                <w:sz w:val="17"/>
                <w:szCs w:val="22"/>
                <w:lang w:val="sk-SK" w:eastAsia="sk-SK"/>
              </w:rPr>
              <w:tab/>
            </w:r>
            <w:r w:rsidR="00102828" w:rsidRPr="00102828">
              <w:rPr>
                <w:rStyle w:val="Hypertextovprepojenie"/>
                <w:noProof/>
                <w:sz w:val="17"/>
                <w:lang w:val="sk-SK"/>
              </w:rPr>
              <w:t>Predloženie ŽoNFP v písomnej forme</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_Toc334109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71</w:t>
            </w:r>
            <w:r w:rsidR="00102828" w:rsidRPr="00102828">
              <w:rPr>
                <w:rFonts w:ascii="Arial" w:hAnsi="Arial"/>
                <w:noProof/>
                <w:webHidden/>
                <w:sz w:val="17"/>
              </w:rPr>
              <w:fldChar w:fldCharType="end"/>
            </w:r>
          </w:hyperlink>
        </w:p>
        <w:p w14:paraId="302BA902" w14:textId="77777777" w:rsidR="00102828" w:rsidRPr="00102828" w:rsidRDefault="00E86587">
          <w:pPr>
            <w:pStyle w:val="Obsah1"/>
            <w:rPr>
              <w:rFonts w:ascii="Arial" w:hAnsi="Arial"/>
              <w:b w:val="0"/>
              <w:noProof/>
              <w:sz w:val="17"/>
              <w:szCs w:val="22"/>
              <w:lang w:val="sk-SK" w:eastAsia="sk-SK"/>
            </w:rPr>
          </w:pPr>
          <w:hyperlink w:anchor="_Toc334110" w:history="1">
            <w:r w:rsidR="00102828" w:rsidRPr="00102828">
              <w:rPr>
                <w:rStyle w:val="Hypertextovprepojenie"/>
                <w:b w:val="0"/>
                <w:noProof/>
                <w:sz w:val="17"/>
                <w:lang w:val="sk-SK"/>
              </w:rPr>
              <w:t>4.</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Postup schvaľovania ŽoNFP</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_Toc334110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73</w:t>
            </w:r>
            <w:r w:rsidR="00102828" w:rsidRPr="00102828">
              <w:rPr>
                <w:rFonts w:ascii="Arial" w:hAnsi="Arial"/>
                <w:b w:val="0"/>
                <w:noProof/>
                <w:webHidden/>
                <w:sz w:val="17"/>
              </w:rPr>
              <w:fldChar w:fldCharType="end"/>
            </w:r>
          </w:hyperlink>
        </w:p>
        <w:p w14:paraId="15FF89D8" w14:textId="77777777" w:rsidR="00102828" w:rsidRPr="00102828" w:rsidRDefault="00E86587">
          <w:pPr>
            <w:pStyle w:val="Obsah2"/>
            <w:rPr>
              <w:rFonts w:ascii="Arial" w:hAnsi="Arial"/>
              <w:sz w:val="17"/>
              <w:szCs w:val="22"/>
              <w:lang w:eastAsia="sk-SK"/>
            </w:rPr>
          </w:pPr>
          <w:hyperlink w:anchor="_Toc334111" w:history="1">
            <w:r w:rsidR="00102828" w:rsidRPr="00102828">
              <w:rPr>
                <w:rStyle w:val="Hypertextovprepojenie"/>
                <w:sz w:val="17"/>
              </w:rPr>
              <w:t>4.1</w:t>
            </w:r>
            <w:r w:rsidR="00102828" w:rsidRPr="00102828">
              <w:rPr>
                <w:rFonts w:ascii="Arial" w:hAnsi="Arial"/>
                <w:sz w:val="17"/>
                <w:szCs w:val="22"/>
                <w:lang w:eastAsia="sk-SK"/>
              </w:rPr>
              <w:tab/>
            </w:r>
            <w:r w:rsidR="00102828" w:rsidRPr="00102828">
              <w:rPr>
                <w:rStyle w:val="Hypertextovprepojenie"/>
                <w:sz w:val="17"/>
              </w:rPr>
              <w:t>Administratívne overenie ŽoNFP</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_Toc334111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73</w:t>
            </w:r>
            <w:r w:rsidR="00102828" w:rsidRPr="00102828">
              <w:rPr>
                <w:rFonts w:ascii="Arial" w:hAnsi="Arial"/>
                <w:webHidden/>
                <w:sz w:val="17"/>
              </w:rPr>
              <w:fldChar w:fldCharType="end"/>
            </w:r>
          </w:hyperlink>
        </w:p>
        <w:p w14:paraId="0757EE53" w14:textId="77777777" w:rsidR="00102828" w:rsidRPr="00102828" w:rsidRDefault="00E86587">
          <w:pPr>
            <w:pStyle w:val="Obsah2"/>
            <w:rPr>
              <w:rFonts w:ascii="Arial" w:hAnsi="Arial"/>
              <w:sz w:val="17"/>
              <w:szCs w:val="22"/>
              <w:lang w:eastAsia="sk-SK"/>
            </w:rPr>
          </w:pPr>
          <w:hyperlink w:anchor="_Toc334112" w:history="1">
            <w:r w:rsidR="00102828" w:rsidRPr="00102828">
              <w:rPr>
                <w:rStyle w:val="Hypertextovprepojenie"/>
                <w:sz w:val="17"/>
              </w:rPr>
              <w:t>4.2</w:t>
            </w:r>
            <w:r w:rsidR="00102828" w:rsidRPr="00102828">
              <w:rPr>
                <w:rFonts w:ascii="Arial" w:hAnsi="Arial"/>
                <w:sz w:val="17"/>
                <w:szCs w:val="22"/>
                <w:lang w:eastAsia="sk-SK"/>
              </w:rPr>
              <w:tab/>
            </w:r>
            <w:r w:rsidR="00102828" w:rsidRPr="00102828">
              <w:rPr>
                <w:rStyle w:val="Hypertextovprepojenie"/>
                <w:sz w:val="17"/>
              </w:rPr>
              <w:t>Odborné hodnotenie ŽoNFP</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_Toc334112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74</w:t>
            </w:r>
            <w:r w:rsidR="00102828" w:rsidRPr="00102828">
              <w:rPr>
                <w:rFonts w:ascii="Arial" w:hAnsi="Arial"/>
                <w:webHidden/>
                <w:sz w:val="17"/>
              </w:rPr>
              <w:fldChar w:fldCharType="end"/>
            </w:r>
          </w:hyperlink>
        </w:p>
        <w:p w14:paraId="535EAB3C" w14:textId="77777777" w:rsidR="00102828" w:rsidRPr="00102828" w:rsidRDefault="00E86587">
          <w:pPr>
            <w:pStyle w:val="Obsah2"/>
            <w:rPr>
              <w:rFonts w:ascii="Arial" w:hAnsi="Arial"/>
              <w:sz w:val="17"/>
              <w:szCs w:val="22"/>
              <w:lang w:eastAsia="sk-SK"/>
            </w:rPr>
          </w:pPr>
          <w:hyperlink w:anchor="_Toc334113" w:history="1">
            <w:r w:rsidR="00102828" w:rsidRPr="00102828">
              <w:rPr>
                <w:rStyle w:val="Hypertextovprepojenie"/>
                <w:sz w:val="17"/>
              </w:rPr>
              <w:t>4.3</w:t>
            </w:r>
            <w:r w:rsidR="00102828" w:rsidRPr="00102828">
              <w:rPr>
                <w:rFonts w:ascii="Arial" w:hAnsi="Arial"/>
                <w:sz w:val="17"/>
                <w:szCs w:val="22"/>
                <w:lang w:eastAsia="sk-SK"/>
              </w:rPr>
              <w:tab/>
            </w:r>
            <w:r w:rsidR="00102828" w:rsidRPr="00102828">
              <w:rPr>
                <w:rStyle w:val="Hypertextovprepojenie"/>
                <w:sz w:val="17"/>
              </w:rPr>
              <w:t>Vydávanie rozhodnutia a zverejňovanie</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_Toc334113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74</w:t>
            </w:r>
            <w:r w:rsidR="00102828" w:rsidRPr="00102828">
              <w:rPr>
                <w:rFonts w:ascii="Arial" w:hAnsi="Arial"/>
                <w:webHidden/>
                <w:sz w:val="17"/>
              </w:rPr>
              <w:fldChar w:fldCharType="end"/>
            </w:r>
          </w:hyperlink>
        </w:p>
        <w:p w14:paraId="71DC08C4" w14:textId="77777777" w:rsidR="00102828" w:rsidRPr="00102828" w:rsidRDefault="00E86587">
          <w:pPr>
            <w:pStyle w:val="Obsah2"/>
            <w:rPr>
              <w:rFonts w:ascii="Arial" w:hAnsi="Arial"/>
              <w:sz w:val="17"/>
              <w:szCs w:val="22"/>
              <w:lang w:eastAsia="sk-SK"/>
            </w:rPr>
          </w:pPr>
          <w:hyperlink w:anchor="_Toc334114" w:history="1">
            <w:r w:rsidR="00102828" w:rsidRPr="00102828">
              <w:rPr>
                <w:rStyle w:val="Hypertextovprepojenie"/>
                <w:sz w:val="17"/>
              </w:rPr>
              <w:t>4.4</w:t>
            </w:r>
            <w:r w:rsidR="00102828" w:rsidRPr="00102828">
              <w:rPr>
                <w:rFonts w:ascii="Arial" w:hAnsi="Arial"/>
                <w:sz w:val="17"/>
                <w:szCs w:val="22"/>
                <w:lang w:eastAsia="sk-SK"/>
              </w:rPr>
              <w:tab/>
            </w:r>
            <w:r w:rsidR="00102828" w:rsidRPr="00102828">
              <w:rPr>
                <w:rStyle w:val="Hypertextovprepojenie"/>
                <w:sz w:val="17"/>
              </w:rPr>
              <w:t>Opravné prostriedky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_Toc334114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76</w:t>
            </w:r>
            <w:r w:rsidR="00102828" w:rsidRPr="00102828">
              <w:rPr>
                <w:rFonts w:ascii="Arial" w:hAnsi="Arial"/>
                <w:webHidden/>
                <w:sz w:val="17"/>
              </w:rPr>
              <w:fldChar w:fldCharType="end"/>
            </w:r>
          </w:hyperlink>
        </w:p>
        <w:p w14:paraId="21493D98" w14:textId="77777777" w:rsidR="00102828" w:rsidRPr="00102828" w:rsidRDefault="00E86587">
          <w:pPr>
            <w:pStyle w:val="Obsah3"/>
            <w:tabs>
              <w:tab w:val="left" w:pos="1702"/>
            </w:tabs>
            <w:rPr>
              <w:rFonts w:ascii="Arial" w:hAnsi="Arial"/>
              <w:noProof/>
              <w:sz w:val="17"/>
              <w:szCs w:val="22"/>
              <w:lang w:val="sk-SK" w:eastAsia="sk-SK"/>
            </w:rPr>
          </w:pPr>
          <w:hyperlink w:anchor="_Toc334115" w:history="1">
            <w:r w:rsidR="00102828" w:rsidRPr="00102828">
              <w:rPr>
                <w:rStyle w:val="Hypertextovprepojenie"/>
                <w:noProof/>
                <w:sz w:val="17"/>
                <w:lang w:val="sk-SK"/>
              </w:rPr>
              <w:t>4.4.1</w:t>
            </w:r>
            <w:r w:rsidR="00102828" w:rsidRPr="00102828">
              <w:rPr>
                <w:rFonts w:ascii="Arial" w:hAnsi="Arial"/>
                <w:noProof/>
                <w:sz w:val="17"/>
                <w:szCs w:val="22"/>
                <w:lang w:val="sk-SK" w:eastAsia="sk-SK"/>
              </w:rPr>
              <w:tab/>
            </w:r>
            <w:r w:rsidR="00102828" w:rsidRPr="00102828">
              <w:rPr>
                <w:rStyle w:val="Hypertextovprepojenie"/>
                <w:noProof/>
                <w:sz w:val="17"/>
                <w:lang w:val="sk-SK"/>
              </w:rPr>
              <w:t>Odvolanie a odvolacie konanie</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_Toc334115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76</w:t>
            </w:r>
            <w:r w:rsidR="00102828" w:rsidRPr="00102828">
              <w:rPr>
                <w:rFonts w:ascii="Arial" w:hAnsi="Arial"/>
                <w:noProof/>
                <w:webHidden/>
                <w:sz w:val="17"/>
              </w:rPr>
              <w:fldChar w:fldCharType="end"/>
            </w:r>
          </w:hyperlink>
        </w:p>
        <w:p w14:paraId="11CCA366" w14:textId="77777777" w:rsidR="00102828" w:rsidRPr="00102828" w:rsidRDefault="00E86587">
          <w:pPr>
            <w:pStyle w:val="Obsah3"/>
            <w:tabs>
              <w:tab w:val="left" w:pos="1702"/>
            </w:tabs>
            <w:rPr>
              <w:rFonts w:ascii="Arial" w:hAnsi="Arial"/>
              <w:noProof/>
              <w:sz w:val="17"/>
              <w:szCs w:val="22"/>
              <w:lang w:val="sk-SK" w:eastAsia="sk-SK"/>
            </w:rPr>
          </w:pPr>
          <w:hyperlink w:anchor="_Toc334116" w:history="1">
            <w:r w:rsidR="00102828" w:rsidRPr="00102828">
              <w:rPr>
                <w:rStyle w:val="Hypertextovprepojenie"/>
                <w:noProof/>
                <w:sz w:val="17"/>
                <w:lang w:val="sk-SK"/>
              </w:rPr>
              <w:t>4.4.2</w:t>
            </w:r>
            <w:r w:rsidR="00102828" w:rsidRPr="00102828">
              <w:rPr>
                <w:rFonts w:ascii="Arial" w:hAnsi="Arial"/>
                <w:noProof/>
                <w:sz w:val="17"/>
                <w:szCs w:val="22"/>
                <w:lang w:val="sk-SK" w:eastAsia="sk-SK"/>
              </w:rPr>
              <w:tab/>
            </w:r>
            <w:r w:rsidR="00102828" w:rsidRPr="00102828">
              <w:rPr>
                <w:rStyle w:val="Hypertextovprepojenie"/>
                <w:noProof/>
                <w:sz w:val="17"/>
                <w:lang w:val="sk-SK"/>
              </w:rPr>
              <w:t>Preskúmanie rozhodnutia mimo odvolacieho konania</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_Toc334116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76</w:t>
            </w:r>
            <w:r w:rsidR="00102828" w:rsidRPr="00102828">
              <w:rPr>
                <w:rFonts w:ascii="Arial" w:hAnsi="Arial"/>
                <w:noProof/>
                <w:webHidden/>
                <w:sz w:val="17"/>
              </w:rPr>
              <w:fldChar w:fldCharType="end"/>
            </w:r>
          </w:hyperlink>
        </w:p>
        <w:p w14:paraId="72A535DA" w14:textId="77777777" w:rsidR="00102828" w:rsidRPr="00102828" w:rsidRDefault="00E86587">
          <w:pPr>
            <w:pStyle w:val="Obsah3"/>
            <w:tabs>
              <w:tab w:val="left" w:pos="1702"/>
            </w:tabs>
            <w:rPr>
              <w:rFonts w:ascii="Arial" w:hAnsi="Arial"/>
              <w:noProof/>
              <w:sz w:val="17"/>
              <w:szCs w:val="22"/>
              <w:lang w:val="sk-SK" w:eastAsia="sk-SK"/>
            </w:rPr>
          </w:pPr>
          <w:hyperlink w:anchor="_Toc334117" w:history="1">
            <w:r w:rsidR="00102828" w:rsidRPr="00102828">
              <w:rPr>
                <w:rStyle w:val="Hypertextovprepojenie"/>
                <w:noProof/>
                <w:sz w:val="17"/>
                <w:lang w:val="sk-SK"/>
              </w:rPr>
              <w:t>4.4.3</w:t>
            </w:r>
            <w:r w:rsidR="00102828" w:rsidRPr="00102828">
              <w:rPr>
                <w:rFonts w:ascii="Arial" w:hAnsi="Arial"/>
                <w:noProof/>
                <w:sz w:val="17"/>
                <w:szCs w:val="22"/>
                <w:lang w:val="sk-SK" w:eastAsia="sk-SK"/>
              </w:rPr>
              <w:tab/>
            </w:r>
            <w:r w:rsidR="00102828" w:rsidRPr="00102828">
              <w:rPr>
                <w:rStyle w:val="Hypertextovprepojenie"/>
                <w:noProof/>
                <w:sz w:val="17"/>
                <w:lang w:val="sk-SK"/>
              </w:rPr>
              <w:t>Oprava rozhodnutia</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_Toc334117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77</w:t>
            </w:r>
            <w:r w:rsidR="00102828" w:rsidRPr="00102828">
              <w:rPr>
                <w:rFonts w:ascii="Arial" w:hAnsi="Arial"/>
                <w:noProof/>
                <w:webHidden/>
                <w:sz w:val="17"/>
              </w:rPr>
              <w:fldChar w:fldCharType="end"/>
            </w:r>
          </w:hyperlink>
        </w:p>
        <w:p w14:paraId="470FD612" w14:textId="77777777" w:rsidR="00102828" w:rsidRPr="00102828" w:rsidRDefault="00E86587">
          <w:pPr>
            <w:pStyle w:val="Obsah1"/>
            <w:rPr>
              <w:rFonts w:ascii="Arial" w:hAnsi="Arial"/>
              <w:b w:val="0"/>
              <w:noProof/>
              <w:sz w:val="17"/>
              <w:szCs w:val="22"/>
              <w:lang w:val="sk-SK" w:eastAsia="sk-SK"/>
            </w:rPr>
          </w:pPr>
          <w:hyperlink w:anchor="_Toc334118" w:history="1">
            <w:r w:rsidR="00102828" w:rsidRPr="00102828">
              <w:rPr>
                <w:rStyle w:val="Hypertextovprepojenie"/>
                <w:b w:val="0"/>
                <w:noProof/>
                <w:sz w:val="17"/>
                <w:lang w:val="sk-SK"/>
              </w:rPr>
              <w:t>5.</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Informácia o horizontálnych princípoch</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_Toc334118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78</w:t>
            </w:r>
            <w:r w:rsidR="00102828" w:rsidRPr="00102828">
              <w:rPr>
                <w:rFonts w:ascii="Arial" w:hAnsi="Arial"/>
                <w:b w:val="0"/>
                <w:noProof/>
                <w:webHidden/>
                <w:sz w:val="17"/>
              </w:rPr>
              <w:fldChar w:fldCharType="end"/>
            </w:r>
          </w:hyperlink>
        </w:p>
        <w:p w14:paraId="45943D57" w14:textId="77777777" w:rsidR="00102828" w:rsidRPr="00102828" w:rsidRDefault="00E86587">
          <w:pPr>
            <w:pStyle w:val="Obsah1"/>
            <w:rPr>
              <w:rFonts w:ascii="Arial" w:hAnsi="Arial"/>
              <w:b w:val="0"/>
              <w:noProof/>
              <w:sz w:val="17"/>
              <w:szCs w:val="22"/>
              <w:lang w:val="sk-SK" w:eastAsia="sk-SK"/>
            </w:rPr>
          </w:pPr>
          <w:hyperlink w:anchor="_Toc334119" w:history="1">
            <w:r w:rsidR="00102828" w:rsidRPr="00102828">
              <w:rPr>
                <w:rStyle w:val="Hypertextovprepojenie"/>
                <w:b w:val="0"/>
                <w:noProof/>
                <w:sz w:val="17"/>
                <w:lang w:val="sk-SK"/>
              </w:rPr>
              <w:t>6.</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Uzavretie zmluvy o NFP</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_Toc334119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81</w:t>
            </w:r>
            <w:r w:rsidR="00102828" w:rsidRPr="00102828">
              <w:rPr>
                <w:rFonts w:ascii="Arial" w:hAnsi="Arial"/>
                <w:b w:val="0"/>
                <w:noProof/>
                <w:webHidden/>
                <w:sz w:val="17"/>
              </w:rPr>
              <w:fldChar w:fldCharType="end"/>
            </w:r>
          </w:hyperlink>
        </w:p>
        <w:p w14:paraId="63021369" w14:textId="77777777" w:rsidR="00102828" w:rsidRPr="00102828" w:rsidRDefault="00E86587">
          <w:pPr>
            <w:pStyle w:val="Obsah1"/>
            <w:rPr>
              <w:rFonts w:ascii="Arial" w:hAnsi="Arial"/>
              <w:b w:val="0"/>
              <w:noProof/>
              <w:sz w:val="17"/>
              <w:szCs w:val="22"/>
              <w:lang w:val="sk-SK" w:eastAsia="sk-SK"/>
            </w:rPr>
          </w:pPr>
          <w:hyperlink w:anchor="_Toc334120" w:history="1">
            <w:r w:rsidR="00102828" w:rsidRPr="00102828">
              <w:rPr>
                <w:rStyle w:val="Hypertextovprepojenie"/>
                <w:b w:val="0"/>
                <w:noProof/>
                <w:sz w:val="17"/>
                <w:lang w:val="sk-SK"/>
              </w:rPr>
              <w:t>7.</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Komunikácia medzi žiadateľmi a RO pre OP EVS</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_Toc334120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83</w:t>
            </w:r>
            <w:r w:rsidR="00102828" w:rsidRPr="00102828">
              <w:rPr>
                <w:rFonts w:ascii="Arial" w:hAnsi="Arial"/>
                <w:b w:val="0"/>
                <w:noProof/>
                <w:webHidden/>
                <w:sz w:val="17"/>
              </w:rPr>
              <w:fldChar w:fldCharType="end"/>
            </w:r>
          </w:hyperlink>
        </w:p>
        <w:p w14:paraId="61AF970F" w14:textId="77777777" w:rsidR="00102828" w:rsidRPr="00102828" w:rsidRDefault="00E86587">
          <w:pPr>
            <w:pStyle w:val="Obsah2"/>
            <w:rPr>
              <w:rFonts w:ascii="Arial" w:hAnsi="Arial"/>
              <w:sz w:val="17"/>
              <w:szCs w:val="22"/>
              <w:lang w:eastAsia="sk-SK"/>
            </w:rPr>
          </w:pPr>
          <w:hyperlink w:anchor="_Toc334121" w:history="1">
            <w:r w:rsidR="00102828" w:rsidRPr="00102828">
              <w:rPr>
                <w:rStyle w:val="Hypertextovprepojenie"/>
                <w:rFonts w:cs="Arial"/>
                <w:sz w:val="17"/>
              </w:rPr>
              <w:t>7.1 Žiadateľ (potenciálny prijímateľ)</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_Toc334121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83</w:t>
            </w:r>
            <w:r w:rsidR="00102828" w:rsidRPr="00102828">
              <w:rPr>
                <w:rFonts w:ascii="Arial" w:hAnsi="Arial"/>
                <w:webHidden/>
                <w:sz w:val="17"/>
              </w:rPr>
              <w:fldChar w:fldCharType="end"/>
            </w:r>
          </w:hyperlink>
        </w:p>
        <w:p w14:paraId="2842F437" w14:textId="77777777" w:rsidR="00102828" w:rsidRPr="00102828" w:rsidRDefault="00E86587">
          <w:pPr>
            <w:pStyle w:val="Obsah2"/>
            <w:rPr>
              <w:rFonts w:ascii="Arial" w:hAnsi="Arial"/>
              <w:sz w:val="17"/>
              <w:szCs w:val="22"/>
              <w:lang w:eastAsia="sk-SK"/>
            </w:rPr>
          </w:pPr>
          <w:hyperlink w:anchor="_Toc334122" w:history="1">
            <w:r w:rsidR="00102828" w:rsidRPr="00102828">
              <w:rPr>
                <w:rStyle w:val="Hypertextovprepojenie"/>
                <w:sz w:val="17"/>
              </w:rPr>
              <w:t>7.2 Na úrovni CKO</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_Toc334122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83</w:t>
            </w:r>
            <w:r w:rsidR="00102828" w:rsidRPr="00102828">
              <w:rPr>
                <w:rFonts w:ascii="Arial" w:hAnsi="Arial"/>
                <w:webHidden/>
                <w:sz w:val="17"/>
              </w:rPr>
              <w:fldChar w:fldCharType="end"/>
            </w:r>
          </w:hyperlink>
        </w:p>
        <w:p w14:paraId="2B9FACB0" w14:textId="77777777" w:rsidR="00102828" w:rsidRPr="00102828" w:rsidRDefault="00E86587">
          <w:pPr>
            <w:pStyle w:val="Obsah2"/>
            <w:rPr>
              <w:rFonts w:ascii="Arial" w:hAnsi="Arial"/>
              <w:sz w:val="17"/>
              <w:szCs w:val="22"/>
              <w:lang w:eastAsia="sk-SK"/>
            </w:rPr>
          </w:pPr>
          <w:hyperlink w:anchor="_Toc334123" w:history="1">
            <w:r w:rsidR="00102828" w:rsidRPr="00102828">
              <w:rPr>
                <w:rStyle w:val="Hypertextovprepojenie"/>
                <w:sz w:val="17"/>
              </w:rPr>
              <w:t>7.3</w:t>
            </w:r>
            <w:r w:rsidR="00102828" w:rsidRPr="00102828">
              <w:rPr>
                <w:rFonts w:ascii="Arial" w:hAnsi="Arial"/>
                <w:sz w:val="17"/>
                <w:szCs w:val="22"/>
                <w:lang w:eastAsia="sk-SK"/>
              </w:rPr>
              <w:tab/>
            </w:r>
            <w:r w:rsidR="00102828" w:rsidRPr="00102828">
              <w:rPr>
                <w:rStyle w:val="Hypertextovprepojenie"/>
                <w:sz w:val="17"/>
              </w:rPr>
              <w:t>Na úrovni RO</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_Toc334123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84</w:t>
            </w:r>
            <w:r w:rsidR="00102828" w:rsidRPr="00102828">
              <w:rPr>
                <w:rFonts w:ascii="Arial" w:hAnsi="Arial"/>
                <w:webHidden/>
                <w:sz w:val="17"/>
              </w:rPr>
              <w:fldChar w:fldCharType="end"/>
            </w:r>
          </w:hyperlink>
        </w:p>
        <w:p w14:paraId="27B09316" w14:textId="77777777" w:rsidR="00102828" w:rsidRPr="00102828" w:rsidRDefault="00E86587">
          <w:pPr>
            <w:pStyle w:val="Obsah1"/>
            <w:rPr>
              <w:rFonts w:ascii="Arial" w:hAnsi="Arial"/>
              <w:b w:val="0"/>
              <w:noProof/>
              <w:sz w:val="17"/>
              <w:szCs w:val="22"/>
              <w:lang w:val="sk-SK" w:eastAsia="sk-SK"/>
            </w:rPr>
          </w:pPr>
          <w:hyperlink w:anchor="_Toc334124" w:history="1">
            <w:r w:rsidR="00102828" w:rsidRPr="00102828">
              <w:rPr>
                <w:rStyle w:val="Hypertextovprepojenie"/>
                <w:rFonts w:cs="Arial"/>
                <w:b w:val="0"/>
                <w:noProof/>
                <w:sz w:val="17"/>
                <w:lang w:val="sk-SK"/>
              </w:rPr>
              <w:t>8.</w:t>
            </w:r>
            <w:r w:rsidR="00102828" w:rsidRPr="00102828">
              <w:rPr>
                <w:rFonts w:ascii="Arial" w:hAnsi="Arial"/>
                <w:b w:val="0"/>
                <w:noProof/>
                <w:sz w:val="17"/>
                <w:szCs w:val="22"/>
                <w:lang w:val="sk-SK" w:eastAsia="sk-SK"/>
              </w:rPr>
              <w:tab/>
            </w:r>
            <w:r w:rsidR="00102828" w:rsidRPr="00102828">
              <w:rPr>
                <w:rStyle w:val="Hypertextovprepojenie"/>
                <w:rFonts w:cs="Arial"/>
                <w:b w:val="0"/>
                <w:noProof/>
                <w:sz w:val="17"/>
                <w:lang w:val="sk-SK"/>
              </w:rPr>
              <w:t>Prechodné a záverečné ustanovenia</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_Toc334124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87</w:t>
            </w:r>
            <w:r w:rsidR="00102828" w:rsidRPr="00102828">
              <w:rPr>
                <w:rFonts w:ascii="Arial" w:hAnsi="Arial"/>
                <w:b w:val="0"/>
                <w:noProof/>
                <w:webHidden/>
                <w:sz w:val="17"/>
              </w:rPr>
              <w:fldChar w:fldCharType="end"/>
            </w:r>
          </w:hyperlink>
        </w:p>
        <w:p w14:paraId="3C0780D8" w14:textId="77777777" w:rsidR="00102828" w:rsidRPr="00102828" w:rsidRDefault="00E86587">
          <w:pPr>
            <w:pStyle w:val="Obsah1"/>
            <w:rPr>
              <w:rFonts w:ascii="Arial" w:hAnsi="Arial"/>
              <w:b w:val="0"/>
              <w:noProof/>
              <w:sz w:val="17"/>
              <w:szCs w:val="22"/>
              <w:lang w:val="sk-SK" w:eastAsia="sk-SK"/>
            </w:rPr>
          </w:pPr>
          <w:hyperlink w:anchor="_Toc334125" w:history="1">
            <w:r w:rsidR="00102828" w:rsidRPr="00102828">
              <w:rPr>
                <w:rStyle w:val="Hypertextovprepojenie"/>
                <w:b w:val="0"/>
                <w:noProof/>
                <w:sz w:val="17"/>
                <w:lang w:val="sk-SK"/>
              </w:rPr>
              <w:t>9.</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Prílohy</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_Toc334125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88</w:t>
            </w:r>
            <w:r w:rsidR="00102828" w:rsidRPr="00102828">
              <w:rPr>
                <w:rFonts w:ascii="Arial" w:hAnsi="Arial"/>
                <w:b w:val="0"/>
                <w:noProof/>
                <w:webHidden/>
                <w:sz w:val="17"/>
              </w:rPr>
              <w:fldChar w:fldCharType="end"/>
            </w:r>
          </w:hyperlink>
        </w:p>
        <w:p w14:paraId="759036C6" w14:textId="41EB66EC" w:rsidR="00551D65" w:rsidRPr="0014645C" w:rsidRDefault="00551D65">
          <w:pPr>
            <w:rPr>
              <w:sz w:val="17"/>
              <w:szCs w:val="17"/>
              <w:lang w:val="sk-SK"/>
            </w:rPr>
          </w:pPr>
          <w:r w:rsidRPr="00102828">
            <w:rPr>
              <w:rFonts w:ascii="Arial" w:hAnsi="Arial"/>
              <w:bCs/>
              <w:sz w:val="17"/>
              <w:szCs w:val="17"/>
              <w:lang w:val="sk-SK"/>
            </w:rPr>
            <w:fldChar w:fldCharType="end"/>
          </w:r>
        </w:p>
      </w:sdtContent>
    </w:sdt>
    <w:p w14:paraId="15B0CB48" w14:textId="77777777" w:rsidR="000E1749" w:rsidRPr="0014645C" w:rsidRDefault="000E1749" w:rsidP="007F7349">
      <w:pPr>
        <w:spacing w:line="288" w:lineRule="auto"/>
        <w:rPr>
          <w:rFonts w:cs="Arial"/>
          <w:b/>
          <w:i/>
          <w:iCs/>
          <w:sz w:val="17"/>
          <w:szCs w:val="17"/>
          <w:lang w:val="sk-SK"/>
        </w:rPr>
      </w:pPr>
    </w:p>
    <w:p w14:paraId="0DD20911" w14:textId="038FDB57" w:rsidR="000F423E" w:rsidRPr="0014645C" w:rsidRDefault="000F423E" w:rsidP="000F423E">
      <w:pPr>
        <w:pStyle w:val="Nadpis1"/>
        <w:spacing w:line="480" w:lineRule="auto"/>
        <w:rPr>
          <w:lang w:val="sk-SK"/>
        </w:rPr>
      </w:pPr>
      <w:bookmarkStart w:id="23" w:name="_Toc334068"/>
      <w:bookmarkStart w:id="24" w:name="_Toc417648874"/>
      <w:bookmarkStart w:id="25" w:name="_Toc440354963"/>
      <w:bookmarkStart w:id="26" w:name="_Toc440375294"/>
      <w:r w:rsidRPr="0014645C">
        <w:rPr>
          <w:lang w:val="sk-SK"/>
        </w:rPr>
        <w:lastRenderedPageBreak/>
        <w:t>1.</w:t>
      </w:r>
      <w:r w:rsidRPr="0014645C">
        <w:rPr>
          <w:lang w:val="sk-SK"/>
        </w:rPr>
        <w:tab/>
        <w:t>Všeobecné informácie</w:t>
      </w:r>
      <w:bookmarkEnd w:id="23"/>
    </w:p>
    <w:p w14:paraId="58484455" w14:textId="2680354A" w:rsidR="00551D65" w:rsidRPr="0014645C" w:rsidRDefault="00551D65" w:rsidP="00551D65">
      <w:pPr>
        <w:pStyle w:val="Nadpis2"/>
        <w:spacing w:line="480" w:lineRule="auto"/>
        <w:rPr>
          <w:b/>
          <w:lang w:val="sk-SK"/>
        </w:rPr>
      </w:pPr>
      <w:bookmarkStart w:id="27" w:name="_Toc334069"/>
      <w:r w:rsidRPr="0014645C">
        <w:rPr>
          <w:b/>
          <w:lang w:val="sk-SK"/>
        </w:rPr>
        <w:t>1.1</w:t>
      </w:r>
      <w:r w:rsidRPr="0014645C">
        <w:rPr>
          <w:b/>
          <w:lang w:val="sk-SK"/>
        </w:rPr>
        <w:tab/>
        <w:t>Cieľ príručky</w:t>
      </w:r>
      <w:bookmarkEnd w:id="27"/>
    </w:p>
    <w:p w14:paraId="2A81CD13" w14:textId="60406A13" w:rsidR="000867AE" w:rsidRPr="0014645C" w:rsidRDefault="000867AE" w:rsidP="008C2173">
      <w:pPr>
        <w:pStyle w:val="BodyText1"/>
        <w:jc w:val="both"/>
        <w:rPr>
          <w:lang w:val="sk-SK"/>
        </w:rPr>
      </w:pPr>
      <w:bookmarkStart w:id="28" w:name="_Toc417132717"/>
      <w:bookmarkEnd w:id="24"/>
      <w:bookmarkEnd w:id="25"/>
      <w:bookmarkEnd w:id="26"/>
      <w:bookmarkEnd w:id="28"/>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15B0CB80" w14:textId="424C51D1"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r w:rsidR="00496FE2" w:rsidRPr="0014645C">
        <w:rPr>
          <w:lang w:val="sk-SK"/>
        </w:rPr>
        <w:t>ŽoNFP</w:t>
      </w:r>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15B0CB81"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15B0CB82" w14:textId="5B904162"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5B0CB83" w14:textId="08BA0E1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ŽoNFP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15B0CB84"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r w:rsidR="0050335B" w:rsidRPr="0014645C">
        <w:rPr>
          <w:lang w:val="sk-SK"/>
        </w:rPr>
        <w:t>Žo</w:t>
      </w:r>
      <w:r w:rsidRPr="0014645C">
        <w:rPr>
          <w:lang w:val="sk-SK"/>
        </w:rPr>
        <w:t xml:space="preserve">NFP a jeho príloh. Príručka zároveň oboznamuje potenciálneho žiadateľa o NFP s organizačnými a vecnými aspektmi nevyhnutnými na vypracovanie projektu. </w:t>
      </w:r>
    </w:p>
    <w:p w14:paraId="15B0CB85" w14:textId="495FC605"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7F804D93" w14:textId="3BCF4C83" w:rsidR="007708E2" w:rsidRPr="0014645C" w:rsidRDefault="00496FE2" w:rsidP="008C2173">
      <w:pPr>
        <w:pStyle w:val="BodyText1"/>
        <w:jc w:val="both"/>
        <w:rPr>
          <w:lang w:val="sk-SK"/>
        </w:rPr>
      </w:pPr>
      <w:r w:rsidRPr="0014645C">
        <w:rPr>
          <w:lang w:val="sk-SK"/>
        </w:rPr>
        <w:t xml:space="preserve">Príručka je zverejnená na webovom sídle RO pre OP EVS </w:t>
      </w:r>
      <w:hyperlink r:id="rId12" w:history="1">
        <w:r w:rsidRPr="0014645C">
          <w:rPr>
            <w:rStyle w:val="Hypertextovprepojenie"/>
            <w:rFonts w:cs="Arial"/>
            <w:szCs w:val="19"/>
            <w:lang w:val="sk-SK"/>
          </w:rPr>
          <w:t>www.opevs.eu</w:t>
        </w:r>
      </w:hyperlink>
      <w:r w:rsidRPr="0014645C">
        <w:rPr>
          <w:lang w:val="sk-SK"/>
        </w:rPr>
        <w:t>,</w:t>
      </w:r>
      <w:r w:rsidR="00586DBE">
        <w:rPr>
          <w:lang w:val="sk-SK"/>
        </w:rPr>
        <w:t xml:space="preserve"> resp. </w:t>
      </w:r>
      <w:r w:rsidR="00586DBE" w:rsidRPr="000D7CC1">
        <w:rPr>
          <w:color w:val="00B0F0"/>
          <w:u w:val="single"/>
          <w:lang w:val="sk-SK"/>
        </w:rPr>
        <w:t>www.reformuj.sk</w:t>
      </w:r>
      <w:r w:rsidRPr="000D7CC1">
        <w:rPr>
          <w:color w:val="00B0F0"/>
          <w:lang w:val="sk-SK"/>
        </w:rPr>
        <w:t xml:space="preserve"> </w:t>
      </w:r>
      <w:r w:rsidRPr="0014645C">
        <w:rPr>
          <w:lang w:val="sk-SK"/>
        </w:rPr>
        <w:t>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75F762A1" w14:textId="027D7CD8" w:rsidR="007708E2" w:rsidRPr="0014645C" w:rsidRDefault="000F423E" w:rsidP="000F423E">
      <w:pPr>
        <w:pStyle w:val="Nadpis2"/>
        <w:spacing w:line="480" w:lineRule="auto"/>
        <w:rPr>
          <w:b/>
          <w:lang w:val="sk-SK"/>
        </w:rPr>
      </w:pPr>
      <w:bookmarkStart w:id="29" w:name="_Toc417132480"/>
      <w:bookmarkStart w:id="30" w:name="_Toc417648877"/>
      <w:bookmarkStart w:id="31" w:name="_Toc440354966"/>
      <w:bookmarkStart w:id="32" w:name="_Toc440375297"/>
      <w:bookmarkStart w:id="33" w:name="_Toc458432885"/>
      <w:bookmarkStart w:id="34" w:name="_Toc334070"/>
      <w:r w:rsidRPr="0014645C">
        <w:rPr>
          <w:b/>
          <w:lang w:val="sk-SK"/>
        </w:rPr>
        <w:t>1.2</w:t>
      </w:r>
      <w:r w:rsidRPr="0014645C">
        <w:rPr>
          <w:b/>
          <w:lang w:val="sk-SK"/>
        </w:rPr>
        <w:tab/>
      </w:r>
      <w:r w:rsidR="001918B9" w:rsidRPr="0014645C">
        <w:rPr>
          <w:b/>
          <w:lang w:val="sk-SK"/>
        </w:rPr>
        <w:t>Platnosť príručky</w:t>
      </w:r>
      <w:bookmarkEnd w:id="29"/>
      <w:bookmarkEnd w:id="30"/>
      <w:bookmarkEnd w:id="31"/>
      <w:bookmarkEnd w:id="32"/>
      <w:bookmarkEnd w:id="33"/>
      <w:bookmarkEnd w:id="34"/>
    </w:p>
    <w:p w14:paraId="15B0CB89" w14:textId="278B3064"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riadi v procese prípravy ŽoNFP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ŽoNFP</w:t>
      </w:r>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5B0CB8A"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lastRenderedPageBreak/>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13"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4"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15B0CB8C" w14:textId="77777777" w:rsidR="001918B9" w:rsidRPr="0014645C" w:rsidRDefault="001918B9" w:rsidP="00F344DC">
      <w:pPr>
        <w:pStyle w:val="Default"/>
        <w:jc w:val="both"/>
        <w:rPr>
          <w:rFonts w:ascii="Arial" w:hAnsi="Arial" w:cs="Arial"/>
          <w:sz w:val="19"/>
          <w:szCs w:val="19"/>
          <w:lang w:val="sk-SK"/>
        </w:rPr>
      </w:pPr>
    </w:p>
    <w:p w14:paraId="21EA5BCC" w14:textId="1EE4F8E3" w:rsidR="007708E2" w:rsidRPr="0014645C" w:rsidRDefault="000F423E" w:rsidP="00F344DC">
      <w:pPr>
        <w:pStyle w:val="Nadpis2"/>
        <w:spacing w:before="0" w:after="160" w:line="300" w:lineRule="auto"/>
        <w:rPr>
          <w:b/>
          <w:lang w:val="sk-SK"/>
        </w:rPr>
      </w:pPr>
      <w:bookmarkStart w:id="35" w:name="_Toc417132481"/>
      <w:bookmarkStart w:id="36" w:name="_Toc417648878"/>
      <w:bookmarkStart w:id="37" w:name="_Toc440354967"/>
      <w:bookmarkStart w:id="38" w:name="_Toc440375298"/>
      <w:bookmarkStart w:id="39" w:name="_Toc458432886"/>
      <w:bookmarkStart w:id="40" w:name="_Toc334071"/>
      <w:r w:rsidRPr="0014645C">
        <w:rPr>
          <w:b/>
          <w:lang w:val="sk-SK"/>
        </w:rPr>
        <w:t>1.3</w:t>
      </w:r>
      <w:r w:rsidRPr="0014645C">
        <w:rPr>
          <w:b/>
          <w:lang w:val="sk-SK"/>
        </w:rPr>
        <w:tab/>
      </w:r>
      <w:r w:rsidR="00496FE2" w:rsidRPr="0014645C">
        <w:rPr>
          <w:b/>
          <w:lang w:val="sk-SK"/>
        </w:rPr>
        <w:t>Definícia pojmov</w:t>
      </w:r>
      <w:bookmarkEnd w:id="35"/>
      <w:bookmarkEnd w:id="36"/>
      <w:bookmarkEnd w:id="37"/>
      <w:bookmarkEnd w:id="38"/>
      <w:bookmarkEnd w:id="39"/>
      <w:bookmarkEnd w:id="40"/>
    </w:p>
    <w:p w14:paraId="15B0CB8E" w14:textId="2E43688F"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w:t>
      </w:r>
      <w:proofErr w:type="spellStart"/>
      <w:r w:rsidR="00591C6C" w:rsidRPr="0014645C">
        <w:rPr>
          <w:rFonts w:ascii="Arial" w:hAnsi="Arial" w:cs="Arial"/>
          <w:sz w:val="19"/>
          <w:szCs w:val="19"/>
          <w:lang w:val="sk-SK"/>
        </w:rPr>
        <w:t>t.j</w:t>
      </w:r>
      <w:proofErr w:type="spellEnd"/>
      <w:r w:rsidR="00591C6C" w:rsidRPr="0014645C">
        <w:rPr>
          <w:rFonts w:ascii="Arial" w:hAnsi="Arial" w:cs="Arial"/>
          <w:sz w:val="19"/>
          <w:szCs w:val="19"/>
          <w:lang w:val="sk-SK"/>
        </w:rPr>
        <w:t xml:space="preserve">.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5B0CB8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w:t>
      </w:r>
      <w:proofErr w:type="spellStart"/>
      <w:r w:rsidRPr="0014645C">
        <w:rPr>
          <w:rFonts w:ascii="Arial" w:hAnsi="Arial" w:cs="Arial"/>
          <w:b/>
          <w:sz w:val="19"/>
          <w:szCs w:val="19"/>
          <w:lang w:val="sk-SK"/>
        </w:rPr>
        <w:t>cost</w:t>
      </w:r>
      <w:proofErr w:type="spellEnd"/>
      <w:r w:rsidRPr="0014645C">
        <w:rPr>
          <w:rFonts w:ascii="Arial" w:hAnsi="Arial" w:cs="Arial"/>
          <w:b/>
          <w:sz w:val="19"/>
          <w:szCs w:val="19"/>
          <w:lang w:val="sk-SK"/>
        </w:rPr>
        <w:t xml:space="preserve"> benefit </w:t>
      </w:r>
      <w:proofErr w:type="spellStart"/>
      <w:r w:rsidRPr="0014645C">
        <w:rPr>
          <w:rFonts w:ascii="Arial" w:hAnsi="Arial" w:cs="Arial"/>
          <w:b/>
          <w:sz w:val="19"/>
          <w:szCs w:val="19"/>
          <w:lang w:val="sk-SK"/>
        </w:rPr>
        <w:t>analysis</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proofErr w:type="spellStart"/>
      <w:r w:rsidR="00FF5CA0" w:rsidRPr="0014645C">
        <w:rPr>
          <w:rFonts w:ascii="Arial" w:hAnsi="Arial" w:cs="Arial"/>
          <w:sz w:val="19"/>
          <w:szCs w:val="19"/>
          <w:lang w:val="sk-SK"/>
        </w:rPr>
        <w:t>monetarizovaných</w:t>
      </w:r>
      <w:proofErr w:type="spellEnd"/>
      <w:r w:rsidR="00FF5CA0" w:rsidRPr="0014645C">
        <w:rPr>
          <w:rFonts w:ascii="Arial" w:hAnsi="Arial" w:cs="Arial"/>
          <w:sz w:val="19"/>
          <w:szCs w:val="19"/>
          <w:lang w:val="sk-SK"/>
        </w:rPr>
        <w:t xml:space="preserve">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5B7A8E7B" w14:textId="77777777" w:rsidR="00D608D6"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D608D6" w:rsidRPr="0014645C">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p>
    <w:p w14:paraId="15B0CB93" w14:textId="21CC2F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15B0CB94"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15B0CB95" w14:textId="3C2C9801" w:rsidR="006774CB" w:rsidRPr="00B0577B" w:rsidRDefault="003C386D"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00395FAA">
        <w:rPr>
          <w:rFonts w:ascii="Arial" w:hAnsi="Arial" w:cs="Arial"/>
          <w:sz w:val="19"/>
          <w:szCs w:val="19"/>
          <w:lang w:val="sk-SK"/>
        </w:rPr>
        <w:t xml:space="preserve"> </w:t>
      </w:r>
      <w:r w:rsidR="00B0577B" w:rsidRPr="00B0161E">
        <w:rPr>
          <w:rFonts w:ascii="Arial" w:hAnsi="Arial" w:cs="Arial"/>
          <w:sz w:val="19"/>
          <w:szCs w:val="19"/>
          <w:lang w:val="sk-SK"/>
        </w:rPr>
        <w:t xml:space="preserve">pre počítanie lehoty určenej odo dňa doručenia písomnosti sa považuje za deň doručenia deň prevzatia dokumentu adresátom. Za doručenú je </w:t>
      </w:r>
      <w:r w:rsidR="00B0577B">
        <w:rPr>
          <w:rFonts w:ascii="Arial" w:hAnsi="Arial" w:cs="Arial"/>
          <w:sz w:val="19"/>
          <w:szCs w:val="19"/>
          <w:lang w:val="sk-SK"/>
        </w:rPr>
        <w:t>písomnosť</w:t>
      </w:r>
      <w:r w:rsidR="00B0577B" w:rsidRPr="00B0161E">
        <w:rPr>
          <w:rFonts w:ascii="Arial" w:hAnsi="Arial" w:cs="Arial"/>
          <w:sz w:val="19"/>
          <w:szCs w:val="19"/>
          <w:lang w:val="sk-SK"/>
        </w:rPr>
        <w:t xml:space="preserve">  považovaná aj  podľa </w:t>
      </w:r>
      <w:r w:rsidR="00395FAA">
        <w:rPr>
          <w:rFonts w:ascii="Arial" w:hAnsi="Arial" w:cs="Arial"/>
          <w:sz w:val="19"/>
          <w:szCs w:val="19"/>
          <w:lang w:val="sk-SK"/>
        </w:rPr>
        <w:br/>
      </w:r>
      <w:r w:rsidR="00B0577B" w:rsidRPr="00B0161E">
        <w:rPr>
          <w:rFonts w:ascii="Arial" w:hAnsi="Arial" w:cs="Arial"/>
          <w:sz w:val="19"/>
          <w:szCs w:val="19"/>
          <w:lang w:val="sk-SK"/>
        </w:rPr>
        <w:t xml:space="preserve">§ 24 a § 25 Zákona č. 71/1967 Zb. </w:t>
      </w:r>
      <w:r w:rsidR="00395FAA">
        <w:rPr>
          <w:rFonts w:ascii="Arial" w:hAnsi="Arial" w:cs="Arial"/>
          <w:sz w:val="19"/>
          <w:szCs w:val="19"/>
          <w:lang w:val="sk-SK"/>
        </w:rPr>
        <w:t>o správnom konaní (správny poriadok) v znení neskorších predpisov</w:t>
      </w:r>
      <w:r w:rsidR="00B0577B" w:rsidRPr="00B0161E">
        <w:rPr>
          <w:rFonts w:ascii="Arial" w:hAnsi="Arial" w:cs="Arial"/>
          <w:sz w:val="19"/>
          <w:szCs w:val="19"/>
          <w:lang w:val="sk-SK"/>
        </w:rPr>
        <w:t xml:space="preserve">, </w:t>
      </w:r>
      <w:r w:rsidR="00395FAA">
        <w:rPr>
          <w:rFonts w:ascii="Arial" w:hAnsi="Arial" w:cs="Arial"/>
          <w:sz w:val="19"/>
          <w:szCs w:val="19"/>
          <w:lang w:val="sk-SK"/>
        </w:rPr>
        <w:t>teda</w:t>
      </w:r>
      <w:r w:rsidR="00B0577B" w:rsidRPr="00B0161E">
        <w:rPr>
          <w:rFonts w:ascii="Arial" w:hAnsi="Arial" w:cs="Arial"/>
          <w:sz w:val="19"/>
          <w:szCs w:val="19"/>
          <w:lang w:val="sk-SK"/>
        </w:rPr>
        <w:t xml:space="preserve"> písomnosť je považovaná za doručenú napríklad aj v prípade, ak adresát písomnosť neprevzal, pričom za deň doručenia písomnosti sa považuje deň, kedy došlo k odopretiu prijatia písomnosti alebo vráteniu písomnosti odosielateľovi.</w:t>
      </w:r>
      <w:r w:rsidR="00B0577B">
        <w:rPr>
          <w:rFonts w:ascii="Arial" w:hAnsi="Arial" w:cs="Arial"/>
          <w:sz w:val="19"/>
          <w:szCs w:val="19"/>
          <w:lang w:val="sk-SK"/>
        </w:rPr>
        <w:t xml:space="preserve"> </w:t>
      </w:r>
      <w:r w:rsidR="00975CC9">
        <w:rPr>
          <w:rFonts w:ascii="Arial" w:hAnsi="Arial" w:cs="Arial"/>
          <w:sz w:val="19"/>
          <w:szCs w:val="19"/>
          <w:lang w:val="sk-SK"/>
        </w:rPr>
        <w:t>U</w:t>
      </w:r>
      <w:r w:rsidR="00B0577B" w:rsidRPr="00B0577B">
        <w:rPr>
          <w:rFonts w:ascii="Arial" w:hAnsi="Arial" w:cs="Arial"/>
          <w:sz w:val="19"/>
          <w:szCs w:val="19"/>
          <w:lang w:val="sk-SK"/>
        </w:rPr>
        <w:t xml:space="preserve">vedený spôsob určenia dátumu doručenia </w:t>
      </w:r>
      <w:r w:rsidR="00B0577B" w:rsidRPr="00B0577B">
        <w:rPr>
          <w:rFonts w:ascii="Arial" w:hAnsi="Arial" w:cs="Arial"/>
          <w:sz w:val="19"/>
          <w:szCs w:val="19"/>
          <w:lang w:val="sk-SK"/>
        </w:rPr>
        <w:lastRenderedPageBreak/>
        <w:t xml:space="preserve">písomnosti </w:t>
      </w:r>
      <w:r w:rsidR="00975CC9">
        <w:rPr>
          <w:rFonts w:ascii="Arial" w:hAnsi="Arial" w:cs="Arial"/>
          <w:sz w:val="19"/>
          <w:szCs w:val="19"/>
          <w:lang w:val="sk-SK"/>
        </w:rPr>
        <w:t xml:space="preserve">sa </w:t>
      </w:r>
      <w:r w:rsidR="00B0577B" w:rsidRPr="00B0577B">
        <w:rPr>
          <w:rFonts w:ascii="Arial" w:hAnsi="Arial" w:cs="Arial"/>
          <w:sz w:val="19"/>
          <w:szCs w:val="19"/>
          <w:lang w:val="sk-SK"/>
        </w:rPr>
        <w:t>vzťahuje napr. na výzvu na doplnenie ŽoNFP, rozhodnutie o ŽoNFP,  prijatie návrhu na uzavretie Zmluvy o poskytnutí NFP</w:t>
      </w:r>
      <w:r w:rsidRPr="00B0577B">
        <w:rPr>
          <w:rFonts w:ascii="Arial" w:hAnsi="Arial" w:cs="Arial"/>
          <w:sz w:val="19"/>
          <w:szCs w:val="19"/>
          <w:lang w:val="sk-SK"/>
        </w:rPr>
        <w:t>;</w:t>
      </w:r>
    </w:p>
    <w:p w14:paraId="15B0CB96"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15B0CB97" w14:textId="0BA2AA16"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5B0CB9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15B0CB99" w14:textId="793DF3A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15B0CB9A" w14:textId="5C58B49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w:t>
      </w:r>
      <w:proofErr w:type="spellStart"/>
      <w:r w:rsidRPr="0014645C">
        <w:rPr>
          <w:rFonts w:ascii="Arial" w:hAnsi="Arial" w:cs="Arial"/>
          <w:b/>
          <w:sz w:val="19"/>
          <w:szCs w:val="19"/>
          <w:lang w:val="sk-SK"/>
        </w:rPr>
        <w:t>efficiency</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5B0CB9B"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 xml:space="preserve">odnotenie je kvalitatívnym nástrojom riadenia a prostriedkom </w:t>
      </w:r>
      <w:proofErr w:type="spellStart"/>
      <w:r w:rsidRPr="0014645C">
        <w:rPr>
          <w:rFonts w:ascii="Arial" w:hAnsi="Arial" w:cs="Arial"/>
          <w:sz w:val="19"/>
          <w:szCs w:val="19"/>
          <w:lang w:val="sk-SK"/>
        </w:rPr>
        <w:t>prispievajúcim</w:t>
      </w:r>
      <w:proofErr w:type="spellEnd"/>
      <w:r w:rsidRPr="0014645C">
        <w:rPr>
          <w:rFonts w:ascii="Arial" w:hAnsi="Arial" w:cs="Arial"/>
          <w:sz w:val="19"/>
          <w:szCs w:val="19"/>
          <w:lang w:val="sk-SK"/>
        </w:rPr>
        <w:t xml:space="preserve">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15B0CB9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724FEE5" w14:textId="10E770D0"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Zo strany prijímateľa nie je potrebné vopred stanovovať ich cieľovú hodnotu, resp. táto hodnota </w:t>
      </w:r>
      <w:r w:rsidRPr="0014645C">
        <w:rPr>
          <w:rFonts w:ascii="Arial" w:hAnsi="Arial" w:cs="Arial"/>
          <w:sz w:val="19"/>
          <w:szCs w:val="19"/>
          <w:lang w:val="sk-SK"/>
        </w:rPr>
        <w:lastRenderedPageBreak/>
        <w:t>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15B0CB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w:t>
      </w:r>
      <w:proofErr w:type="spellStart"/>
      <w:r w:rsidRPr="0014645C">
        <w:rPr>
          <w:rFonts w:ascii="Arial" w:hAnsi="Arial" w:cs="Arial"/>
          <w:sz w:val="19"/>
          <w:szCs w:val="19"/>
          <w:lang w:val="sk-SK"/>
        </w:rPr>
        <w:t>public</w:t>
      </w:r>
      <w:proofErr w:type="spellEnd"/>
      <w:r w:rsidRPr="0014645C">
        <w:rPr>
          <w:rFonts w:ascii="Arial" w:hAnsi="Arial" w:cs="Arial"/>
          <w:sz w:val="19"/>
          <w:szCs w:val="19"/>
          <w:lang w:val="sk-SK"/>
        </w:rPr>
        <w:t>) a neverejnou (</w:t>
      </w:r>
      <w:proofErr w:type="spellStart"/>
      <w:r w:rsidRPr="0014645C">
        <w:rPr>
          <w:rFonts w:ascii="Arial" w:hAnsi="Arial" w:cs="Arial"/>
          <w:sz w:val="19"/>
          <w:szCs w:val="19"/>
          <w:lang w:val="sk-SK"/>
        </w:rPr>
        <w:t>private</w:t>
      </w:r>
      <w:proofErr w:type="spellEnd"/>
      <w:r w:rsidRPr="0014645C">
        <w:rPr>
          <w:rFonts w:ascii="Arial" w:hAnsi="Arial" w:cs="Arial"/>
          <w:sz w:val="19"/>
          <w:szCs w:val="19"/>
          <w:lang w:val="sk-SK"/>
        </w:rPr>
        <w:t xml:space="preserve">) časťou. Obe časti pracujú nad jednou spoločnou databázou. Subjekt zodpovedný za prevádzku ITMS2014+ je </w:t>
      </w:r>
      <w:proofErr w:type="spellStart"/>
      <w:r w:rsidRPr="0014645C">
        <w:rPr>
          <w:rFonts w:ascii="Arial" w:hAnsi="Arial" w:cs="Arial"/>
          <w:sz w:val="19"/>
          <w:szCs w:val="19"/>
          <w:lang w:val="sk-SK"/>
        </w:rPr>
        <w:t>DataCentrum</w:t>
      </w:r>
      <w:proofErr w:type="spellEnd"/>
      <w:r w:rsidRPr="0014645C">
        <w:rPr>
          <w:rFonts w:ascii="Arial" w:hAnsi="Arial" w:cs="Arial"/>
          <w:sz w:val="19"/>
          <w:szCs w:val="19"/>
          <w:lang w:val="sk-SK"/>
        </w:rPr>
        <w:t xml:space="preserve"> (ďalej aj „prevádzkovateľ ITMS2014+“);</w:t>
      </w:r>
    </w:p>
    <w:p w14:paraId="15B0CB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15B0CBA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ak nie je v tomto dokumente uvedené inak, za dni sa považujú pracovné dni. </w:t>
      </w:r>
      <w:r w:rsidR="009D06FE" w:rsidRPr="0014645C">
        <w:rPr>
          <w:rFonts w:ascii="Arial" w:hAnsi="Arial" w:cs="Arial"/>
          <w:sz w:val="19"/>
          <w:szCs w:val="19"/>
          <w:lang w:val="sk-SK"/>
        </w:rPr>
        <w:t>Z</w:t>
      </w:r>
      <w:r w:rsidRPr="0014645C">
        <w:rPr>
          <w:rFonts w:ascii="Arial" w:hAnsi="Arial" w:cs="Arial"/>
          <w:sz w:val="19"/>
          <w:szCs w:val="19"/>
          <w:lang w:val="sk-SK"/>
        </w:rPr>
        <w:t xml:space="preserve">a moment, od ktorého začína plynúť lehota, </w:t>
      </w:r>
      <w:r w:rsidR="009D06FE" w:rsidRPr="0014645C">
        <w:rPr>
          <w:rFonts w:ascii="Arial" w:hAnsi="Arial" w:cs="Arial"/>
          <w:sz w:val="19"/>
          <w:szCs w:val="19"/>
          <w:lang w:val="sk-SK"/>
        </w:rPr>
        <w:t xml:space="preserve">sa </w:t>
      </w:r>
      <w:r w:rsidRPr="0014645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Pr>
          <w:rFonts w:ascii="Arial" w:hAnsi="Arial" w:cs="Arial"/>
          <w:sz w:val="19"/>
          <w:szCs w:val="19"/>
          <w:lang w:val="sk-SK"/>
        </w:rPr>
        <w:t>;</w:t>
      </w:r>
    </w:p>
    <w:p w14:paraId="15B0CBA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5B0CBA5" w14:textId="11777F70"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r w:rsidR="0072334C" w:rsidRPr="0014645C">
        <w:rPr>
          <w:rFonts w:ascii="Arial" w:hAnsi="Arial" w:cs="Arial"/>
          <w:sz w:val="19"/>
          <w:szCs w:val="19"/>
          <w:lang w:val="sk-SK"/>
        </w:rPr>
        <w:t>Žo</w:t>
      </w:r>
      <w:r w:rsidRPr="0014645C">
        <w:rPr>
          <w:rFonts w:ascii="Arial" w:hAnsi="Arial" w:cs="Arial"/>
          <w:sz w:val="19"/>
          <w:szCs w:val="19"/>
          <w:lang w:val="sk-SK"/>
        </w:rPr>
        <w:t>NFP</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A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w:t>
      </w:r>
      <w:r w:rsidRPr="0014645C">
        <w:rPr>
          <w:rFonts w:ascii="Arial" w:hAnsi="Arial" w:cs="Arial"/>
          <w:sz w:val="19"/>
          <w:szCs w:val="19"/>
          <w:lang w:val="sk-SK"/>
        </w:rPr>
        <w:lastRenderedPageBreak/>
        <w:t xml:space="preserve">výsledkov ich monitorovania pre potreby vykonávania hodnotenia riadených procesov na projektovej a programovej úrovni. Na úrovni projektu je hlavným cieľom monitorovania preverovanie súladu 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4645C" w:rsidRDefault="001516D9" w:rsidP="00313210">
      <w:pPr>
        <w:pStyle w:val="AODefPara"/>
        <w:numPr>
          <w:ilvl w:val="0"/>
          <w:numId w:val="44"/>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789AEE4B" w14:textId="0EEB41A3"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r w:rsidR="00BE6851" w:rsidRPr="0014645C">
        <w:rPr>
          <w:rFonts w:ascii="Arial" w:hAnsi="Arial" w:cs="Arial"/>
          <w:sz w:val="19"/>
          <w:szCs w:val="19"/>
          <w:lang w:val="sk-SK"/>
        </w:rPr>
        <w:t>Žo</w:t>
      </w:r>
      <w:r w:rsidRPr="0014645C">
        <w:rPr>
          <w:rFonts w:ascii="Arial" w:hAnsi="Arial" w:cs="Arial"/>
          <w:sz w:val="19"/>
          <w:szCs w:val="19"/>
          <w:lang w:val="sk-SK"/>
        </w:rPr>
        <w:t xml:space="preserve">NFP,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r w:rsidR="00BE6851" w:rsidRPr="0014645C">
        <w:rPr>
          <w:rFonts w:ascii="Arial" w:hAnsi="Arial" w:cs="Arial"/>
          <w:sz w:val="19"/>
          <w:szCs w:val="19"/>
          <w:lang w:val="sk-SK"/>
        </w:rPr>
        <w:t>Žo</w:t>
      </w:r>
      <w:r w:rsidRPr="0014645C">
        <w:rPr>
          <w:rFonts w:ascii="Arial" w:hAnsi="Arial" w:cs="Arial"/>
          <w:sz w:val="19"/>
          <w:szCs w:val="19"/>
          <w:lang w:val="sk-SK"/>
        </w:rPr>
        <w:t>NFP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5B0CBAB" w14:textId="70B30861"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15B0CBAC" w14:textId="0C5C671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Nezrovnalosť (</w:t>
      </w:r>
      <w:proofErr w:type="spellStart"/>
      <w:r w:rsidRPr="0014645C">
        <w:rPr>
          <w:rFonts w:ascii="Arial" w:hAnsi="Arial" w:cs="Arial"/>
          <w:b/>
          <w:sz w:val="19"/>
          <w:szCs w:val="19"/>
          <w:lang w:val="sk-SK"/>
        </w:rPr>
        <w:t>Iregularita</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15B0CBA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15B0CBAF" w14:textId="5F50DC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E37D2A">
        <w:rPr>
          <w:rFonts w:ascii="Arial" w:hAnsi="Arial" w:cs="Arial"/>
          <w:sz w:val="19"/>
          <w:szCs w:val="19"/>
          <w:lang w:val="sk-SK"/>
        </w:rPr>
        <w:t>ž</w:t>
      </w:r>
      <w:r w:rsidRPr="0014645C">
        <w:rPr>
          <w:rFonts w:ascii="Arial" w:hAnsi="Arial" w:cs="Arial"/>
          <w:sz w:val="19"/>
          <w:szCs w:val="19"/>
          <w:lang w:val="sk-SK"/>
        </w:rPr>
        <w:t xml:space="preserve"> </w:t>
      </w:r>
      <w:r w:rsidR="00E37D2A">
        <w:rPr>
          <w:rFonts w:ascii="Arial" w:hAnsi="Arial" w:cs="Arial"/>
          <w:sz w:val="19"/>
          <w:szCs w:val="19"/>
          <w:lang w:val="sk-SK"/>
        </w:rPr>
        <w:t>e</w:t>
      </w:r>
      <w:r w:rsidRPr="0014645C">
        <w:rPr>
          <w:rFonts w:ascii="Arial" w:hAnsi="Arial" w:cs="Arial"/>
          <w:sz w:val="19"/>
          <w:szCs w:val="19"/>
          <w:lang w:val="sk-SK"/>
        </w:rPr>
        <w:t xml:space="preserve">), čl. 68, </w:t>
      </w:r>
      <w:r w:rsidR="00F754BA">
        <w:rPr>
          <w:rFonts w:ascii="Arial" w:hAnsi="Arial" w:cs="Arial"/>
          <w:sz w:val="19"/>
          <w:szCs w:val="19"/>
          <w:lang w:val="sk-SK"/>
        </w:rPr>
        <w:t xml:space="preserve">68 a, 68b, </w:t>
      </w:r>
      <w:r w:rsidRPr="0014645C">
        <w:rPr>
          <w:rFonts w:ascii="Arial" w:hAnsi="Arial" w:cs="Arial"/>
          <w:sz w:val="19"/>
          <w:szCs w:val="19"/>
          <w:lang w:val="sk-SK"/>
        </w:rPr>
        <w:t xml:space="preserve">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15B0CBB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15B0CBB3" w14:textId="27E3028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B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Pomoc "de </w:t>
      </w:r>
      <w:proofErr w:type="spellStart"/>
      <w:r w:rsidRPr="0014645C">
        <w:rPr>
          <w:rFonts w:ascii="Arial" w:hAnsi="Arial" w:cs="Arial"/>
          <w:b/>
          <w:sz w:val="19"/>
          <w:szCs w:val="19"/>
          <w:lang w:val="sk-SK"/>
        </w:rPr>
        <w:t>minimis</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Celková pomoc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poskytnutá jedinému podniku (v zmysle čl. 2, ods. 2 nariadenia Komisie (EÚ) č. 1407/2013) pôsobiacemu v sektore cestnej nákladnej dopravy v prenájme alebo za úhradu nesmie prekročiť 100 000 EUR v priebehu troch fiškálnych rokov. Výška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pre jeden podnik, ktorý poskytuje služby všeobecného hospodárskeho záujmu, nesmie prekročiť 500 000 EUR v priebehu troch fiškálnych rokov;</w:t>
      </w:r>
    </w:p>
    <w:p w14:paraId="15B0CBB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15B0CBB9" w14:textId="25745990" w:rsidR="00D86ED1" w:rsidRPr="0014645C" w:rsidRDefault="00D86ED1" w:rsidP="0043022B">
      <w:pPr>
        <w:pStyle w:val="Bulletslevel1"/>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w:t>
      </w:r>
      <w:r w:rsidR="0043022B" w:rsidRPr="0043022B">
        <w:rPr>
          <w:rFonts w:ascii="Arial" w:hAnsi="Arial" w:cs="Arial"/>
          <w:sz w:val="19"/>
          <w:szCs w:val="19"/>
          <w:lang w:val="sk-SK"/>
        </w:rPr>
        <w:t>súkromná</w:t>
      </w:r>
      <w:r w:rsidRPr="0014645C">
        <w:rPr>
          <w:rFonts w:ascii="Arial" w:hAnsi="Arial" w:cs="Arial"/>
          <w:sz w:val="19"/>
          <w:szCs w:val="19"/>
          <w:lang w:val="sk-SK"/>
        </w:rPr>
        <w:t xml:space="preserve"> alebo verejná právnická osoba, </w:t>
      </w:r>
      <w:r w:rsidR="0043022B" w:rsidRPr="0043022B">
        <w:rPr>
          <w:rFonts w:ascii="Arial" w:hAnsi="Arial" w:cs="Arial"/>
          <w:sz w:val="19"/>
          <w:szCs w:val="19"/>
          <w:lang w:val="sk-SK"/>
        </w:rPr>
        <w:t>alebo</w:t>
      </w:r>
      <w:r w:rsidR="00EA7964">
        <w:rPr>
          <w:rFonts w:ascii="Arial" w:hAnsi="Arial" w:cs="Arial"/>
          <w:sz w:val="19"/>
          <w:szCs w:val="19"/>
          <w:lang w:val="sk-SK"/>
        </w:rPr>
        <w:t xml:space="preserve"> fyzická </w:t>
      </w:r>
      <w:r w:rsidR="0043022B" w:rsidRPr="0043022B">
        <w:rPr>
          <w:rFonts w:ascii="Arial" w:hAnsi="Arial" w:cs="Arial"/>
          <w:sz w:val="19"/>
          <w:szCs w:val="19"/>
          <w:lang w:val="sk-SK"/>
        </w:rPr>
        <w:t xml:space="preserve">osoba, </w:t>
      </w:r>
      <w:r w:rsidRPr="0014645C">
        <w:rPr>
          <w:rFonts w:ascii="Arial" w:hAnsi="Arial" w:cs="Arial"/>
          <w:sz w:val="19"/>
          <w:szCs w:val="19"/>
          <w:lang w:val="sk-SK"/>
        </w:rPr>
        <w:t>zodpovedná za začatie alebo za začatie a</w:t>
      </w:r>
      <w:r w:rsidR="0043022B" w:rsidRPr="0043022B">
        <w:rPr>
          <w:rFonts w:ascii="Arial" w:hAnsi="Arial" w:cs="Arial"/>
          <w:sz w:val="19"/>
          <w:szCs w:val="19"/>
          <w:lang w:val="sk-SK"/>
        </w:rPr>
        <w:t xml:space="preserve"> implementáciu operácií. V kontexte schém štátnej pomoci a schém pomoci "de </w:t>
      </w:r>
      <w:proofErr w:type="spellStart"/>
      <w:r w:rsidR="0043022B" w:rsidRPr="0043022B">
        <w:rPr>
          <w:rFonts w:ascii="Arial" w:hAnsi="Arial" w:cs="Arial"/>
          <w:sz w:val="19"/>
          <w:szCs w:val="19"/>
          <w:lang w:val="sk-SK"/>
        </w:rPr>
        <w:t>minimis</w:t>
      </w:r>
      <w:proofErr w:type="spellEnd"/>
      <w:r w:rsidR="0043022B" w:rsidRPr="0043022B">
        <w:rPr>
          <w:rFonts w:ascii="Arial" w:hAnsi="Arial" w:cs="Arial"/>
          <w:sz w:val="19"/>
          <w:szCs w:val="19"/>
          <w:lang w:val="sk-SK"/>
        </w:rPr>
        <w:t>"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ktorému bol poskytnutý poskytovateľom príspevok na finančný nástroj na základe zmluvy o financovaní, a ktorý je zodpovedný za vykonávanie finančných nástrojov. Prijímateľom môže byť aj subjekt, ktorý vykonáva finančné nástroje, a do ktorého základného imania poskytovateľ investoval,  alebo orgán vykonávajúci finančné nástroje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č. 292/2014 Z. z. o EŠIF alebo právoplatnosti rozhodnutia o schválení žiadosti podľa § 16 ods. 2 zákona č. 292/2014 Z. z. o EŠIF, ktorej bola schválená žiadosť o poskytnutie nenávratného finančného príspevku v konaní podľa tohto zákona.</w:t>
      </w:r>
    </w:p>
    <w:p w14:paraId="15B0CBB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15B0CBBF" w14:textId="3FF59EF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15B0CBC0" w14:textId="6593FD4B"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15B0CBC1" w14:textId="467CEA4D"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41595812" w14:textId="509B9426" w:rsidR="007A7F97" w:rsidRPr="0014645C"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15B0CBC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5B0CBC4" w14:textId="33D281E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5"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15B0CBC5" w14:textId="06AE3A8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6"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o štátnej pokladnici) </w:t>
      </w:r>
      <w:r w:rsidRPr="0014645C">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w:t>
      </w:r>
      <w:proofErr w:type="spellStart"/>
      <w:r w:rsidR="007D64B8" w:rsidRPr="0014645C">
        <w:rPr>
          <w:rFonts w:ascii="Arial" w:hAnsi="Arial" w:cs="Arial"/>
          <w:sz w:val="19"/>
          <w:szCs w:val="19"/>
          <w:lang w:val="sk-SK"/>
        </w:rPr>
        <w:t>minimis</w:t>
      </w:r>
      <w:proofErr w:type="spellEnd"/>
      <w:r w:rsidR="007D64B8" w:rsidRPr="0014645C">
        <w:rPr>
          <w:rFonts w:ascii="Arial" w:hAnsi="Arial" w:cs="Arial"/>
          <w:sz w:val="19"/>
          <w:szCs w:val="19"/>
          <w:lang w:val="sk-SK"/>
        </w:rPr>
        <w:t xml:space="preserve"> ako aj štátna pomoc. Povinnosti zmluvných strán, ktoré pre </w:t>
      </w:r>
      <w:proofErr w:type="spellStart"/>
      <w:r w:rsidR="007D64B8" w:rsidRPr="0014645C">
        <w:rPr>
          <w:rFonts w:ascii="Arial" w:hAnsi="Arial" w:cs="Arial"/>
          <w:sz w:val="19"/>
          <w:szCs w:val="19"/>
          <w:lang w:val="sk-SK"/>
        </w:rPr>
        <w:t>ne</w:t>
      </w:r>
      <w:proofErr w:type="spellEnd"/>
      <w:r w:rsidR="007D64B8" w:rsidRPr="0014645C">
        <w:rPr>
          <w:rFonts w:ascii="Arial" w:hAnsi="Arial" w:cs="Arial"/>
          <w:sz w:val="19"/>
          <w:szCs w:val="19"/>
          <w:lang w:val="sk-SK"/>
        </w:rPr>
        <w:t xml:space="preserve"> vyplývajú z právneho poriadku SR alebo z právnych aktov EÚ ohľadom štátnej pomoci, zostávajú plnohodnotne aplikovateľné bez ohľadu na to, či ich Zmluva </w:t>
      </w:r>
      <w:r w:rsidR="007D64B8" w:rsidRPr="0014645C">
        <w:rPr>
          <w:rFonts w:ascii="Arial" w:hAnsi="Arial" w:cs="Arial"/>
          <w:sz w:val="19"/>
          <w:szCs w:val="19"/>
          <w:lang w:val="sk-SK"/>
        </w:rPr>
        <w:lastRenderedPageBreak/>
        <w:t xml:space="preserve">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15B0CBC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5108295C"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15B0CBCC" w14:textId="4940F19F"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w:t>
      </w:r>
      <w:proofErr w:type="spellStart"/>
      <w:r w:rsidRPr="0014645C">
        <w:rPr>
          <w:rFonts w:ascii="Arial" w:hAnsi="Arial" w:cs="Arial"/>
          <w:sz w:val="19"/>
          <w:szCs w:val="19"/>
          <w:lang w:val="sk-SK"/>
        </w:rPr>
        <w:t>predfinancovanie</w:t>
      </w:r>
      <w:proofErr w:type="spellEnd"/>
      <w:r w:rsidRPr="0014645C">
        <w:rPr>
          <w:rFonts w:ascii="Arial" w:hAnsi="Arial" w:cs="Arial"/>
          <w:sz w:val="19"/>
          <w:szCs w:val="19"/>
          <w:lang w:val="sk-SK"/>
        </w:rPr>
        <w:t>, refundácia – priebežná platba, zúčtovanie zálohovej platby) sa vyžaduje splnenie náležitostí definovaných v § 10 ods. 1 písm. a) až f) predmetného zákona, pričom za dostatočné splnenie náležitosti podľa písm. f) sa považuje vyhlásenie Prijímateľa v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15B0CBD1" w14:textId="03CDD57B"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15B0CBD2" w14:textId="2F39EA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 xml:space="preserve">aj iné druhy </w:t>
      </w:r>
      <w:r w:rsidRPr="0014645C">
        <w:rPr>
          <w:rFonts w:ascii="Arial" w:hAnsi="Arial" w:cs="Arial"/>
          <w:b/>
          <w:sz w:val="19"/>
          <w:szCs w:val="19"/>
          <w:lang w:val="sk-SK"/>
        </w:rPr>
        <w:lastRenderedPageBreak/>
        <w:t>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15B0CBD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15B0CBD6" w14:textId="20A1E6B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Žiadosť o platbu (ďalej aj „</w:t>
      </w:r>
      <w:proofErr w:type="spellStart"/>
      <w:r w:rsidRPr="0014645C">
        <w:rPr>
          <w:rFonts w:ascii="Arial" w:hAnsi="Arial" w:cs="Arial"/>
          <w:b/>
          <w:sz w:val="19"/>
          <w:szCs w:val="19"/>
          <w:lang w:val="sk-SK"/>
        </w:rPr>
        <w:t>ŽoP</w:t>
      </w:r>
      <w:proofErr w:type="spellEnd"/>
      <w:r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dokument, ktorý pozostáva z formuláru žiadosti a povinných príloh, na základe ktorého je Prijímateľovi uhrádzaný príspevok, t.</w:t>
      </w:r>
      <w:r w:rsidR="00172B65" w:rsidRPr="0014645C">
        <w:rPr>
          <w:rFonts w:ascii="Arial" w:hAnsi="Arial" w:cs="Arial"/>
          <w:sz w:val="19"/>
          <w:szCs w:val="19"/>
          <w:lang w:val="sk-SK"/>
        </w:rPr>
        <w:t xml:space="preserve"> </w:t>
      </w:r>
      <w:r w:rsidRPr="0014645C">
        <w:rPr>
          <w:rFonts w:ascii="Arial" w:hAnsi="Arial" w:cs="Arial"/>
          <w:sz w:val="19"/>
          <w:szCs w:val="19"/>
          <w:lang w:val="sk-SK"/>
        </w:rPr>
        <w:t xml:space="preserve">j. prostriedky EÚ a štátneho rozpočtu na spolufinancovanie v príslušnom pomere. </w:t>
      </w:r>
      <w:proofErr w:type="spellStart"/>
      <w:r w:rsidR="00702F0E" w:rsidRPr="0014645C">
        <w:rPr>
          <w:rFonts w:ascii="Arial" w:hAnsi="Arial" w:cs="Arial"/>
          <w:sz w:val="19"/>
          <w:szCs w:val="19"/>
          <w:lang w:val="sk-SK"/>
        </w:rPr>
        <w:t>ŽoP</w:t>
      </w:r>
      <w:proofErr w:type="spellEnd"/>
      <w:r w:rsidRPr="0014645C">
        <w:rPr>
          <w:rFonts w:ascii="Arial" w:hAnsi="Arial" w:cs="Arial"/>
          <w:sz w:val="19"/>
          <w:szCs w:val="19"/>
          <w:lang w:val="sk-SK"/>
        </w:rPr>
        <w:t xml:space="preserve"> prijímateľ eviduje v ITMS2014+</w:t>
      </w:r>
      <w:r w:rsidR="00A529AF" w:rsidRPr="0014645C">
        <w:rPr>
          <w:rFonts w:ascii="Arial" w:hAnsi="Arial" w:cs="Arial"/>
          <w:sz w:val="19"/>
          <w:szCs w:val="19"/>
          <w:lang w:val="sk-SK"/>
        </w:rPr>
        <w:t>.</w:t>
      </w:r>
    </w:p>
    <w:p w14:paraId="6438AB5C" w14:textId="77777777" w:rsidR="007708E2" w:rsidRPr="0014645C"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14645C" w:rsidRDefault="000F423E" w:rsidP="000F423E">
      <w:pPr>
        <w:pStyle w:val="Nadpis2"/>
        <w:spacing w:line="480" w:lineRule="auto"/>
        <w:rPr>
          <w:b/>
          <w:lang w:val="sk-SK"/>
        </w:rPr>
      </w:pPr>
      <w:bookmarkStart w:id="41" w:name="_Toc415238392"/>
      <w:bookmarkStart w:id="42" w:name="_Toc415238442"/>
      <w:bookmarkStart w:id="43" w:name="_Toc415238393"/>
      <w:bookmarkStart w:id="44" w:name="_Toc415238443"/>
      <w:bookmarkStart w:id="45" w:name="_Toc415238394"/>
      <w:bookmarkStart w:id="46" w:name="_Toc415238444"/>
      <w:bookmarkStart w:id="47" w:name="_Toc415238395"/>
      <w:bookmarkStart w:id="48" w:name="_Toc415238445"/>
      <w:bookmarkStart w:id="49" w:name="_Toc415238396"/>
      <w:bookmarkStart w:id="50" w:name="_Toc415238446"/>
      <w:bookmarkStart w:id="51" w:name="_Toc415238397"/>
      <w:bookmarkStart w:id="52" w:name="_Toc415238447"/>
      <w:bookmarkStart w:id="53" w:name="_Toc410400239"/>
      <w:bookmarkStart w:id="54" w:name="_Toc417132482"/>
      <w:bookmarkStart w:id="55" w:name="_Toc417648879"/>
      <w:bookmarkStart w:id="56" w:name="_Toc440354968"/>
      <w:bookmarkStart w:id="57" w:name="_Toc440375299"/>
      <w:bookmarkStart w:id="58" w:name="_Toc458432887"/>
      <w:bookmarkStart w:id="59" w:name="_Toc334072"/>
      <w:bookmarkEnd w:id="41"/>
      <w:bookmarkEnd w:id="42"/>
      <w:bookmarkEnd w:id="43"/>
      <w:bookmarkEnd w:id="44"/>
      <w:bookmarkEnd w:id="45"/>
      <w:bookmarkEnd w:id="46"/>
      <w:bookmarkEnd w:id="47"/>
      <w:bookmarkEnd w:id="48"/>
      <w:bookmarkEnd w:id="49"/>
      <w:bookmarkEnd w:id="50"/>
      <w:bookmarkEnd w:id="51"/>
      <w:bookmarkEnd w:id="52"/>
      <w:r w:rsidRPr="0014645C">
        <w:rPr>
          <w:b/>
          <w:lang w:val="sk-SK"/>
        </w:rPr>
        <w:t>1.4</w:t>
      </w:r>
      <w:r w:rsidRPr="0014645C">
        <w:rPr>
          <w:b/>
          <w:lang w:val="sk-SK"/>
        </w:rPr>
        <w:tab/>
      </w:r>
      <w:r w:rsidR="001E7A3C" w:rsidRPr="0014645C">
        <w:rPr>
          <w:b/>
          <w:lang w:val="sk-SK"/>
        </w:rPr>
        <w:t>Použité skratky</w:t>
      </w:r>
      <w:bookmarkEnd w:id="53"/>
      <w:bookmarkEnd w:id="54"/>
      <w:bookmarkEnd w:id="55"/>
      <w:bookmarkEnd w:id="56"/>
      <w:bookmarkEnd w:id="57"/>
      <w:bookmarkEnd w:id="58"/>
      <w:bookmarkEnd w:id="59"/>
    </w:p>
    <w:p w14:paraId="15B0CBD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15B0CB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7A63D0D3" w14:textId="665923FF"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5B0CBDB"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15B0CBD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15B0CBD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15B0CBD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15B0CBDF"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15B0CBE0"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lastRenderedPageBreak/>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15B0CBE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15B0CBE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15B0CBE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15B0CBE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15B0CBE5" w14:textId="2799E491"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15B0CBE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15B0CBE7"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15B0CBE8" w14:textId="0A838AF5"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5B0CBE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15B0CBEA"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15B0CBE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5B0CBE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15B0CBE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15B0CBEE"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15B0CBF0"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15B0CBF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D68AA5F" w14:textId="76FB117C"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15B0CBF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15B0CBF3"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15B0CBF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15B0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ŽoNFP</w:t>
      </w:r>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15B0CBF6"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roofErr w:type="spellStart"/>
      <w:r w:rsidRPr="0014645C">
        <w:rPr>
          <w:rFonts w:cstheme="minorHAnsi"/>
          <w:lang w:val="sk-SK"/>
        </w:rPr>
        <w:t>ŽoP</w:t>
      </w:r>
      <w:proofErr w:type="spellEnd"/>
      <w:r w:rsidRPr="0014645C">
        <w:rPr>
          <w:rFonts w:cstheme="minorHAnsi"/>
          <w:lang w:val="sk-SK"/>
        </w:rPr>
        <w:tab/>
      </w:r>
      <w:r w:rsidRPr="0014645C">
        <w:rPr>
          <w:rFonts w:cstheme="minorHAnsi"/>
          <w:lang w:val="sk-SK"/>
        </w:rPr>
        <w:tab/>
        <w:t>žiadosť o platbu</w:t>
      </w:r>
    </w:p>
    <w:p w14:paraId="15B0CBF7"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14645C" w:rsidRDefault="000F423E" w:rsidP="00CC68DD">
      <w:pPr>
        <w:pStyle w:val="Nadpis2"/>
        <w:spacing w:after="160" w:line="360" w:lineRule="auto"/>
        <w:rPr>
          <w:b/>
          <w:lang w:val="sk-SK"/>
        </w:rPr>
      </w:pPr>
      <w:bookmarkStart w:id="60" w:name="_Toc440354969"/>
      <w:bookmarkStart w:id="61" w:name="_Toc440375300"/>
      <w:bookmarkStart w:id="62" w:name="_Toc458432888"/>
      <w:bookmarkStart w:id="63" w:name="_Toc334073"/>
      <w:r w:rsidRPr="0014645C">
        <w:rPr>
          <w:b/>
          <w:lang w:val="sk-SK"/>
        </w:rPr>
        <w:t>1.5</w:t>
      </w:r>
      <w:r w:rsidRPr="0014645C">
        <w:rPr>
          <w:b/>
          <w:lang w:val="sk-SK"/>
        </w:rPr>
        <w:tab/>
      </w:r>
      <w:r w:rsidR="002E7BA3" w:rsidRPr="0014645C">
        <w:rPr>
          <w:b/>
          <w:lang w:val="sk-SK"/>
        </w:rPr>
        <w:t>Čo by mal každý záujemca o NFP vedieť a urobiť</w:t>
      </w:r>
      <w:r w:rsidR="00D660C6" w:rsidRPr="0014645C">
        <w:rPr>
          <w:b/>
          <w:lang w:val="sk-SK"/>
        </w:rPr>
        <w:t xml:space="preserve"> skôr</w:t>
      </w:r>
      <w:r w:rsidR="002308DF" w:rsidRPr="0014645C">
        <w:rPr>
          <w:b/>
          <w:lang w:val="sk-SK"/>
        </w:rPr>
        <w:t>,</w:t>
      </w:r>
      <w:r w:rsidR="00D660C6" w:rsidRPr="0014645C">
        <w:rPr>
          <w:b/>
          <w:lang w:val="sk-SK"/>
        </w:rPr>
        <w:t xml:space="preserve"> než sa rozhodne stať žiadateľom</w:t>
      </w:r>
      <w:bookmarkEnd w:id="60"/>
      <w:bookmarkEnd w:id="61"/>
      <w:bookmarkEnd w:id="62"/>
      <w:bookmarkEnd w:id="63"/>
    </w:p>
    <w:p w14:paraId="5FCBA269" w14:textId="02CA1F6A"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2222735C" w14:textId="1F23D889"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6BABB179" w14:textId="7067288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5CF542C6" w14:textId="3D36CDFF"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47DC189B" w14:textId="1310ACFB"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7A69EA80" w14:textId="7A89926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08A563A" w14:textId="5784BC73"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565FD6D2" w14:textId="0AC1EF9B"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lastRenderedPageBreak/>
        <w:t>Pripraviť vlastný „projektový zámer“, v ktorom si určí prioritnú os, špecifický cieľ a rozpracuje podľa potreby vzorové aktivity projektu s odhadom finančnej alokácie.</w:t>
      </w:r>
    </w:p>
    <w:p w14:paraId="35C10E2E" w14:textId="3E4E62FC"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14645C" w:rsidRDefault="000F423E" w:rsidP="000F423E">
      <w:pPr>
        <w:pStyle w:val="Nadpis3"/>
        <w:spacing w:line="480" w:lineRule="auto"/>
        <w:ind w:left="720"/>
        <w:rPr>
          <w:b/>
          <w:sz w:val="24"/>
          <w:szCs w:val="24"/>
          <w:lang w:val="sk-SK"/>
        </w:rPr>
      </w:pPr>
      <w:bookmarkStart w:id="64" w:name="_Toc418001210"/>
      <w:bookmarkStart w:id="65" w:name="_Toc418003035"/>
      <w:bookmarkStart w:id="66" w:name="_Toc418001211"/>
      <w:bookmarkStart w:id="67" w:name="_Toc418003036"/>
      <w:bookmarkStart w:id="68" w:name="_Toc440354970"/>
      <w:bookmarkStart w:id="69" w:name="_Toc440375301"/>
      <w:bookmarkStart w:id="70" w:name="_Toc458432889"/>
      <w:bookmarkStart w:id="71" w:name="_Toc334074"/>
      <w:bookmarkEnd w:id="64"/>
      <w:bookmarkEnd w:id="65"/>
      <w:bookmarkEnd w:id="66"/>
      <w:bookmarkEnd w:id="67"/>
      <w:r w:rsidRPr="0014645C">
        <w:rPr>
          <w:b/>
          <w:color w:val="3C8A2E" w:themeColor="accent5"/>
          <w:sz w:val="24"/>
          <w:szCs w:val="24"/>
          <w:lang w:val="sk-SK"/>
        </w:rPr>
        <w:t>1.5.1</w:t>
      </w:r>
      <w:r w:rsidRPr="0014645C">
        <w:rPr>
          <w:b/>
          <w:color w:val="3C8A2E" w:themeColor="accent5"/>
          <w:sz w:val="24"/>
          <w:szCs w:val="24"/>
          <w:lang w:val="sk-SK"/>
        </w:rPr>
        <w:tab/>
      </w:r>
      <w:r w:rsidR="002E7BA3" w:rsidRPr="0014645C">
        <w:rPr>
          <w:b/>
          <w:color w:val="3C8A2E" w:themeColor="accent5"/>
          <w:sz w:val="24"/>
          <w:szCs w:val="24"/>
          <w:lang w:val="sk-SK"/>
        </w:rPr>
        <w:t>Výzva na dopytovo-orientované projekty</w:t>
      </w:r>
      <w:bookmarkEnd w:id="68"/>
      <w:bookmarkEnd w:id="69"/>
      <w:bookmarkEnd w:id="70"/>
      <w:bookmarkEnd w:id="71"/>
    </w:p>
    <w:p w14:paraId="30B9E10C" w14:textId="65673D04"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E70FECB"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14645C" w:rsidRDefault="000F423E" w:rsidP="000F423E">
      <w:pPr>
        <w:pStyle w:val="Nadpis3"/>
        <w:spacing w:line="480" w:lineRule="auto"/>
        <w:ind w:left="720"/>
        <w:rPr>
          <w:b/>
          <w:color w:val="3C8A2E" w:themeColor="accent5"/>
          <w:sz w:val="24"/>
          <w:szCs w:val="24"/>
          <w:lang w:val="sk-SK"/>
        </w:rPr>
      </w:pPr>
      <w:bookmarkStart w:id="72" w:name="_Toc418001213"/>
      <w:bookmarkStart w:id="73" w:name="_Toc418003038"/>
      <w:bookmarkStart w:id="74" w:name="_Toc440354971"/>
      <w:bookmarkStart w:id="75" w:name="_Toc440375302"/>
      <w:bookmarkStart w:id="76" w:name="_Toc458432890"/>
      <w:bookmarkStart w:id="77" w:name="_Toc334075"/>
      <w:bookmarkEnd w:id="72"/>
      <w:bookmarkEnd w:id="73"/>
      <w:r w:rsidRPr="0014645C">
        <w:rPr>
          <w:b/>
          <w:color w:val="3C8A2E" w:themeColor="accent5"/>
          <w:sz w:val="24"/>
          <w:szCs w:val="24"/>
          <w:lang w:val="sk-SK"/>
        </w:rPr>
        <w:t>1.5.2</w:t>
      </w:r>
      <w:r w:rsidRPr="0014645C">
        <w:rPr>
          <w:b/>
          <w:color w:val="3C8A2E" w:themeColor="accent5"/>
          <w:sz w:val="24"/>
          <w:szCs w:val="24"/>
          <w:lang w:val="sk-SK"/>
        </w:rPr>
        <w:tab/>
      </w:r>
      <w:r w:rsidR="002E7BA3" w:rsidRPr="0014645C">
        <w:rPr>
          <w:b/>
          <w:color w:val="3C8A2E" w:themeColor="accent5"/>
          <w:sz w:val="24"/>
          <w:szCs w:val="24"/>
          <w:lang w:val="sk-SK"/>
        </w:rPr>
        <w:t>Vyzvanie na národný projekt</w:t>
      </w:r>
      <w:bookmarkEnd w:id="74"/>
      <w:bookmarkEnd w:id="75"/>
      <w:bookmarkEnd w:id="76"/>
      <w:bookmarkEnd w:id="77"/>
    </w:p>
    <w:p w14:paraId="431B6A6F" w14:textId="6B250376"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Samotnému vyzvaniu na predloženie ŽoNFP predchádza </w:t>
      </w:r>
      <w:r w:rsidR="00231D70" w:rsidRPr="0014645C">
        <w:rPr>
          <w:rFonts w:ascii="Arial" w:hAnsi="Arial" w:cs="Arial"/>
          <w:sz w:val="19"/>
          <w:szCs w:val="19"/>
          <w:lang w:val="sk-SK"/>
        </w:rPr>
        <w:t>schválenie Reformného zámeru</w:t>
      </w:r>
      <w:r w:rsidR="00E56F43" w:rsidRPr="0014645C">
        <w:rPr>
          <w:rFonts w:ascii="Arial" w:hAnsi="Arial" w:cs="Arial"/>
          <w:sz w:val="19"/>
          <w:szCs w:val="19"/>
          <w:lang w:val="sk-SK"/>
        </w:rPr>
        <w:t xml:space="preserve"> Hodnotiacou komisiou pre posudzovanie RZ</w:t>
      </w:r>
      <w:r w:rsidR="00231D70" w:rsidRPr="0014645C">
        <w:rPr>
          <w:rFonts w:ascii="Arial" w:hAnsi="Arial" w:cs="Arial"/>
          <w:sz w:val="19"/>
          <w:szCs w:val="19"/>
          <w:lang w:val="sk-SK"/>
        </w:rPr>
        <w:t xml:space="preserve"> a  </w:t>
      </w:r>
      <w:r w:rsidRPr="0014645C">
        <w:rPr>
          <w:rFonts w:ascii="Arial" w:hAnsi="Arial" w:cs="Arial"/>
          <w:sz w:val="19"/>
          <w:szCs w:val="19"/>
          <w:lang w:val="sk-SK"/>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0DCF086F" w14:textId="5460F6FA"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Príprava národného projektu môže začať len po schválení zámeru národného projektu Monitorovacím výborom</w:t>
      </w:r>
      <w:r w:rsidR="0021753B" w:rsidRPr="0014645C">
        <w:rPr>
          <w:rFonts w:ascii="Arial" w:hAnsi="Arial" w:cs="Arial"/>
          <w:sz w:val="19"/>
          <w:szCs w:val="19"/>
          <w:lang w:val="sk-SK"/>
        </w:rPr>
        <w:t xml:space="preserve"> (Vzor zámeru národného projektu na: </w:t>
      </w:r>
      <w:hyperlink r:id="rId17" w:history="1">
        <w:r w:rsidR="00586DBE" w:rsidRPr="00A20E37">
          <w:rPr>
            <w:rStyle w:val="Hypertextovprepojenie"/>
            <w:rFonts w:cs="Arial"/>
            <w:szCs w:val="19"/>
            <w:lang w:val="sk-SK"/>
          </w:rPr>
          <w:t>http://www.minv.sk/?projektove-dokumenty</w:t>
        </w:r>
      </w:hyperlink>
      <w:r w:rsidR="00586DBE">
        <w:rPr>
          <w:rFonts w:ascii="Arial" w:hAnsi="Arial" w:cs="Arial"/>
          <w:sz w:val="19"/>
          <w:szCs w:val="19"/>
          <w:lang w:val="sk-SK"/>
        </w:rPr>
        <w:t xml:space="preserve">, resp. </w:t>
      </w:r>
      <w:r w:rsidR="00586DBE" w:rsidRPr="008348C2">
        <w:rPr>
          <w:rFonts w:ascii="Arial" w:hAnsi="Arial" w:cs="Arial"/>
          <w:color w:val="00B0F0"/>
          <w:sz w:val="19"/>
          <w:szCs w:val="19"/>
          <w:u w:val="single"/>
          <w:lang w:val="sk-SK"/>
        </w:rPr>
        <w:t>http://www.reformuj.sk/dokument/projektove-dokumenty/</w:t>
      </w:r>
      <w:r w:rsidR="0021753B" w:rsidRPr="0014645C">
        <w:rPr>
          <w:rFonts w:ascii="Arial" w:hAnsi="Arial" w:cs="Arial"/>
          <w:sz w:val="19"/>
          <w:szCs w:val="19"/>
          <w:lang w:val="sk-SK"/>
        </w:rPr>
        <w:t>)</w:t>
      </w:r>
      <w:r w:rsidRPr="0014645C">
        <w:rPr>
          <w:rFonts w:ascii="Arial" w:hAnsi="Arial" w:cs="Arial"/>
          <w:sz w:val="19"/>
          <w:szCs w:val="19"/>
          <w:lang w:val="sk-SK"/>
        </w:rPr>
        <w:t>.</w:t>
      </w:r>
      <w:r w:rsidR="002530A6" w:rsidRPr="0014645C">
        <w:rPr>
          <w:rFonts w:ascii="Arial" w:hAnsi="Arial" w:cs="Arial"/>
          <w:sz w:val="19"/>
          <w:szCs w:val="19"/>
          <w:lang w:val="sk-SK"/>
        </w:rPr>
        <w:t xml:space="preserve"> </w:t>
      </w:r>
      <w:r w:rsidR="00B7789D" w:rsidRPr="0014645C">
        <w:rPr>
          <w:rFonts w:ascii="Arial" w:hAnsi="Arial" w:cs="Arial"/>
          <w:sz w:val="19"/>
          <w:szCs w:val="19"/>
          <w:lang w:val="sk-SK"/>
        </w:rPr>
        <w:t xml:space="preserve">Ak </w:t>
      </w:r>
      <w:r w:rsidR="00E94D80" w:rsidRPr="0014645C">
        <w:rPr>
          <w:rFonts w:ascii="Arial" w:hAnsi="Arial" w:cs="Arial"/>
          <w:sz w:val="19"/>
          <w:szCs w:val="19"/>
          <w:lang w:val="sk-SK"/>
        </w:rPr>
        <w:t xml:space="preserve">v príprave </w:t>
      </w:r>
      <w:r w:rsidR="00B7789D" w:rsidRPr="0014645C">
        <w:rPr>
          <w:rFonts w:ascii="Arial" w:hAnsi="Arial" w:cs="Arial"/>
          <w:sz w:val="19"/>
          <w:szCs w:val="19"/>
          <w:lang w:val="sk-SK"/>
        </w:rPr>
        <w:t>schválené</w:t>
      </w:r>
      <w:r w:rsidR="00E94D80" w:rsidRPr="0014645C">
        <w:rPr>
          <w:rFonts w:ascii="Arial" w:hAnsi="Arial" w:cs="Arial"/>
          <w:sz w:val="19"/>
          <w:szCs w:val="19"/>
          <w:lang w:val="sk-SK"/>
        </w:rPr>
        <w:t>ho</w:t>
      </w:r>
      <w:r w:rsidR="00B7789D" w:rsidRPr="0014645C">
        <w:rPr>
          <w:rFonts w:ascii="Arial" w:hAnsi="Arial" w:cs="Arial"/>
          <w:sz w:val="19"/>
          <w:szCs w:val="19"/>
          <w:lang w:val="sk-SK"/>
        </w:rPr>
        <w:t xml:space="preserve"> zámeru národného projektu nie je jednoznačne  preukázateľný progres ani </w:t>
      </w:r>
      <w:r w:rsidR="002F325F" w:rsidRPr="0014645C">
        <w:rPr>
          <w:rFonts w:ascii="Arial" w:hAnsi="Arial" w:cs="Arial"/>
          <w:sz w:val="19"/>
          <w:szCs w:val="19"/>
          <w:lang w:val="sk-SK"/>
        </w:rPr>
        <w:t>do</w:t>
      </w:r>
      <w:r w:rsidR="00B7789D" w:rsidRPr="0014645C">
        <w:rPr>
          <w:rFonts w:ascii="Arial" w:hAnsi="Arial" w:cs="Arial"/>
          <w:sz w:val="19"/>
          <w:szCs w:val="19"/>
          <w:lang w:val="sk-SK"/>
        </w:rPr>
        <w:t xml:space="preserve"> 12 mesiacov od </w:t>
      </w:r>
      <w:r w:rsidR="00E94D80" w:rsidRPr="0014645C">
        <w:rPr>
          <w:rFonts w:ascii="Arial" w:hAnsi="Arial" w:cs="Arial"/>
          <w:sz w:val="19"/>
          <w:szCs w:val="19"/>
          <w:lang w:val="sk-SK"/>
        </w:rPr>
        <w:t xml:space="preserve"> jeho </w:t>
      </w:r>
      <w:r w:rsidR="00B7789D" w:rsidRPr="0014645C">
        <w:rPr>
          <w:rFonts w:ascii="Arial" w:hAnsi="Arial" w:cs="Arial"/>
          <w:sz w:val="19"/>
          <w:szCs w:val="19"/>
          <w:lang w:val="sk-SK"/>
        </w:rPr>
        <w:t xml:space="preserve">schválenia, RO predloží monitorovaciemu výboru </w:t>
      </w:r>
      <w:r w:rsidR="00E94D80" w:rsidRPr="0014645C">
        <w:rPr>
          <w:rFonts w:ascii="Arial" w:hAnsi="Arial" w:cs="Arial"/>
          <w:sz w:val="19"/>
          <w:szCs w:val="19"/>
          <w:lang w:val="sk-SK"/>
        </w:rPr>
        <w:t xml:space="preserve">návrh na </w:t>
      </w:r>
      <w:r w:rsidR="00B7789D" w:rsidRPr="0014645C">
        <w:rPr>
          <w:rFonts w:ascii="Arial" w:hAnsi="Arial" w:cs="Arial"/>
          <w:sz w:val="19"/>
          <w:szCs w:val="19"/>
          <w:lang w:val="sk-SK"/>
        </w:rPr>
        <w:t xml:space="preserve"> vyradenie takéhoto zámeru národného projektu zo zoznamu národných projektov alebo bude zámer národného projektu revidovaný a opätovne predložený na schválenie MV.</w:t>
      </w:r>
    </w:p>
    <w:p w14:paraId="5A833136" w14:textId="4C54BF2B" w:rsidR="002E7BA3" w:rsidRPr="0014645C" w:rsidRDefault="002E7BA3" w:rsidP="00BE3540">
      <w:pPr>
        <w:spacing w:before="120" w:after="120" w:line="288" w:lineRule="auto"/>
        <w:jc w:val="both"/>
        <w:rPr>
          <w:rFonts w:ascii="Arial" w:eastAsia="Arial" w:hAnsi="Arial" w:cs="Arial"/>
          <w:color w:val="000000"/>
          <w:sz w:val="19"/>
          <w:szCs w:val="19"/>
          <w:lang w:val="sk-SK"/>
        </w:rPr>
      </w:pPr>
      <w:r w:rsidRPr="0014645C">
        <w:rPr>
          <w:rFonts w:ascii="Arial" w:hAnsi="Arial" w:cs="Arial"/>
          <w:sz w:val="19"/>
          <w:szCs w:val="19"/>
          <w:lang w:val="sk-SK"/>
        </w:rPr>
        <w:t xml:space="preserve">Pri príprave projektu </w:t>
      </w:r>
      <w:r w:rsidR="00BB40D7" w:rsidRPr="0014645C">
        <w:rPr>
          <w:rFonts w:ascii="Arial" w:hAnsi="Arial" w:cs="Arial"/>
          <w:sz w:val="19"/>
          <w:szCs w:val="19"/>
          <w:lang w:val="sk-SK"/>
        </w:rPr>
        <w:t xml:space="preserve">vybraný </w:t>
      </w:r>
      <w:r w:rsidRPr="0014645C">
        <w:rPr>
          <w:rFonts w:ascii="Arial" w:hAnsi="Arial" w:cs="Arial"/>
          <w:sz w:val="19"/>
          <w:szCs w:val="19"/>
          <w:lang w:val="sk-SK"/>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14645C" w:rsidRDefault="00984047" w:rsidP="00112D17">
      <w:pPr>
        <w:pStyle w:val="Nadpis1"/>
        <w:spacing w:after="480" w:line="288" w:lineRule="auto"/>
        <w:ind w:left="357" w:hanging="357"/>
        <w:jc w:val="left"/>
        <w:rPr>
          <w:i w:val="0"/>
          <w:lang w:val="sk-SK"/>
        </w:rPr>
      </w:pPr>
      <w:bookmarkStart w:id="78" w:name="_Toc418001215"/>
      <w:bookmarkStart w:id="79" w:name="_Toc418003040"/>
      <w:bookmarkStart w:id="80" w:name="_Toc410400240"/>
      <w:bookmarkStart w:id="81" w:name="_Toc417132483"/>
      <w:bookmarkStart w:id="82" w:name="_Toc417648880"/>
      <w:bookmarkStart w:id="83" w:name="_Toc440354972"/>
      <w:bookmarkStart w:id="84" w:name="_Toc440375303"/>
      <w:bookmarkStart w:id="85" w:name="_Toc458432891"/>
      <w:bookmarkStart w:id="86" w:name="_Toc334076"/>
      <w:bookmarkEnd w:id="78"/>
      <w:bookmarkEnd w:id="79"/>
      <w:r w:rsidRPr="0014645C">
        <w:rPr>
          <w:i w:val="0"/>
          <w:lang w:val="sk-SK"/>
        </w:rPr>
        <w:lastRenderedPageBreak/>
        <w:t>2</w:t>
      </w:r>
      <w:r w:rsidR="0009154D" w:rsidRPr="0014645C">
        <w:rPr>
          <w:i w:val="0"/>
          <w:lang w:val="sk-SK"/>
        </w:rPr>
        <w:t>.</w:t>
      </w:r>
      <w:r w:rsidR="0081488E" w:rsidRPr="0014645C">
        <w:rPr>
          <w:i w:val="0"/>
          <w:lang w:val="sk-SK"/>
        </w:rPr>
        <w:tab/>
      </w:r>
      <w:r w:rsidR="001E7A3C" w:rsidRPr="0014645C">
        <w:rPr>
          <w:i w:val="0"/>
          <w:lang w:val="sk-SK"/>
        </w:rPr>
        <w:t xml:space="preserve">Podmienky poskytnutia </w:t>
      </w:r>
      <w:bookmarkEnd w:id="80"/>
      <w:r w:rsidR="002B3DE0" w:rsidRPr="0014645C">
        <w:rPr>
          <w:i w:val="0"/>
          <w:lang w:val="sk-SK"/>
        </w:rPr>
        <w:t>príspevku</w:t>
      </w:r>
      <w:bookmarkEnd w:id="81"/>
      <w:bookmarkEnd w:id="82"/>
      <w:bookmarkEnd w:id="83"/>
      <w:bookmarkEnd w:id="84"/>
      <w:bookmarkEnd w:id="85"/>
      <w:bookmarkEnd w:id="86"/>
    </w:p>
    <w:p w14:paraId="16A1ABF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w:t>
      </w:r>
      <w:r w:rsidR="004E3237" w:rsidRPr="0014645C">
        <w:rPr>
          <w:rFonts w:ascii="Arial" w:hAnsi="Arial" w:cs="Arial"/>
          <w:color w:val="000000"/>
          <w:sz w:val="19"/>
          <w:szCs w:val="19"/>
          <w:lang w:val="sk-SK"/>
        </w:rPr>
        <w:t xml:space="preserve">oskytovateľom </w:t>
      </w:r>
      <w:r w:rsidR="002B3DE0" w:rsidRPr="0014645C">
        <w:rPr>
          <w:rFonts w:ascii="Arial" w:hAnsi="Arial" w:cs="Arial"/>
          <w:color w:val="000000"/>
          <w:sz w:val="19"/>
          <w:szCs w:val="19"/>
          <w:lang w:val="sk-SK"/>
        </w:rPr>
        <w:t>príspevku</w:t>
      </w:r>
      <w:r w:rsidR="004E3237"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 xml:space="preserve">je </w:t>
      </w:r>
      <w:r w:rsidR="000D513B" w:rsidRPr="0014645C">
        <w:rPr>
          <w:rFonts w:ascii="Arial" w:hAnsi="Arial" w:cs="Arial"/>
          <w:color w:val="000000"/>
          <w:sz w:val="19"/>
          <w:szCs w:val="19"/>
          <w:lang w:val="sk-SK"/>
        </w:rPr>
        <w:t>MV</w:t>
      </w:r>
      <w:r w:rsidR="004E3237" w:rsidRPr="0014645C">
        <w:rPr>
          <w:rFonts w:ascii="Arial" w:hAnsi="Arial" w:cs="Arial"/>
          <w:color w:val="000000"/>
          <w:sz w:val="19"/>
          <w:szCs w:val="19"/>
          <w:lang w:val="sk-SK"/>
        </w:rPr>
        <w:t xml:space="preserve"> SR ako </w:t>
      </w:r>
      <w:r w:rsidR="000D513B" w:rsidRPr="0014645C">
        <w:rPr>
          <w:rFonts w:ascii="Arial" w:hAnsi="Arial" w:cs="Arial"/>
          <w:color w:val="000000"/>
          <w:sz w:val="19"/>
          <w:szCs w:val="19"/>
          <w:lang w:val="sk-SK"/>
        </w:rPr>
        <w:t>RO</w:t>
      </w:r>
      <w:r w:rsidR="004E3237" w:rsidRPr="0014645C">
        <w:rPr>
          <w:rFonts w:ascii="Arial" w:hAnsi="Arial" w:cs="Arial"/>
          <w:color w:val="000000"/>
          <w:sz w:val="19"/>
          <w:szCs w:val="19"/>
          <w:lang w:val="sk-SK"/>
        </w:rPr>
        <w:t xml:space="preserve"> pre OP </w:t>
      </w:r>
      <w:r w:rsidR="00CA2539" w:rsidRPr="0014645C">
        <w:rPr>
          <w:rFonts w:ascii="Arial" w:hAnsi="Arial" w:cs="Arial"/>
          <w:color w:val="000000"/>
          <w:sz w:val="19"/>
          <w:szCs w:val="19"/>
          <w:lang w:val="sk-SK"/>
        </w:rPr>
        <w:t>EVS</w:t>
      </w:r>
      <w:r w:rsidRPr="0014645C">
        <w:rPr>
          <w:rFonts w:ascii="Arial" w:hAnsi="Arial" w:cs="Arial"/>
          <w:color w:val="000000"/>
          <w:sz w:val="19"/>
          <w:szCs w:val="19"/>
          <w:lang w:val="sk-SK"/>
        </w:rPr>
        <w:t xml:space="preserve">. </w:t>
      </w:r>
      <w:r w:rsidR="00D148B6" w:rsidRPr="0014645C">
        <w:rPr>
          <w:rFonts w:ascii="Arial" w:hAnsi="Arial" w:cs="Arial"/>
          <w:color w:val="000000"/>
          <w:sz w:val="19"/>
          <w:szCs w:val="19"/>
          <w:lang w:val="sk-SK"/>
        </w:rPr>
        <w:t>NFP</w:t>
      </w:r>
      <w:r w:rsidR="001918B9" w:rsidRPr="0014645C">
        <w:rPr>
          <w:rFonts w:ascii="Arial" w:hAnsi="Arial" w:cs="Arial"/>
          <w:color w:val="000000"/>
          <w:sz w:val="19"/>
          <w:szCs w:val="19"/>
          <w:lang w:val="sk-SK"/>
        </w:rPr>
        <w:t xml:space="preserve"> sa poskytuje</w:t>
      </w:r>
      <w:r w:rsidR="004E3237" w:rsidRPr="0014645C">
        <w:rPr>
          <w:rFonts w:ascii="Arial" w:hAnsi="Arial" w:cs="Arial"/>
          <w:color w:val="000000"/>
          <w:sz w:val="19"/>
          <w:szCs w:val="19"/>
          <w:lang w:val="sk-SK"/>
        </w:rPr>
        <w:t xml:space="preserve"> za účelom spolufinancovania preukázateľných oprávnených výdavkov</w:t>
      </w:r>
      <w:r w:rsidR="001918B9" w:rsidRPr="0014645C">
        <w:rPr>
          <w:rFonts w:ascii="Arial" w:hAnsi="Arial" w:cs="Arial"/>
          <w:color w:val="000000"/>
          <w:sz w:val="19"/>
          <w:szCs w:val="19"/>
          <w:lang w:val="sk-SK"/>
        </w:rPr>
        <w:t>, ktoré</w:t>
      </w:r>
      <w:r w:rsidR="004E3237" w:rsidRPr="0014645C">
        <w:rPr>
          <w:rFonts w:ascii="Arial" w:hAnsi="Arial" w:cs="Arial"/>
          <w:color w:val="000000"/>
          <w:sz w:val="19"/>
          <w:szCs w:val="19"/>
          <w:lang w:val="sk-SK"/>
        </w:rPr>
        <w:t xml:space="preserve"> bezprostredne súvisia s</w:t>
      </w:r>
      <w:r w:rsidR="001918B9" w:rsidRPr="0014645C">
        <w:rPr>
          <w:rFonts w:ascii="Arial" w:hAnsi="Arial" w:cs="Arial"/>
          <w:color w:val="000000"/>
          <w:sz w:val="19"/>
          <w:szCs w:val="19"/>
          <w:lang w:val="sk-SK"/>
        </w:rPr>
        <w:t xml:space="preserve"> deklarovanými </w:t>
      </w:r>
      <w:r w:rsidR="00CA2539" w:rsidRPr="0014645C">
        <w:rPr>
          <w:rFonts w:ascii="Arial" w:hAnsi="Arial" w:cs="Arial"/>
          <w:color w:val="000000"/>
          <w:sz w:val="19"/>
          <w:szCs w:val="19"/>
          <w:lang w:val="sk-SK"/>
        </w:rPr>
        <w:t xml:space="preserve">aktivitami v </w:t>
      </w:r>
      <w:r w:rsidR="008A7910"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 xml:space="preserve">oNFP. </w:t>
      </w:r>
    </w:p>
    <w:p w14:paraId="15B0CBFA" w14:textId="2FE46848"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Všetky podmienky poskytnutia príspevku sú definované v</w:t>
      </w:r>
      <w:r w:rsidR="00D148B6" w:rsidRPr="0014645C">
        <w:rPr>
          <w:rFonts w:ascii="Arial" w:hAnsi="Arial" w:cs="Arial"/>
          <w:color w:val="000000"/>
          <w:sz w:val="19"/>
          <w:szCs w:val="19"/>
          <w:lang w:val="sk-SK"/>
        </w:rPr>
        <w:t>o</w:t>
      </w:r>
      <w:r w:rsidRPr="0014645C">
        <w:rPr>
          <w:rFonts w:ascii="Arial" w:hAnsi="Arial" w:cs="Arial"/>
          <w:color w:val="000000"/>
          <w:sz w:val="19"/>
          <w:szCs w:val="19"/>
          <w:lang w:val="sk-SK"/>
        </w:rPr>
        <w:t xml:space="preserve"> vyzvaní/výzve na predkladanie </w:t>
      </w:r>
      <w:r w:rsidR="003718E4" w:rsidRPr="0014645C">
        <w:rPr>
          <w:rFonts w:ascii="Arial" w:hAnsi="Arial" w:cs="Arial"/>
          <w:color w:val="000000"/>
          <w:sz w:val="19"/>
          <w:szCs w:val="19"/>
          <w:lang w:val="sk-SK"/>
        </w:rPr>
        <w:t>Žo</w:t>
      </w:r>
      <w:r w:rsidRPr="0014645C">
        <w:rPr>
          <w:rFonts w:ascii="Arial" w:hAnsi="Arial" w:cs="Arial"/>
          <w:color w:val="000000"/>
          <w:sz w:val="19"/>
          <w:szCs w:val="19"/>
          <w:lang w:val="sk-SK"/>
        </w:rPr>
        <w:t xml:space="preserve">NFP a zároveň spolu s vyzvaním/výzvou na predkladanie ŽoNFP sú zverejnené na webovom sídle </w:t>
      </w:r>
      <w:r w:rsidR="0005604C" w:rsidRPr="0014645C">
        <w:rPr>
          <w:rFonts w:ascii="Arial" w:hAnsi="Arial" w:cs="Arial"/>
          <w:color w:val="000000"/>
          <w:sz w:val="19"/>
          <w:szCs w:val="19"/>
          <w:lang w:val="sk-SK"/>
        </w:rPr>
        <w:t xml:space="preserve">RO pre OP EVS </w:t>
      </w:r>
      <w:hyperlink r:id="rId1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color w:val="000000"/>
          <w:sz w:val="19"/>
          <w:szCs w:val="19"/>
          <w:lang w:val="sk-SK"/>
        </w:rPr>
        <w:t>.</w:t>
      </w:r>
      <w:r w:rsidR="004E3237" w:rsidRPr="0014645C">
        <w:rPr>
          <w:rFonts w:ascii="Arial" w:hAnsi="Arial" w:cs="Arial"/>
          <w:color w:val="000000"/>
          <w:sz w:val="19"/>
          <w:szCs w:val="19"/>
          <w:lang w:val="sk-SK"/>
        </w:rPr>
        <w:t xml:space="preserve"> </w:t>
      </w:r>
    </w:p>
    <w:p w14:paraId="15B0CBFB" w14:textId="0878EFCB"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Dodrž</w:t>
      </w:r>
      <w:r w:rsidR="004E3237" w:rsidRPr="0014645C">
        <w:rPr>
          <w:rFonts w:ascii="Arial" w:hAnsi="Arial" w:cs="Arial"/>
          <w:color w:val="000000"/>
          <w:sz w:val="19"/>
          <w:szCs w:val="19"/>
          <w:lang w:val="sk-SK"/>
        </w:rPr>
        <w:t>anie podmieno</w:t>
      </w:r>
      <w:r w:rsidRPr="0014645C">
        <w:rPr>
          <w:rFonts w:ascii="Arial" w:hAnsi="Arial" w:cs="Arial"/>
          <w:color w:val="000000"/>
          <w:sz w:val="19"/>
          <w:szCs w:val="19"/>
          <w:lang w:val="sk-SK"/>
        </w:rPr>
        <w:t xml:space="preserve">k poskytnutia </w:t>
      </w:r>
      <w:r w:rsidR="002B3DE0" w:rsidRPr="0014645C">
        <w:rPr>
          <w:rFonts w:ascii="Arial" w:hAnsi="Arial" w:cs="Arial"/>
          <w:color w:val="000000"/>
          <w:sz w:val="19"/>
          <w:szCs w:val="19"/>
          <w:lang w:val="sk-SK"/>
        </w:rPr>
        <w:t>príspevku</w:t>
      </w:r>
      <w:r w:rsidRPr="0014645C">
        <w:rPr>
          <w:rFonts w:ascii="Arial" w:hAnsi="Arial" w:cs="Arial"/>
          <w:color w:val="000000"/>
          <w:sz w:val="19"/>
          <w:szCs w:val="19"/>
          <w:lang w:val="sk-SK"/>
        </w:rPr>
        <w:t xml:space="preserve"> zo strany ž</w:t>
      </w:r>
      <w:r w:rsidR="004E3237" w:rsidRPr="0014645C">
        <w:rPr>
          <w:rFonts w:ascii="Arial" w:hAnsi="Arial" w:cs="Arial"/>
          <w:color w:val="000000"/>
          <w:sz w:val="19"/>
          <w:szCs w:val="19"/>
          <w:lang w:val="sk-SK"/>
        </w:rPr>
        <w:t>iadate</w:t>
      </w:r>
      <w:r w:rsidRPr="0014645C">
        <w:rPr>
          <w:rFonts w:ascii="Arial" w:hAnsi="Arial" w:cs="Arial"/>
          <w:color w:val="000000"/>
          <w:sz w:val="19"/>
          <w:szCs w:val="19"/>
          <w:lang w:val="sk-SK"/>
        </w:rPr>
        <w:t xml:space="preserve">ľa o NFP sa overuje na základe </w:t>
      </w:r>
      <w:r w:rsidR="00D148B6"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oNFP a jej príloh</w:t>
      </w:r>
      <w:r w:rsidR="00C85E20" w:rsidRPr="0014645C">
        <w:rPr>
          <w:rFonts w:ascii="Arial" w:hAnsi="Arial" w:cs="Arial"/>
          <w:color w:val="000000"/>
          <w:sz w:val="19"/>
          <w:szCs w:val="19"/>
          <w:lang w:val="sk-SK"/>
        </w:rPr>
        <w:t xml:space="preserve"> (kap. </w:t>
      </w:r>
      <w:r w:rsidR="000B4E55" w:rsidRPr="0014645C">
        <w:rPr>
          <w:rFonts w:ascii="Arial" w:hAnsi="Arial" w:cs="Arial"/>
          <w:color w:val="000000"/>
          <w:sz w:val="19"/>
          <w:szCs w:val="19"/>
          <w:lang w:val="sk-SK"/>
        </w:rPr>
        <w:t xml:space="preserve">3 </w:t>
      </w:r>
      <w:r w:rsidR="00C85E20" w:rsidRPr="0014645C">
        <w:rPr>
          <w:rFonts w:ascii="Arial" w:hAnsi="Arial" w:cs="Arial"/>
          <w:color w:val="000000"/>
          <w:sz w:val="19"/>
          <w:szCs w:val="19"/>
          <w:lang w:val="sk-SK"/>
        </w:rPr>
        <w:t>Ako požiadať o NFP)</w:t>
      </w:r>
      <w:r w:rsidR="004E3237" w:rsidRPr="0014645C">
        <w:rPr>
          <w:rFonts w:ascii="Arial" w:hAnsi="Arial" w:cs="Arial"/>
          <w:color w:val="000000"/>
          <w:sz w:val="19"/>
          <w:szCs w:val="19"/>
          <w:lang w:val="sk-SK"/>
        </w:rPr>
        <w:t xml:space="preserve">, ktoré je </w:t>
      </w:r>
      <w:r w:rsidRPr="0014645C">
        <w:rPr>
          <w:rFonts w:ascii="Arial" w:hAnsi="Arial" w:cs="Arial"/>
          <w:color w:val="000000"/>
          <w:sz w:val="19"/>
          <w:szCs w:val="19"/>
          <w:lang w:val="sk-SK"/>
        </w:rPr>
        <w:t>žiadateľ o NFP povinný predlož</w:t>
      </w:r>
      <w:r w:rsidR="004E3237" w:rsidRPr="0014645C">
        <w:rPr>
          <w:rFonts w:ascii="Arial" w:hAnsi="Arial" w:cs="Arial"/>
          <w:color w:val="000000"/>
          <w:sz w:val="19"/>
          <w:szCs w:val="19"/>
          <w:lang w:val="sk-SK"/>
        </w:rPr>
        <w:t xml:space="preserve">iť </w:t>
      </w:r>
      <w:r w:rsidR="002B3DE0" w:rsidRPr="0014645C">
        <w:rPr>
          <w:rFonts w:ascii="Arial" w:hAnsi="Arial" w:cs="Arial"/>
          <w:color w:val="000000"/>
          <w:sz w:val="19"/>
          <w:szCs w:val="19"/>
          <w:lang w:val="sk-SK"/>
        </w:rPr>
        <w:t>v</w:t>
      </w:r>
      <w:r w:rsidR="00B922A4" w:rsidRPr="0014645C">
        <w:rPr>
          <w:rFonts w:ascii="Arial" w:hAnsi="Arial" w:cs="Arial"/>
          <w:color w:val="000000"/>
          <w:sz w:val="19"/>
          <w:szCs w:val="19"/>
          <w:lang w:val="sk-SK"/>
        </w:rPr>
        <w:t> rozsahu a</w:t>
      </w:r>
      <w:r w:rsidR="002B3DE0" w:rsidRPr="0014645C">
        <w:rPr>
          <w:rFonts w:ascii="Arial" w:hAnsi="Arial" w:cs="Arial"/>
          <w:color w:val="000000"/>
          <w:sz w:val="19"/>
          <w:szCs w:val="19"/>
          <w:lang w:val="sk-SK"/>
        </w:rPr>
        <w:t> lehote</w:t>
      </w:r>
      <w:r w:rsidR="00B922A4" w:rsidRPr="0014645C">
        <w:rPr>
          <w:rFonts w:ascii="Arial" w:hAnsi="Arial" w:cs="Arial"/>
          <w:color w:val="000000"/>
          <w:sz w:val="19"/>
          <w:szCs w:val="19"/>
          <w:lang w:val="sk-SK"/>
        </w:rPr>
        <w:t xml:space="preserve"> </w:t>
      </w:r>
      <w:r w:rsidR="002B3DE0" w:rsidRPr="0014645C">
        <w:rPr>
          <w:rFonts w:ascii="Arial" w:hAnsi="Arial" w:cs="Arial"/>
          <w:color w:val="000000"/>
          <w:sz w:val="19"/>
          <w:szCs w:val="19"/>
          <w:lang w:val="sk-SK"/>
        </w:rPr>
        <w:t>stanovenej v</w:t>
      </w:r>
      <w:r w:rsidR="00B562CD" w:rsidRPr="0014645C">
        <w:rPr>
          <w:rFonts w:ascii="Arial" w:hAnsi="Arial" w:cs="Arial"/>
          <w:color w:val="000000"/>
          <w:sz w:val="19"/>
          <w:szCs w:val="19"/>
          <w:lang w:val="sk-SK"/>
        </w:rPr>
        <w:t>o</w:t>
      </w:r>
      <w:r w:rsidR="002B3DE0" w:rsidRPr="0014645C">
        <w:rPr>
          <w:rFonts w:ascii="Arial" w:hAnsi="Arial" w:cs="Arial"/>
          <w:color w:val="000000"/>
          <w:sz w:val="19"/>
          <w:szCs w:val="19"/>
          <w:lang w:val="sk-SK"/>
        </w:rPr>
        <w:t> vyzvaní/výzve</w:t>
      </w:r>
      <w:r w:rsidR="00C85E20" w:rsidRPr="0014645C">
        <w:rPr>
          <w:rFonts w:ascii="Arial" w:hAnsi="Arial" w:cs="Arial"/>
          <w:color w:val="000000"/>
          <w:sz w:val="19"/>
          <w:szCs w:val="19"/>
          <w:lang w:val="sk-SK"/>
        </w:rPr>
        <w:t>.</w:t>
      </w:r>
    </w:p>
    <w:p w14:paraId="15B0CBFC"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Povinné podmienky poskytnutia príspevku sú:</w:t>
      </w:r>
    </w:p>
    <w:p w14:paraId="15B0CBFD"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15B0CBF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15B0CBFF"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15B0CC00"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15B0CC01"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15B0CC02"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spôsob financovania;</w:t>
      </w:r>
    </w:p>
    <w:p w14:paraId="15B0CC0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15B0CC04" w14:textId="77777777" w:rsidR="002B3DE0" w:rsidRPr="0014645C"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15B0CC05"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15B0CC07"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15B0CC08"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ďalšie podmienky poskytnutia príspevku. </w:t>
      </w:r>
    </w:p>
    <w:p w14:paraId="61C9DB0D"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14645C" w:rsidRDefault="003E4A99" w:rsidP="000F423E">
      <w:pPr>
        <w:pStyle w:val="Nadpis2"/>
        <w:spacing w:line="480" w:lineRule="auto"/>
        <w:rPr>
          <w:b/>
          <w:lang w:val="sk-SK"/>
        </w:rPr>
      </w:pPr>
      <w:bookmarkStart w:id="87" w:name="_Toc417132484"/>
      <w:bookmarkStart w:id="88" w:name="_Toc417648881"/>
      <w:bookmarkStart w:id="89" w:name="_Toc440354973"/>
      <w:bookmarkStart w:id="90" w:name="_Toc440375304"/>
      <w:bookmarkStart w:id="91" w:name="_Toc458432892"/>
      <w:bookmarkStart w:id="92" w:name="_Toc334077"/>
      <w:bookmarkStart w:id="93" w:name="_Toc413652662"/>
      <w:bookmarkStart w:id="94" w:name="_Toc413680802"/>
      <w:bookmarkStart w:id="95" w:name="_Toc413681974"/>
      <w:bookmarkStart w:id="96" w:name="_Toc413682307"/>
      <w:bookmarkStart w:id="97" w:name="_Toc413832223"/>
      <w:r w:rsidRPr="0014645C">
        <w:rPr>
          <w:b/>
          <w:lang w:val="sk-SK"/>
        </w:rPr>
        <w:lastRenderedPageBreak/>
        <w:t>2.1</w:t>
      </w:r>
      <w:r w:rsidR="007708E2" w:rsidRPr="0014645C">
        <w:rPr>
          <w:b/>
          <w:lang w:val="sk-SK"/>
        </w:rPr>
        <w:tab/>
      </w:r>
      <w:r w:rsidR="00C85E20" w:rsidRPr="0014645C">
        <w:rPr>
          <w:b/>
          <w:lang w:val="sk-SK"/>
        </w:rPr>
        <w:t>Oprávnenosť žiadateľa</w:t>
      </w:r>
      <w:bookmarkEnd w:id="87"/>
      <w:bookmarkEnd w:id="88"/>
      <w:bookmarkEnd w:id="89"/>
      <w:bookmarkEnd w:id="90"/>
      <w:bookmarkEnd w:id="91"/>
      <w:bookmarkEnd w:id="92"/>
    </w:p>
    <w:p w14:paraId="15B0CC0A" w14:textId="5436C16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15B0CC0C"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15B0CC0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15B0CC0E"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78D61897"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14645C" w:rsidRDefault="003E4A99" w:rsidP="00112D17">
      <w:pPr>
        <w:pStyle w:val="Nadpis2"/>
        <w:spacing w:line="480" w:lineRule="auto"/>
        <w:rPr>
          <w:b/>
          <w:lang w:val="sk-SK"/>
        </w:rPr>
      </w:pPr>
      <w:bookmarkStart w:id="98" w:name="_Toc458432893"/>
      <w:bookmarkStart w:id="99" w:name="_Toc334078"/>
      <w:bookmarkEnd w:id="93"/>
      <w:bookmarkEnd w:id="94"/>
      <w:bookmarkEnd w:id="95"/>
      <w:bookmarkEnd w:id="96"/>
      <w:bookmarkEnd w:id="97"/>
      <w:r w:rsidRPr="0014645C">
        <w:rPr>
          <w:b/>
          <w:lang w:val="sk-SK"/>
        </w:rPr>
        <w:t>2.2</w:t>
      </w:r>
      <w:r w:rsidR="007708E2" w:rsidRPr="0014645C">
        <w:rPr>
          <w:b/>
          <w:lang w:val="sk-SK"/>
        </w:rPr>
        <w:tab/>
      </w:r>
      <w:bookmarkStart w:id="100" w:name="_Toc417132485"/>
      <w:bookmarkStart w:id="101" w:name="_Toc417648882"/>
      <w:bookmarkStart w:id="102" w:name="_Toc440354974"/>
      <w:bookmarkStart w:id="103" w:name="_Toc440375305"/>
      <w:r w:rsidR="002B3DE0" w:rsidRPr="0014645C">
        <w:rPr>
          <w:b/>
          <w:lang w:val="sk-SK"/>
        </w:rPr>
        <w:t>Oprávnenosť partnera</w:t>
      </w:r>
      <w:bookmarkEnd w:id="98"/>
      <w:bookmarkEnd w:id="99"/>
      <w:bookmarkEnd w:id="100"/>
      <w:bookmarkEnd w:id="101"/>
      <w:bookmarkEnd w:id="102"/>
      <w:bookmarkEnd w:id="103"/>
    </w:p>
    <w:p w14:paraId="15B0CC10" w14:textId="21B5C4F2"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15B0CC11" w14:textId="66E02311"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ŽoNFP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r w:rsidR="00D007CB" w:rsidRPr="0014645C">
        <w:rPr>
          <w:szCs w:val="19"/>
          <w:lang w:val="sk-SK"/>
        </w:rPr>
        <w:t>Žo</w:t>
      </w:r>
      <w:r w:rsidR="002B3DE0" w:rsidRPr="0014645C">
        <w:rPr>
          <w:szCs w:val="19"/>
          <w:lang w:val="sk-SK"/>
        </w:rPr>
        <w:t xml:space="preserve">NFP.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2AE62776" w14:textId="1FAD3996" w:rsidR="00112D17" w:rsidRPr="0014645C" w:rsidRDefault="00112D17" w:rsidP="000F423E">
      <w:pPr>
        <w:pStyle w:val="Nadpis2"/>
        <w:spacing w:line="480" w:lineRule="auto"/>
        <w:rPr>
          <w:b/>
          <w:lang w:val="sk-SK"/>
        </w:rPr>
      </w:pPr>
      <w:bookmarkStart w:id="104" w:name="_Toc410400241"/>
      <w:bookmarkStart w:id="105" w:name="_Toc417132486"/>
      <w:bookmarkStart w:id="106" w:name="_Toc417648883"/>
      <w:bookmarkStart w:id="107" w:name="_Toc440354975"/>
      <w:bookmarkStart w:id="108" w:name="_Toc440375306"/>
      <w:bookmarkStart w:id="109" w:name="_Toc458432894"/>
    </w:p>
    <w:p w14:paraId="15B0CC12" w14:textId="55513C19" w:rsidR="007F474D" w:rsidRPr="0014645C" w:rsidRDefault="003E4A99" w:rsidP="000F423E">
      <w:pPr>
        <w:pStyle w:val="Nadpis2"/>
        <w:spacing w:line="480" w:lineRule="auto"/>
        <w:rPr>
          <w:b/>
          <w:lang w:val="sk-SK"/>
        </w:rPr>
      </w:pPr>
      <w:bookmarkStart w:id="110" w:name="_Toc334079"/>
      <w:r w:rsidRPr="0014645C">
        <w:rPr>
          <w:b/>
          <w:lang w:val="sk-SK"/>
        </w:rPr>
        <w:t>2.3</w:t>
      </w:r>
      <w:r w:rsidR="007708E2" w:rsidRPr="0014645C">
        <w:rPr>
          <w:b/>
          <w:lang w:val="sk-SK"/>
        </w:rPr>
        <w:tab/>
      </w:r>
      <w:r w:rsidR="001E7A3C" w:rsidRPr="0014645C">
        <w:rPr>
          <w:b/>
          <w:lang w:val="sk-SK"/>
        </w:rPr>
        <w:t>Oprávnen</w:t>
      </w:r>
      <w:r w:rsidR="00D660C6" w:rsidRPr="0014645C">
        <w:rPr>
          <w:b/>
          <w:lang w:val="sk-SK"/>
        </w:rPr>
        <w:t xml:space="preserve">osť </w:t>
      </w:r>
      <w:r w:rsidR="006069FC" w:rsidRPr="0014645C">
        <w:rPr>
          <w:b/>
          <w:lang w:val="sk-SK"/>
        </w:rPr>
        <w:t>ak</w:t>
      </w:r>
      <w:r w:rsidR="007B26B9" w:rsidRPr="0014645C">
        <w:rPr>
          <w:b/>
          <w:lang w:val="sk-SK"/>
        </w:rPr>
        <w:t>tiv</w:t>
      </w:r>
      <w:r w:rsidR="00402875" w:rsidRPr="0014645C">
        <w:rPr>
          <w:b/>
          <w:lang w:val="sk-SK"/>
        </w:rPr>
        <w:t>í</w:t>
      </w:r>
      <w:r w:rsidR="007B26B9" w:rsidRPr="0014645C">
        <w:rPr>
          <w:b/>
          <w:lang w:val="sk-SK"/>
        </w:rPr>
        <w:t>t</w:t>
      </w:r>
      <w:bookmarkEnd w:id="104"/>
      <w:bookmarkEnd w:id="105"/>
      <w:r w:rsidR="00402875" w:rsidRPr="0014645C">
        <w:rPr>
          <w:b/>
          <w:lang w:val="sk-SK"/>
        </w:rPr>
        <w:t xml:space="preserve"> realizácie projektu</w:t>
      </w:r>
      <w:bookmarkEnd w:id="106"/>
      <w:bookmarkEnd w:id="107"/>
      <w:bookmarkEnd w:id="108"/>
      <w:bookmarkEnd w:id="109"/>
      <w:bookmarkEnd w:id="110"/>
    </w:p>
    <w:p w14:paraId="15B0CC13"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r w:rsidR="00441C63" w:rsidRPr="0014645C">
        <w:rPr>
          <w:rFonts w:cs="Arial"/>
          <w:szCs w:val="19"/>
          <w:lang w:val="sk-SK"/>
        </w:rPr>
        <w:t>Žo</w:t>
      </w:r>
      <w:r w:rsidRPr="0014645C">
        <w:rPr>
          <w:szCs w:val="19"/>
          <w:lang w:val="sk-SK"/>
        </w:rPr>
        <w:t xml:space="preserve">NFP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68890D7A" w14:textId="61D72E0A"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r w:rsidR="00441C63" w:rsidRPr="0014645C">
        <w:rPr>
          <w:rFonts w:cs="Arial"/>
          <w:szCs w:val="19"/>
          <w:lang w:val="sk-SK"/>
        </w:rPr>
        <w:t>Žo</w:t>
      </w:r>
      <w:r w:rsidR="007B26B9" w:rsidRPr="0014645C">
        <w:rPr>
          <w:rFonts w:cs="Arial"/>
          <w:szCs w:val="19"/>
          <w:lang w:val="sk-SK"/>
        </w:rPr>
        <w:t xml:space="preserve">NFP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180B5636" w14:textId="77777777" w:rsidR="00112D17" w:rsidRPr="0014645C" w:rsidRDefault="00112D17" w:rsidP="00112D17">
      <w:pPr>
        <w:pStyle w:val="BodyText1"/>
        <w:spacing w:before="120" w:after="120" w:line="288" w:lineRule="auto"/>
        <w:jc w:val="both"/>
        <w:rPr>
          <w:lang w:val="sk-SK"/>
        </w:rPr>
      </w:pPr>
      <w:bookmarkStart w:id="111" w:name="_Toc417132487"/>
      <w:bookmarkStart w:id="112" w:name="_Toc417648884"/>
      <w:bookmarkStart w:id="113" w:name="_Toc440354976"/>
      <w:bookmarkStart w:id="114" w:name="_Toc440375307"/>
      <w:bookmarkStart w:id="115" w:name="_Toc458432895"/>
      <w:bookmarkStart w:id="116" w:name="_Toc410400242"/>
    </w:p>
    <w:p w14:paraId="15B0CC15" w14:textId="287B7029" w:rsidR="00C85E20" w:rsidRPr="0014645C" w:rsidRDefault="003E4A99" w:rsidP="00112D17">
      <w:pPr>
        <w:pStyle w:val="Nadpis2"/>
        <w:spacing w:line="480" w:lineRule="auto"/>
        <w:rPr>
          <w:b/>
          <w:lang w:val="sk-SK"/>
        </w:rPr>
      </w:pPr>
      <w:bookmarkStart w:id="117" w:name="_Toc334080"/>
      <w:r w:rsidRPr="0014645C">
        <w:rPr>
          <w:b/>
          <w:lang w:val="sk-SK"/>
        </w:rPr>
        <w:t>2.4</w:t>
      </w:r>
      <w:r w:rsidR="007708E2" w:rsidRPr="0014645C">
        <w:rPr>
          <w:b/>
          <w:lang w:val="sk-SK"/>
        </w:rPr>
        <w:tab/>
      </w:r>
      <w:r w:rsidR="00C85E20" w:rsidRPr="0014645C">
        <w:rPr>
          <w:b/>
          <w:lang w:val="sk-SK"/>
        </w:rPr>
        <w:t>Oprávnen</w:t>
      </w:r>
      <w:r w:rsidR="00387FBA" w:rsidRPr="0014645C">
        <w:rPr>
          <w:b/>
          <w:lang w:val="sk-SK"/>
        </w:rPr>
        <w:t xml:space="preserve">osť výdavkov realizácie </w:t>
      </w:r>
      <w:bookmarkEnd w:id="111"/>
      <w:r w:rsidR="00387FBA" w:rsidRPr="0014645C">
        <w:rPr>
          <w:b/>
          <w:lang w:val="sk-SK"/>
        </w:rPr>
        <w:t>projektu</w:t>
      </w:r>
      <w:bookmarkEnd w:id="112"/>
      <w:bookmarkEnd w:id="113"/>
      <w:bookmarkEnd w:id="114"/>
      <w:bookmarkEnd w:id="115"/>
      <w:bookmarkEnd w:id="117"/>
    </w:p>
    <w:p w14:paraId="15B0CC16" w14:textId="7777777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je definovaná primárne v:</w:t>
      </w:r>
    </w:p>
    <w:p w14:paraId="15B0CC17" w14:textId="3520B271"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 1303/2013 (všeobecné nariadenie o EŠIF), čl. 61,</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65,</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67,</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68,</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69,</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70,</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71;</w:t>
      </w:r>
    </w:p>
    <w:p w14:paraId="15B0CC18"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č.1304/2013 (ESF), čl. 13, 14;</w:t>
      </w:r>
    </w:p>
    <w:p w14:paraId="15B0CC19"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č.1301/2013 (EFRR), čl. 3;</w:t>
      </w:r>
    </w:p>
    <w:p w14:paraId="15B0CC1A" w14:textId="7D930612"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n</w:t>
      </w:r>
      <w:r w:rsidR="00C85E20" w:rsidRPr="0014645C">
        <w:rPr>
          <w:rFonts w:ascii="Arial" w:hAnsi="Arial" w:cs="Arial"/>
          <w:sz w:val="19"/>
          <w:szCs w:val="19"/>
          <w:lang w:val="sk-SK"/>
        </w:rPr>
        <w:t xml:space="preserve">ariadení EP a Rady (EÚ) č. </w:t>
      </w:r>
      <w:r w:rsidR="00253F20">
        <w:rPr>
          <w:rFonts w:ascii="Arial" w:hAnsi="Arial" w:cs="Arial"/>
          <w:sz w:val="19"/>
          <w:szCs w:val="19"/>
          <w:lang w:val="sk-SK"/>
        </w:rPr>
        <w:t>2018/1046</w:t>
      </w:r>
      <w:r w:rsidR="00C85E20" w:rsidRPr="0014645C">
        <w:rPr>
          <w:rFonts w:ascii="Arial" w:hAnsi="Arial" w:cs="Arial"/>
          <w:sz w:val="19"/>
          <w:szCs w:val="19"/>
          <w:lang w:val="sk-SK"/>
        </w:rPr>
        <w:t xml:space="preserve"> (o rozpočtových pravidlách), čl. </w:t>
      </w:r>
      <w:r w:rsidR="00253F20" w:rsidRPr="0014645C">
        <w:rPr>
          <w:rFonts w:ascii="Arial" w:hAnsi="Arial" w:cs="Arial"/>
          <w:sz w:val="19"/>
          <w:szCs w:val="19"/>
          <w:lang w:val="sk-SK"/>
        </w:rPr>
        <w:t>3</w:t>
      </w:r>
      <w:r w:rsidR="00253F20">
        <w:rPr>
          <w:rFonts w:ascii="Arial" w:hAnsi="Arial" w:cs="Arial"/>
          <w:sz w:val="19"/>
          <w:szCs w:val="19"/>
          <w:lang w:val="sk-SK"/>
        </w:rPr>
        <w:t>3</w:t>
      </w:r>
      <w:r w:rsidR="00C85E20" w:rsidRPr="0014645C">
        <w:rPr>
          <w:rFonts w:ascii="Arial" w:hAnsi="Arial" w:cs="Arial"/>
          <w:sz w:val="19"/>
          <w:szCs w:val="19"/>
          <w:lang w:val="sk-SK"/>
        </w:rPr>
        <w:t>.</w:t>
      </w:r>
    </w:p>
    <w:p w14:paraId="15B0CC1B" w14:textId="30B2C66D"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lang w:val="sk-SK"/>
        </w:rPr>
        <w:t xml:space="preserve"> a audite</w:t>
      </w:r>
      <w:r w:rsidRPr="0014645C">
        <w:rPr>
          <w:rFonts w:ascii="Arial" w:hAnsi="Arial" w:cs="Arial"/>
          <w:sz w:val="19"/>
          <w:szCs w:val="19"/>
          <w:lang w:val="sk-SK"/>
        </w:rPr>
        <w:t>, zákone o</w:t>
      </w:r>
      <w:r w:rsidR="0005604C" w:rsidRPr="0014645C">
        <w:rPr>
          <w:rFonts w:ascii="Arial" w:hAnsi="Arial" w:cs="Arial"/>
          <w:sz w:val="19"/>
          <w:szCs w:val="19"/>
          <w:lang w:val="sk-SK"/>
        </w:rPr>
        <w:t> </w:t>
      </w:r>
      <w:r w:rsidRPr="0014645C">
        <w:rPr>
          <w:rFonts w:ascii="Arial" w:hAnsi="Arial" w:cs="Arial"/>
          <w:sz w:val="19"/>
          <w:szCs w:val="19"/>
          <w:lang w:val="sk-SK"/>
        </w:rPr>
        <w:t>účtovníctve</w:t>
      </w:r>
      <w:r w:rsidR="0005604C" w:rsidRPr="0014645C">
        <w:rPr>
          <w:rFonts w:ascii="Arial" w:hAnsi="Arial" w:cs="Arial"/>
          <w:sz w:val="19"/>
          <w:szCs w:val="19"/>
          <w:lang w:val="sk-SK"/>
        </w:rPr>
        <w:t xml:space="preserve"> a</w:t>
      </w:r>
      <w:r w:rsidRPr="0014645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usmerňuje okrem legisla</w:t>
      </w:r>
      <w:r w:rsidR="00D007CB" w:rsidRPr="0014645C">
        <w:rPr>
          <w:rFonts w:ascii="Arial" w:hAnsi="Arial" w:cs="Arial"/>
          <w:sz w:val="19"/>
          <w:szCs w:val="19"/>
          <w:lang w:val="sk-SK"/>
        </w:rPr>
        <w:t>tívy SR a EÚ, aj SR EŠIF, SFR, m</w:t>
      </w:r>
      <w:r w:rsidRPr="0014645C">
        <w:rPr>
          <w:rFonts w:ascii="Arial" w:hAnsi="Arial" w:cs="Arial"/>
          <w:sz w:val="19"/>
          <w:szCs w:val="19"/>
          <w:lang w:val="sk-SK"/>
        </w:rPr>
        <w:t>etodický pokyn CKO č. 4 k čí</w:t>
      </w:r>
      <w:r w:rsidR="00D007CB" w:rsidRPr="0014645C">
        <w:rPr>
          <w:rFonts w:ascii="Arial" w:hAnsi="Arial" w:cs="Arial"/>
          <w:sz w:val="19"/>
          <w:szCs w:val="19"/>
          <w:lang w:val="sk-SK"/>
        </w:rPr>
        <w:t>selníku oprávnených výdavkov</w:t>
      </w:r>
      <w:r w:rsidR="00DC0410" w:rsidRPr="0014645C">
        <w:rPr>
          <w:rFonts w:ascii="Arial" w:hAnsi="Arial" w:cs="Arial"/>
          <w:sz w:val="19"/>
          <w:szCs w:val="19"/>
          <w:lang w:val="sk-SK"/>
        </w:rPr>
        <w:t>,</w:t>
      </w:r>
      <w:r w:rsidR="00D007CB" w:rsidRPr="0014645C">
        <w:rPr>
          <w:rFonts w:ascii="Arial" w:hAnsi="Arial" w:cs="Arial"/>
          <w:sz w:val="19"/>
          <w:szCs w:val="19"/>
          <w:lang w:val="sk-SK"/>
        </w:rPr>
        <w:t> m</w:t>
      </w:r>
      <w:r w:rsidRPr="0014645C">
        <w:rPr>
          <w:rFonts w:ascii="Arial" w:hAnsi="Arial" w:cs="Arial"/>
          <w:sz w:val="19"/>
          <w:szCs w:val="19"/>
          <w:lang w:val="sk-SK"/>
        </w:rPr>
        <w:t>etodický pokyn CKO č. 6 k pravidlám oprávnenosti pre najčastejšie sa vyskytujúce skupiny výdavkov</w:t>
      </w:r>
      <w:r w:rsidR="00DC0410" w:rsidRPr="0014645C">
        <w:rPr>
          <w:rFonts w:ascii="Arial" w:hAnsi="Arial" w:cs="Arial"/>
          <w:sz w:val="19"/>
          <w:szCs w:val="19"/>
          <w:lang w:val="sk-SK"/>
        </w:rPr>
        <w:t xml:space="preserve"> a metodický pokyn CKO č.18 k overovaniu hospodárnosti výdavkov na programové obdobie 2014-2020</w:t>
      </w:r>
      <w:r w:rsidRPr="0014645C">
        <w:rPr>
          <w:rFonts w:ascii="Arial" w:hAnsi="Arial" w:cs="Arial"/>
          <w:sz w:val="19"/>
          <w:szCs w:val="19"/>
          <w:lang w:val="sk-SK"/>
        </w:rPr>
        <w:t xml:space="preserve">. O oprávnenosti výdavkov za celý OP rozhoduje a zodpovedá RO pre OP EVS - vo výzve/vyzvaní môže </w:t>
      </w:r>
      <w:r w:rsidR="007F7349" w:rsidRPr="0014645C">
        <w:rPr>
          <w:rFonts w:ascii="Arial" w:hAnsi="Arial" w:cs="Arial"/>
          <w:sz w:val="19"/>
          <w:szCs w:val="19"/>
          <w:lang w:val="sk-SK"/>
        </w:rPr>
        <w:t>spresniť</w:t>
      </w:r>
      <w:r w:rsidRPr="0014645C">
        <w:rPr>
          <w:rFonts w:ascii="Arial" w:hAnsi="Arial" w:cs="Arial"/>
          <w:sz w:val="19"/>
          <w:szCs w:val="19"/>
          <w:lang w:val="sk-SK"/>
        </w:rPr>
        <w:t>, resp. sprísniť oprávnenosť výdavkov vzhľadom na špecifickosť jej zamerania.</w:t>
      </w:r>
    </w:p>
    <w:p w14:paraId="15B0CC1E" w14:textId="77777777" w:rsidR="00C85E20" w:rsidRPr="0014645C" w:rsidRDefault="00C85E20" w:rsidP="007F7349">
      <w:pPr>
        <w:spacing w:before="120" w:after="120" w:line="288" w:lineRule="auto"/>
        <w:jc w:val="both"/>
        <w:rPr>
          <w:rFonts w:ascii="Arial" w:hAnsi="Arial" w:cs="Arial"/>
          <w:color w:val="000000" w:themeColor="text1"/>
          <w:sz w:val="19"/>
          <w:szCs w:val="19"/>
          <w:lang w:val="sk-SK"/>
        </w:rPr>
      </w:pPr>
      <w:r w:rsidRPr="0014645C">
        <w:rPr>
          <w:rFonts w:ascii="Arial" w:hAnsi="Arial" w:cs="Arial"/>
          <w:b/>
          <w:color w:val="000000" w:themeColor="text1"/>
          <w:sz w:val="19"/>
          <w:szCs w:val="19"/>
          <w:lang w:val="sk-SK"/>
        </w:rPr>
        <w:t>Priame výdavky</w:t>
      </w:r>
      <w:r w:rsidRPr="0014645C">
        <w:rPr>
          <w:rFonts w:ascii="Arial" w:hAnsi="Arial" w:cs="Arial"/>
          <w:color w:val="000000" w:themeColor="text1"/>
          <w:sz w:val="19"/>
          <w:szCs w:val="19"/>
          <w:lang w:val="sk-SK"/>
        </w:rPr>
        <w:t xml:space="preserve"> </w:t>
      </w:r>
    </w:p>
    <w:p w14:paraId="15B0CC1F" w14:textId="26AEC92D" w:rsidR="003C386D"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Priame výdavky sú výdavky na uskutočnenie činností preukázateľne priamo súvisiacich s </w:t>
      </w:r>
      <w:r w:rsidR="007A669E" w:rsidRPr="0014645C">
        <w:rPr>
          <w:rFonts w:ascii="Arial" w:hAnsi="Arial" w:cs="Arial"/>
          <w:sz w:val="19"/>
          <w:szCs w:val="19"/>
          <w:lang w:val="sk-SK"/>
        </w:rPr>
        <w:t xml:space="preserve">konkrétnou činnosťou </w:t>
      </w:r>
      <w:r w:rsidRPr="0014645C">
        <w:rPr>
          <w:rFonts w:ascii="Arial" w:hAnsi="Arial" w:cs="Arial"/>
          <w:sz w:val="19"/>
          <w:szCs w:val="19"/>
          <w:lang w:val="sk-SK"/>
        </w:rPr>
        <w:t xml:space="preserve">projektu. Tieto výdavky zahŕňajú </w:t>
      </w:r>
      <w:r w:rsidRPr="0014645C">
        <w:rPr>
          <w:rFonts w:ascii="Arial" w:hAnsi="Arial" w:cs="Arial"/>
          <w:b/>
          <w:sz w:val="19"/>
          <w:szCs w:val="19"/>
          <w:lang w:val="sk-SK"/>
        </w:rPr>
        <w:t>priame</w:t>
      </w:r>
      <w:r w:rsidRPr="0014645C">
        <w:rPr>
          <w:rFonts w:ascii="Arial" w:hAnsi="Arial" w:cs="Arial"/>
          <w:sz w:val="19"/>
          <w:szCs w:val="19"/>
          <w:lang w:val="sk-SK"/>
        </w:rPr>
        <w:t xml:space="preserve"> </w:t>
      </w:r>
      <w:r w:rsidRPr="0014645C">
        <w:rPr>
          <w:rFonts w:ascii="Arial" w:hAnsi="Arial" w:cs="Arial"/>
          <w:b/>
          <w:sz w:val="19"/>
          <w:szCs w:val="19"/>
          <w:lang w:val="sk-SK"/>
        </w:rPr>
        <w:t>bežné výdavky</w:t>
      </w:r>
      <w:r w:rsidRPr="0014645C">
        <w:rPr>
          <w:rFonts w:ascii="Arial" w:hAnsi="Arial" w:cs="Arial"/>
          <w:sz w:val="19"/>
          <w:szCs w:val="19"/>
          <w:lang w:val="sk-SK"/>
        </w:rPr>
        <w:t xml:space="preserve"> (napr. mzdy, cestovné výdavky a režijné výdavky), ktoré sú pri</w:t>
      </w:r>
      <w:r w:rsidR="00FE471B" w:rsidRPr="0014645C">
        <w:rPr>
          <w:rFonts w:ascii="Arial" w:hAnsi="Arial" w:cs="Arial"/>
          <w:sz w:val="19"/>
          <w:szCs w:val="19"/>
          <w:lang w:val="sk-SK"/>
        </w:rPr>
        <w:t>r</w:t>
      </w:r>
      <w:r w:rsidRPr="0014645C">
        <w:rPr>
          <w:rFonts w:ascii="Arial" w:hAnsi="Arial" w:cs="Arial"/>
          <w:sz w:val="19"/>
          <w:szCs w:val="19"/>
          <w:lang w:val="sk-SK"/>
        </w:rPr>
        <w:t>a</w:t>
      </w:r>
      <w:r w:rsidR="00FE471B" w:rsidRPr="0014645C">
        <w:rPr>
          <w:rFonts w:ascii="Arial" w:hAnsi="Arial" w:cs="Arial"/>
          <w:sz w:val="19"/>
          <w:szCs w:val="19"/>
          <w:lang w:val="sk-SK"/>
        </w:rPr>
        <w:t>de</w:t>
      </w:r>
      <w:r w:rsidRPr="0014645C">
        <w:rPr>
          <w:rFonts w:ascii="Arial" w:hAnsi="Arial" w:cs="Arial"/>
          <w:sz w:val="19"/>
          <w:szCs w:val="19"/>
          <w:lang w:val="sk-SK"/>
        </w:rPr>
        <w:t>né iba danému druhu výkonu a ktorých podiel na jednotku rovnakého druhu výkonu sa dá zistiť pomocou jednoduchého delenia a </w:t>
      </w:r>
      <w:r w:rsidRPr="0014645C">
        <w:rPr>
          <w:rFonts w:ascii="Arial" w:hAnsi="Arial" w:cs="Arial"/>
          <w:b/>
          <w:sz w:val="19"/>
          <w:szCs w:val="19"/>
          <w:lang w:val="sk-SK"/>
        </w:rPr>
        <w:t>kapitálové výdavky</w:t>
      </w:r>
      <w:r w:rsidRPr="0014645C">
        <w:rPr>
          <w:rFonts w:ascii="Arial" w:hAnsi="Arial" w:cs="Arial"/>
          <w:sz w:val="19"/>
          <w:szCs w:val="19"/>
          <w:lang w:val="sk-SK"/>
        </w:rPr>
        <w:t>. Priamymi výdavkami sa nefinancujú podporné aktivity projektu.</w:t>
      </w:r>
      <w:bookmarkEnd w:id="116"/>
    </w:p>
    <w:p w14:paraId="15B0CC20" w14:textId="77777777" w:rsidR="00C85E20" w:rsidRPr="0014645C" w:rsidRDefault="00C85E20" w:rsidP="007F7349">
      <w:pPr>
        <w:spacing w:before="120" w:after="120" w:line="288" w:lineRule="auto"/>
        <w:jc w:val="both"/>
        <w:rPr>
          <w:rFonts w:ascii="Arial" w:hAnsi="Arial" w:cs="Arial"/>
          <w:b/>
          <w:color w:val="000000" w:themeColor="text1"/>
          <w:sz w:val="19"/>
          <w:szCs w:val="19"/>
          <w:lang w:val="sk-SK"/>
        </w:rPr>
      </w:pPr>
      <w:r w:rsidRPr="0014645C">
        <w:rPr>
          <w:rFonts w:ascii="Arial" w:hAnsi="Arial" w:cs="Arial"/>
          <w:b/>
          <w:color w:val="000000" w:themeColor="text1"/>
          <w:sz w:val="19"/>
          <w:szCs w:val="19"/>
          <w:lang w:val="sk-SK"/>
        </w:rPr>
        <w:t>Nepriame výdavky</w:t>
      </w:r>
    </w:p>
    <w:p w14:paraId="15B0CC21" w14:textId="2C6F2738" w:rsidR="00261611"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Nepriame výdavky majú charakter bežných výdavkov (prevádzková réžia) a slúžia na financovanie podporných aktivít projektu</w:t>
      </w:r>
      <w:r w:rsidR="00261611" w:rsidRPr="0014645C">
        <w:rPr>
          <w:rFonts w:ascii="Arial" w:hAnsi="Arial" w:cs="Arial"/>
          <w:sz w:val="19"/>
          <w:szCs w:val="19"/>
          <w:lang w:val="sk-SK"/>
        </w:rPr>
        <w:t xml:space="preserve"> (administratívne a technické zabezpečenie realizácie projektu vrátane informovania a komunikácie)</w:t>
      </w:r>
      <w:r w:rsidRPr="0014645C">
        <w:rPr>
          <w:rFonts w:ascii="Arial" w:hAnsi="Arial" w:cs="Arial"/>
          <w:sz w:val="19"/>
          <w:szCs w:val="19"/>
          <w:lang w:val="sk-SK"/>
        </w:rPr>
        <w:t xml:space="preserve">. </w:t>
      </w:r>
      <w:r w:rsidR="001D19FF" w:rsidRPr="0014645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lang w:val="sk-SK"/>
        </w:rPr>
        <w:t xml:space="preserve"> Nepriamymi výdavkami sú najmä výdavky, resp. ich relevantná časť na </w:t>
      </w:r>
      <w:r w:rsidR="00261611" w:rsidRPr="0014645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Default="00FB5BA6" w:rsidP="007F7349">
      <w:pPr>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3AEF1557" w14:textId="51A214F9" w:rsidR="00907C06" w:rsidRDefault="00CE4510" w:rsidP="007F7349">
      <w:pPr>
        <w:spacing w:before="120" w:after="120" w:line="288" w:lineRule="auto"/>
        <w:jc w:val="both"/>
        <w:rPr>
          <w:rFonts w:ascii="Arial" w:hAnsi="Arial" w:cs="Arial"/>
          <w:color w:val="000000"/>
          <w:sz w:val="19"/>
          <w:szCs w:val="19"/>
          <w:lang w:val="sk-SK"/>
        </w:rPr>
      </w:pPr>
      <w:r w:rsidRPr="00CE4510">
        <w:rPr>
          <w:rFonts w:ascii="Arial" w:hAnsi="Arial" w:cs="Arial"/>
          <w:color w:val="000000"/>
          <w:sz w:val="19"/>
          <w:szCs w:val="19"/>
          <w:lang w:val="sk-SK"/>
        </w:rPr>
        <w:t>Pri uplatnení paušálneho financovania v zmysle kapitoly č. 2.4.5 „Zjednodušené vykazovanie výdavkov“ tejto Príručky pre žiadateľa sa v rámci realizácie projektu nepriame výdavky skutočne vynaložené prijímateľom v rámci paušálnej sadzby neoverujú</w:t>
      </w:r>
      <w:r w:rsidR="00907C06">
        <w:rPr>
          <w:rFonts w:ascii="Arial" w:hAnsi="Arial" w:cs="Arial"/>
          <w:color w:val="000000"/>
          <w:sz w:val="19"/>
          <w:szCs w:val="19"/>
          <w:lang w:val="sk-SK"/>
        </w:rPr>
        <w:t xml:space="preserve">. </w:t>
      </w:r>
      <w:r w:rsidRPr="00CE4510">
        <w:rPr>
          <w:rFonts w:ascii="Arial" w:hAnsi="Arial" w:cs="Arial"/>
          <w:color w:val="000000"/>
          <w:sz w:val="19"/>
          <w:szCs w:val="19"/>
          <w:lang w:val="sk-SK"/>
        </w:rPr>
        <w:t>RO pre OP EVS ako poskytovateľ pri výkone kontroly splnenia podmienok oprávnenosti výdavkov overuje najmä dosiahnutie výstupov alebo uskutočnenie procesov</w:t>
      </w:r>
      <w:r w:rsidR="00907C06">
        <w:rPr>
          <w:rFonts w:ascii="Arial" w:hAnsi="Arial" w:cs="Arial"/>
          <w:color w:val="000000"/>
          <w:sz w:val="19"/>
          <w:szCs w:val="19"/>
          <w:lang w:val="sk-SK"/>
        </w:rPr>
        <w:t>.</w:t>
      </w:r>
    </w:p>
    <w:p w14:paraId="15B0CC22" w14:textId="77777777" w:rsidR="002B3DE0" w:rsidRPr="0014645C" w:rsidRDefault="002B3DE0" w:rsidP="007F734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Oprávnené výdavky</w:t>
      </w:r>
    </w:p>
    <w:p w14:paraId="15B0CC23" w14:textId="3728736C"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lang w:val="sk-SK"/>
        </w:rPr>
        <w:t xml:space="preserve">(v relevantných prípadoch partnera) </w:t>
      </w:r>
      <w:r w:rsidRPr="0014645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lang w:val="sk-SK"/>
        </w:rPr>
        <w:t> </w:t>
      </w:r>
      <w:r w:rsidRPr="0014645C">
        <w:rPr>
          <w:rFonts w:ascii="Arial" w:hAnsi="Arial" w:cs="Arial"/>
          <w:sz w:val="19"/>
          <w:szCs w:val="19"/>
          <w:lang w:val="sk-SK"/>
        </w:rPr>
        <w:t>legislatívou</w:t>
      </w:r>
      <w:r w:rsidR="00001A81" w:rsidRPr="0014645C">
        <w:rPr>
          <w:rFonts w:ascii="Arial" w:hAnsi="Arial" w:cs="Arial"/>
          <w:sz w:val="19"/>
          <w:szCs w:val="19"/>
          <w:lang w:val="sk-SK"/>
        </w:rPr>
        <w:t xml:space="preserve"> SR</w:t>
      </w:r>
      <w:r w:rsidRPr="0014645C">
        <w:rPr>
          <w:rFonts w:ascii="Arial" w:hAnsi="Arial" w:cs="Arial"/>
          <w:sz w:val="19"/>
          <w:szCs w:val="19"/>
          <w:lang w:val="sk-SK"/>
        </w:rPr>
        <w:t>.</w:t>
      </w:r>
    </w:p>
    <w:p w14:paraId="15B0CC24"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Výdavok je oprávnený, ak spĺňa všetky nasledujúce podmienky:</w:t>
      </w:r>
    </w:p>
    <w:p w14:paraId="15B0CC25" w14:textId="5A412BA2"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skutočne vynaložený medzi 1. januárom 2014 a dňom ukončenia realizácie projektu nie však neskôr ako 31. decembra 202</w:t>
      </w:r>
      <w:r w:rsidR="00D50C1B" w:rsidRPr="0014645C">
        <w:rPr>
          <w:sz w:val="19"/>
          <w:szCs w:val="19"/>
          <w:lang w:val="sk-SK"/>
        </w:rPr>
        <w:t>3</w:t>
      </w:r>
      <w:r w:rsidRPr="0014645C">
        <w:rPr>
          <w:sz w:val="19"/>
          <w:szCs w:val="19"/>
          <w:lang w:val="sk-SK"/>
        </w:rPr>
        <w:t xml:space="preserve">; Všeobecne platí, že výdavky musia vzniknúť v priebehu realizácie projektu a projekt nesmie byť ukončený pred 1. januárom 2014. </w:t>
      </w:r>
      <w:r w:rsidR="00261611" w:rsidRPr="0014645C">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lang w:val="sk-SK"/>
        </w:rPr>
        <w:t xml:space="preserve">Nové výdavky pridané v čase revízie </w:t>
      </w:r>
      <w:r w:rsidR="003718E4" w:rsidRPr="0014645C">
        <w:rPr>
          <w:sz w:val="19"/>
          <w:szCs w:val="19"/>
          <w:lang w:val="sk-SK"/>
        </w:rPr>
        <w:t>OP</w:t>
      </w:r>
      <w:r w:rsidRPr="0014645C">
        <w:rPr>
          <w:sz w:val="19"/>
          <w:szCs w:val="19"/>
          <w:lang w:val="sk-SK"/>
        </w:rPr>
        <w:t xml:space="preserve"> sú oprávnené odo dňa predloženia žiadosti o revíziu operačného programu </w:t>
      </w:r>
      <w:r w:rsidR="003718E4" w:rsidRPr="0014645C">
        <w:rPr>
          <w:sz w:val="19"/>
          <w:szCs w:val="19"/>
          <w:lang w:val="sk-SK"/>
        </w:rPr>
        <w:t>EK</w:t>
      </w:r>
      <w:r w:rsidRPr="0014645C">
        <w:rPr>
          <w:sz w:val="19"/>
          <w:szCs w:val="19"/>
          <w:lang w:val="sk-SK"/>
        </w:rPr>
        <w:t xml:space="preserve">; moment skutočného vynaloženia výdavku je viazaný na dátum reálneho zníženia (úbytku – úhrady) finančných </w:t>
      </w:r>
      <w:r w:rsidRPr="0014645C">
        <w:rPr>
          <w:sz w:val="19"/>
          <w:szCs w:val="19"/>
          <w:lang w:val="sk-SK"/>
        </w:rPr>
        <w:lastRenderedPageBreak/>
        <w:t>prostriedkov prijímateľa (zaplatenie možno doložiť napr. výpisom z bankového účtu prijímateľa, výdavkovými pokladničnými dokladmi) a to bez ohľadu na spôsob vedenia účtovníctva prijímateľa;</w:t>
      </w:r>
    </w:p>
    <w:p w14:paraId="15B0CC26" w14:textId="77866806"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vynaložený na projekt (existencia priameho spojenia s projektom) schválený RO </w:t>
      </w:r>
      <w:r w:rsidR="00040FF6" w:rsidRPr="0014645C">
        <w:rPr>
          <w:sz w:val="19"/>
          <w:szCs w:val="19"/>
          <w:lang w:val="sk-SK"/>
        </w:rPr>
        <w:t xml:space="preserve">pre OP EVS </w:t>
      </w:r>
      <w:r w:rsidRPr="0014645C">
        <w:rPr>
          <w:sz w:val="19"/>
          <w:szCs w:val="19"/>
          <w:lang w:val="sk-SK"/>
        </w:rPr>
        <w:t xml:space="preserve">a realizovaný v zmysle podmienok výzvy/vyzvania, podmienok schémy pomoci de </w:t>
      </w:r>
      <w:proofErr w:type="spellStart"/>
      <w:r w:rsidRPr="0014645C">
        <w:rPr>
          <w:sz w:val="19"/>
          <w:szCs w:val="19"/>
          <w:lang w:val="sk-SK"/>
        </w:rPr>
        <w:t>minimis</w:t>
      </w:r>
      <w:proofErr w:type="spellEnd"/>
      <w:r w:rsidRPr="0014645C">
        <w:rPr>
          <w:sz w:val="19"/>
          <w:szCs w:val="19"/>
          <w:lang w:val="sk-SK"/>
        </w:rPr>
        <w:t xml:space="preserve">, príp. schémy štátnej pomoci, ktoré tvoria neoddeliteľnú súčasť výzvy, podmienok zmluvy o NFP, resp. rozhodnutia o schválení ŽoNFP; </w:t>
      </w:r>
    </w:p>
    <w:p w14:paraId="15B0CC2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realizovaný na oprávnenom území;</w:t>
      </w:r>
    </w:p>
    <w:p w14:paraId="15B0CC28"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nevyhnutný pre realizáciu projektu a </w:t>
      </w:r>
      <w:r w:rsidR="00F8539A" w:rsidRPr="0014645C">
        <w:rPr>
          <w:sz w:val="19"/>
          <w:szCs w:val="19"/>
          <w:lang w:val="sk-SK"/>
        </w:rPr>
        <w:t xml:space="preserve">je </w:t>
      </w:r>
      <w:r w:rsidR="00C85E20" w:rsidRPr="0014645C">
        <w:rPr>
          <w:sz w:val="19"/>
          <w:szCs w:val="19"/>
          <w:lang w:val="sk-SK"/>
        </w:rPr>
        <w:t>vynaložen</w:t>
      </w:r>
      <w:r w:rsidR="00F8539A" w:rsidRPr="0014645C">
        <w:rPr>
          <w:sz w:val="19"/>
          <w:szCs w:val="19"/>
          <w:lang w:val="sk-SK"/>
        </w:rPr>
        <w:t>ý</w:t>
      </w:r>
      <w:r w:rsidR="00C85E20" w:rsidRPr="0014645C">
        <w:rPr>
          <w:sz w:val="19"/>
          <w:szCs w:val="19"/>
          <w:lang w:val="sk-SK"/>
        </w:rPr>
        <w:t xml:space="preserve"> v súlade s pravidlami OP na oprávnené aktivity, v súlade s obsahovou stránkou projektu, zodpoved</w:t>
      </w:r>
      <w:r w:rsidR="00B814B2" w:rsidRPr="0014645C">
        <w:rPr>
          <w:sz w:val="19"/>
          <w:szCs w:val="19"/>
          <w:lang w:val="sk-SK"/>
        </w:rPr>
        <w:t>á</w:t>
      </w:r>
      <w:r w:rsidR="00C85E20" w:rsidRPr="0014645C">
        <w:rPr>
          <w:sz w:val="19"/>
          <w:szCs w:val="19"/>
          <w:lang w:val="sk-SK"/>
        </w:rPr>
        <w:t xml:space="preserve"> časovej následnosti aktivít projektu, </w:t>
      </w:r>
      <w:r w:rsidR="00B814B2" w:rsidRPr="0014645C">
        <w:rPr>
          <w:sz w:val="19"/>
          <w:szCs w:val="19"/>
          <w:lang w:val="sk-SK"/>
        </w:rPr>
        <w:t>je</w:t>
      </w:r>
      <w:r w:rsidR="00C85E20" w:rsidRPr="0014645C">
        <w:rPr>
          <w:sz w:val="19"/>
          <w:szCs w:val="19"/>
          <w:lang w:val="sk-SK"/>
        </w:rPr>
        <w:t xml:space="preserve"> plne v súlade s cieľmi projektu a prispieva k dosiahnutiu plánovaných cieľov projektu;</w:t>
      </w:r>
    </w:p>
    <w:p w14:paraId="15B0CC29" w14:textId="4D5B17C1"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preukázaný </w:t>
      </w:r>
      <w:r w:rsidR="00F8539A" w:rsidRPr="0014645C">
        <w:rPr>
          <w:sz w:val="19"/>
          <w:szCs w:val="19"/>
          <w:lang w:val="sk-SK"/>
        </w:rPr>
        <w:t xml:space="preserve">a doložený </w:t>
      </w:r>
      <w:r w:rsidRPr="0014645C">
        <w:rPr>
          <w:sz w:val="19"/>
          <w:szCs w:val="19"/>
          <w:lang w:val="sk-SK"/>
        </w:rPr>
        <w:t>faktúrami alebo účtovnými dokladmi rovnocennej dôkaznej hodnoty, resp. ich kópiami, alebo za určitých podmienok sumarizačným hárkom</w:t>
      </w:r>
      <w:r w:rsidR="00F8539A" w:rsidRPr="0014645C">
        <w:rPr>
          <w:sz w:val="19"/>
          <w:szCs w:val="19"/>
          <w:lang w:val="sk-SK"/>
        </w:rPr>
        <w:t>, ktoré sú riadne evidované u prijímateľa v súlade s platnou legislatívou</w:t>
      </w:r>
      <w:r w:rsidRPr="0014645C">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lang w:val="sk-SK"/>
        </w:rPr>
        <w:t>.</w:t>
      </w:r>
      <w:r w:rsidR="00F8539A" w:rsidRPr="0014645C">
        <w:rPr>
          <w:sz w:val="19"/>
          <w:szCs w:val="19"/>
          <w:lang w:val="sk-SK"/>
        </w:rPr>
        <w:t xml:space="preserve"> Výdavky musia byť uhradené prijímateľom a ich uhradenie musí byť doložené najneskôr pred ich predložením na RO</w:t>
      </w:r>
      <w:r w:rsidR="00337A23" w:rsidRPr="0014645C">
        <w:rPr>
          <w:sz w:val="19"/>
          <w:szCs w:val="19"/>
          <w:lang w:val="sk-SK"/>
        </w:rPr>
        <w:t xml:space="preserve"> pre OP EVS.</w:t>
      </w:r>
      <w:r w:rsidR="00F8539A" w:rsidRPr="0014645C">
        <w:rPr>
          <w:sz w:val="19"/>
          <w:szCs w:val="19"/>
          <w:vertAlign w:val="superscript"/>
          <w:lang w:val="sk-SK"/>
        </w:rPr>
        <w:footnoteReference w:id="5"/>
      </w:r>
      <w:r w:rsidR="00F8539A" w:rsidRPr="0014645C">
        <w:rPr>
          <w:sz w:val="19"/>
          <w:szCs w:val="19"/>
          <w:vertAlign w:val="superscript"/>
          <w:lang w:val="sk-SK"/>
        </w:rPr>
        <w:t xml:space="preserve"> </w:t>
      </w:r>
      <w:r w:rsidR="00F8539A" w:rsidRPr="0014645C">
        <w:rPr>
          <w:sz w:val="19"/>
          <w:szCs w:val="19"/>
          <w:lang w:val="sk-SK"/>
        </w:rPr>
        <w:t>(s výnimkou odpisov a vecných príspevkov);</w:t>
      </w:r>
    </w:p>
    <w:p w14:paraId="15B0CC2A" w14:textId="1EDE582C"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vynaložený v súlade s platnými všeobecne záväznými právnymi predpismi</w:t>
      </w:r>
      <w:r w:rsidR="00F070B5" w:rsidRPr="0014645C">
        <w:rPr>
          <w:sz w:val="19"/>
          <w:szCs w:val="19"/>
          <w:lang w:val="sk-SK"/>
        </w:rPr>
        <w:t xml:space="preserve">, </w:t>
      </w:r>
      <w:r w:rsidRPr="0014645C">
        <w:rPr>
          <w:sz w:val="19"/>
          <w:szCs w:val="19"/>
          <w:lang w:val="sk-SK"/>
        </w:rPr>
        <w:t xml:space="preserve">napr. </w:t>
      </w:r>
      <w:r w:rsidR="000A3536" w:rsidRPr="0014645C">
        <w:rPr>
          <w:sz w:val="19"/>
          <w:szCs w:val="19"/>
          <w:lang w:val="sk-SK"/>
        </w:rPr>
        <w:t>zákon</w:t>
      </w:r>
      <w:r w:rsidR="002C0C9F" w:rsidRPr="0014645C">
        <w:rPr>
          <w:sz w:val="19"/>
          <w:szCs w:val="19"/>
          <w:lang w:val="sk-SK"/>
        </w:rPr>
        <w:t xml:space="preserve"> </w:t>
      </w:r>
      <w:r w:rsidR="000A3536" w:rsidRPr="0014645C">
        <w:rPr>
          <w:sz w:val="19"/>
          <w:szCs w:val="19"/>
          <w:lang w:val="sk-SK"/>
        </w:rPr>
        <w:t xml:space="preserve">o rozpočtových pravidlách, </w:t>
      </w:r>
      <w:r w:rsidR="0005604C" w:rsidRPr="0014645C">
        <w:rPr>
          <w:sz w:val="19"/>
          <w:szCs w:val="19"/>
          <w:lang w:val="sk-SK"/>
        </w:rPr>
        <w:t>zákon</w:t>
      </w:r>
      <w:r w:rsidR="001D5486" w:rsidRPr="0014645C">
        <w:rPr>
          <w:sz w:val="19"/>
          <w:szCs w:val="19"/>
          <w:lang w:val="sk-SK"/>
        </w:rPr>
        <w:t xml:space="preserve"> o VO</w:t>
      </w:r>
      <w:r w:rsidR="000A3536" w:rsidRPr="0014645C">
        <w:rPr>
          <w:sz w:val="19"/>
          <w:szCs w:val="19"/>
          <w:lang w:val="sk-SK"/>
        </w:rPr>
        <w:t>, zákon</w:t>
      </w:r>
      <w:r w:rsidR="0005604C" w:rsidRPr="0014645C">
        <w:rPr>
          <w:sz w:val="19"/>
          <w:szCs w:val="19"/>
          <w:lang w:val="sk-SK"/>
        </w:rPr>
        <w:t xml:space="preserve"> č. 231/1999 Z.</w:t>
      </w:r>
      <w:r w:rsidR="00BD4660" w:rsidRPr="0014645C">
        <w:rPr>
          <w:sz w:val="19"/>
          <w:szCs w:val="19"/>
          <w:lang w:val="sk-SK"/>
        </w:rPr>
        <w:t xml:space="preserve"> </w:t>
      </w:r>
      <w:r w:rsidR="0005604C" w:rsidRPr="0014645C">
        <w:rPr>
          <w:sz w:val="19"/>
          <w:szCs w:val="19"/>
          <w:lang w:val="sk-SK"/>
        </w:rPr>
        <w:t>z.</w:t>
      </w:r>
      <w:r w:rsidR="000A3536" w:rsidRPr="0014645C">
        <w:rPr>
          <w:sz w:val="19"/>
          <w:szCs w:val="19"/>
          <w:lang w:val="sk-SK"/>
        </w:rPr>
        <w:t xml:space="preserve"> o štátnej pomoci</w:t>
      </w:r>
      <w:r w:rsidR="00E607C0" w:rsidRPr="0014645C">
        <w:rPr>
          <w:sz w:val="19"/>
          <w:szCs w:val="19"/>
          <w:lang w:val="sk-SK"/>
        </w:rPr>
        <w:t xml:space="preserve"> (ďalej len „zákon o štátnej pomoci“)</w:t>
      </w:r>
      <w:r w:rsidR="000A3536" w:rsidRPr="0014645C">
        <w:rPr>
          <w:sz w:val="19"/>
          <w:szCs w:val="19"/>
          <w:lang w:val="sk-SK"/>
        </w:rPr>
        <w:t xml:space="preserve">, </w:t>
      </w:r>
      <w:r w:rsidRPr="0014645C">
        <w:rPr>
          <w:sz w:val="19"/>
          <w:szCs w:val="19"/>
          <w:lang w:val="sk-SK"/>
        </w:rPr>
        <w:t>zákon č. 18/1996 Z. z. o cenách v znení neskorších predpisov</w:t>
      </w:r>
      <w:r w:rsidR="0005604C" w:rsidRPr="0014645C">
        <w:rPr>
          <w:sz w:val="19"/>
          <w:szCs w:val="19"/>
          <w:lang w:val="sk-SK"/>
        </w:rPr>
        <w:t xml:space="preserve"> (ďalej len „zákon o cenách)</w:t>
      </w:r>
      <w:r w:rsidRPr="0014645C">
        <w:rPr>
          <w:sz w:val="19"/>
          <w:szCs w:val="19"/>
          <w:lang w:val="sk-SK"/>
        </w:rPr>
        <w:t xml:space="preserve">, </w:t>
      </w:r>
      <w:r w:rsidR="0005604C" w:rsidRPr="0014645C">
        <w:rPr>
          <w:sz w:val="19"/>
          <w:szCs w:val="19"/>
          <w:lang w:val="sk-SK"/>
        </w:rPr>
        <w:t>zákon č. 311/2001 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Zákonník práce</w:t>
      </w:r>
      <w:r w:rsidR="0005604C" w:rsidRPr="0014645C">
        <w:rPr>
          <w:sz w:val="19"/>
          <w:szCs w:val="19"/>
          <w:lang w:val="sk-SK"/>
        </w:rPr>
        <w:t xml:space="preserve"> (ďalej len „Zákonník práce“)</w:t>
      </w:r>
      <w:r w:rsidRPr="0014645C">
        <w:rPr>
          <w:sz w:val="19"/>
          <w:szCs w:val="19"/>
          <w:lang w:val="sk-SK"/>
        </w:rPr>
        <w:t xml:space="preserve">, </w:t>
      </w:r>
      <w:r w:rsidR="0005604C" w:rsidRPr="0014645C">
        <w:rPr>
          <w:sz w:val="19"/>
          <w:szCs w:val="19"/>
          <w:lang w:val="sk-SK"/>
        </w:rPr>
        <w:t xml:space="preserve">zákon č. </w:t>
      </w:r>
      <w:r w:rsidR="00E72855" w:rsidRPr="0014645C">
        <w:rPr>
          <w:sz w:val="19"/>
          <w:szCs w:val="19"/>
          <w:lang w:val="sk-SK"/>
        </w:rPr>
        <w:t>40</w:t>
      </w:r>
      <w:r w:rsidR="0005604C" w:rsidRPr="0014645C">
        <w:rPr>
          <w:sz w:val="19"/>
          <w:szCs w:val="19"/>
          <w:lang w:val="sk-SK"/>
        </w:rPr>
        <w:t>/</w:t>
      </w:r>
      <w:r w:rsidR="00E72855" w:rsidRPr="0014645C">
        <w:rPr>
          <w:sz w:val="19"/>
          <w:szCs w:val="19"/>
          <w:lang w:val="sk-SK"/>
        </w:rPr>
        <w:t xml:space="preserve">1964 </w:t>
      </w:r>
      <w:r w:rsidR="0005604C" w:rsidRPr="0014645C">
        <w:rPr>
          <w:sz w:val="19"/>
          <w:szCs w:val="19"/>
          <w:lang w:val="sk-SK"/>
        </w:rPr>
        <w:t>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Občiansky zákonník</w:t>
      </w:r>
      <w:r w:rsidR="0005604C" w:rsidRPr="0014645C">
        <w:rPr>
          <w:sz w:val="19"/>
          <w:szCs w:val="19"/>
          <w:lang w:val="sk-SK"/>
        </w:rPr>
        <w:t xml:space="preserve"> (ďalej len „Občiansky zákonník)</w:t>
      </w:r>
      <w:r w:rsidRPr="0014645C">
        <w:rPr>
          <w:sz w:val="19"/>
          <w:szCs w:val="19"/>
          <w:lang w:val="sk-SK"/>
        </w:rPr>
        <w:t>);</w:t>
      </w:r>
    </w:p>
    <w:p w14:paraId="15B0CC2B" w14:textId="2E31619F"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primeraný, t. j. zodpovedá obvyklým cenám v danom mieste a čase a zodpovedá potrebám projektu. V prípade </w:t>
      </w:r>
      <w:r w:rsidR="003718E4" w:rsidRPr="0014645C">
        <w:rPr>
          <w:sz w:val="19"/>
          <w:szCs w:val="19"/>
          <w:lang w:val="sk-SK"/>
        </w:rPr>
        <w:t>ŽoNFP</w:t>
      </w:r>
      <w:r w:rsidRPr="0014645C">
        <w:rPr>
          <w:sz w:val="19"/>
          <w:szCs w:val="19"/>
          <w:lang w:val="sk-SK"/>
        </w:rPr>
        <w:t xml:space="preserve"> žiadateľ uvádza aktuálne ceny na trhu v čase jej vypracovania na základe vlastných výstupov z prieskumu trhu</w:t>
      </w:r>
      <w:r w:rsidR="000A3536" w:rsidRPr="0014645C">
        <w:rPr>
          <w:sz w:val="19"/>
          <w:szCs w:val="19"/>
          <w:lang w:val="sk-SK"/>
        </w:rPr>
        <w:t>.</w:t>
      </w:r>
      <w:r w:rsidRPr="0014645C">
        <w:rPr>
          <w:sz w:val="19"/>
          <w:szCs w:val="19"/>
          <w:lang w:val="sk-SK"/>
        </w:rPr>
        <w:t xml:space="preserve"> </w:t>
      </w:r>
      <w:r w:rsidR="0005604C" w:rsidRPr="0014645C">
        <w:rPr>
          <w:sz w:val="19"/>
          <w:szCs w:val="19"/>
          <w:lang w:val="sk-SK"/>
        </w:rPr>
        <w:t xml:space="preserve">RO pre OP EVS </w:t>
      </w:r>
      <w:r w:rsidRPr="0014645C">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lang w:val="sk-SK"/>
        </w:rPr>
        <w:t>;</w:t>
      </w:r>
    </w:p>
    <w:p w14:paraId="012F1BBA" w14:textId="55514348"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účelnosťou rozumie nevyhnutnosť </w:t>
      </w:r>
      <w:r w:rsidR="0026141E" w:rsidRPr="0014645C">
        <w:rPr>
          <w:sz w:val="19"/>
          <w:szCs w:val="19"/>
          <w:lang w:val="sk-SK"/>
        </w:rPr>
        <w:t>pre realizáciu projektu a priam</w:t>
      </w:r>
      <w:r w:rsidR="00411E6C" w:rsidRPr="0014645C">
        <w:rPr>
          <w:sz w:val="19"/>
          <w:szCs w:val="19"/>
          <w:lang w:val="sk-SK"/>
        </w:rPr>
        <w:t>a</w:t>
      </w:r>
      <w:r w:rsidRPr="0014645C">
        <w:rPr>
          <w:sz w:val="19"/>
          <w:szCs w:val="19"/>
          <w:lang w:val="sk-SK"/>
        </w:rPr>
        <w:t xml:space="preserve"> väzba na projekt) a účinnosti (plnenie určených cieľov a dosahovanie plánovaných výsledkov vzhľadom na použité verejné financie</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w:t>
      </w:r>
      <w:r w:rsidR="000454D8" w:rsidRPr="0014645C">
        <w:rPr>
          <w:sz w:val="19"/>
          <w:szCs w:val="19"/>
          <w:lang w:val="sk-SK"/>
        </w:rPr>
        <w:t>účinnosťou</w:t>
      </w:r>
      <w:r w:rsidRPr="0014645C">
        <w:rPr>
          <w:sz w:val="19"/>
          <w:szCs w:val="19"/>
          <w:lang w:val="sk-SK"/>
        </w:rPr>
        <w:t xml:space="preserve"> rozumie vzťah medzi plánovanými výstupmi projektu a skutočnými výstupmi projektu). Overovanie hospodárnosti, efektívnosti a účelnosti sa vykonáva aj na základe poskytnutých informácií od </w:t>
      </w:r>
      <w:r w:rsidRPr="0014645C">
        <w:rPr>
          <w:sz w:val="19"/>
          <w:szCs w:val="19"/>
          <w:lang w:val="sk-SK"/>
        </w:rPr>
        <w:lastRenderedPageBreak/>
        <w:t>žiadateľa a aj na základe jednotlivých kritérií v hodnotiacich hárkoch v procese odborného hodnotenia;</w:t>
      </w:r>
    </w:p>
    <w:p w14:paraId="15B0CC2D"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riadne odôvodnený, dostatočne preukázaný a výlučne súvisí s realizáciou aktivít projektu;</w:t>
      </w:r>
    </w:p>
    <w:p w14:paraId="15B0CC2E"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patrí do skupiny výdavkov schváleného rozpočtu projektu;</w:t>
      </w:r>
    </w:p>
    <w:p w14:paraId="15B0CC2F"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je v súlade s pravidlami oprávnenosti výdavkov uvedenými v príslušnej výzve/vyzvaní;</w:t>
      </w:r>
    </w:p>
    <w:p w14:paraId="15B0CC30"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časovo a vecne sa neprekrýva a neprekrýva sa ani s inými prostriedkami z verejných zdrojov, tzn. že nie je uplatnený duplicitne;</w:t>
      </w:r>
    </w:p>
    <w:p w14:paraId="15B0CC31"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 xml:space="preserve">v prípade dodávky stavebných prác, tovarov a služieb od tretích subjektov bol obstaraný v súlade so zákonom o </w:t>
      </w:r>
      <w:r w:rsidR="003718E4" w:rsidRPr="0014645C">
        <w:rPr>
          <w:sz w:val="19"/>
          <w:szCs w:val="19"/>
          <w:lang w:val="sk-SK"/>
        </w:rPr>
        <w:t>VO</w:t>
      </w:r>
      <w:r w:rsidR="004E74EE" w:rsidRPr="0014645C">
        <w:rPr>
          <w:sz w:val="19"/>
          <w:szCs w:val="19"/>
          <w:lang w:val="sk-SK"/>
        </w:rPr>
        <w:t>, s ustanoveniami z</w:t>
      </w:r>
      <w:r w:rsidRPr="0014645C">
        <w:rPr>
          <w:sz w:val="19"/>
          <w:szCs w:val="19"/>
          <w:lang w:val="sk-SK"/>
        </w:rPr>
        <w:t>mluvy o NFP;</w:t>
      </w:r>
    </w:p>
    <w:p w14:paraId="15B0CC32" w14:textId="761150AA"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14645C" w:rsidRDefault="002B3DE0" w:rsidP="007F7349">
      <w:pPr>
        <w:spacing w:before="120" w:after="120" w:line="288" w:lineRule="auto"/>
        <w:jc w:val="both"/>
        <w:rPr>
          <w:rFonts w:cs="Arial"/>
          <w:b/>
          <w:szCs w:val="19"/>
          <w:lang w:val="sk-SK"/>
        </w:rPr>
      </w:pPr>
      <w:r w:rsidRPr="0014645C">
        <w:rPr>
          <w:rFonts w:cs="Arial"/>
          <w:b/>
          <w:szCs w:val="19"/>
          <w:lang w:val="sk-SK"/>
        </w:rPr>
        <w:t>Neoprávnené výdavky</w:t>
      </w:r>
    </w:p>
    <w:p w14:paraId="15B0CC34" w14:textId="648F217B"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Neoprávnenými výdavkami v rámci </w:t>
      </w:r>
      <w:r w:rsidR="00255EFD" w:rsidRPr="0014645C">
        <w:rPr>
          <w:rFonts w:ascii="Arial" w:hAnsi="Arial" w:cs="Arial"/>
          <w:sz w:val="19"/>
          <w:szCs w:val="19"/>
          <w:lang w:val="sk-SK"/>
        </w:rPr>
        <w:t>ESF</w:t>
      </w:r>
      <w:r w:rsidRPr="0014645C">
        <w:rPr>
          <w:rFonts w:ascii="Arial" w:hAnsi="Arial" w:cs="Arial"/>
          <w:sz w:val="19"/>
          <w:szCs w:val="19"/>
          <w:lang w:val="sk-SK"/>
        </w:rPr>
        <w:t xml:space="preserve"> sú:</w:t>
      </w:r>
    </w:p>
    <w:p w14:paraId="15B0CC35" w14:textId="5283B74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úroky z</w:t>
      </w:r>
      <w:r w:rsidR="00C472C1" w:rsidRPr="0014645C">
        <w:rPr>
          <w:rFonts w:ascii="Arial" w:hAnsi="Arial" w:cs="Arial"/>
          <w:sz w:val="19"/>
          <w:szCs w:val="19"/>
          <w:lang w:val="sk-SK"/>
        </w:rPr>
        <w:t> dlžných súm</w:t>
      </w:r>
      <w:r w:rsidRPr="0014645C">
        <w:rPr>
          <w:rFonts w:ascii="Arial" w:hAnsi="Arial" w:cs="Arial"/>
          <w:sz w:val="19"/>
          <w:szCs w:val="19"/>
          <w:lang w:val="sk-SK"/>
        </w:rPr>
        <w:t>;</w:t>
      </w:r>
    </w:p>
    <w:p w14:paraId="15B0CC36" w14:textId="2219E46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nákup infraštruktúry</w:t>
      </w:r>
      <w:r w:rsidR="00A37BAC" w:rsidRPr="0014645C">
        <w:rPr>
          <w:rStyle w:val="Odkaznapoznmkupodiarou"/>
          <w:rFonts w:cs="Arial"/>
          <w:sz w:val="19"/>
          <w:szCs w:val="19"/>
          <w:lang w:val="sk-SK"/>
        </w:rPr>
        <w:footnoteReference w:id="6"/>
      </w:r>
      <w:r w:rsidRPr="0014645C">
        <w:rPr>
          <w:rFonts w:ascii="Arial" w:hAnsi="Arial" w:cs="Arial"/>
          <w:sz w:val="19"/>
          <w:szCs w:val="19"/>
          <w:lang w:val="sk-SK"/>
        </w:rPr>
        <w:t>, nehnuteľností a pozemkov.</w:t>
      </w:r>
    </w:p>
    <w:p w14:paraId="15B0CC37" w14:textId="75F2DE94"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14645C">
        <w:rPr>
          <w:rFonts w:ascii="Arial" w:hAnsi="Arial" w:cs="Arial"/>
          <w:sz w:val="19"/>
          <w:szCs w:val="19"/>
          <w:lang w:val="sk-SK"/>
        </w:rPr>
        <w:t>daň z pridanej hodnoty (DPH)</w:t>
      </w:r>
      <w:r w:rsidR="00FB0FD0" w:rsidRPr="0014645C">
        <w:rPr>
          <w:rFonts w:ascii="Arial" w:hAnsi="Arial" w:cs="Arial"/>
          <w:sz w:val="19"/>
          <w:szCs w:val="19"/>
          <w:lang w:val="sk-SK"/>
        </w:rPr>
        <w:t xml:space="preserve"> v prípade, že prijímateľ má nárok na jej odpočet na vstupe. Nárok na odpočet je vymedzený zákonom </w:t>
      </w:r>
      <w:r w:rsidR="0005604C" w:rsidRPr="0014645C">
        <w:rPr>
          <w:rFonts w:ascii="Arial" w:hAnsi="Arial" w:cs="Arial"/>
          <w:sz w:val="19"/>
          <w:szCs w:val="19"/>
          <w:lang w:val="sk-SK"/>
        </w:rPr>
        <w:t xml:space="preserve">č. 222/2004 Z. z. </w:t>
      </w:r>
      <w:r w:rsidR="00FB0FD0" w:rsidRPr="0014645C">
        <w:rPr>
          <w:rFonts w:ascii="Arial" w:hAnsi="Arial" w:cs="Arial"/>
          <w:sz w:val="19"/>
          <w:szCs w:val="19"/>
          <w:lang w:val="sk-SK"/>
        </w:rPr>
        <w:t>o</w:t>
      </w:r>
      <w:r w:rsidR="0005604C" w:rsidRPr="0014645C">
        <w:rPr>
          <w:rFonts w:ascii="Arial" w:hAnsi="Arial" w:cs="Arial"/>
          <w:sz w:val="19"/>
          <w:szCs w:val="19"/>
          <w:lang w:val="sk-SK"/>
        </w:rPr>
        <w:t> dani z pridanej hodnoty (ďalej len „zákon o DPH“)</w:t>
      </w:r>
      <w:r w:rsidR="00FB0FD0" w:rsidRPr="0014645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lang w:val="sk-SK"/>
        </w:rPr>
        <w:t xml:space="preserve"> </w:t>
      </w:r>
      <w:r w:rsidR="00FB0FD0" w:rsidRPr="0014645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lang w:val="sk-SK"/>
        </w:rPr>
        <w:footnoteReference w:id="7"/>
      </w:r>
      <w:r w:rsidR="00FB0FD0" w:rsidRPr="0014645C">
        <w:rPr>
          <w:rFonts w:ascii="Arial" w:hAnsi="Arial" w:cs="Arial"/>
          <w:sz w:val="19"/>
          <w:szCs w:val="19"/>
          <w:lang w:val="sk-SK"/>
        </w:rPr>
        <w:t xml:space="preserve">. </w:t>
      </w:r>
    </w:p>
    <w:p w14:paraId="15B0CC38" w14:textId="5BBD76E4" w:rsidR="002B3DE0" w:rsidRPr="0014645C" w:rsidRDefault="002B3DE0" w:rsidP="00717E4A">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toho neoprávneným</w:t>
      </w:r>
      <w:r w:rsidR="009D2BE7" w:rsidRPr="0014645C">
        <w:rPr>
          <w:rFonts w:ascii="Arial" w:hAnsi="Arial" w:cs="Arial"/>
          <w:sz w:val="19"/>
          <w:szCs w:val="19"/>
          <w:lang w:val="sk-SK"/>
        </w:rPr>
        <w:t>i</w:t>
      </w:r>
      <w:r w:rsidRPr="0014645C">
        <w:rPr>
          <w:rFonts w:ascii="Arial" w:hAnsi="Arial" w:cs="Arial"/>
          <w:sz w:val="19"/>
          <w:szCs w:val="19"/>
          <w:lang w:val="sk-SK"/>
        </w:rPr>
        <w:t xml:space="preserve"> výdavk</w:t>
      </w:r>
      <w:r w:rsidR="001B18AD" w:rsidRPr="0014645C">
        <w:rPr>
          <w:rFonts w:ascii="Arial" w:hAnsi="Arial" w:cs="Arial"/>
          <w:sz w:val="19"/>
          <w:szCs w:val="19"/>
          <w:lang w:val="sk-SK"/>
        </w:rPr>
        <w:t>a</w:t>
      </w:r>
      <w:r w:rsidRPr="0014645C">
        <w:rPr>
          <w:rFonts w:ascii="Arial" w:hAnsi="Arial" w:cs="Arial"/>
          <w:sz w:val="19"/>
          <w:szCs w:val="19"/>
          <w:lang w:val="sk-SK"/>
        </w:rPr>
        <w:t>m</w:t>
      </w:r>
      <w:r w:rsidR="009D2BE7" w:rsidRPr="0014645C">
        <w:rPr>
          <w:rFonts w:ascii="Arial" w:hAnsi="Arial" w:cs="Arial"/>
          <w:sz w:val="19"/>
          <w:szCs w:val="19"/>
          <w:lang w:val="sk-SK"/>
        </w:rPr>
        <w:t>i</w:t>
      </w:r>
      <w:r w:rsidR="00255EFD" w:rsidRPr="0014645C">
        <w:rPr>
          <w:rFonts w:ascii="Arial" w:hAnsi="Arial" w:cs="Arial"/>
          <w:sz w:val="19"/>
          <w:szCs w:val="19"/>
          <w:lang w:val="sk-SK"/>
        </w:rPr>
        <w:t xml:space="preserve"> v rámci OP EVS</w:t>
      </w:r>
      <w:r w:rsidRPr="0014645C">
        <w:rPr>
          <w:rFonts w:ascii="Arial" w:hAnsi="Arial" w:cs="Arial"/>
          <w:sz w:val="19"/>
          <w:szCs w:val="19"/>
          <w:lang w:val="sk-SK"/>
        </w:rPr>
        <w:t xml:space="preserve"> sú najmä:</w:t>
      </w:r>
    </w:p>
    <w:p w14:paraId="15B0CC3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bez priameho vzťahu k projektu;</w:t>
      </w:r>
    </w:p>
    <w:p w14:paraId="15B0CC3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v rozpore so zmluvou o NFP;</w:t>
      </w:r>
    </w:p>
    <w:p w14:paraId="15B0CC3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výdavok v rozpore so záväznými právnymi predpismi </w:t>
      </w:r>
      <w:r w:rsidR="004E74EE" w:rsidRPr="0014645C">
        <w:rPr>
          <w:rFonts w:ascii="Arial" w:hAnsi="Arial" w:cs="Arial"/>
          <w:sz w:val="19"/>
          <w:szCs w:val="19"/>
          <w:lang w:val="sk-SK"/>
        </w:rPr>
        <w:t>EÚ</w:t>
      </w:r>
      <w:r w:rsidR="00A37BAC" w:rsidRPr="0014645C">
        <w:rPr>
          <w:rFonts w:ascii="Arial" w:hAnsi="Arial" w:cs="Arial"/>
          <w:sz w:val="19"/>
          <w:szCs w:val="19"/>
          <w:lang w:val="sk-SK"/>
        </w:rPr>
        <w:t xml:space="preserve"> a </w:t>
      </w:r>
      <w:r w:rsidRPr="0014645C">
        <w:rPr>
          <w:rFonts w:ascii="Arial" w:hAnsi="Arial" w:cs="Arial"/>
          <w:sz w:val="19"/>
          <w:szCs w:val="19"/>
          <w:lang w:val="sk-SK"/>
        </w:rPr>
        <w:t>SR;</w:t>
      </w:r>
    </w:p>
    <w:p w14:paraId="15B0CC3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výdavok, ktorý nie je nevyhnutný k dosiahnutiu cieľov projektu;</w:t>
      </w:r>
    </w:p>
    <w:p w14:paraId="15B0CC3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zo strany prijímateľa nedostatočne odôvodnený, alebo preukázaný;</w:t>
      </w:r>
    </w:p>
    <w:p w14:paraId="15B0CC3E" w14:textId="688EF8F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prijímateľ dobrovoľne vynakladá na účely projektu</w:t>
      </w:r>
      <w:r w:rsidR="0080638B" w:rsidRPr="0014645C">
        <w:rPr>
          <w:sz w:val="19"/>
          <w:szCs w:val="19"/>
          <w:lang w:val="sk-SK"/>
        </w:rPr>
        <w:t>,</w:t>
      </w:r>
      <w:r w:rsidRPr="0014645C">
        <w:rPr>
          <w:sz w:val="19"/>
          <w:szCs w:val="19"/>
          <w:lang w:val="sk-SK"/>
        </w:rPr>
        <w:t xml:space="preserve"> t.</w:t>
      </w:r>
      <w:r w:rsidR="00172B65" w:rsidRPr="0014645C">
        <w:rPr>
          <w:sz w:val="19"/>
          <w:szCs w:val="19"/>
          <w:lang w:val="sk-SK"/>
        </w:rPr>
        <w:t xml:space="preserve"> </w:t>
      </w:r>
      <w:r w:rsidRPr="0014645C">
        <w:rPr>
          <w:sz w:val="19"/>
          <w:szCs w:val="19"/>
          <w:lang w:val="sk-SK"/>
        </w:rPr>
        <w:t>j. nad rozsah povinného spolufinancovania, resp. uzatvorenej zmluvy o NFP;</w:t>
      </w:r>
    </w:p>
    <w:p w14:paraId="15B0CC3F"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nie je v súlade so schváleným rozpočtom projektu</w:t>
      </w:r>
      <w:r w:rsidR="00A37BAC" w:rsidRPr="0014645C">
        <w:rPr>
          <w:sz w:val="19"/>
          <w:szCs w:val="19"/>
          <w:lang w:val="sk-SK"/>
        </w:rPr>
        <w:t xml:space="preserve"> a komentárom k rozpočtu</w:t>
      </w:r>
      <w:r w:rsidRPr="0014645C">
        <w:rPr>
          <w:sz w:val="19"/>
          <w:szCs w:val="19"/>
          <w:lang w:val="sk-SK"/>
        </w:rPr>
        <w:t>;</w:t>
      </w:r>
    </w:p>
    <w:p w14:paraId="15B0CC4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pred počiatočným dátumom oprávnenosti výdavkov;</w:t>
      </w:r>
    </w:p>
    <w:p w14:paraId="15B0CC41" w14:textId="55F26058"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po 31.12.202</w:t>
      </w:r>
      <w:r w:rsidR="0081671A" w:rsidRPr="0014645C">
        <w:rPr>
          <w:sz w:val="19"/>
          <w:szCs w:val="19"/>
          <w:lang w:val="sk-SK"/>
        </w:rPr>
        <w:t>3</w:t>
      </w:r>
      <w:r w:rsidRPr="0014645C">
        <w:rPr>
          <w:sz w:val="19"/>
          <w:szCs w:val="19"/>
          <w:lang w:val="sk-SK"/>
        </w:rPr>
        <w:t>;</w:t>
      </w:r>
    </w:p>
    <w:p w14:paraId="15B0CC4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projekt s celkovým či prevažujúcim dopadom mimo cieľový región;</w:t>
      </w:r>
    </w:p>
    <w:p w14:paraId="15B0CC4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sankčného charakteru vrátane súvisiacich výdavkov (pokuty, penále, vrátane zmluvných, výdavky na trovy konania a pod.);</w:t>
      </w:r>
    </w:p>
    <w:p w14:paraId="15B0CC4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mimoriadny náklad (napr. manká a škody);</w:t>
      </w:r>
    </w:p>
    <w:p w14:paraId="15B0CC4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w:t>
      </w:r>
      <w:r w:rsidR="00F55A4B" w:rsidRPr="0014645C">
        <w:rPr>
          <w:sz w:val="19"/>
          <w:szCs w:val="19"/>
          <w:lang w:val="sk-SK"/>
        </w:rPr>
        <w:t xml:space="preserve"> alebo bol vo vyhlásenej výzve/</w:t>
      </w:r>
      <w:r w:rsidRPr="0014645C">
        <w:rPr>
          <w:sz w:val="19"/>
          <w:szCs w:val="19"/>
          <w:lang w:val="sk-SK"/>
        </w:rPr>
        <w:t>vyzvaní definovaný ako neoprávnený;</w:t>
      </w:r>
    </w:p>
    <w:p w14:paraId="15B0CC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lang w:val="sk-SK"/>
        </w:rPr>
        <w:t>o príspevku z EŠIF</w:t>
      </w:r>
      <w:r w:rsidRPr="0014645C">
        <w:rPr>
          <w:sz w:val="19"/>
          <w:szCs w:val="19"/>
          <w:lang w:val="sk-SK"/>
        </w:rPr>
        <w:t>;</w:t>
      </w:r>
    </w:p>
    <w:p w14:paraId="15B0CC47" w14:textId="5F6462B1"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nepriame výdavky, ktoré prekročia výzvou</w:t>
      </w:r>
      <w:r w:rsidR="00A37BAC" w:rsidRPr="0014645C">
        <w:rPr>
          <w:sz w:val="19"/>
          <w:szCs w:val="19"/>
          <w:lang w:val="sk-SK"/>
        </w:rPr>
        <w:t>/vyzvaním</w:t>
      </w:r>
      <w:r w:rsidRPr="0014645C">
        <w:rPr>
          <w:sz w:val="19"/>
          <w:szCs w:val="19"/>
          <w:lang w:val="sk-SK"/>
        </w:rPr>
        <w:t xml:space="preserve"> stanovený percentuálny pomer z celkových oprávnených priamych výdavkov na projekt;</w:t>
      </w:r>
    </w:p>
    <w:p w14:paraId="15B0CC4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bol uplatnený na základe zmenených prvotných dokumentov (napr. prezenčná listina, pracovné výkazy a pod.);</w:t>
      </w:r>
    </w:p>
    <w:p w14:paraId="15B0CC4A" w14:textId="5564D442"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vynaložený bez vzájomného súladu a potrebnej nadväznosti na ostatné výdavky projektu súvisiace s aktivitami projektu, t.</w:t>
      </w:r>
      <w:r w:rsidR="00172B65" w:rsidRPr="0014645C">
        <w:rPr>
          <w:sz w:val="19"/>
          <w:szCs w:val="19"/>
          <w:lang w:val="sk-SK"/>
        </w:rPr>
        <w:t xml:space="preserve"> </w:t>
      </w:r>
      <w:r w:rsidRPr="0014645C">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nebol prijímateľom preukázaný a uplatnený v žiadosti o platbu (refundáciu/zúčtovanie zálohovej platby/zúčtovanie </w:t>
      </w:r>
      <w:proofErr w:type="spellStart"/>
      <w:r w:rsidRPr="0014645C">
        <w:rPr>
          <w:sz w:val="19"/>
          <w:szCs w:val="19"/>
          <w:lang w:val="sk-SK"/>
        </w:rPr>
        <w:t>predfinancovania</w:t>
      </w:r>
      <w:proofErr w:type="spellEnd"/>
      <w:r w:rsidRPr="0014645C">
        <w:rPr>
          <w:sz w:val="19"/>
          <w:szCs w:val="19"/>
          <w:lang w:val="sk-SK"/>
        </w:rPr>
        <w:t xml:space="preserve">) najneskôr do </w:t>
      </w:r>
      <w:r w:rsidR="00FF5CA0" w:rsidRPr="0014645C">
        <w:rPr>
          <w:sz w:val="19"/>
          <w:szCs w:val="19"/>
          <w:lang w:val="sk-SK"/>
        </w:rPr>
        <w:t>konca obdobia oprávnenosti výdavkov</w:t>
      </w:r>
      <w:r w:rsidRPr="0014645C">
        <w:rPr>
          <w:sz w:val="19"/>
          <w:szCs w:val="19"/>
          <w:lang w:val="sk-SK"/>
        </w:rPr>
        <w:t>;</w:t>
      </w:r>
    </w:p>
    <w:p w14:paraId="15B0CC4C" w14:textId="5F47B7D3"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kladný rozdiel medzi reálne vzniknutými nákladmi prijímateľa/užívateľa a poskytnutými príspevkami/dotáciami z verejných zdrojov, aj kumulovane;</w:t>
      </w:r>
    </w:p>
    <w:p w14:paraId="15B0CC4D" w14:textId="0B3CFC94"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priame dane</w:t>
      </w:r>
      <w:r w:rsidR="00CB17BC" w:rsidRPr="0014645C">
        <w:rPr>
          <w:rStyle w:val="Odkaznapoznmkupodiarou"/>
          <w:szCs w:val="19"/>
          <w:lang w:val="sk-SK"/>
        </w:rPr>
        <w:footnoteReference w:id="8"/>
      </w:r>
      <w:r w:rsidRPr="0014645C">
        <w:rPr>
          <w:sz w:val="19"/>
          <w:szCs w:val="19"/>
          <w:lang w:val="sk-SK"/>
        </w:rPr>
        <w:t xml:space="preserve"> (</w:t>
      </w:r>
      <w:r w:rsidR="002D70E8" w:rsidRPr="0014645C">
        <w:rPr>
          <w:sz w:val="19"/>
          <w:szCs w:val="19"/>
          <w:lang w:val="sk-SK"/>
        </w:rPr>
        <w:t xml:space="preserve">napr. </w:t>
      </w:r>
      <w:r w:rsidRPr="0014645C">
        <w:rPr>
          <w:sz w:val="19"/>
          <w:szCs w:val="19"/>
          <w:lang w:val="sk-SK"/>
        </w:rPr>
        <w:t>daň z nehnuteľnosti, daň z motorových vozidiel</w:t>
      </w:r>
      <w:r w:rsidR="002D70E8" w:rsidRPr="0014645C">
        <w:rPr>
          <w:sz w:val="19"/>
          <w:szCs w:val="19"/>
          <w:lang w:val="sk-SK"/>
        </w:rPr>
        <w:t xml:space="preserve"> a pod.)</w:t>
      </w:r>
      <w:r w:rsidR="001C3C0A" w:rsidRPr="0014645C">
        <w:rPr>
          <w:sz w:val="19"/>
          <w:szCs w:val="19"/>
          <w:lang w:val="sk-SK"/>
        </w:rPr>
        <w:t>;</w:t>
      </w:r>
    </w:p>
    <w:p w14:paraId="60A5D7D7" w14:textId="666C8D95"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finančný prenájom a operatívny nájom;</w:t>
      </w:r>
    </w:p>
    <w:p w14:paraId="20B9D8A9" w14:textId="613D24B6"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opravu a</w:t>
      </w:r>
      <w:r w:rsidR="00DF7AC9" w:rsidRPr="0014645C">
        <w:rPr>
          <w:sz w:val="19"/>
          <w:szCs w:val="19"/>
          <w:lang w:val="sk-SK"/>
        </w:rPr>
        <w:t> </w:t>
      </w:r>
      <w:r w:rsidRPr="0014645C">
        <w:rPr>
          <w:sz w:val="19"/>
          <w:szCs w:val="19"/>
          <w:lang w:val="sk-SK"/>
        </w:rPr>
        <w:t>údržbu</w:t>
      </w:r>
      <w:r w:rsidR="00DF7AC9" w:rsidRPr="0014645C">
        <w:rPr>
          <w:sz w:val="19"/>
          <w:szCs w:val="19"/>
          <w:lang w:val="sk-SK"/>
        </w:rPr>
        <w:t>;</w:t>
      </w:r>
    </w:p>
    <w:p w14:paraId="1DB01AEA"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obstaranie motorového vozidla</w:t>
      </w:r>
      <w:r w:rsidR="00FE41CC" w:rsidRPr="0014645C">
        <w:rPr>
          <w:sz w:val="19"/>
          <w:szCs w:val="19"/>
          <w:lang w:val="sk-SK"/>
        </w:rPr>
        <w:t>;</w:t>
      </w:r>
    </w:p>
    <w:p w14:paraId="4ED7F859" w14:textId="5D63FA75"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tvorbu sociálneho fondu.</w:t>
      </w:r>
    </w:p>
    <w:p w14:paraId="15B0CC4F" w14:textId="565AED59"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žiadateľa:</w:t>
      </w:r>
      <w:r w:rsidRPr="0014645C">
        <w:rPr>
          <w:rFonts w:ascii="Arial" w:hAnsi="Arial" w:cs="Arial"/>
          <w:sz w:val="19"/>
          <w:szCs w:val="19"/>
          <w:lang w:val="sk-SK"/>
        </w:rPr>
        <w:t xml:space="preserve"> Oprávnené </w:t>
      </w:r>
      <w:r w:rsidR="00113505" w:rsidRPr="0014645C">
        <w:rPr>
          <w:rFonts w:ascii="Arial" w:hAnsi="Arial" w:cs="Arial"/>
          <w:sz w:val="19"/>
          <w:szCs w:val="19"/>
          <w:lang w:val="sk-SK"/>
        </w:rPr>
        <w:t xml:space="preserve">a neoprávnené výdavky sú bližšie definované v príslušnej výzve/vyzvaní. Oprávnené </w:t>
      </w:r>
      <w:r w:rsidRPr="0014645C">
        <w:rPr>
          <w:rFonts w:ascii="Arial" w:hAnsi="Arial" w:cs="Arial"/>
          <w:sz w:val="19"/>
          <w:szCs w:val="19"/>
          <w:lang w:val="sk-SK"/>
        </w:rPr>
        <w:t xml:space="preserve">výdavky deklarované v ŽoNFP sú predmetom odborného hodnotenia v rámci </w:t>
      </w:r>
      <w:r w:rsidRPr="0014645C">
        <w:rPr>
          <w:rFonts w:ascii="Arial" w:hAnsi="Arial" w:cs="Arial"/>
          <w:sz w:val="19"/>
          <w:szCs w:val="19"/>
          <w:lang w:val="sk-SK"/>
        </w:rPr>
        <w:lastRenderedPageBreak/>
        <w:t>schvaľovacieho procesu ŽoNF</w:t>
      </w:r>
      <w:r w:rsidR="00BE67E8" w:rsidRPr="0014645C">
        <w:rPr>
          <w:rFonts w:ascii="Arial" w:hAnsi="Arial" w:cs="Arial"/>
          <w:sz w:val="19"/>
          <w:szCs w:val="19"/>
          <w:lang w:val="sk-SK"/>
        </w:rPr>
        <w:t>P</w:t>
      </w:r>
      <w:r w:rsidRPr="0014645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lang w:val="sk-SK"/>
        </w:rPr>
        <w:t>vedených v p</w:t>
      </w:r>
      <w:r w:rsidRPr="0014645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485340C" w:rsidR="00113505" w:rsidRPr="0014645C" w:rsidRDefault="007F7B94" w:rsidP="003C386D">
      <w:pPr>
        <w:pStyle w:val="Default"/>
        <w:spacing w:before="240" w:after="120" w:line="288" w:lineRule="auto"/>
        <w:jc w:val="both"/>
        <w:rPr>
          <w:rFonts w:ascii="Arial" w:hAnsi="Arial" w:cs="Arial"/>
          <w:color w:val="auto"/>
          <w:sz w:val="19"/>
          <w:szCs w:val="19"/>
          <w:lang w:val="sk-SK" w:eastAsia="cs-CZ"/>
        </w:rPr>
      </w:pPr>
      <w:r>
        <w:rPr>
          <w:rFonts w:ascii="Arial" w:hAnsi="Arial" w:cs="Arial"/>
          <w:color w:val="auto"/>
          <w:sz w:val="19"/>
          <w:szCs w:val="19"/>
          <w:lang w:val="sk-SK" w:eastAsia="cs-CZ"/>
        </w:rPr>
        <w:t xml:space="preserve">Z hľadiska realizovaných finančných tokov žiadateľa/partnera </w:t>
      </w:r>
      <w:r w:rsidRPr="0014645C">
        <w:rPr>
          <w:rFonts w:ascii="Arial" w:hAnsi="Arial" w:cs="Arial"/>
          <w:color w:val="auto"/>
          <w:sz w:val="19"/>
          <w:szCs w:val="19"/>
          <w:lang w:val="sk-SK" w:eastAsia="cs-CZ"/>
        </w:rPr>
        <w:t xml:space="preserve">v rámci implementácie projektu </w:t>
      </w:r>
      <w:r>
        <w:rPr>
          <w:rFonts w:ascii="Arial" w:hAnsi="Arial" w:cs="Arial"/>
          <w:color w:val="auto"/>
          <w:sz w:val="19"/>
          <w:szCs w:val="19"/>
          <w:lang w:val="sk-SK" w:eastAsia="cs-CZ"/>
        </w:rPr>
        <w:t>možno identifikovať tieto š</w:t>
      </w:r>
      <w:r w:rsidR="00113505" w:rsidRPr="0014645C">
        <w:rPr>
          <w:rFonts w:ascii="Arial" w:hAnsi="Arial" w:cs="Arial"/>
          <w:color w:val="auto"/>
          <w:sz w:val="19"/>
          <w:szCs w:val="19"/>
          <w:lang w:val="sk-SK" w:eastAsia="cs-CZ"/>
        </w:rPr>
        <w:t>pecifické typy výdavkov</w:t>
      </w:r>
      <w:r w:rsidR="00113505" w:rsidRPr="0014645C">
        <w:rPr>
          <w:rStyle w:val="Odkaznapoznmkupodiarou"/>
          <w:rFonts w:cs="Arial"/>
          <w:color w:val="auto"/>
          <w:sz w:val="19"/>
          <w:szCs w:val="19"/>
          <w:lang w:val="sk-SK" w:eastAsia="cs-CZ"/>
        </w:rPr>
        <w:footnoteReference w:id="9"/>
      </w:r>
      <w:r w:rsidR="00113505" w:rsidRPr="0014645C">
        <w:rPr>
          <w:rFonts w:ascii="Arial" w:hAnsi="Arial" w:cs="Arial"/>
          <w:color w:val="auto"/>
          <w:sz w:val="19"/>
          <w:szCs w:val="19"/>
          <w:lang w:val="sk-SK" w:eastAsia="cs-CZ"/>
        </w:rPr>
        <w:t xml:space="preserve">: </w:t>
      </w:r>
    </w:p>
    <w:p w14:paraId="15B0CC51" w14:textId="34A992A0"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15B0CC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15B0CC55" w14:textId="5EE81FBC" w:rsidR="00113505" w:rsidRDefault="00113505" w:rsidP="007F7349">
      <w:pPr>
        <w:spacing w:before="120" w:after="120" w:line="288" w:lineRule="auto"/>
        <w:jc w:val="both"/>
        <w:rPr>
          <w:rFonts w:cs="Arial"/>
          <w:sz w:val="19"/>
          <w:szCs w:val="19"/>
          <w:lang w:val="sk-SK" w:eastAsia="cs-CZ"/>
        </w:rPr>
      </w:pPr>
      <w:r w:rsidRPr="0014645C">
        <w:rPr>
          <w:rFonts w:cs="Arial"/>
          <w:sz w:val="19"/>
          <w:szCs w:val="19"/>
          <w:lang w:val="sk-SK" w:eastAsia="cs-CZ"/>
        </w:rPr>
        <w:t xml:space="preserve">V prípade schémy de </w:t>
      </w:r>
      <w:proofErr w:type="spellStart"/>
      <w:r w:rsidRPr="0014645C">
        <w:rPr>
          <w:rFonts w:cs="Arial"/>
          <w:sz w:val="19"/>
          <w:szCs w:val="19"/>
          <w:lang w:val="sk-SK" w:eastAsia="cs-CZ"/>
        </w:rPr>
        <w:t>minimis</w:t>
      </w:r>
      <w:proofErr w:type="spellEnd"/>
      <w:r w:rsidRPr="0014645C">
        <w:rPr>
          <w:rFonts w:cs="Arial"/>
          <w:sz w:val="19"/>
          <w:szCs w:val="19"/>
          <w:lang w:val="sk-SK" w:eastAsia="cs-CZ"/>
        </w:rPr>
        <w:t xml:space="preserve"> oprávnené, resp. neoprávnené výdavky sú stanovené v príslušnej schéme de </w:t>
      </w:r>
      <w:proofErr w:type="spellStart"/>
      <w:r w:rsidRPr="0014645C">
        <w:rPr>
          <w:rFonts w:cs="Arial"/>
          <w:sz w:val="19"/>
          <w:szCs w:val="19"/>
          <w:lang w:val="sk-SK" w:eastAsia="cs-CZ"/>
        </w:rPr>
        <w:t>minimis</w:t>
      </w:r>
      <w:proofErr w:type="spellEnd"/>
      <w:r w:rsidRPr="0014645C">
        <w:rPr>
          <w:rFonts w:cs="Arial"/>
          <w:sz w:val="19"/>
          <w:szCs w:val="19"/>
          <w:lang w:val="sk-SK" w:eastAsia="cs-CZ"/>
        </w:rPr>
        <w:t>.</w:t>
      </w:r>
    </w:p>
    <w:p w14:paraId="06C2CD4B"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14645C">
        <w:rPr>
          <w:rFonts w:cs="Arial"/>
          <w:b/>
          <w:i/>
          <w:sz w:val="19"/>
          <w:szCs w:val="19"/>
          <w:lang w:val="sk-SK"/>
        </w:rPr>
        <w:t>Upozornenie pre žiadateľa:</w:t>
      </w:r>
      <w:r w:rsidRPr="0014645C">
        <w:rPr>
          <w:rFonts w:cs="Arial"/>
          <w:sz w:val="19"/>
          <w:szCs w:val="19"/>
          <w:lang w:val="sk-SK"/>
        </w:rPr>
        <w:t xml:space="preserve"> RO pre OP EVS nie je kompetentný poskytovať záväzné informácie právneho charakteru týkajúce sa legislatívy Slovenskej republiky a Európskej únie. Povinnosťou žiadateľa je dodržiavať platnú legislatívu SR (napr. zákon o VO, zákon o rozpočtových pravidlách, rezortnú legislatívu a pod.) ako aj legislatívu EÚ pri všetkých aktivitách realizovaných v súvislosti so žiadaním prostriedkov zo štrukturálnych fondov EÚ.</w:t>
      </w:r>
    </w:p>
    <w:p w14:paraId="6CD71D2A" w14:textId="77777777" w:rsidR="007F7B94" w:rsidRDefault="007F7B94" w:rsidP="007F7B94">
      <w:pPr>
        <w:pStyle w:val="Default"/>
        <w:jc w:val="both"/>
        <w:rPr>
          <w:rFonts w:ascii="Arial" w:hAnsi="Arial" w:cs="Arial"/>
          <w:b/>
          <w:bCs/>
          <w:sz w:val="19"/>
          <w:szCs w:val="19"/>
          <w:lang w:val="sk-SK"/>
        </w:rPr>
      </w:pPr>
      <w:r>
        <w:rPr>
          <w:rFonts w:ascii="Arial" w:hAnsi="Arial" w:cs="Arial"/>
          <w:b/>
          <w:bCs/>
          <w:sz w:val="19"/>
          <w:szCs w:val="19"/>
          <w:lang w:val="sk-SK"/>
        </w:rPr>
        <w:t xml:space="preserve">Mzdové výdavky </w:t>
      </w:r>
    </w:p>
    <w:p w14:paraId="1386D583" w14:textId="77777777" w:rsidR="007F7B94" w:rsidRDefault="007F7B94" w:rsidP="007F7B94">
      <w:pPr>
        <w:pStyle w:val="Default"/>
        <w:jc w:val="both"/>
        <w:rPr>
          <w:rFonts w:ascii="Arial" w:hAnsi="Arial" w:cs="Arial"/>
          <w:sz w:val="19"/>
          <w:szCs w:val="19"/>
          <w:lang w:val="sk-SK"/>
        </w:rPr>
      </w:pPr>
      <w:r w:rsidRPr="005B091E">
        <w:rPr>
          <w:rFonts w:ascii="Arial" w:hAnsi="Arial" w:cs="Arial"/>
          <w:sz w:val="19"/>
          <w:szCs w:val="19"/>
          <w:lang w:val="sk-SK"/>
        </w:rPr>
        <w:t xml:space="preserve">Výdavky žiadateľa alebo partnera </w:t>
      </w:r>
      <w:r>
        <w:rPr>
          <w:rFonts w:ascii="Arial" w:hAnsi="Arial" w:cs="Arial"/>
          <w:sz w:val="19"/>
          <w:szCs w:val="19"/>
          <w:lang w:val="sk-SK"/>
        </w:rPr>
        <w:t>na úhradu miezd o</w:t>
      </w:r>
      <w:r w:rsidRPr="005B091E">
        <w:rPr>
          <w:rFonts w:ascii="Arial" w:hAnsi="Arial" w:cs="Arial"/>
          <w:sz w:val="19"/>
          <w:szCs w:val="19"/>
          <w:lang w:val="sk-SK"/>
        </w:rPr>
        <w:t>právnených zamestnancov projektu</w:t>
      </w:r>
      <w:r>
        <w:rPr>
          <w:rFonts w:ascii="Arial" w:hAnsi="Arial" w:cs="Arial"/>
          <w:sz w:val="19"/>
          <w:szCs w:val="19"/>
          <w:lang w:val="sk-SK"/>
        </w:rPr>
        <w:t>, ktorej oprávnené zložky</w:t>
      </w:r>
      <w:r w:rsidRPr="005B091E">
        <w:rPr>
          <w:rFonts w:ascii="Arial" w:hAnsi="Arial" w:cs="Arial"/>
          <w:sz w:val="19"/>
          <w:szCs w:val="19"/>
          <w:lang w:val="sk-SK"/>
        </w:rPr>
        <w:t xml:space="preserve"> </w:t>
      </w:r>
      <w:r>
        <w:rPr>
          <w:rFonts w:ascii="Arial" w:hAnsi="Arial" w:cs="Arial"/>
          <w:sz w:val="19"/>
          <w:szCs w:val="19"/>
          <w:lang w:val="sk-SK"/>
        </w:rPr>
        <w:t>predstavujú</w:t>
      </w:r>
      <w:r w:rsidRPr="005B091E">
        <w:rPr>
          <w:rFonts w:ascii="Arial" w:hAnsi="Arial" w:cs="Arial"/>
          <w:sz w:val="19"/>
          <w:szCs w:val="19"/>
          <w:lang w:val="sk-SK"/>
        </w:rPr>
        <w:t xml:space="preserve"> hodinová hrubá mzda zamestnanca a k nej prislúchajúce povinné zákonné odvody zamestnávateľa.</w:t>
      </w:r>
    </w:p>
    <w:p w14:paraId="36B9C2CE"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v personálnej matici projektu a v rozpočte projektu postupovať 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0F7325DE"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 xml:space="preserve">V čase predloženia </w:t>
      </w:r>
      <w:r>
        <w:rPr>
          <w:rFonts w:ascii="Arial" w:hAnsi="Arial" w:cs="Arial"/>
          <w:color w:val="000000"/>
          <w:sz w:val="19"/>
          <w:szCs w:val="19"/>
          <w:lang w:val="sk-SK"/>
        </w:rPr>
        <w:t>ŽoNFP</w:t>
      </w:r>
      <w:r w:rsidRPr="00A62E99">
        <w:rPr>
          <w:rFonts w:ascii="Arial" w:hAnsi="Arial" w:cs="Arial"/>
          <w:color w:val="000000"/>
          <w:sz w:val="19"/>
          <w:szCs w:val="19"/>
          <w:lang w:val="sk-SK"/>
        </w:rPr>
        <w:t xml:space="preserve"> </w:t>
      </w:r>
      <w:r>
        <w:rPr>
          <w:rFonts w:ascii="Arial" w:hAnsi="Arial" w:cs="Arial"/>
          <w:color w:val="000000"/>
          <w:sz w:val="19"/>
          <w:szCs w:val="19"/>
          <w:lang w:val="sk-SK"/>
        </w:rPr>
        <w:t>žiadateľ alebo partner dokladuje</w:t>
      </w:r>
      <w:r w:rsidRPr="00A62E99">
        <w:rPr>
          <w:rFonts w:ascii="Arial" w:hAnsi="Arial" w:cs="Arial"/>
          <w:color w:val="000000"/>
          <w:sz w:val="19"/>
          <w:szCs w:val="19"/>
          <w:lang w:val="sk-SK"/>
        </w:rPr>
        <w:t xml:space="preserve"> administratívne a odborné zabezpečenie realizácie aktivít projektu</w:t>
      </w:r>
      <w:r>
        <w:rPr>
          <w:rFonts w:ascii="Arial" w:hAnsi="Arial" w:cs="Arial"/>
          <w:color w:val="000000"/>
          <w:sz w:val="19"/>
          <w:szCs w:val="19"/>
          <w:lang w:val="sk-SK"/>
        </w:rPr>
        <w:t xml:space="preserve"> preukázaním kvalifikačných predpokladov </w:t>
      </w:r>
      <w:r w:rsidRPr="00A62E99">
        <w:rPr>
          <w:rFonts w:ascii="Arial" w:hAnsi="Arial" w:cs="Arial"/>
          <w:color w:val="000000"/>
          <w:sz w:val="19"/>
          <w:szCs w:val="19"/>
          <w:lang w:val="sk-SK"/>
        </w:rPr>
        <w:t xml:space="preserve">najmä </w:t>
      </w:r>
      <w:r>
        <w:rPr>
          <w:rFonts w:ascii="Arial" w:hAnsi="Arial" w:cs="Arial"/>
          <w:color w:val="000000"/>
          <w:sz w:val="19"/>
          <w:szCs w:val="19"/>
          <w:lang w:val="sk-SK"/>
        </w:rPr>
        <w:t>za</w:t>
      </w:r>
      <w:r w:rsidRPr="00A62E99">
        <w:rPr>
          <w:rFonts w:ascii="Arial" w:hAnsi="Arial" w:cs="Arial"/>
          <w:color w:val="000000"/>
          <w:sz w:val="19"/>
          <w:szCs w:val="19"/>
          <w:lang w:val="sk-SK"/>
        </w:rPr>
        <w:t> </w:t>
      </w:r>
      <w:r>
        <w:rPr>
          <w:rFonts w:ascii="Arial" w:hAnsi="Arial" w:cs="Arial"/>
          <w:color w:val="000000"/>
          <w:sz w:val="19"/>
          <w:szCs w:val="19"/>
          <w:lang w:val="sk-SK"/>
        </w:rPr>
        <w:t xml:space="preserve">vlastné </w:t>
      </w:r>
      <w:r w:rsidRPr="00A62E99">
        <w:rPr>
          <w:rFonts w:ascii="Arial" w:hAnsi="Arial" w:cs="Arial"/>
          <w:color w:val="000000"/>
          <w:sz w:val="19"/>
          <w:szCs w:val="19"/>
          <w:lang w:val="sk-SK"/>
        </w:rPr>
        <w:t>personáln</w:t>
      </w:r>
      <w:r>
        <w:rPr>
          <w:rFonts w:ascii="Arial" w:hAnsi="Arial" w:cs="Arial"/>
          <w:color w:val="000000"/>
          <w:sz w:val="19"/>
          <w:szCs w:val="19"/>
          <w:lang w:val="sk-SK"/>
        </w:rPr>
        <w:t>e kapacity</w:t>
      </w:r>
      <w:r w:rsidRPr="00A62E99">
        <w:rPr>
          <w:rFonts w:ascii="Arial" w:hAnsi="Arial" w:cs="Arial"/>
          <w:color w:val="000000"/>
          <w:sz w:val="19"/>
          <w:szCs w:val="19"/>
          <w:lang w:val="sk-SK"/>
        </w:rPr>
        <w:t xml:space="preserve"> (</w:t>
      </w:r>
      <w:proofErr w:type="spellStart"/>
      <w:r w:rsidRPr="00A62E99">
        <w:rPr>
          <w:rFonts w:ascii="Arial" w:hAnsi="Arial" w:cs="Arial"/>
          <w:color w:val="000000"/>
          <w:sz w:val="19"/>
          <w:szCs w:val="19"/>
          <w:lang w:val="sk-SK"/>
        </w:rPr>
        <w:t>t.j</w:t>
      </w:r>
      <w:proofErr w:type="spellEnd"/>
      <w:r w:rsidRPr="00A62E99">
        <w:rPr>
          <w:rFonts w:ascii="Arial" w:hAnsi="Arial" w:cs="Arial"/>
          <w:color w:val="000000"/>
          <w:sz w:val="19"/>
          <w:szCs w:val="19"/>
          <w:lang w:val="sk-SK"/>
        </w:rPr>
        <w:t xml:space="preserve">. </w:t>
      </w:r>
      <w:r>
        <w:rPr>
          <w:rFonts w:ascii="Arial" w:hAnsi="Arial" w:cs="Arial"/>
          <w:color w:val="000000"/>
          <w:sz w:val="19"/>
          <w:szCs w:val="19"/>
          <w:lang w:val="sk-SK"/>
        </w:rPr>
        <w:t xml:space="preserve">ide o </w:t>
      </w:r>
      <w:r w:rsidRPr="00A62E99">
        <w:rPr>
          <w:rFonts w:ascii="Arial" w:hAnsi="Arial" w:cs="Arial"/>
          <w:color w:val="000000"/>
          <w:sz w:val="19"/>
          <w:szCs w:val="19"/>
          <w:lang w:val="sk-SK"/>
        </w:rPr>
        <w:t>vlastné kapacity</w:t>
      </w:r>
      <w:r>
        <w:rPr>
          <w:rFonts w:ascii="Arial" w:hAnsi="Arial" w:cs="Arial"/>
          <w:color w:val="000000"/>
          <w:sz w:val="19"/>
          <w:szCs w:val="19"/>
          <w:lang w:val="sk-SK"/>
        </w:rPr>
        <w:t xml:space="preserve"> žiadateľa/partnera</w:t>
      </w:r>
      <w:r w:rsidRPr="00A62E99">
        <w:rPr>
          <w:rFonts w:ascii="Arial" w:hAnsi="Arial" w:cs="Arial"/>
          <w:color w:val="000000"/>
          <w:sz w:val="19"/>
          <w:szCs w:val="19"/>
          <w:lang w:val="sk-SK"/>
        </w:rPr>
        <w:t xml:space="preserve"> v pracovno-právnom alebo obdobnom vzťahu),</w:t>
      </w:r>
    </w:p>
    <w:p w14:paraId="4F805EA2" w14:textId="77777777" w:rsidR="007F7B94" w:rsidRDefault="007F7B94" w:rsidP="007F7B94">
      <w:pPr>
        <w:spacing w:after="120" w:line="240" w:lineRule="auto"/>
        <w:contextualSpacing/>
        <w:jc w:val="both"/>
        <w:rPr>
          <w:rFonts w:ascii="Arial" w:hAnsi="Arial" w:cs="Arial"/>
          <w:color w:val="000000"/>
          <w:sz w:val="19"/>
          <w:szCs w:val="19"/>
          <w:lang w:val="sk-SK"/>
        </w:rPr>
      </w:pPr>
    </w:p>
    <w:p w14:paraId="0ABB5468"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Preukázanie kvalifikačných predpokladov administratívnych a odborných kapacít s konečnou platnosťou vykoná</w:t>
      </w:r>
      <w:r>
        <w:rPr>
          <w:rFonts w:ascii="Arial" w:hAnsi="Arial" w:cs="Arial"/>
          <w:color w:val="000000"/>
          <w:sz w:val="19"/>
          <w:szCs w:val="19"/>
          <w:lang w:val="sk-SK"/>
        </w:rPr>
        <w:t xml:space="preserve"> prijímateľ alebo partner </w:t>
      </w:r>
      <w:r w:rsidRPr="00A62E99">
        <w:rPr>
          <w:rFonts w:ascii="Arial" w:hAnsi="Arial" w:cs="Arial"/>
          <w:color w:val="000000"/>
          <w:sz w:val="19"/>
          <w:szCs w:val="19"/>
          <w:lang w:val="sk-SK"/>
        </w:rPr>
        <w:t xml:space="preserve">v čase prvého zaradenia </w:t>
      </w:r>
      <w:r>
        <w:rPr>
          <w:rFonts w:ascii="Arial" w:hAnsi="Arial" w:cs="Arial"/>
          <w:color w:val="000000"/>
          <w:sz w:val="19"/>
          <w:szCs w:val="19"/>
          <w:lang w:val="sk-SK"/>
        </w:rPr>
        <w:t xml:space="preserve">konkrétneho zamestnanca </w:t>
      </w:r>
      <w:r w:rsidRPr="00A62E99">
        <w:rPr>
          <w:rFonts w:ascii="Arial" w:hAnsi="Arial" w:cs="Arial"/>
          <w:color w:val="000000"/>
          <w:sz w:val="19"/>
          <w:szCs w:val="19"/>
          <w:lang w:val="sk-SK"/>
        </w:rPr>
        <w:t>do personálnej matice projektu v rámci s</w:t>
      </w:r>
      <w:r>
        <w:rPr>
          <w:rFonts w:ascii="Arial" w:hAnsi="Arial" w:cs="Arial"/>
          <w:color w:val="000000"/>
          <w:sz w:val="19"/>
          <w:szCs w:val="19"/>
          <w:lang w:val="sk-SK"/>
        </w:rPr>
        <w:t xml:space="preserve">chválených projektových pozícií alebo vždy pri zmene personálneho obsadenia konkrétnej pracovnej pozície. Na základe predložených podkladov k personálnej matici posúdi </w:t>
      </w:r>
      <w:r w:rsidRPr="00A62E99">
        <w:rPr>
          <w:rFonts w:ascii="Arial" w:hAnsi="Arial" w:cs="Arial"/>
          <w:color w:val="000000"/>
          <w:sz w:val="19"/>
          <w:szCs w:val="19"/>
          <w:lang w:val="sk-SK"/>
        </w:rPr>
        <w:t>Poskytovateľ</w:t>
      </w:r>
      <w:r>
        <w:rPr>
          <w:rFonts w:ascii="Arial" w:hAnsi="Arial" w:cs="Arial"/>
          <w:color w:val="000000"/>
          <w:sz w:val="19"/>
          <w:szCs w:val="19"/>
          <w:lang w:val="sk-SK"/>
        </w:rPr>
        <w:t xml:space="preserve"> súlad kvalifikačných predpokladov zamestnanca s projektovou pozíciou a požiadavkami Usmernenia</w:t>
      </w:r>
      <w:r w:rsidRPr="005B70EE">
        <w:rPr>
          <w:rFonts w:ascii="Arial" w:hAnsi="Arial" w:cs="Arial"/>
          <w:color w:val="000000"/>
          <w:sz w:val="19"/>
          <w:szCs w:val="19"/>
          <w:lang w:val="sk-SK"/>
        </w:rPr>
        <w:t xml:space="preserve"> RO č. 5 k oprávnenosti vybraných skupín výdavkov pre PO 2014-2020</w:t>
      </w:r>
      <w:r>
        <w:rPr>
          <w:rFonts w:ascii="Arial" w:hAnsi="Arial" w:cs="Arial"/>
          <w:color w:val="000000"/>
          <w:sz w:val="19"/>
          <w:szCs w:val="19"/>
          <w:lang w:val="sk-SK"/>
        </w:rPr>
        <w:t xml:space="preserve"> v platnom znení</w:t>
      </w:r>
      <w:r w:rsidRPr="005B70EE">
        <w:rPr>
          <w:rFonts w:ascii="Arial" w:hAnsi="Arial" w:cs="Arial"/>
          <w:color w:val="000000"/>
          <w:sz w:val="19"/>
          <w:szCs w:val="19"/>
          <w:lang w:val="sk-SK"/>
        </w:rPr>
        <w:t>.</w:t>
      </w:r>
    </w:p>
    <w:p w14:paraId="4FA1CE4E" w14:textId="77777777" w:rsidR="007F7B94" w:rsidRDefault="007F7B94" w:rsidP="007F7B94">
      <w:pPr>
        <w:spacing w:after="120" w:line="240" w:lineRule="auto"/>
        <w:contextualSpacing/>
        <w:jc w:val="both"/>
        <w:rPr>
          <w:rFonts w:ascii="Arial" w:hAnsi="Arial" w:cs="Arial"/>
          <w:color w:val="000000"/>
          <w:sz w:val="19"/>
          <w:szCs w:val="19"/>
          <w:lang w:val="sk-SK"/>
        </w:rPr>
      </w:pPr>
    </w:p>
    <w:p w14:paraId="0D746CD7"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dodržiavať limity sadzieb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 xml:space="preserve">j mzdy v rámci štandardizovaných projektových pozícií OP EVS </w:t>
      </w:r>
      <w:r>
        <w:rPr>
          <w:rFonts w:ascii="Arial" w:hAnsi="Arial" w:cs="Arial"/>
          <w:sz w:val="19"/>
          <w:szCs w:val="19"/>
          <w:lang w:val="sk-SK"/>
        </w:rPr>
        <w:t xml:space="preserve">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46803A2A" w14:textId="6AB5ECD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Navrhnutá výška sadzby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j mzdy</w:t>
      </w:r>
      <w:r>
        <w:rPr>
          <w:rFonts w:ascii="Arial" w:hAnsi="Arial" w:cs="Arial"/>
          <w:sz w:val="19"/>
          <w:szCs w:val="19"/>
          <w:lang w:val="sk-SK"/>
        </w:rPr>
        <w:t xml:space="preserve"> pre jednotlivé projektové (administratívne aj odborné) pozície podlieha schváleniu v rámci konania o ŽoNFP (v rámci administratívneho overovania ako aj odborného hodnotenia) a žiadateľ/partner jej výšku musí zdôvodniť </w:t>
      </w:r>
      <w:r w:rsidR="009669E8">
        <w:rPr>
          <w:rFonts w:ascii="Arial" w:hAnsi="Arial" w:cs="Arial"/>
          <w:sz w:val="19"/>
          <w:szCs w:val="19"/>
          <w:lang w:val="sk-SK"/>
        </w:rPr>
        <w:t xml:space="preserve">analýzou </w:t>
      </w:r>
      <w:r w:rsidR="005B1BC1">
        <w:rPr>
          <w:rFonts w:ascii="Arial" w:hAnsi="Arial" w:cs="Arial"/>
          <w:sz w:val="19"/>
          <w:szCs w:val="19"/>
          <w:lang w:val="sk-SK"/>
        </w:rPr>
        <w:t>predchádzajúcej</w:t>
      </w:r>
      <w:r>
        <w:rPr>
          <w:rFonts w:ascii="Arial" w:hAnsi="Arial" w:cs="Arial"/>
          <w:sz w:val="19"/>
          <w:szCs w:val="19"/>
          <w:lang w:val="sk-SK"/>
        </w:rPr>
        <w:t xml:space="preserve"> mzdov</w:t>
      </w:r>
      <w:r w:rsidR="009669E8">
        <w:rPr>
          <w:rFonts w:ascii="Arial" w:hAnsi="Arial" w:cs="Arial"/>
          <w:sz w:val="19"/>
          <w:szCs w:val="19"/>
          <w:lang w:val="sk-SK"/>
        </w:rPr>
        <w:t>ej</w:t>
      </w:r>
      <w:r>
        <w:rPr>
          <w:rFonts w:ascii="Arial" w:hAnsi="Arial" w:cs="Arial"/>
          <w:sz w:val="19"/>
          <w:szCs w:val="19"/>
          <w:lang w:val="sk-SK"/>
        </w:rPr>
        <w:t xml:space="preserve"> politik</w:t>
      </w:r>
      <w:r w:rsidR="009669E8">
        <w:rPr>
          <w:rFonts w:ascii="Arial" w:hAnsi="Arial" w:cs="Arial"/>
          <w:sz w:val="19"/>
          <w:szCs w:val="19"/>
          <w:lang w:val="sk-SK"/>
        </w:rPr>
        <w:t>y</w:t>
      </w:r>
      <w:r>
        <w:rPr>
          <w:rFonts w:ascii="Arial" w:hAnsi="Arial" w:cs="Arial"/>
          <w:sz w:val="19"/>
          <w:szCs w:val="19"/>
          <w:lang w:val="sk-SK"/>
        </w:rPr>
        <w:t xml:space="preserve">, ktorá má vierohodne odzrkadľovať jeho prax v odmeňovaní jednotlivých pracovných pozícií. </w:t>
      </w:r>
    </w:p>
    <w:p w14:paraId="404430B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10"/>
      </w:r>
      <w:r w:rsidRPr="0014645C">
        <w:rPr>
          <w:rFonts w:ascii="Arial" w:hAnsi="Arial" w:cs="Arial"/>
          <w:b/>
          <w:bCs/>
          <w:sz w:val="19"/>
          <w:szCs w:val="19"/>
          <w:lang w:val="sk-SK"/>
        </w:rPr>
        <w:t xml:space="preserve"> </w:t>
      </w:r>
    </w:p>
    <w:p w14:paraId="130E36C0"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23571BCC" w14:textId="77777777" w:rsidR="007F7B94" w:rsidRPr="0014645C" w:rsidRDefault="007F7B94" w:rsidP="007F7B94">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 xml:space="preserve">Výstupné informácie o vykonanom prieskume trhu žiadateľ zaznamená v Zázname o vykonaní prieskumu trhu (príloha č. 4), v ktorom vyhodnotí výsledky prieskumu trhu z hľadiska </w:t>
      </w:r>
      <w:r w:rsidRPr="0014645C">
        <w:rPr>
          <w:rFonts w:ascii="Arial" w:hAnsi="Arial" w:cs="Arial"/>
          <w:sz w:val="19"/>
          <w:szCs w:val="19"/>
          <w:lang w:val="sk-SK"/>
        </w:rPr>
        <w:t>najnižšej ceny alebo ekonomicky najvýhodnejšej ponuky.</w:t>
      </w:r>
      <w:r w:rsidRPr="0014645C">
        <w:rPr>
          <w:rFonts w:ascii="Arial" w:hAnsi="Arial" w:cs="Arial"/>
          <w:color w:val="auto"/>
          <w:sz w:val="19"/>
          <w:szCs w:val="19"/>
          <w:lang w:val="sk-SK"/>
        </w:rPr>
        <w:t xml:space="preserve"> </w:t>
      </w:r>
      <w:r w:rsidRPr="0014645C">
        <w:rPr>
          <w:rFonts w:ascii="Arial" w:hAnsi="Arial" w:cs="Arial"/>
          <w:sz w:val="19"/>
          <w:szCs w:val="19"/>
          <w:lang w:val="sk-SK"/>
        </w:rPr>
        <w:t>Takto vykonaný prieskum trhu je platným pre preukázanie hospodárnosti výdavkov len v prípade jeho vykonania nie skôr ako 6 mesiacov pred dňom vyhlásenia výzvy/vyzvania</w:t>
      </w:r>
      <w:r w:rsidRPr="0014645C">
        <w:rPr>
          <w:rStyle w:val="Odkaznapoznmkupodiarou"/>
          <w:rFonts w:cs="Arial"/>
          <w:szCs w:val="19"/>
          <w:lang w:val="sk-SK"/>
        </w:rPr>
        <w:footnoteReference w:id="11"/>
      </w:r>
      <w:r w:rsidRPr="0014645C">
        <w:rPr>
          <w:rFonts w:ascii="Arial" w:hAnsi="Arial" w:cs="Arial"/>
          <w:sz w:val="19"/>
          <w:szCs w:val="19"/>
          <w:lang w:val="sk-SK"/>
        </w:rPr>
        <w:t>, ak nie je vo výzve/vyzvaní uvedené inak. Žiadateľ nepredkladá k záznamu o vykonaní prieskumu trhu ako súčasť ŽoNFP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14645C">
        <w:rPr>
          <w:rStyle w:val="Odkaznapoznmkupodiarou"/>
          <w:rFonts w:cs="Arial"/>
          <w:sz w:val="19"/>
          <w:szCs w:val="19"/>
          <w:lang w:val="sk-SK"/>
        </w:rPr>
        <w:footnoteReference w:id="12"/>
      </w:r>
      <w:r w:rsidRPr="0014645C">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na základe identifikovaných nedostatkov zníži </w:t>
      </w:r>
      <w:r w:rsidRPr="0014645C">
        <w:rPr>
          <w:rFonts w:ascii="Arial" w:hAnsi="Arial" w:cs="Arial"/>
          <w:color w:val="auto"/>
          <w:sz w:val="19"/>
          <w:szCs w:val="19"/>
          <w:lang w:val="sk-SK"/>
        </w:rPr>
        <w:t xml:space="preserve">výšku zodpovedajúcich výdavkov, môže uznať výdavok v plnej výške ako neoprávnený alebo vyvodiť iné právne následky v konaní o  ŽoNFP, resp. v súlade s podmienkami upravenými v zmluve o poskytnutí NFP. Z dôvodu overiteľnosti vykonaného prieskumu trhu </w:t>
      </w:r>
      <w:r w:rsidRPr="0014645C">
        <w:rPr>
          <w:rFonts w:ascii="Arial" w:hAnsi="Arial" w:cs="Arial"/>
          <w:color w:val="auto"/>
          <w:sz w:val="19"/>
          <w:szCs w:val="19"/>
          <w:lang w:val="sk-SK"/>
        </w:rPr>
        <w:lastRenderedPageBreak/>
        <w:t>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5FD235D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E68D6BF"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14645C">
        <w:rPr>
          <w:rFonts w:ascii="Arial" w:hAnsi="Arial" w:cs="Arial"/>
          <w:b/>
          <w:i/>
          <w:iCs/>
          <w:sz w:val="19"/>
          <w:szCs w:val="19"/>
          <w:lang w:val="sk-SK"/>
        </w:rPr>
        <w:t>Upozornenie pre žiadateľa:</w:t>
      </w:r>
      <w:r w:rsidRPr="0014645C">
        <w:rPr>
          <w:rFonts w:ascii="Arial" w:hAnsi="Arial" w:cs="Arial"/>
          <w:i/>
          <w:iCs/>
          <w:sz w:val="19"/>
          <w:szCs w:val="19"/>
          <w:lang w:val="sk-SK"/>
        </w:rPr>
        <w:t xml:space="preserve"> Žiadateľ je povinný pri realizácii zákaziek nespadajúcich pod zákon o VO (MP CKO č. 12 ) a pri zadávaní zákaziek s nízkymi hodnotami postupovať podľa pravidiel RO pre OP EVS bez ohľadu na skutočnosť, že zákazku zrealizoval ešte pred schválením žiadosti o NFP. V prípade, že pri implementácii projektu už ako prijímateľ predloží poskytovateľovi zákazku, pri realizácii ktorej postupoval v rozpore s pravidlami, poskytovateľ je povinný vylúčiť výdavky vyplývajúce z realizácie takéhoto obstarávania z financovania v plnom rozsahu.</w:t>
      </w:r>
    </w:p>
    <w:p w14:paraId="37031C1A"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a povinnosti pri realizácii verejného obstarávania sú podrobne uvedené v Príručke pre prijímateľa. Žiadatelia/prijímatelia sú povinní postupovať v zmysle týchto pravidiel a povinností.</w:t>
      </w:r>
    </w:p>
    <w:p w14:paraId="0D59EC90"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Výdavky projektu sa vo vzťahu k hlavným aktivitám projektu delia na priame a nepriame. Výdavky projektu môžu mať charakter kapitálových alebo bežných výdavkov.</w:t>
      </w:r>
    </w:p>
    <w:p w14:paraId="30ACB637" w14:textId="77777777" w:rsidR="007F7B94" w:rsidRPr="0014645C" w:rsidRDefault="007F7B94" w:rsidP="007F7349">
      <w:pPr>
        <w:spacing w:before="120" w:after="120" w:line="288" w:lineRule="auto"/>
        <w:jc w:val="both"/>
        <w:rPr>
          <w:rFonts w:cs="Arial"/>
          <w:sz w:val="19"/>
          <w:szCs w:val="19"/>
          <w:lang w:val="sk-SK" w:eastAsia="cs-CZ"/>
        </w:rPr>
      </w:pPr>
    </w:p>
    <w:p w14:paraId="15B0CC57" w14:textId="686AD8B8" w:rsidR="00402CEC" w:rsidRPr="0014645C" w:rsidRDefault="003E4A99" w:rsidP="000F423E">
      <w:pPr>
        <w:pStyle w:val="Nadpis3"/>
        <w:spacing w:line="480" w:lineRule="auto"/>
        <w:ind w:left="720"/>
        <w:rPr>
          <w:b/>
          <w:color w:val="3C8A2E" w:themeColor="accent5"/>
          <w:sz w:val="24"/>
          <w:szCs w:val="24"/>
          <w:lang w:val="sk-SK"/>
        </w:rPr>
      </w:pPr>
      <w:bookmarkStart w:id="118" w:name="_Toc410400243"/>
      <w:bookmarkStart w:id="119" w:name="_Toc417132488"/>
      <w:bookmarkStart w:id="120" w:name="_Toc417648885"/>
      <w:bookmarkStart w:id="121" w:name="_Toc440354977"/>
      <w:bookmarkStart w:id="122" w:name="_Toc440375308"/>
      <w:bookmarkStart w:id="123" w:name="_Toc458432896"/>
      <w:bookmarkStart w:id="124" w:name="_Toc334081"/>
      <w:r w:rsidRPr="0014645C">
        <w:rPr>
          <w:b/>
          <w:color w:val="3C8A2E" w:themeColor="accent5"/>
          <w:sz w:val="24"/>
          <w:szCs w:val="24"/>
          <w:lang w:val="sk-SK"/>
        </w:rPr>
        <w:t>2.4.1</w:t>
      </w:r>
      <w:r w:rsidR="0009154D" w:rsidRPr="0014645C">
        <w:rPr>
          <w:b/>
          <w:color w:val="3C8A2E" w:themeColor="accent5"/>
          <w:sz w:val="24"/>
          <w:szCs w:val="24"/>
          <w:lang w:val="sk-SK"/>
        </w:rPr>
        <w:tab/>
      </w:r>
      <w:r w:rsidR="001E7A3C" w:rsidRPr="0014645C">
        <w:rPr>
          <w:b/>
          <w:color w:val="3C8A2E" w:themeColor="accent5"/>
          <w:sz w:val="24"/>
          <w:szCs w:val="24"/>
          <w:lang w:val="sk-SK"/>
        </w:rPr>
        <w:t>Členenie oprávnených výdavkov</w:t>
      </w:r>
      <w:bookmarkEnd w:id="118"/>
      <w:bookmarkEnd w:id="119"/>
      <w:bookmarkEnd w:id="120"/>
      <w:bookmarkEnd w:id="121"/>
      <w:bookmarkEnd w:id="122"/>
      <w:bookmarkEnd w:id="123"/>
      <w:bookmarkEnd w:id="124"/>
    </w:p>
    <w:p w14:paraId="15B0CC58"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9"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3F38A28A" w14:textId="7292034B" w:rsidR="00F344DC" w:rsidRPr="0014645C" w:rsidRDefault="007A1208" w:rsidP="00F344DC">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r w:rsidR="004E74EE" w:rsidRPr="0014645C">
        <w:rPr>
          <w:rFonts w:ascii="Arial" w:hAnsi="Arial" w:cs="Arial"/>
          <w:sz w:val="19"/>
          <w:szCs w:val="19"/>
          <w:lang w:val="sk-SK"/>
        </w:rPr>
        <w:t>Žo</w:t>
      </w:r>
      <w:r w:rsidR="007D5F5A" w:rsidRPr="0014645C">
        <w:rPr>
          <w:rFonts w:ascii="Arial" w:hAnsi="Arial" w:cs="Arial"/>
          <w:sz w:val="19"/>
          <w:szCs w:val="19"/>
          <w:lang w:val="sk-SK"/>
        </w:rPr>
        <w:t>NFP</w:t>
      </w:r>
      <w:r w:rsidR="002B3DE0" w:rsidRPr="0014645C">
        <w:rPr>
          <w:rFonts w:ascii="Arial" w:hAnsi="Arial" w:cs="Arial"/>
          <w:sz w:val="19"/>
          <w:szCs w:val="19"/>
          <w:lang w:val="sk-SK"/>
        </w:rPr>
        <w:t>.</w:t>
      </w:r>
      <w:bookmarkStart w:id="125" w:name="_Toc413832233"/>
      <w:bookmarkStart w:id="126" w:name="_Toc417132489"/>
      <w:bookmarkStart w:id="127" w:name="_Toc417648886"/>
      <w:bookmarkStart w:id="128" w:name="_Toc440354978"/>
      <w:bookmarkStart w:id="129" w:name="_Toc440375309"/>
      <w:bookmarkStart w:id="130" w:name="_Toc458432897"/>
    </w:p>
    <w:p w14:paraId="15B0CC5A" w14:textId="6608E774" w:rsidR="002B3DE0" w:rsidRPr="0014645C" w:rsidRDefault="001F1018" w:rsidP="000F423E">
      <w:pPr>
        <w:pStyle w:val="Nadpis3"/>
        <w:tabs>
          <w:tab w:val="num" w:pos="993"/>
        </w:tabs>
        <w:spacing w:line="480" w:lineRule="auto"/>
        <w:ind w:left="567"/>
        <w:rPr>
          <w:b/>
          <w:color w:val="3C8A2E" w:themeColor="accent5"/>
          <w:sz w:val="24"/>
          <w:szCs w:val="24"/>
          <w:lang w:val="sk-SK"/>
        </w:rPr>
      </w:pPr>
      <w:bookmarkStart w:id="131" w:name="_Toc334082"/>
      <w:r w:rsidRPr="0014645C">
        <w:rPr>
          <w:b/>
          <w:color w:val="3C8A2E" w:themeColor="accent5"/>
          <w:sz w:val="24"/>
          <w:szCs w:val="24"/>
          <w:lang w:val="sk-SK"/>
        </w:rPr>
        <w:t>2.4.2</w:t>
      </w:r>
      <w:r w:rsidR="0009154D" w:rsidRPr="0014645C">
        <w:rPr>
          <w:b/>
          <w:color w:val="3C8A2E" w:themeColor="accent5"/>
          <w:sz w:val="24"/>
          <w:szCs w:val="24"/>
          <w:lang w:val="sk-SK"/>
        </w:rPr>
        <w:tab/>
      </w:r>
      <w:r w:rsidR="002B3DE0" w:rsidRPr="0014645C">
        <w:rPr>
          <w:b/>
          <w:color w:val="3C8A2E" w:themeColor="accent5"/>
          <w:sz w:val="24"/>
          <w:szCs w:val="24"/>
          <w:lang w:val="sk-SK"/>
        </w:rPr>
        <w:t>Projekty generujúce čisté príjmy</w:t>
      </w:r>
      <w:r w:rsidR="002B3DE0" w:rsidRPr="0014645C">
        <w:rPr>
          <w:b/>
          <w:color w:val="3C8A2E" w:themeColor="accent5"/>
          <w:sz w:val="24"/>
          <w:szCs w:val="24"/>
          <w:vertAlign w:val="superscript"/>
          <w:lang w:val="sk-SK"/>
        </w:rPr>
        <w:footnoteReference w:id="13"/>
      </w:r>
      <w:bookmarkEnd w:id="125"/>
      <w:bookmarkEnd w:id="126"/>
      <w:bookmarkEnd w:id="127"/>
      <w:bookmarkEnd w:id="128"/>
      <w:bookmarkEnd w:id="129"/>
      <w:bookmarkEnd w:id="130"/>
      <w:bookmarkEnd w:id="131"/>
      <w:r w:rsidR="002B3DE0" w:rsidRPr="0014645C">
        <w:rPr>
          <w:b/>
          <w:color w:val="3C8A2E" w:themeColor="accent5"/>
          <w:sz w:val="24"/>
          <w:szCs w:val="24"/>
          <w:lang w:val="sk-SK"/>
        </w:rPr>
        <w:t xml:space="preserve"> </w:t>
      </w:r>
    </w:p>
    <w:p w14:paraId="15B0CC5B" w14:textId="77777777" w:rsidR="002B3DE0" w:rsidRPr="0014645C" w:rsidRDefault="00C85E20" w:rsidP="005E404C">
      <w:pPr>
        <w:spacing w:before="120" w:after="120" w:line="288" w:lineRule="auto"/>
        <w:ind w:left="567" w:hanging="567"/>
        <w:jc w:val="both"/>
        <w:rPr>
          <w:rFonts w:ascii="Arial" w:hAnsi="Arial" w:cs="Arial"/>
          <w:sz w:val="19"/>
          <w:szCs w:val="19"/>
          <w:lang w:val="sk-SK"/>
        </w:rPr>
      </w:pPr>
      <w:r w:rsidRPr="0014645C">
        <w:rPr>
          <w:rFonts w:ascii="Arial" w:hAnsi="Arial" w:cs="Arial"/>
          <w:sz w:val="19"/>
          <w:szCs w:val="19"/>
          <w:lang w:val="sk-SK"/>
        </w:rPr>
        <w:t>V podmienkach OP EVS sú p</w:t>
      </w:r>
      <w:r w:rsidR="002B3DE0" w:rsidRPr="0014645C">
        <w:rPr>
          <w:rFonts w:ascii="Arial" w:hAnsi="Arial" w:cs="Arial"/>
          <w:sz w:val="19"/>
          <w:szCs w:val="19"/>
          <w:lang w:val="sk-SK"/>
        </w:rPr>
        <w:t xml:space="preserve">rojekty generujúce príjmy </w:t>
      </w:r>
      <w:r w:rsidRPr="0014645C">
        <w:rPr>
          <w:rFonts w:ascii="Arial" w:hAnsi="Arial" w:cs="Arial"/>
          <w:sz w:val="19"/>
          <w:szCs w:val="19"/>
          <w:lang w:val="sk-SK"/>
        </w:rPr>
        <w:t>tie,</w:t>
      </w:r>
      <w:r w:rsidR="002B3DE0" w:rsidRPr="0014645C">
        <w:rPr>
          <w:rFonts w:ascii="Arial" w:hAnsi="Arial" w:cs="Arial"/>
          <w:sz w:val="19"/>
          <w:szCs w:val="19"/>
          <w:lang w:val="sk-SK"/>
        </w:rPr>
        <w:t xml:space="preserve"> ktoré</w:t>
      </w:r>
      <w:r w:rsidRPr="0014645C">
        <w:rPr>
          <w:rFonts w:ascii="Arial" w:hAnsi="Arial" w:cs="Arial"/>
          <w:sz w:val="19"/>
          <w:szCs w:val="19"/>
          <w:lang w:val="sk-SK"/>
        </w:rPr>
        <w:t xml:space="preserve"> z</w:t>
      </w:r>
      <w:r w:rsidR="002B3DE0" w:rsidRPr="0014645C">
        <w:rPr>
          <w:rFonts w:ascii="Arial" w:hAnsi="Arial" w:cs="Arial"/>
          <w:sz w:val="19"/>
          <w:szCs w:val="19"/>
          <w:lang w:val="sk-SK"/>
        </w:rPr>
        <w:t xml:space="preserve">ahŕňajú poskytovanie služieb za poplatok. </w:t>
      </w:r>
    </w:p>
    <w:p w14:paraId="15B0CC5C" w14:textId="77777777" w:rsidR="002B3DE0" w:rsidRPr="0014645C" w:rsidRDefault="002B3DE0" w:rsidP="005E40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Potenciálne čisté príjmy z projektu sa stanovia vopred na základe metód</w:t>
      </w:r>
      <w:r w:rsidR="00FF5CA0" w:rsidRPr="0014645C">
        <w:rPr>
          <w:rFonts w:ascii="Arial" w:hAnsi="Arial" w:cs="Arial"/>
          <w:sz w:val="19"/>
          <w:szCs w:val="19"/>
          <w:lang w:val="sk-SK"/>
        </w:rPr>
        <w:t>y</w:t>
      </w:r>
      <w:r w:rsidR="00FF5CA0" w:rsidRPr="0014645C">
        <w:rPr>
          <w:rFonts w:ascii="Arial" w:hAnsi="Arial" w:cs="Arial"/>
          <w:iCs/>
          <w:sz w:val="19"/>
          <w:szCs w:val="19"/>
          <w:lang w:val="sk-SK"/>
        </w:rPr>
        <w:t xml:space="preserve"> výpočtu </w:t>
      </w:r>
      <w:r w:rsidRPr="0014645C">
        <w:rPr>
          <w:rFonts w:ascii="Arial" w:hAnsi="Arial" w:cs="Arial"/>
          <w:iCs/>
          <w:sz w:val="19"/>
          <w:szCs w:val="19"/>
          <w:lang w:val="sk-SK"/>
        </w:rPr>
        <w:t xml:space="preserve">diskontovaných čistých príjmov z projektu, pričom sa berie do úvahy referenčné obdobie pre daný sektor alebo subsektor, bežne </w:t>
      </w:r>
      <w:r w:rsidRPr="0014645C">
        <w:rPr>
          <w:rFonts w:ascii="Arial" w:hAnsi="Arial" w:cs="Arial"/>
          <w:iCs/>
          <w:sz w:val="19"/>
          <w:szCs w:val="19"/>
          <w:lang w:val="sk-SK"/>
        </w:rPr>
        <w:lastRenderedPageBreak/>
        <w:t>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lang w:val="sk-SK"/>
        </w:rPr>
        <w:t xml:space="preserve">. </w:t>
      </w:r>
    </w:p>
    <w:p w14:paraId="15B0CC5F" w14:textId="77777777" w:rsidR="002B3DE0" w:rsidRPr="0014645C" w:rsidRDefault="00FF5CA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tejto metóde</w:t>
      </w:r>
      <w:r w:rsidR="002B3DE0" w:rsidRPr="0014645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w:t>
      </w:r>
      <w:proofErr w:type="spellStart"/>
      <w:r w:rsidR="002B3DE0" w:rsidRPr="0014645C">
        <w:rPr>
          <w:rFonts w:ascii="Arial" w:hAnsi="Arial" w:cs="Arial"/>
          <w:sz w:val="19"/>
          <w:szCs w:val="19"/>
          <w:lang w:val="sk-SK"/>
        </w:rPr>
        <w:t>ŽoP</w:t>
      </w:r>
      <w:proofErr w:type="spellEnd"/>
      <w:r w:rsidR="002B3DE0" w:rsidRPr="0014645C">
        <w:rPr>
          <w:rFonts w:ascii="Arial" w:hAnsi="Arial" w:cs="Arial"/>
          <w:sz w:val="19"/>
          <w:szCs w:val="19"/>
          <w:lang w:val="sk-SK"/>
        </w:rPr>
        <w:t xml:space="preserve"> predloženej prijímateľom. </w:t>
      </w:r>
    </w:p>
    <w:p w14:paraId="15B0CC60"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nie je objektívne možné určiť príjmy vopred podľa </w:t>
      </w:r>
      <w:r w:rsidR="008D1654" w:rsidRPr="0014645C">
        <w:rPr>
          <w:rFonts w:ascii="Arial" w:hAnsi="Arial" w:cs="Arial"/>
          <w:sz w:val="19"/>
          <w:szCs w:val="19"/>
          <w:lang w:val="sk-SK"/>
        </w:rPr>
        <w:t>uvedenej metódy</w:t>
      </w:r>
      <w:r w:rsidRPr="0014645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nevzťahujú na: </w:t>
      </w:r>
    </w:p>
    <w:p w14:paraId="15B0CC6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projekty, ktoré sú podporované výlučne z ESF; </w:t>
      </w:r>
    </w:p>
    <w:p w14:paraId="15B0CC6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návratnú pomoc, ktorá podlieha povinnosti úplného splatenia, a ceny; </w:t>
      </w:r>
    </w:p>
    <w:p w14:paraId="15B0CC6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 xml:space="preserve">technickú pomoc; </w:t>
      </w:r>
    </w:p>
    <w:p w14:paraId="15B0CC6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 xml:space="preserve">podporu na finančné nástroje alebo z finančných nástrojov; </w:t>
      </w:r>
    </w:p>
    <w:p w14:paraId="15B0CC6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f)</w:t>
      </w:r>
      <w:r w:rsidRPr="0014645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operácie realizované v rámci SAP. </w:t>
      </w:r>
    </w:p>
    <w:p w14:paraId="1DE0A98C" w14:textId="77777777" w:rsidR="00773BCC"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predstavuje: </w:t>
      </w:r>
    </w:p>
    <w:p w14:paraId="15B0CC6A"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pomoc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w:t>
      </w:r>
    </w:p>
    <w:p w14:paraId="15B0CC6B"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projektov generujúcich príjmy, budú definované v jednotlivých vyzvaniach/výzvach na predkladanie ŽoNFP, ak to bude pre dané vyzvanie/výzvu relevantné.</w:t>
      </w:r>
    </w:p>
    <w:p w14:paraId="43CA6AA4" w14:textId="77777777" w:rsidR="00F344DC" w:rsidRPr="0014645C" w:rsidRDefault="00F344DC" w:rsidP="00F344DC">
      <w:pPr>
        <w:pStyle w:val="Nadpis3"/>
        <w:spacing w:before="0" w:after="160" w:line="300" w:lineRule="auto"/>
        <w:rPr>
          <w:b/>
          <w:color w:val="3C8A2E" w:themeColor="accent5"/>
          <w:sz w:val="24"/>
          <w:szCs w:val="24"/>
          <w:lang w:val="sk-SK"/>
        </w:rPr>
      </w:pPr>
      <w:bookmarkStart w:id="132" w:name="_Toc413832234"/>
      <w:bookmarkStart w:id="133" w:name="_Toc417132490"/>
      <w:bookmarkStart w:id="134" w:name="_Toc417648887"/>
      <w:bookmarkStart w:id="135" w:name="_Toc440354979"/>
      <w:bookmarkStart w:id="136" w:name="_Toc440375310"/>
      <w:bookmarkStart w:id="137" w:name="_Toc458432898"/>
    </w:p>
    <w:p w14:paraId="15B0CC6E" w14:textId="7EA43A75" w:rsidR="002B3DE0" w:rsidRPr="0014645C" w:rsidRDefault="001F1018" w:rsidP="00F344DC">
      <w:pPr>
        <w:pStyle w:val="Nadpis3"/>
        <w:spacing w:line="360" w:lineRule="auto"/>
        <w:ind w:left="720"/>
        <w:jc w:val="both"/>
        <w:rPr>
          <w:b/>
          <w:color w:val="3C8A2E" w:themeColor="accent5"/>
          <w:sz w:val="24"/>
          <w:szCs w:val="24"/>
          <w:lang w:val="sk-SK"/>
        </w:rPr>
      </w:pPr>
      <w:bookmarkStart w:id="138" w:name="_Toc334083"/>
      <w:r w:rsidRPr="0014645C">
        <w:rPr>
          <w:b/>
          <w:color w:val="3C8A2E" w:themeColor="accent5"/>
          <w:sz w:val="24"/>
          <w:szCs w:val="24"/>
          <w:lang w:val="sk-SK"/>
        </w:rPr>
        <w:t>2.4.3</w:t>
      </w:r>
      <w:r w:rsidR="0009154D" w:rsidRPr="0014645C">
        <w:rPr>
          <w:b/>
          <w:color w:val="3C8A2E" w:themeColor="accent5"/>
          <w:sz w:val="24"/>
          <w:szCs w:val="24"/>
          <w:lang w:val="sk-SK"/>
        </w:rPr>
        <w:tab/>
      </w:r>
      <w:r w:rsidR="002B3DE0" w:rsidRPr="0014645C">
        <w:rPr>
          <w:b/>
          <w:color w:val="3C8A2E" w:themeColor="accent5"/>
          <w:sz w:val="24"/>
          <w:szCs w:val="24"/>
          <w:lang w:val="sk-SK"/>
        </w:rPr>
        <w:t>Projekty, ktoré vytvárajú čisté príjmy v priebehu ich implementácie a na ktoré sa ustanovenia čl. 61 ods. 1 až 6 všeobecného nariadenia nevzťahujú</w:t>
      </w:r>
      <w:bookmarkEnd w:id="132"/>
      <w:bookmarkEnd w:id="133"/>
      <w:bookmarkEnd w:id="134"/>
      <w:bookmarkEnd w:id="135"/>
      <w:bookmarkEnd w:id="136"/>
      <w:bookmarkEnd w:id="137"/>
      <w:bookmarkEnd w:id="138"/>
      <w:r w:rsidR="002B3DE0" w:rsidRPr="0014645C">
        <w:rPr>
          <w:b/>
          <w:color w:val="3C8A2E" w:themeColor="accent5"/>
          <w:sz w:val="24"/>
          <w:szCs w:val="24"/>
          <w:lang w:val="sk-SK"/>
        </w:rPr>
        <w:t xml:space="preserve"> </w:t>
      </w:r>
    </w:p>
    <w:p w14:paraId="15B0CC6F"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predloženej prijímateľom. Ak nie sú všetky výdavky oprávnené na spolufinancovanie, musia byť čisté príjmy rozpočítané na pomernom základe na oprávnené a neoprávnené časti výdavkov. </w:t>
      </w:r>
    </w:p>
    <w:p w14:paraId="15B0CC70"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Uvedené pravidlo sa nevzťahuje na: </w:t>
      </w:r>
    </w:p>
    <w:p w14:paraId="15B0CC71"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technickú pomoc;</w:t>
      </w:r>
    </w:p>
    <w:p w14:paraId="15B0CC7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b) </w:t>
      </w:r>
      <w:r w:rsidRPr="0014645C">
        <w:rPr>
          <w:rFonts w:ascii="Arial" w:hAnsi="Arial" w:cs="Arial"/>
          <w:sz w:val="19"/>
          <w:szCs w:val="19"/>
          <w:lang w:val="sk-SK"/>
        </w:rPr>
        <w:tab/>
        <w:t>finančné nástroje;</w:t>
      </w:r>
    </w:p>
    <w:p w14:paraId="15B0CC7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návratnú pomoc podliehajúcu povinnosti úplného splatenia;</w:t>
      </w:r>
    </w:p>
    <w:p w14:paraId="15B0CC7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ceny;</w:t>
      </w:r>
    </w:p>
    <w:p w14:paraId="15B0CC7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projekty podliehajúce pravidlám štátnej pomoci;</w:t>
      </w:r>
    </w:p>
    <w:p w14:paraId="15B0CC7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Pr="0014645C">
        <w:rPr>
          <w:rFonts w:ascii="Arial" w:hAnsi="Arial" w:cs="Arial"/>
          <w:sz w:val="19"/>
          <w:szCs w:val="19"/>
          <w:lang w:val="sk-SK"/>
        </w:rPr>
        <w:tab/>
        <w:t xml:space="preserve">projekty, ktorých verejná podpora má formu paušálnych súm alebo štandardných stupníc jednotkových výdavkov za predpokladu, že čistý príjem bol zohľadnený ex </w:t>
      </w:r>
      <w:proofErr w:type="spellStart"/>
      <w:r w:rsidRPr="0014645C">
        <w:rPr>
          <w:rFonts w:ascii="Arial" w:hAnsi="Arial" w:cs="Arial"/>
          <w:sz w:val="19"/>
          <w:szCs w:val="19"/>
          <w:lang w:val="sk-SK"/>
        </w:rPr>
        <w:t>ante</w:t>
      </w:r>
      <w:proofErr w:type="spellEnd"/>
      <w:r w:rsidRPr="0014645C">
        <w:rPr>
          <w:rFonts w:ascii="Arial" w:hAnsi="Arial" w:cs="Arial"/>
          <w:sz w:val="19"/>
          <w:szCs w:val="19"/>
          <w:lang w:val="sk-SK"/>
        </w:rPr>
        <w:t>;</w:t>
      </w:r>
    </w:p>
    <w:p w14:paraId="15B0CC7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projekty vykonávané v rámci SAP za predpokladu, že čistý príjem bol zohľadnený ex </w:t>
      </w:r>
      <w:proofErr w:type="spellStart"/>
      <w:r w:rsidRPr="0014645C">
        <w:rPr>
          <w:rFonts w:ascii="Arial" w:hAnsi="Arial" w:cs="Arial"/>
          <w:sz w:val="19"/>
          <w:szCs w:val="19"/>
          <w:lang w:val="sk-SK"/>
        </w:rPr>
        <w:t>ante</w:t>
      </w:r>
      <w:proofErr w:type="spellEnd"/>
      <w:r w:rsidRPr="0014645C">
        <w:rPr>
          <w:rFonts w:ascii="Arial" w:hAnsi="Arial" w:cs="Arial"/>
          <w:sz w:val="19"/>
          <w:szCs w:val="19"/>
          <w:lang w:val="sk-SK"/>
        </w:rPr>
        <w:t>;</w:t>
      </w:r>
    </w:p>
    <w:p w14:paraId="15B0CC7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Pr="0014645C">
        <w:rPr>
          <w:rFonts w:ascii="Arial" w:hAnsi="Arial" w:cs="Arial"/>
          <w:sz w:val="19"/>
          <w:szCs w:val="19"/>
          <w:lang w:val="sk-SK"/>
        </w:rPr>
        <w:tab/>
        <w:t>projekty, ktorých celkové oprávnené výdavky neprekročia 50 000 EUR;</w:t>
      </w:r>
    </w:p>
    <w:p w14:paraId="15B0CC79"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Pr="0014645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4645C" w:rsidRDefault="001F1018" w:rsidP="000F423E">
      <w:pPr>
        <w:pStyle w:val="Nadpis3"/>
        <w:tabs>
          <w:tab w:val="num" w:pos="993"/>
        </w:tabs>
        <w:spacing w:line="480" w:lineRule="auto"/>
        <w:ind w:left="720"/>
        <w:rPr>
          <w:b/>
          <w:color w:val="3C8A2E" w:themeColor="accent5"/>
          <w:sz w:val="24"/>
          <w:szCs w:val="24"/>
          <w:lang w:val="sk-SK"/>
        </w:rPr>
      </w:pPr>
      <w:bookmarkStart w:id="139" w:name="_Toc413832235"/>
      <w:bookmarkStart w:id="140" w:name="_Toc417132491"/>
      <w:bookmarkStart w:id="141" w:name="_Toc417648888"/>
      <w:bookmarkStart w:id="142" w:name="_Toc440354980"/>
      <w:bookmarkStart w:id="143" w:name="_Toc440375311"/>
      <w:bookmarkStart w:id="144" w:name="_Toc458432899"/>
      <w:bookmarkStart w:id="145" w:name="_Toc334084"/>
      <w:r w:rsidRPr="0014645C">
        <w:rPr>
          <w:b/>
          <w:color w:val="3C8A2E" w:themeColor="accent5"/>
          <w:sz w:val="24"/>
          <w:szCs w:val="24"/>
          <w:lang w:val="sk-SK"/>
        </w:rPr>
        <w:t>2.4.4</w:t>
      </w:r>
      <w:r w:rsidR="0009154D" w:rsidRPr="0014645C">
        <w:rPr>
          <w:b/>
          <w:color w:val="3C8A2E" w:themeColor="accent5"/>
          <w:sz w:val="24"/>
          <w:szCs w:val="24"/>
          <w:lang w:val="sk-SK"/>
        </w:rPr>
        <w:tab/>
      </w:r>
      <w:r w:rsidR="002B3DE0" w:rsidRPr="0014645C">
        <w:rPr>
          <w:b/>
          <w:color w:val="3C8A2E" w:themeColor="accent5"/>
          <w:sz w:val="24"/>
          <w:szCs w:val="24"/>
          <w:lang w:val="sk-SK"/>
        </w:rPr>
        <w:t>Hotovostné platby</w:t>
      </w:r>
      <w:bookmarkEnd w:id="139"/>
      <w:bookmarkEnd w:id="140"/>
      <w:bookmarkEnd w:id="141"/>
      <w:bookmarkEnd w:id="142"/>
      <w:bookmarkEnd w:id="143"/>
      <w:bookmarkEnd w:id="144"/>
      <w:bookmarkEnd w:id="145"/>
      <w:r w:rsidR="002B3DE0" w:rsidRPr="0014645C">
        <w:rPr>
          <w:b/>
          <w:color w:val="3C8A2E" w:themeColor="accent5"/>
          <w:sz w:val="24"/>
          <w:szCs w:val="24"/>
          <w:lang w:val="sk-SK"/>
        </w:rPr>
        <w:t xml:space="preserve"> </w:t>
      </w:r>
    </w:p>
    <w:p w14:paraId="15B0CC7C"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 2 zákona </w:t>
      </w:r>
      <w:r w:rsidR="0005604C" w:rsidRPr="0014645C">
        <w:rPr>
          <w:rFonts w:ascii="Arial" w:hAnsi="Arial" w:cs="Arial"/>
          <w:sz w:val="19"/>
          <w:szCs w:val="19"/>
          <w:lang w:val="sk-SK"/>
        </w:rPr>
        <w:t xml:space="preserve">č. 394/2012 Z. z. </w:t>
      </w:r>
      <w:r w:rsidRPr="0014645C">
        <w:rPr>
          <w:rFonts w:ascii="Arial" w:hAnsi="Arial" w:cs="Arial"/>
          <w:sz w:val="19"/>
          <w:szCs w:val="19"/>
          <w:lang w:val="sk-SK"/>
        </w:rPr>
        <w:t xml:space="preserve">o obmedzení platieb v hotovosti </w:t>
      </w:r>
      <w:r w:rsidR="0005604C" w:rsidRPr="0014645C">
        <w:rPr>
          <w:rFonts w:ascii="Arial" w:hAnsi="Arial" w:cs="Arial"/>
          <w:sz w:val="19"/>
          <w:szCs w:val="19"/>
          <w:lang w:val="sk-SK"/>
        </w:rPr>
        <w:t xml:space="preserve">(ďalej len „zákon o obmedzení platieb v hotovosti“) </w:t>
      </w:r>
      <w:r w:rsidRPr="0014645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lang w:val="sk-SK"/>
        </w:rPr>
        <w:footnoteReference w:id="14"/>
      </w:r>
      <w:r w:rsidRPr="0014645C">
        <w:rPr>
          <w:rFonts w:ascii="Arial" w:hAnsi="Arial" w:cs="Arial"/>
          <w:sz w:val="19"/>
          <w:szCs w:val="19"/>
          <w:lang w:val="sk-SK"/>
        </w:rPr>
        <w:t xml:space="preserve">. </w:t>
      </w:r>
    </w:p>
    <w:p w14:paraId="15B0CC7D"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46" w:name="_Toc413832236"/>
    </w:p>
    <w:p w14:paraId="44439784" w14:textId="77777777" w:rsidR="00F344DC" w:rsidRPr="0014645C" w:rsidRDefault="00F344DC" w:rsidP="00F344DC">
      <w:pPr>
        <w:pStyle w:val="Nadpis3"/>
        <w:tabs>
          <w:tab w:val="num" w:pos="993"/>
        </w:tabs>
        <w:spacing w:before="0" w:after="160" w:line="300" w:lineRule="auto"/>
        <w:rPr>
          <w:b/>
          <w:color w:val="3C8A2E" w:themeColor="accent5"/>
          <w:sz w:val="24"/>
          <w:szCs w:val="24"/>
          <w:lang w:val="sk-SK"/>
        </w:rPr>
      </w:pPr>
      <w:bookmarkStart w:id="147" w:name="_Toc417132492"/>
      <w:bookmarkStart w:id="148" w:name="_Toc417648889"/>
      <w:bookmarkStart w:id="149" w:name="_Toc440354981"/>
      <w:bookmarkStart w:id="150" w:name="_Toc440375312"/>
      <w:bookmarkStart w:id="151" w:name="_Toc458432900"/>
    </w:p>
    <w:p w14:paraId="15B0CC7F" w14:textId="714702AB" w:rsidR="002B3DE0" w:rsidRPr="0014645C" w:rsidRDefault="001F1018" w:rsidP="000F423E">
      <w:pPr>
        <w:pStyle w:val="Nadpis3"/>
        <w:tabs>
          <w:tab w:val="num" w:pos="993"/>
        </w:tabs>
        <w:spacing w:line="480" w:lineRule="auto"/>
        <w:ind w:left="720"/>
        <w:rPr>
          <w:b/>
          <w:sz w:val="24"/>
          <w:szCs w:val="24"/>
          <w:lang w:val="sk-SK"/>
        </w:rPr>
      </w:pPr>
      <w:bookmarkStart w:id="152" w:name="_Toc334085"/>
      <w:r w:rsidRPr="0014645C">
        <w:rPr>
          <w:b/>
          <w:color w:val="3C8A2E" w:themeColor="accent5"/>
          <w:sz w:val="24"/>
          <w:szCs w:val="24"/>
          <w:lang w:val="sk-SK"/>
        </w:rPr>
        <w:t>2.4.5</w:t>
      </w:r>
      <w:r w:rsidR="0009154D" w:rsidRPr="0014645C">
        <w:rPr>
          <w:b/>
          <w:color w:val="3C8A2E" w:themeColor="accent5"/>
          <w:sz w:val="24"/>
          <w:szCs w:val="24"/>
          <w:lang w:val="sk-SK"/>
        </w:rPr>
        <w:tab/>
      </w:r>
      <w:r w:rsidR="002B3DE0" w:rsidRPr="0014645C">
        <w:rPr>
          <w:b/>
          <w:color w:val="3C8A2E" w:themeColor="accent5"/>
          <w:sz w:val="24"/>
          <w:szCs w:val="24"/>
          <w:lang w:val="sk-SK"/>
        </w:rPr>
        <w:t>Zjednodušené vykazovanie výdavkov</w:t>
      </w:r>
      <w:bookmarkEnd w:id="146"/>
      <w:bookmarkEnd w:id="147"/>
      <w:bookmarkEnd w:id="148"/>
      <w:bookmarkEnd w:id="149"/>
      <w:bookmarkEnd w:id="150"/>
      <w:bookmarkEnd w:id="151"/>
      <w:bookmarkEnd w:id="152"/>
      <w:r w:rsidR="002B3DE0" w:rsidRPr="0014645C">
        <w:rPr>
          <w:b/>
          <w:color w:val="3C8A2E" w:themeColor="accent5"/>
          <w:sz w:val="24"/>
          <w:szCs w:val="24"/>
          <w:lang w:val="sk-SK"/>
        </w:rPr>
        <w:t xml:space="preserve"> </w:t>
      </w:r>
    </w:p>
    <w:p w14:paraId="7CA48E40" w14:textId="6DC96CCF" w:rsidR="00322F43" w:rsidRPr="0014645C" w:rsidRDefault="00322F43" w:rsidP="00322F4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lang w:val="sk-SK"/>
        </w:rPr>
        <w:t xml:space="preserve">a viac na dosahovanie cieľov. </w:t>
      </w:r>
      <w:r w:rsidRPr="0014645C">
        <w:rPr>
          <w:rFonts w:ascii="Arial" w:hAnsi="Arial" w:cs="Arial"/>
          <w:sz w:val="19"/>
          <w:szCs w:val="19"/>
          <w:lang w:val="sk-SK"/>
        </w:rPr>
        <w:t xml:space="preserve">V rámci aplikácie zjednodušeného vykazovania výdavkov je možné využívať nasledovné metódy : </w:t>
      </w:r>
    </w:p>
    <w:p w14:paraId="4FF2249C" w14:textId="5075BC32"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financovanie – pri ktorom sa stanoví percentuálny podiel na konkrétnu kategóriu výdavkov</w:t>
      </w:r>
    </w:p>
    <w:p w14:paraId="17735C27"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t>paušálne financovanie nepriamych nákladov do výšky 15%, resp. 25%  podľa čl. 68 ods.1 všeobecného nariadenia EP a Rady č.1303/2013</w:t>
      </w:r>
    </w:p>
    <w:p w14:paraId="3FA2F1BA" w14:textId="76F6BEB4"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lastRenderedPageBreak/>
        <w:t>paušálne financovanie podľa čl. 14 ods. 2 nariadenia o ESF č. 1304/2013 – paušálna sadzba maximálne do výšky 40% priamych nákladov na zamestnancov na pokrytie ostatných</w:t>
      </w:r>
      <w:r w:rsidR="005B7230" w:rsidRPr="0014645C">
        <w:rPr>
          <w:rFonts w:ascii="Arial" w:hAnsi="Arial" w:cs="Arial"/>
          <w:sz w:val="19"/>
          <w:szCs w:val="19"/>
          <w:vertAlign w:val="superscript"/>
          <w:lang w:val="sk-SK"/>
        </w:rPr>
        <w:footnoteReference w:id="15"/>
      </w:r>
      <w:r w:rsidRPr="0014645C">
        <w:rPr>
          <w:rFonts w:ascii="Arial" w:hAnsi="Arial" w:cs="Arial"/>
          <w:sz w:val="19"/>
          <w:szCs w:val="19"/>
          <w:lang w:val="sk-SK"/>
        </w:rPr>
        <w:t xml:space="preserve"> oprávnených nákladov</w:t>
      </w:r>
    </w:p>
    <w:p w14:paraId="692030D4" w14:textId="77777777" w:rsidR="00322F43" w:rsidRPr="0014645C"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štandardné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14645C"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sumy  - jednorazové platby nepresahujúce 100 000 € (čl. 67 ods.1, písm. c) všeobecného nariadenia EP a Rady č.1303/2013)</w:t>
      </w:r>
    </w:p>
    <w:p w14:paraId="54AFBF26" w14:textId="77777777" w:rsidR="00322F43" w:rsidRPr="0014645C" w:rsidRDefault="00322F43" w:rsidP="00322F43">
      <w:pPr>
        <w:rPr>
          <w:rFonts w:ascii="Arial" w:hAnsi="Arial" w:cs="Arial"/>
          <w:sz w:val="19"/>
          <w:szCs w:val="19"/>
          <w:lang w:val="sk-SK"/>
        </w:rPr>
      </w:pPr>
    </w:p>
    <w:p w14:paraId="141A9E6A" w14:textId="61B2D6E5" w:rsidR="00322F43" w:rsidRDefault="00AB39BA" w:rsidP="007F7349">
      <w:pPr>
        <w:spacing w:before="120" w:after="120" w:line="288" w:lineRule="auto"/>
        <w:jc w:val="both"/>
        <w:rPr>
          <w:rFonts w:ascii="Arial" w:hAnsi="Arial" w:cs="Arial"/>
          <w:sz w:val="19"/>
          <w:szCs w:val="19"/>
          <w:lang w:val="sk-SK"/>
        </w:rPr>
      </w:pPr>
      <w:r w:rsidRPr="000E5614">
        <w:rPr>
          <w:rFonts w:ascii="Arial" w:hAnsi="Arial" w:cs="Arial"/>
          <w:sz w:val="19"/>
          <w:szCs w:val="19"/>
          <w:lang w:val="sk-SK"/>
        </w:rPr>
        <w:t>V prípade aplikovania zjednodušeného vykazovania výdavkov, konkrétne podmienky budú definované v príslušnej výzve/vyzvaní alebo v metodike (napr. k štandardnej stupnici jednotkových nákladov/výdavkov) ako samostatnému dokumentu ako súčasti riadiacej dokumentácie OP EVS</w:t>
      </w:r>
      <w:r>
        <w:rPr>
          <w:rFonts w:ascii="Arial" w:hAnsi="Arial" w:cs="Arial"/>
          <w:sz w:val="19"/>
          <w:szCs w:val="19"/>
          <w:lang w:val="sk-SK"/>
        </w:rPr>
        <w:t>.</w:t>
      </w:r>
    </w:p>
    <w:p w14:paraId="0DB13109" w14:textId="77777777" w:rsidR="00AB39BA" w:rsidRPr="0014645C" w:rsidRDefault="00AB39BA" w:rsidP="007F7349">
      <w:pPr>
        <w:spacing w:before="120" w:after="120" w:line="288" w:lineRule="auto"/>
        <w:jc w:val="both"/>
        <w:rPr>
          <w:rFonts w:ascii="Arial" w:hAnsi="Arial" w:cs="Arial"/>
          <w:sz w:val="19"/>
          <w:szCs w:val="19"/>
          <w:lang w:val="sk-SK"/>
        </w:rPr>
      </w:pPr>
    </w:p>
    <w:p w14:paraId="15B0CC81" w14:textId="4C3E4B0A" w:rsidR="002B3DE0" w:rsidRPr="0014645C" w:rsidRDefault="001F1018" w:rsidP="00F344DC">
      <w:pPr>
        <w:pStyle w:val="Nadpis3"/>
        <w:spacing w:after="240" w:line="300" w:lineRule="auto"/>
        <w:ind w:left="720"/>
        <w:rPr>
          <w:b/>
          <w:color w:val="3C8A2E" w:themeColor="accent5"/>
          <w:sz w:val="24"/>
          <w:szCs w:val="24"/>
          <w:lang w:val="sk-SK"/>
        </w:rPr>
      </w:pPr>
      <w:bookmarkStart w:id="153" w:name="_Toc410400245"/>
      <w:bookmarkStart w:id="154" w:name="_Toc417132493"/>
      <w:bookmarkStart w:id="155" w:name="_Toc417648890"/>
      <w:bookmarkStart w:id="156" w:name="_Toc440354982"/>
      <w:bookmarkStart w:id="157" w:name="_Toc440375313"/>
      <w:bookmarkStart w:id="158" w:name="_Toc458432901"/>
      <w:bookmarkStart w:id="159" w:name="_Toc334086"/>
      <w:r w:rsidRPr="0014645C">
        <w:rPr>
          <w:b/>
          <w:color w:val="3C8A2E" w:themeColor="accent5"/>
          <w:sz w:val="24"/>
          <w:szCs w:val="24"/>
          <w:lang w:val="sk-SK"/>
        </w:rPr>
        <w:t>2.4.6</w:t>
      </w:r>
      <w:r w:rsidR="0009154D" w:rsidRPr="0014645C">
        <w:rPr>
          <w:b/>
          <w:color w:val="3C8A2E" w:themeColor="accent5"/>
          <w:sz w:val="24"/>
          <w:szCs w:val="24"/>
          <w:lang w:val="sk-SK"/>
        </w:rPr>
        <w:tab/>
      </w:r>
      <w:r w:rsidR="002B3DE0" w:rsidRPr="0014645C">
        <w:rPr>
          <w:b/>
          <w:color w:val="3C8A2E" w:themeColor="accent5"/>
          <w:sz w:val="24"/>
          <w:szCs w:val="24"/>
          <w:lang w:val="sk-SK"/>
        </w:rPr>
        <w:t>Krížové financovanie</w:t>
      </w:r>
      <w:bookmarkEnd w:id="153"/>
      <w:bookmarkEnd w:id="154"/>
      <w:bookmarkEnd w:id="155"/>
      <w:bookmarkEnd w:id="156"/>
      <w:bookmarkEnd w:id="157"/>
      <w:bookmarkEnd w:id="158"/>
      <w:bookmarkEnd w:id="159"/>
    </w:p>
    <w:p w14:paraId="15B0CC82" w14:textId="1373CB1E"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lang w:val="sk-SK"/>
        </w:rPr>
        <w:t xml:space="preserve">uspokojivé </w:t>
      </w:r>
      <w:r w:rsidRPr="0014645C">
        <w:rPr>
          <w:rFonts w:ascii="Arial" w:hAnsi="Arial" w:cs="Arial"/>
          <w:sz w:val="19"/>
          <w:szCs w:val="19"/>
          <w:lang w:val="sk-SK"/>
        </w:rPr>
        <w:t xml:space="preserve">vykonávanie projektu a sú s ním priamo spojené. </w:t>
      </w:r>
    </w:p>
    <w:p w14:paraId="73843581" w14:textId="5C43EF5A"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6"/>
      </w:r>
      <w:r w:rsidRPr="0014645C">
        <w:rPr>
          <w:rFonts w:ascii="Arial" w:hAnsi="Arial" w:cs="Arial"/>
          <w:sz w:val="19"/>
          <w:szCs w:val="19"/>
          <w:lang w:val="sk-SK"/>
        </w:rPr>
        <w:t>, ktoré sú inak v zmysle nariadenia o ESF neoprávnené.</w:t>
      </w:r>
    </w:p>
    <w:p w14:paraId="1EEFBB7E" w14:textId="77777777" w:rsidR="00E54152" w:rsidRPr="0014645C" w:rsidRDefault="002C180D"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14645C">
        <w:rPr>
          <w:rFonts w:ascii="Arial" w:hAnsi="Arial" w:cs="Arial"/>
          <w:sz w:val="19"/>
          <w:szCs w:val="19"/>
          <w:lang w:val="sk-SK"/>
        </w:rPr>
        <w:t xml:space="preserve"> </w:t>
      </w:r>
    </w:p>
    <w:p w14:paraId="15B0CC84" w14:textId="4593C633" w:rsidR="00C85E20" w:rsidRPr="0014645C" w:rsidRDefault="002B3DE0" w:rsidP="000D145D">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Aktivity spolufinancované krížovým financovaním musia byť v súlade so štátnou pomocou/pomocou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pretože štátna pomoc/pomoc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je nadradeným princípom nad oprávnenosť</w:t>
      </w:r>
      <w:r w:rsidR="00FB3526" w:rsidRPr="0014645C">
        <w:rPr>
          <w:rFonts w:ascii="Arial" w:hAnsi="Arial" w:cs="Arial"/>
          <w:sz w:val="19"/>
          <w:szCs w:val="19"/>
          <w:lang w:val="sk-SK"/>
        </w:rPr>
        <w:t>ou</w:t>
      </w:r>
      <w:r w:rsidRPr="0014645C">
        <w:rPr>
          <w:rFonts w:ascii="Arial" w:hAnsi="Arial" w:cs="Arial"/>
          <w:sz w:val="19"/>
          <w:szCs w:val="19"/>
          <w:lang w:val="sk-SK"/>
        </w:rPr>
        <w:t xml:space="preserve"> výdavkov. </w:t>
      </w:r>
    </w:p>
    <w:p w14:paraId="15B0CC85" w14:textId="0F9B91CF"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krížového financovania budú definované v jednotlivých vyzvaniach/výzvach na predkladanie ŽoNFP, ak to bude pre dané vyzvanie/výzvu relevantné.</w:t>
      </w:r>
      <w:r w:rsidR="00023EDC" w:rsidRPr="0014645C">
        <w:rPr>
          <w:rFonts w:ascii="Arial" w:hAnsi="Arial" w:cs="Arial"/>
          <w:sz w:val="19"/>
          <w:szCs w:val="19"/>
          <w:lang w:val="sk-SK"/>
        </w:rPr>
        <w:t xml:space="preserve"> Tento spôsob financovania bude uplatnený iba v tých prípadoch, keď pre úspešné dosiahnutie cieľov projektu </w:t>
      </w:r>
      <w:r w:rsidR="00023EDC" w:rsidRPr="0014645C">
        <w:rPr>
          <w:rFonts w:ascii="Arial" w:hAnsi="Arial" w:cs="Arial"/>
          <w:sz w:val="19"/>
          <w:szCs w:val="19"/>
          <w:lang w:val="sk-SK"/>
        </w:rPr>
        <w:lastRenderedPageBreak/>
        <w:t>je krížové financovanie nevyhnutné a to iba pri takých oprávnených aktivitách, ktoré s daným projektom súvisia</w:t>
      </w:r>
      <w:r w:rsidR="00062191" w:rsidRPr="0014645C">
        <w:rPr>
          <w:rFonts w:ascii="Arial" w:hAnsi="Arial" w:cs="Arial"/>
          <w:sz w:val="19"/>
          <w:szCs w:val="19"/>
          <w:lang w:val="sk-SK"/>
        </w:rPr>
        <w:t>.</w:t>
      </w:r>
    </w:p>
    <w:p w14:paraId="4E8DA470" w14:textId="77777777" w:rsidR="00F344DC" w:rsidRPr="0014645C" w:rsidRDefault="00F344DC" w:rsidP="007F7349">
      <w:pPr>
        <w:pStyle w:val="Nadpis2"/>
        <w:spacing w:line="288" w:lineRule="auto"/>
        <w:rPr>
          <w:b/>
          <w:lang w:val="sk-SK"/>
        </w:rPr>
      </w:pPr>
      <w:bookmarkStart w:id="160" w:name="_Toc410400250"/>
      <w:bookmarkStart w:id="161" w:name="_Toc417132494"/>
      <w:bookmarkStart w:id="162" w:name="_Toc417648891"/>
      <w:bookmarkStart w:id="163" w:name="_Toc440354983"/>
      <w:bookmarkStart w:id="164" w:name="_Toc440375314"/>
      <w:bookmarkStart w:id="165" w:name="_Toc458432902"/>
    </w:p>
    <w:p w14:paraId="15B0CC86" w14:textId="0CD18E49" w:rsidR="00F3344B" w:rsidRPr="0014645C" w:rsidRDefault="001F1018" w:rsidP="0008366A">
      <w:pPr>
        <w:pStyle w:val="Nadpis2"/>
        <w:spacing w:before="240" w:after="160" w:line="480" w:lineRule="auto"/>
        <w:rPr>
          <w:b/>
          <w:lang w:val="sk-SK"/>
        </w:rPr>
      </w:pPr>
      <w:bookmarkStart w:id="166" w:name="_Toc334087"/>
      <w:r w:rsidRPr="0014645C">
        <w:rPr>
          <w:b/>
          <w:lang w:val="sk-SK"/>
        </w:rPr>
        <w:t>2.5</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cieľov</w:t>
      </w:r>
      <w:r w:rsidR="00387FBA" w:rsidRPr="0014645C">
        <w:rPr>
          <w:b/>
          <w:lang w:val="sk-SK"/>
        </w:rPr>
        <w:t xml:space="preserve">ej </w:t>
      </w:r>
      <w:r w:rsidR="003464C7" w:rsidRPr="0014645C">
        <w:rPr>
          <w:b/>
          <w:lang w:val="sk-SK"/>
        </w:rPr>
        <w:t>skupiny</w:t>
      </w:r>
      <w:bookmarkEnd w:id="160"/>
      <w:bookmarkEnd w:id="161"/>
      <w:bookmarkEnd w:id="162"/>
      <w:bookmarkEnd w:id="163"/>
      <w:bookmarkEnd w:id="164"/>
      <w:bookmarkEnd w:id="165"/>
      <w:bookmarkEnd w:id="166"/>
    </w:p>
    <w:p w14:paraId="15B0CC87" w14:textId="0546D383" w:rsidR="0097090B"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musí pri príprave </w:t>
      </w:r>
      <w:r w:rsidR="003718E4" w:rsidRPr="0014645C">
        <w:rPr>
          <w:rFonts w:ascii="Arial" w:hAnsi="Arial" w:cs="Arial"/>
          <w:sz w:val="19"/>
          <w:szCs w:val="19"/>
          <w:lang w:val="sk-SK"/>
        </w:rPr>
        <w:t>Ž</w:t>
      </w:r>
      <w:r w:rsidRPr="0014645C">
        <w:rPr>
          <w:rFonts w:ascii="Arial" w:hAnsi="Arial" w:cs="Arial"/>
          <w:sz w:val="19"/>
          <w:szCs w:val="19"/>
          <w:lang w:val="sk-SK"/>
        </w:rPr>
        <w:t xml:space="preserve">oNFP (vrátane </w:t>
      </w:r>
      <w:r w:rsidR="00A65DCA" w:rsidRPr="0014645C">
        <w:rPr>
          <w:rFonts w:ascii="Arial" w:hAnsi="Arial" w:cs="Arial"/>
          <w:sz w:val="19"/>
          <w:szCs w:val="19"/>
          <w:lang w:val="sk-SK"/>
        </w:rPr>
        <w:t>O</w:t>
      </w:r>
      <w:r w:rsidRPr="0014645C">
        <w:rPr>
          <w:rFonts w:ascii="Arial" w:hAnsi="Arial" w:cs="Arial"/>
          <w:sz w:val="19"/>
          <w:szCs w:val="19"/>
          <w:lang w:val="sk-SK"/>
        </w:rPr>
        <w:t xml:space="preserve">pisu projektu) vychádzať presne z tých cieľových skupín, ktoré sú uvedené </w:t>
      </w:r>
      <w:r w:rsidR="002B3DE0" w:rsidRPr="0014645C">
        <w:rPr>
          <w:rFonts w:ascii="Arial" w:hAnsi="Arial" w:cs="Arial"/>
          <w:sz w:val="19"/>
          <w:szCs w:val="19"/>
          <w:lang w:val="sk-SK"/>
        </w:rPr>
        <w:t>v</w:t>
      </w:r>
      <w:r w:rsidR="0048469D"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 xml:space="preserve">výzve na predkladanie </w:t>
      </w:r>
      <w:r w:rsidR="007F5404" w:rsidRPr="0014645C">
        <w:rPr>
          <w:rFonts w:ascii="Arial" w:hAnsi="Arial" w:cs="Arial"/>
          <w:sz w:val="19"/>
          <w:szCs w:val="19"/>
          <w:lang w:val="sk-SK"/>
        </w:rPr>
        <w:t>Ž</w:t>
      </w:r>
      <w:r w:rsidRPr="0014645C">
        <w:rPr>
          <w:rFonts w:ascii="Arial" w:hAnsi="Arial" w:cs="Arial"/>
          <w:sz w:val="19"/>
          <w:szCs w:val="19"/>
          <w:lang w:val="sk-SK"/>
        </w:rPr>
        <w:t>oNFP</w:t>
      </w:r>
      <w:r w:rsidR="00F43C63" w:rsidRPr="0014645C">
        <w:rPr>
          <w:rStyle w:val="Odkaznapoznmkupodiarou"/>
          <w:rFonts w:cs="Arial"/>
          <w:szCs w:val="19"/>
          <w:lang w:val="sk-SK"/>
        </w:rPr>
        <w:footnoteReference w:id="17"/>
      </w:r>
      <w:r w:rsidRPr="0014645C">
        <w:rPr>
          <w:rFonts w:ascii="Arial" w:hAnsi="Arial" w:cs="Arial"/>
          <w:sz w:val="19"/>
          <w:szCs w:val="19"/>
          <w:lang w:val="sk-SK"/>
        </w:rPr>
        <w:t xml:space="preserve">. </w:t>
      </w:r>
    </w:p>
    <w:p w14:paraId="70301434" w14:textId="3A34A308" w:rsidR="006B4F24" w:rsidRPr="0014645C" w:rsidRDefault="006B4F24"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cieľovej skupiny/užívateľa je </w:t>
      </w:r>
      <w:r w:rsidR="00F37433" w:rsidRPr="0014645C">
        <w:rPr>
          <w:rFonts w:ascii="Arial" w:hAnsi="Arial" w:cs="Arial"/>
          <w:sz w:val="19"/>
          <w:szCs w:val="19"/>
          <w:lang w:val="sk-SK"/>
        </w:rPr>
        <w:t xml:space="preserve">žiadateľom deklarovaná </w:t>
      </w:r>
      <w:r w:rsidRPr="0014645C">
        <w:rPr>
          <w:rFonts w:ascii="Arial" w:hAnsi="Arial" w:cs="Arial"/>
          <w:sz w:val="19"/>
          <w:szCs w:val="19"/>
          <w:lang w:val="sk-SK"/>
        </w:rPr>
        <w:t>údaj</w:t>
      </w:r>
      <w:r w:rsidR="00F37433" w:rsidRPr="0014645C">
        <w:rPr>
          <w:rFonts w:ascii="Arial" w:hAnsi="Arial" w:cs="Arial"/>
          <w:sz w:val="19"/>
          <w:szCs w:val="19"/>
          <w:lang w:val="sk-SK"/>
        </w:rPr>
        <w:t>mi poskytnutými</w:t>
      </w:r>
      <w:r w:rsidRPr="0014645C">
        <w:rPr>
          <w:rFonts w:ascii="Arial" w:hAnsi="Arial" w:cs="Arial"/>
          <w:sz w:val="19"/>
          <w:szCs w:val="19"/>
          <w:lang w:val="sk-SK"/>
        </w:rPr>
        <w:t xml:space="preserve"> v rámci formuláru ŽoNFP a Opisu projektu</w:t>
      </w:r>
      <w:r w:rsidR="00E94139" w:rsidRPr="0014645C">
        <w:rPr>
          <w:rFonts w:ascii="Arial" w:hAnsi="Arial" w:cs="Arial"/>
          <w:sz w:val="19"/>
          <w:szCs w:val="19"/>
          <w:lang w:val="sk-SK"/>
        </w:rPr>
        <w:t>.</w:t>
      </w:r>
      <w:r w:rsidRPr="0014645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ŽoNFP.</w:t>
      </w:r>
    </w:p>
    <w:p w14:paraId="15B0CC88" w14:textId="58315AEE" w:rsidR="009D1AED"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o NFP uvedie cieľovú skupinu tak, že ju nie je možné presne zaradiť do cieľových skupín, uvedených </w:t>
      </w:r>
      <w:r w:rsidR="002B3DE0" w:rsidRPr="0014645C">
        <w:rPr>
          <w:rFonts w:ascii="Arial" w:hAnsi="Arial" w:cs="Arial"/>
          <w:sz w:val="19"/>
          <w:szCs w:val="19"/>
          <w:lang w:val="sk-SK"/>
        </w:rPr>
        <w:t>v</w:t>
      </w:r>
      <w:r w:rsidR="007813E7"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výzve</w:t>
      </w:r>
      <w:r w:rsidR="002B3DE0" w:rsidRPr="0014645C">
        <w:rPr>
          <w:rFonts w:ascii="Arial" w:hAnsi="Arial" w:cs="Arial"/>
          <w:sz w:val="19"/>
          <w:szCs w:val="19"/>
          <w:lang w:val="sk-SK"/>
        </w:rPr>
        <w:t>,</w:t>
      </w:r>
      <w:r w:rsidRPr="0014645C">
        <w:rPr>
          <w:rFonts w:ascii="Arial" w:hAnsi="Arial" w:cs="Arial"/>
          <w:sz w:val="19"/>
          <w:szCs w:val="19"/>
          <w:lang w:val="sk-SK"/>
        </w:rPr>
        <w:t xml:space="preserve"> takáto cieľová skupina bude považovaná za neoprávnenú</w:t>
      </w:r>
      <w:r w:rsidR="00E94139" w:rsidRPr="0014645C">
        <w:rPr>
          <w:rFonts w:ascii="Arial" w:hAnsi="Arial" w:cs="Arial"/>
          <w:sz w:val="19"/>
          <w:szCs w:val="19"/>
          <w:lang w:val="sk-SK"/>
        </w:rPr>
        <w:t>, čo môže byť vyhodnotené ako nesplnenie podmienok</w:t>
      </w:r>
      <w:r w:rsidR="00FB3526" w:rsidRPr="0014645C">
        <w:rPr>
          <w:rFonts w:ascii="Arial" w:hAnsi="Arial" w:cs="Arial"/>
          <w:sz w:val="19"/>
          <w:szCs w:val="19"/>
          <w:lang w:val="sk-SK"/>
        </w:rPr>
        <w:t xml:space="preserve"> </w:t>
      </w:r>
      <w:r w:rsidR="00E94139" w:rsidRPr="0014645C">
        <w:rPr>
          <w:rFonts w:ascii="Arial" w:hAnsi="Arial" w:cs="Arial"/>
          <w:sz w:val="19"/>
          <w:szCs w:val="19"/>
          <w:lang w:val="sk-SK"/>
        </w:rPr>
        <w:t>poskytnutia príspevku v kategórii oprávnenosti cieľovej skupiny.</w:t>
      </w:r>
    </w:p>
    <w:p w14:paraId="15B0CC8B" w14:textId="5E4C3D37" w:rsidR="003464C7" w:rsidRPr="0014645C" w:rsidRDefault="001F1018" w:rsidP="0008366A">
      <w:pPr>
        <w:pStyle w:val="Nadpis2"/>
        <w:spacing w:before="240" w:after="160" w:line="480" w:lineRule="auto"/>
        <w:rPr>
          <w:b/>
          <w:lang w:val="sk-SK"/>
        </w:rPr>
      </w:pPr>
      <w:bookmarkStart w:id="167" w:name="_Toc410400251"/>
      <w:bookmarkStart w:id="168" w:name="_Toc417132495"/>
      <w:bookmarkStart w:id="169" w:name="_Toc417648892"/>
      <w:bookmarkStart w:id="170" w:name="_Toc440354984"/>
      <w:bookmarkStart w:id="171" w:name="_Toc440375315"/>
      <w:bookmarkStart w:id="172" w:name="_Toc458432903"/>
      <w:bookmarkStart w:id="173" w:name="_Toc334088"/>
      <w:r w:rsidRPr="0014645C">
        <w:rPr>
          <w:b/>
          <w:lang w:val="sk-SK"/>
        </w:rPr>
        <w:t>2.6</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miest</w:t>
      </w:r>
      <w:r w:rsidR="00387FBA" w:rsidRPr="0014645C">
        <w:rPr>
          <w:b/>
          <w:lang w:val="sk-SK"/>
        </w:rPr>
        <w:t>a</w:t>
      </w:r>
      <w:r w:rsidR="003464C7" w:rsidRPr="0014645C">
        <w:rPr>
          <w:b/>
          <w:lang w:val="sk-SK"/>
        </w:rPr>
        <w:t xml:space="preserve"> realizácie projektu</w:t>
      </w:r>
      <w:bookmarkEnd w:id="167"/>
      <w:bookmarkEnd w:id="168"/>
      <w:bookmarkEnd w:id="169"/>
      <w:bookmarkEnd w:id="170"/>
      <w:bookmarkEnd w:id="171"/>
      <w:bookmarkEnd w:id="172"/>
      <w:bookmarkEnd w:id="173"/>
    </w:p>
    <w:p w14:paraId="5981A1C3" w14:textId="26A8DA63" w:rsidR="00362FF6" w:rsidRPr="0014645C" w:rsidRDefault="00C85E20" w:rsidP="00362FF6">
      <w:pPr>
        <w:spacing w:before="240" w:after="240"/>
        <w:jc w:val="both"/>
        <w:rPr>
          <w:rFonts w:ascii="Arial" w:hAnsi="Arial" w:cs="Arial"/>
          <w:sz w:val="19"/>
          <w:szCs w:val="19"/>
          <w:lang w:val="sk-SK"/>
        </w:rPr>
      </w:pPr>
      <w:r w:rsidRPr="0014645C">
        <w:rPr>
          <w:rFonts w:ascii="Arial" w:hAnsi="Arial" w:cs="Arial"/>
          <w:sz w:val="19"/>
          <w:szCs w:val="19"/>
          <w:lang w:val="sk-SK"/>
        </w:rPr>
        <w:t>Oprávnenosť miesta realizácie projektu je stanovená v</w:t>
      </w:r>
      <w:r w:rsidR="000301D7" w:rsidRPr="0014645C">
        <w:rPr>
          <w:rFonts w:ascii="Arial" w:hAnsi="Arial" w:cs="Arial"/>
          <w:sz w:val="19"/>
          <w:szCs w:val="19"/>
          <w:lang w:val="sk-SK"/>
        </w:rPr>
        <w:t>o</w:t>
      </w:r>
      <w:r w:rsidRPr="0014645C">
        <w:rPr>
          <w:rFonts w:ascii="Arial" w:hAnsi="Arial" w:cs="Arial"/>
          <w:sz w:val="19"/>
          <w:szCs w:val="19"/>
          <w:lang w:val="sk-SK"/>
        </w:rPr>
        <w:t xml:space="preserve"> vyzvaní/výzve na predkladanie ŽoNFP</w:t>
      </w:r>
      <w:r w:rsidR="00362FF6" w:rsidRPr="0014645C">
        <w:rPr>
          <w:rFonts w:ascii="Arial" w:hAnsi="Arial" w:cs="Arial"/>
          <w:sz w:val="19"/>
          <w:szCs w:val="19"/>
          <w:lang w:val="sk-SK"/>
        </w:rPr>
        <w:t xml:space="preserve"> v súlade s podmienkami OP EVS a platnou legislatívou EÚ a SR.</w:t>
      </w:r>
    </w:p>
    <w:p w14:paraId="0B7CAEED" w14:textId="2DD557C0" w:rsidR="00551D65" w:rsidRPr="0014645C" w:rsidRDefault="00F37433" w:rsidP="00F3743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miesta realizácie projektu je žiadateľom deklarovaná údajmi poskytnutými v rámci formuláru ŽoNFP </w:t>
      </w:r>
      <w:r w:rsidR="00117FD5" w:rsidRPr="0014645C">
        <w:rPr>
          <w:rFonts w:ascii="Arial" w:hAnsi="Arial" w:cs="Arial"/>
          <w:sz w:val="19"/>
          <w:szCs w:val="19"/>
          <w:lang w:val="sk-SK"/>
        </w:rPr>
        <w:t>(</w:t>
      </w:r>
      <w:r w:rsidRPr="0014645C">
        <w:rPr>
          <w:rFonts w:ascii="Arial" w:hAnsi="Arial" w:cs="Arial"/>
          <w:sz w:val="19"/>
          <w:szCs w:val="19"/>
          <w:lang w:val="sk-SK"/>
        </w:rPr>
        <w:t>aj v nadväznosti na údaje o cieľovej skupine</w:t>
      </w:r>
      <w:r w:rsidR="00117FD5" w:rsidRPr="0014645C">
        <w:rPr>
          <w:rFonts w:ascii="Arial" w:hAnsi="Arial" w:cs="Arial"/>
          <w:sz w:val="19"/>
          <w:szCs w:val="19"/>
          <w:lang w:val="sk-SK"/>
        </w:rPr>
        <w:t>)</w:t>
      </w:r>
      <w:r w:rsidRPr="0014645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ŽoNFP.</w:t>
      </w:r>
    </w:p>
    <w:p w14:paraId="3F84DADF" w14:textId="77777777" w:rsidR="00551D65" w:rsidRPr="0014645C" w:rsidRDefault="00551D65" w:rsidP="0008366A">
      <w:pPr>
        <w:pStyle w:val="Nadpis2"/>
        <w:spacing w:before="240" w:after="160" w:line="480" w:lineRule="auto"/>
        <w:rPr>
          <w:b/>
          <w:lang w:val="sk-SK"/>
        </w:rPr>
      </w:pPr>
      <w:bookmarkStart w:id="174" w:name="_Toc334089"/>
      <w:bookmarkStart w:id="175" w:name="_Toc417648893"/>
      <w:bookmarkStart w:id="176" w:name="_Toc440354985"/>
      <w:bookmarkStart w:id="177" w:name="_Toc440375316"/>
      <w:bookmarkStart w:id="178" w:name="_Toc458432904"/>
      <w:bookmarkStart w:id="179" w:name="_Toc410400252"/>
      <w:bookmarkStart w:id="180" w:name="_Toc417132496"/>
      <w:r w:rsidRPr="0014645C">
        <w:rPr>
          <w:b/>
          <w:lang w:val="sk-SK"/>
        </w:rPr>
        <w:t>2.7</w:t>
      </w:r>
      <w:r w:rsidRPr="0014645C">
        <w:rPr>
          <w:b/>
          <w:lang w:val="sk-SK"/>
        </w:rPr>
        <w:tab/>
        <w:t>Kritériá pre výber projektov</w:t>
      </w:r>
      <w:bookmarkEnd w:id="174"/>
    </w:p>
    <w:p w14:paraId="677D3B54" w14:textId="66CACF79" w:rsidR="00E40E44" w:rsidRPr="0014645C" w:rsidRDefault="00E40E44" w:rsidP="005E404C">
      <w:pPr>
        <w:jc w:val="both"/>
        <w:rPr>
          <w:rFonts w:ascii="Arial" w:hAnsi="Arial" w:cs="Arial"/>
          <w:sz w:val="19"/>
          <w:szCs w:val="19"/>
          <w:lang w:val="sk-SK"/>
        </w:rPr>
      </w:pPr>
      <w:bookmarkStart w:id="181" w:name="_Toc440354986"/>
      <w:bookmarkStart w:id="182" w:name="_Toc440375317"/>
      <w:bookmarkEnd w:id="175"/>
      <w:bookmarkEnd w:id="176"/>
      <w:bookmarkEnd w:id="177"/>
      <w:bookmarkEnd w:id="178"/>
      <w:r w:rsidRPr="0014645C">
        <w:rPr>
          <w:rFonts w:ascii="Arial" w:hAnsi="Arial" w:cs="Arial"/>
          <w:sz w:val="19"/>
          <w:szCs w:val="19"/>
          <w:lang w:val="sk-SK"/>
        </w:rPr>
        <w:t>Kritériá pre výber projektov  sa nachádzajú na webovom sídle</w:t>
      </w:r>
      <w:r w:rsidR="00505567" w:rsidRPr="0014645C">
        <w:rPr>
          <w:rFonts w:ascii="Arial" w:hAnsi="Arial" w:cs="Arial"/>
          <w:sz w:val="19"/>
          <w:szCs w:val="19"/>
          <w:lang w:val="sk-SK"/>
        </w:rPr>
        <w:t xml:space="preserve"> </w:t>
      </w:r>
      <w:hyperlink r:id="rId20" w:history="1">
        <w:r w:rsidR="00F237B9" w:rsidRPr="0014645C">
          <w:rPr>
            <w:rStyle w:val="Hypertextovprepojenie"/>
            <w:rFonts w:eastAsia="Times New Roman" w:cs="Arial"/>
            <w:szCs w:val="19"/>
            <w:lang w:val="sk-SK" w:eastAsia="sk-SK"/>
          </w:rPr>
          <w:t>http://www.minv.sk/?monitorovanie-a-hodnotenie</w:t>
        </w:r>
      </w:hyperlink>
      <w:r w:rsidR="00586DBE">
        <w:rPr>
          <w:rStyle w:val="Hypertextovprepojenie"/>
          <w:rFonts w:eastAsia="Times New Roman" w:cs="Arial"/>
          <w:szCs w:val="19"/>
          <w:lang w:val="sk-SK" w:eastAsia="sk-SK"/>
        </w:rPr>
        <w:t xml:space="preserve">, resp. </w:t>
      </w:r>
      <w:r w:rsidR="00586DBE" w:rsidRPr="00586DBE">
        <w:rPr>
          <w:rStyle w:val="Hypertextovprepojenie"/>
          <w:rFonts w:eastAsia="Times New Roman" w:cs="Arial"/>
          <w:szCs w:val="19"/>
          <w:lang w:val="sk-SK" w:eastAsia="sk-SK"/>
        </w:rPr>
        <w:t>http://www.reformuj.sk/monitorovanie/hodnotenie/</w:t>
      </w:r>
      <w:r w:rsidRPr="0014645C">
        <w:rPr>
          <w:rFonts w:ascii="Arial" w:hAnsi="Arial" w:cs="Arial"/>
          <w:sz w:val="19"/>
          <w:szCs w:val="19"/>
          <w:lang w:val="sk-SK"/>
        </w:rPr>
        <w:t>.</w:t>
      </w:r>
      <w:bookmarkEnd w:id="181"/>
      <w:bookmarkEnd w:id="182"/>
    </w:p>
    <w:p w14:paraId="0FFFBA58" w14:textId="0C496DD4" w:rsidR="00AA0C4C" w:rsidRPr="0014645C" w:rsidRDefault="001F1018" w:rsidP="0008366A">
      <w:pPr>
        <w:pStyle w:val="Nadpis2"/>
        <w:spacing w:before="240" w:after="160" w:line="480" w:lineRule="auto"/>
        <w:rPr>
          <w:b/>
          <w:lang w:val="sk-SK"/>
        </w:rPr>
      </w:pPr>
      <w:bookmarkStart w:id="183" w:name="_Toc440354987"/>
      <w:bookmarkStart w:id="184" w:name="_Toc440375318"/>
      <w:bookmarkStart w:id="185" w:name="_Toc458432905"/>
      <w:bookmarkStart w:id="186" w:name="_Toc334090"/>
      <w:r w:rsidRPr="0014645C">
        <w:rPr>
          <w:b/>
          <w:lang w:val="sk-SK"/>
        </w:rPr>
        <w:t>2.8</w:t>
      </w:r>
      <w:r w:rsidR="007708E2" w:rsidRPr="0014645C">
        <w:rPr>
          <w:b/>
          <w:lang w:val="sk-SK"/>
        </w:rPr>
        <w:tab/>
      </w:r>
      <w:r w:rsidR="00E40E44" w:rsidRPr="0014645C">
        <w:rPr>
          <w:b/>
          <w:lang w:val="sk-SK"/>
        </w:rPr>
        <w:t>Spôsob financovania projektu</w:t>
      </w:r>
      <w:bookmarkEnd w:id="183"/>
      <w:bookmarkEnd w:id="184"/>
      <w:bookmarkEnd w:id="185"/>
      <w:bookmarkEnd w:id="186"/>
    </w:p>
    <w:p w14:paraId="1535D55C" w14:textId="73D71A99"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Príspevok je poskytovaný formou NFP. Spôsob financovania projektu sa uskutočňuje v zmysle platného SR EŠIF a SFR systémom </w:t>
      </w:r>
      <w:proofErr w:type="spellStart"/>
      <w:r w:rsidRPr="0014645C">
        <w:rPr>
          <w:rFonts w:ascii="Arial" w:hAnsi="Arial" w:cs="Arial"/>
          <w:color w:val="000000"/>
          <w:sz w:val="19"/>
          <w:szCs w:val="19"/>
          <w:lang w:val="sk-SK"/>
        </w:rPr>
        <w:t>predfinancovania</w:t>
      </w:r>
      <w:proofErr w:type="spellEnd"/>
      <w:r w:rsidRPr="0014645C">
        <w:rPr>
          <w:rFonts w:ascii="Arial" w:hAnsi="Arial" w:cs="Arial"/>
          <w:color w:val="000000"/>
          <w:sz w:val="19"/>
          <w:szCs w:val="19"/>
          <w:lang w:val="sk-SK"/>
        </w:rPr>
        <w:t xml:space="preserve">, systémom refundácie, systémom zálohových platieb alebo kombináciou </w:t>
      </w:r>
      <w:r w:rsidR="00DB4083" w:rsidRPr="0014645C">
        <w:rPr>
          <w:rFonts w:ascii="Arial" w:hAnsi="Arial" w:cs="Arial"/>
          <w:color w:val="000000"/>
          <w:sz w:val="19"/>
          <w:szCs w:val="19"/>
          <w:lang w:val="sk-SK"/>
        </w:rPr>
        <w:t xml:space="preserve">týchto </w:t>
      </w:r>
      <w:r w:rsidRPr="0014645C">
        <w:rPr>
          <w:rFonts w:ascii="Arial" w:hAnsi="Arial" w:cs="Arial"/>
          <w:color w:val="000000"/>
          <w:sz w:val="19"/>
          <w:szCs w:val="19"/>
          <w:lang w:val="sk-SK"/>
        </w:rPr>
        <w:t>systém</w:t>
      </w:r>
      <w:r w:rsidR="00DB4083" w:rsidRPr="0014645C">
        <w:rPr>
          <w:rFonts w:ascii="Arial" w:hAnsi="Arial" w:cs="Arial"/>
          <w:color w:val="000000"/>
          <w:sz w:val="19"/>
          <w:szCs w:val="19"/>
          <w:lang w:val="sk-SK"/>
        </w:rPr>
        <w:t>ov</w:t>
      </w:r>
      <w:r w:rsidR="00E40E44" w:rsidRPr="0014645C">
        <w:rPr>
          <w:rFonts w:ascii="Arial" w:hAnsi="Arial" w:cs="Arial"/>
          <w:color w:val="000000"/>
          <w:sz w:val="19"/>
          <w:szCs w:val="19"/>
          <w:lang w:val="sk-SK"/>
        </w:rPr>
        <w:t>.</w:t>
      </w:r>
    </w:p>
    <w:p w14:paraId="4D46DCB3" w14:textId="77777777" w:rsidR="00AA0C4C" w:rsidRPr="0014645C" w:rsidRDefault="00AA0C4C" w:rsidP="00AA0C4C">
      <w:pPr>
        <w:spacing w:before="120" w:after="120" w:line="288" w:lineRule="auto"/>
        <w:jc w:val="both"/>
        <w:rPr>
          <w:rFonts w:ascii="Arial" w:hAnsi="Arial" w:cs="Arial"/>
          <w:sz w:val="19"/>
          <w:szCs w:val="19"/>
          <w:lang w:val="sk-SK"/>
        </w:rPr>
      </w:pPr>
      <w:proofErr w:type="spellStart"/>
      <w:r w:rsidRPr="0014645C">
        <w:rPr>
          <w:rFonts w:ascii="Arial" w:hAnsi="Arial" w:cs="Arial"/>
          <w:b/>
          <w:sz w:val="19"/>
          <w:szCs w:val="19"/>
          <w:lang w:val="sk-SK"/>
        </w:rPr>
        <w:t>Predfinancovanie</w:t>
      </w:r>
      <w:proofErr w:type="spellEnd"/>
      <w:r w:rsidRPr="0014645C">
        <w:rPr>
          <w:rFonts w:ascii="Arial" w:hAnsi="Arial" w:cs="Arial"/>
          <w:sz w:val="19"/>
          <w:szCs w:val="19"/>
          <w:lang w:val="sk-SK"/>
        </w:rPr>
        <w:t xml:space="preserve"> (týka sa iba štátnych rozpočtových organizácií) – </w:t>
      </w:r>
      <w:proofErr w:type="spellStart"/>
      <w:r w:rsidRPr="0014645C">
        <w:rPr>
          <w:rFonts w:ascii="Arial" w:hAnsi="Arial" w:cs="Arial"/>
          <w:sz w:val="19"/>
          <w:szCs w:val="19"/>
          <w:lang w:val="sk-SK"/>
        </w:rPr>
        <w:t>predfinancovanie</w:t>
      </w:r>
      <w:proofErr w:type="spellEnd"/>
      <w:r w:rsidRPr="0014645C">
        <w:rPr>
          <w:rFonts w:ascii="Arial" w:hAnsi="Arial" w:cs="Arial"/>
          <w:sz w:val="19"/>
          <w:szCs w:val="19"/>
          <w:lang w:val="sk-SK"/>
        </w:rPr>
        <w:t xml:space="preserve"> je prijímateľovi poskytované pomerne za prostriedky EÚ a štátneho rozpočtu na spolufinancovanie na uhrádzanie záväzkov </w:t>
      </w:r>
      <w:r w:rsidRPr="0014645C">
        <w:rPr>
          <w:rFonts w:ascii="Arial" w:hAnsi="Arial" w:cs="Arial"/>
          <w:sz w:val="19"/>
          <w:szCs w:val="19"/>
          <w:lang w:val="sk-SK"/>
        </w:rPr>
        <w:lastRenderedPageBreak/>
        <w:t xml:space="preserve">voči dodávateľovi/zhotoviteľovi na základe predloženia </w:t>
      </w:r>
      <w:r w:rsidRPr="0014645C">
        <w:rPr>
          <w:rFonts w:ascii="Arial" w:hAnsi="Arial" w:cs="Arial"/>
          <w:b/>
          <w:sz w:val="19"/>
          <w:szCs w:val="19"/>
          <w:lang w:val="sk-SK"/>
        </w:rPr>
        <w:t>neuhradených účtovných dokladov</w:t>
      </w:r>
      <w:r w:rsidRPr="0014645C">
        <w:rPr>
          <w:rFonts w:ascii="Arial" w:hAnsi="Arial" w:cs="Arial"/>
          <w:sz w:val="19"/>
          <w:szCs w:val="19"/>
          <w:lang w:val="sk-SK"/>
        </w:rPr>
        <w:t xml:space="preserve"> vystavených dodávateľom/zhotoviteľom, ktoré prijímateľ predloží v lehote splatnosti.</w:t>
      </w:r>
    </w:p>
    <w:p w14:paraId="7C7EF635" w14:textId="7E6E05AE"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Refundácia</w:t>
      </w:r>
      <w:r w:rsidRPr="0014645C">
        <w:rPr>
          <w:rFonts w:ascii="Arial" w:hAnsi="Arial" w:cs="Arial"/>
          <w:sz w:val="19"/>
          <w:szCs w:val="19"/>
          <w:lang w:val="sk-SK"/>
        </w:rPr>
        <w:t xml:space="preserve"> – </w:t>
      </w:r>
      <w:r w:rsidR="00960404" w:rsidRPr="0014645C">
        <w:rPr>
          <w:rFonts w:ascii="Arial" w:hAnsi="Arial" w:cs="Arial"/>
          <w:sz w:val="19"/>
          <w:szCs w:val="19"/>
          <w:lang w:val="sk-SK"/>
        </w:rPr>
        <w:t>pri systéme refun</w:t>
      </w:r>
      <w:r w:rsidR="00AB1B4F" w:rsidRPr="0014645C">
        <w:rPr>
          <w:rFonts w:ascii="Arial" w:hAnsi="Arial" w:cs="Arial"/>
          <w:sz w:val="19"/>
          <w:szCs w:val="19"/>
          <w:lang w:val="sk-SK"/>
        </w:rPr>
        <w:t>dácie sa finančné prostriedky EÚ</w:t>
      </w:r>
      <w:r w:rsidR="00960404" w:rsidRPr="0014645C">
        <w:rPr>
          <w:rFonts w:ascii="Arial" w:hAnsi="Arial" w:cs="Arial"/>
          <w:sz w:val="19"/>
          <w:szCs w:val="19"/>
          <w:lang w:val="sk-SK"/>
        </w:rPr>
        <w:t xml:space="preserve">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je realizovaná len do výšky súčtu pomeru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schváleného na projekt.</w:t>
      </w:r>
      <w:r w:rsidR="000F7D67" w:rsidRPr="0014645C">
        <w:rPr>
          <w:rFonts w:ascii="Arial" w:hAnsi="Arial" w:cs="Arial"/>
          <w:sz w:val="19"/>
          <w:szCs w:val="19"/>
          <w:lang w:val="sk-SK"/>
        </w:rPr>
        <w:t xml:space="preserve"> </w:t>
      </w:r>
    </w:p>
    <w:p w14:paraId="2DB83DD9" w14:textId="1A7E4579" w:rsidR="00AA0C4C" w:rsidRPr="0014645C" w:rsidRDefault="00AA0C4C" w:rsidP="00AA0C4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sz w:val="19"/>
          <w:szCs w:val="19"/>
          <w:lang w:val="sk-SK"/>
        </w:rPr>
        <w:t>Zálohová platba</w:t>
      </w:r>
      <w:r w:rsidRPr="0014645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lang w:val="sk-SK"/>
        </w:rPr>
        <w:t xml:space="preserve">aktivít </w:t>
      </w:r>
      <w:r w:rsidRPr="0014645C">
        <w:rPr>
          <w:rFonts w:ascii="Arial" w:hAnsi="Arial" w:cs="Arial"/>
          <w:sz w:val="19"/>
          <w:szCs w:val="19"/>
          <w:lang w:val="sk-SK"/>
        </w:rPr>
        <w:t>projektu, resp. na základe zúčtovania poskytnutej zálohovej platby.</w:t>
      </w:r>
    </w:p>
    <w:p w14:paraId="10298B92" w14:textId="0F124FBA"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využití systému zálohových platieb sa vyplácanie prijímateľa uskutočňuje v </w:t>
      </w:r>
      <w:r w:rsidR="009739DC">
        <w:rPr>
          <w:rFonts w:ascii="Arial" w:hAnsi="Arial" w:cs="Arial"/>
          <w:sz w:val="19"/>
          <w:szCs w:val="19"/>
          <w:lang w:val="sk-SK"/>
        </w:rPr>
        <w:t>dvoch</w:t>
      </w:r>
      <w:r w:rsidR="009739DC" w:rsidRPr="0014645C">
        <w:rPr>
          <w:rFonts w:ascii="Arial" w:hAnsi="Arial" w:cs="Arial"/>
          <w:sz w:val="19"/>
          <w:szCs w:val="19"/>
          <w:lang w:val="sk-SK"/>
        </w:rPr>
        <w:t xml:space="preserve"> </w:t>
      </w:r>
      <w:r w:rsidRPr="0014645C">
        <w:rPr>
          <w:rFonts w:ascii="Arial" w:hAnsi="Arial" w:cs="Arial"/>
          <w:sz w:val="19"/>
          <w:szCs w:val="19"/>
          <w:lang w:val="sk-SK"/>
        </w:rPr>
        <w:t>etapách – etape poskytnutia zálohovej platby</w:t>
      </w:r>
      <w:r w:rsidR="009739DC">
        <w:rPr>
          <w:rFonts w:ascii="Arial" w:hAnsi="Arial" w:cs="Arial"/>
          <w:sz w:val="19"/>
          <w:szCs w:val="19"/>
          <w:lang w:val="sk-SK"/>
        </w:rPr>
        <w:t xml:space="preserve"> a</w:t>
      </w:r>
      <w:r w:rsidRPr="0014645C">
        <w:rPr>
          <w:rFonts w:ascii="Arial" w:hAnsi="Arial" w:cs="Arial"/>
          <w:sz w:val="19"/>
          <w:szCs w:val="19"/>
          <w:lang w:val="sk-SK"/>
        </w:rPr>
        <w:t xml:space="preserve"> etape zúčtovania poskytnutej zálohovej platby.</w:t>
      </w:r>
    </w:p>
    <w:p w14:paraId="2B3B913D"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Spôsob financovania je stanovený vo vyzvaní/výzve na predkladanie ŽoNFP. </w:t>
      </w:r>
    </w:p>
    <w:p w14:paraId="61E598C4" w14:textId="780706EC" w:rsidR="0087029A" w:rsidRPr="0014645C" w:rsidRDefault="0087029A" w:rsidP="00313210">
      <w:pPr>
        <w:pStyle w:val="Nadpis2"/>
        <w:numPr>
          <w:ilvl w:val="1"/>
          <w:numId w:val="43"/>
        </w:numPr>
        <w:spacing w:before="240" w:after="160" w:line="480" w:lineRule="auto"/>
        <w:ind w:left="709" w:hanging="709"/>
        <w:rPr>
          <w:b/>
          <w:lang w:val="sk-SK"/>
        </w:rPr>
      </w:pPr>
      <w:bookmarkStart w:id="187" w:name="_Toc418001232"/>
      <w:bookmarkStart w:id="188" w:name="_Toc418003057"/>
      <w:bookmarkStart w:id="189" w:name="_Toc417648895"/>
      <w:bookmarkStart w:id="190" w:name="_Toc440354988"/>
      <w:bookmarkStart w:id="191" w:name="_Toc440375319"/>
      <w:bookmarkStart w:id="192" w:name="_Toc458432906"/>
      <w:bookmarkStart w:id="193" w:name="_Toc334091"/>
      <w:bookmarkEnd w:id="187"/>
      <w:bookmarkEnd w:id="188"/>
      <w:r w:rsidRPr="0014645C">
        <w:rPr>
          <w:b/>
          <w:lang w:val="sk-SK"/>
        </w:rPr>
        <w:t>Splnenie podmienok ustanovených v osobitných predpisov</w:t>
      </w:r>
      <w:bookmarkEnd w:id="189"/>
      <w:bookmarkEnd w:id="190"/>
      <w:bookmarkEnd w:id="191"/>
      <w:bookmarkEnd w:id="192"/>
      <w:bookmarkEnd w:id="193"/>
    </w:p>
    <w:p w14:paraId="7B944BF1" w14:textId="1E6AE7C6" w:rsidR="00FA7A4F" w:rsidRPr="0014645C" w:rsidRDefault="00FA7A4F" w:rsidP="0008366A">
      <w:pPr>
        <w:pStyle w:val="Nadpis3"/>
        <w:spacing w:line="360" w:lineRule="auto"/>
        <w:ind w:left="720"/>
        <w:jc w:val="both"/>
        <w:rPr>
          <w:b/>
          <w:color w:val="3C8A2E" w:themeColor="accent5"/>
          <w:sz w:val="24"/>
          <w:szCs w:val="24"/>
          <w:lang w:val="sk-SK"/>
        </w:rPr>
      </w:pPr>
      <w:bookmarkStart w:id="194" w:name="_Toc334092"/>
      <w:bookmarkStart w:id="195" w:name="_Toc417648896"/>
      <w:bookmarkStart w:id="196" w:name="_Toc440354989"/>
      <w:bookmarkStart w:id="197" w:name="_Toc440375320"/>
      <w:bookmarkStart w:id="198" w:name="_Toc458432907"/>
      <w:r w:rsidRPr="0014645C">
        <w:rPr>
          <w:b/>
          <w:color w:val="3C8A2E" w:themeColor="accent5"/>
          <w:sz w:val="24"/>
          <w:szCs w:val="24"/>
          <w:lang w:val="sk-SK"/>
        </w:rPr>
        <w:t xml:space="preserve">2.9.1 Podmienky týkajúce sa štátnej pomoci a vyplývajúce zo schém štátnej pomoci/pomoc de </w:t>
      </w:r>
      <w:proofErr w:type="spellStart"/>
      <w:r w:rsidRPr="0014645C">
        <w:rPr>
          <w:b/>
          <w:color w:val="3C8A2E" w:themeColor="accent5"/>
          <w:sz w:val="24"/>
          <w:szCs w:val="24"/>
          <w:lang w:val="sk-SK"/>
        </w:rPr>
        <w:t>minimis</w:t>
      </w:r>
      <w:bookmarkEnd w:id="194"/>
      <w:proofErr w:type="spellEnd"/>
    </w:p>
    <w:bookmarkEnd w:id="195"/>
    <w:bookmarkEnd w:id="196"/>
    <w:bookmarkEnd w:id="197"/>
    <w:bookmarkEnd w:id="198"/>
    <w:p w14:paraId="73EB75EB" w14:textId="77777777" w:rsidR="00201868" w:rsidRPr="0014645C" w:rsidRDefault="00201868" w:rsidP="00591CAF">
      <w:pPr>
        <w:spacing w:line="288" w:lineRule="auto"/>
        <w:jc w:val="both"/>
        <w:rPr>
          <w:rFonts w:ascii="Arial" w:hAnsi="Arial" w:cs="Arial"/>
          <w:sz w:val="19"/>
          <w:szCs w:val="19"/>
          <w:lang w:val="sk-SK"/>
        </w:rPr>
      </w:pPr>
    </w:p>
    <w:p w14:paraId="7AB54A45" w14:textId="421A2C78" w:rsidR="00591544" w:rsidRPr="0014645C" w:rsidRDefault="00AF26C3" w:rsidP="00591CAF">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ak sa v rámci príslušnej výzvy uplatňuje schéma štátnej pomoci/schéma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RO </w:t>
      </w:r>
      <w:r w:rsidR="008E66E4" w:rsidRPr="0014645C">
        <w:rPr>
          <w:rFonts w:ascii="Arial" w:hAnsi="Arial" w:cs="Arial"/>
          <w:sz w:val="19"/>
          <w:szCs w:val="19"/>
          <w:lang w:val="sk-SK"/>
        </w:rPr>
        <w:t xml:space="preserve">pre OP EVS </w:t>
      </w:r>
      <w:r w:rsidRPr="0014645C">
        <w:rPr>
          <w:rFonts w:ascii="Arial" w:hAnsi="Arial" w:cs="Arial"/>
          <w:sz w:val="19"/>
          <w:szCs w:val="19"/>
          <w:lang w:val="sk-SK"/>
        </w:rPr>
        <w:t xml:space="preserve">uvedie odkaz na podmienky týkajúce sa poskytovania štátnej pomoci/pomoci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priamym uvedením odkazu na schému štátnej pomoci/schému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resp. uvedením konkrétnych podmienok v texte výzvy. </w:t>
      </w:r>
    </w:p>
    <w:p w14:paraId="0953BCC6" w14:textId="1184FC4C" w:rsidR="00DF4891" w:rsidRPr="0014645C" w:rsidRDefault="001F1018" w:rsidP="00CD234F">
      <w:pPr>
        <w:pStyle w:val="Nadpis3"/>
        <w:spacing w:line="360" w:lineRule="auto"/>
        <w:ind w:left="720"/>
        <w:jc w:val="both"/>
        <w:rPr>
          <w:b/>
          <w:color w:val="3C8A2E" w:themeColor="accent5"/>
          <w:sz w:val="24"/>
          <w:szCs w:val="24"/>
          <w:lang w:val="sk-SK"/>
        </w:rPr>
      </w:pPr>
      <w:bookmarkStart w:id="199" w:name="_Toc417648897"/>
      <w:bookmarkStart w:id="200" w:name="_Toc440354990"/>
      <w:bookmarkStart w:id="201" w:name="_Toc440375321"/>
      <w:bookmarkStart w:id="202" w:name="_Toc458432908"/>
      <w:bookmarkStart w:id="203" w:name="_Toc334093"/>
      <w:r w:rsidRPr="0014645C">
        <w:rPr>
          <w:b/>
          <w:color w:val="3C8A2E" w:themeColor="accent5"/>
          <w:sz w:val="24"/>
          <w:szCs w:val="24"/>
          <w:lang w:val="sk-SK"/>
        </w:rPr>
        <w:t>2.9.2</w:t>
      </w:r>
      <w:r w:rsidR="00400B1E" w:rsidRPr="0014645C">
        <w:rPr>
          <w:b/>
          <w:color w:val="3C8A2E" w:themeColor="accent5"/>
          <w:sz w:val="24"/>
          <w:szCs w:val="24"/>
          <w:lang w:val="sk-SK"/>
        </w:rPr>
        <w:tab/>
      </w:r>
      <w:r w:rsidR="00AF26C3" w:rsidRPr="0014645C">
        <w:rPr>
          <w:b/>
          <w:color w:val="3C8A2E" w:themeColor="accent5"/>
          <w:sz w:val="24"/>
          <w:szCs w:val="24"/>
          <w:lang w:val="sk-SK"/>
        </w:rPr>
        <w:t>Oprávnenosť z hľadiska verejného obstarávania na hlavné aktivity projektu</w:t>
      </w:r>
      <w:bookmarkEnd w:id="199"/>
      <w:bookmarkEnd w:id="200"/>
      <w:bookmarkEnd w:id="201"/>
      <w:bookmarkEnd w:id="202"/>
      <w:bookmarkEnd w:id="203"/>
      <w:r w:rsidR="00AF26C3" w:rsidRPr="0014645C">
        <w:rPr>
          <w:b/>
          <w:color w:val="3C8A2E" w:themeColor="accent5"/>
          <w:sz w:val="24"/>
          <w:szCs w:val="24"/>
          <w:lang w:val="sk-SK"/>
        </w:rPr>
        <w:t xml:space="preserve"> </w:t>
      </w:r>
    </w:p>
    <w:p w14:paraId="725CBEB6" w14:textId="5D631F4A" w:rsidR="00FA7A4F" w:rsidRPr="0014645C" w:rsidRDefault="00AF26C3" w:rsidP="00FA7A4F">
      <w:pPr>
        <w:spacing w:before="240" w:after="240" w:line="288" w:lineRule="auto"/>
        <w:jc w:val="both"/>
        <w:rPr>
          <w:lang w:val="sk-SK"/>
        </w:rPr>
      </w:pPr>
      <w:r w:rsidRPr="0014645C">
        <w:rPr>
          <w:rFonts w:ascii="Arial" w:hAnsi="Arial" w:cs="Arial"/>
          <w:sz w:val="19"/>
          <w:szCs w:val="19"/>
          <w:lang w:val="sk-SK"/>
        </w:rPr>
        <w:t xml:space="preserve">V prípade, ak RO </w:t>
      </w:r>
      <w:r w:rsidR="003D0E10" w:rsidRPr="0014645C">
        <w:rPr>
          <w:rFonts w:ascii="Arial" w:hAnsi="Arial" w:cs="Arial"/>
          <w:sz w:val="19"/>
          <w:szCs w:val="19"/>
          <w:lang w:val="sk-SK"/>
        </w:rPr>
        <w:t xml:space="preserve">pre OP EVS určí </w:t>
      </w:r>
      <w:r w:rsidRPr="0014645C">
        <w:rPr>
          <w:rFonts w:ascii="Arial" w:hAnsi="Arial" w:cs="Arial"/>
          <w:sz w:val="19"/>
          <w:szCs w:val="19"/>
          <w:lang w:val="sk-SK"/>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332D77E1" w14:textId="04791E57" w:rsidR="00FA7A4F" w:rsidRPr="0014645C" w:rsidRDefault="00FA7A4F" w:rsidP="00201868">
      <w:pPr>
        <w:pStyle w:val="Nadpis3"/>
        <w:spacing w:line="360" w:lineRule="auto"/>
        <w:ind w:left="720"/>
        <w:jc w:val="both"/>
        <w:rPr>
          <w:b/>
          <w:color w:val="3C8A2E" w:themeColor="accent5"/>
          <w:sz w:val="24"/>
          <w:szCs w:val="24"/>
          <w:lang w:val="sk-SK"/>
        </w:rPr>
      </w:pPr>
      <w:bookmarkStart w:id="204" w:name="_Toc334094"/>
      <w:r w:rsidRPr="0014645C">
        <w:rPr>
          <w:b/>
          <w:color w:val="3C8A2E" w:themeColor="accent5"/>
          <w:sz w:val="24"/>
          <w:szCs w:val="24"/>
          <w:lang w:val="sk-SK"/>
        </w:rPr>
        <w:t>2.9.3 Zákaz nelegálnej práce a nele</w:t>
      </w:r>
      <w:r w:rsidR="001D3D06" w:rsidRPr="0014645C">
        <w:rPr>
          <w:b/>
          <w:color w:val="3C8A2E" w:themeColor="accent5"/>
          <w:sz w:val="24"/>
          <w:szCs w:val="24"/>
          <w:lang w:val="sk-SK"/>
        </w:rPr>
        <w:t>g</w:t>
      </w:r>
      <w:r w:rsidRPr="0014645C">
        <w:rPr>
          <w:b/>
          <w:color w:val="3C8A2E" w:themeColor="accent5"/>
          <w:sz w:val="24"/>
          <w:szCs w:val="24"/>
          <w:lang w:val="sk-SK"/>
        </w:rPr>
        <w:t>álneho zamestnávania</w:t>
      </w:r>
      <w:bookmarkEnd w:id="204"/>
    </w:p>
    <w:p w14:paraId="145AA152" w14:textId="77777777" w:rsidR="00201868" w:rsidRPr="0014645C" w:rsidRDefault="00201868" w:rsidP="00591CAF">
      <w:pPr>
        <w:spacing w:line="288" w:lineRule="auto"/>
        <w:jc w:val="both"/>
        <w:rPr>
          <w:rFonts w:ascii="Arial" w:hAnsi="Arial" w:cs="Arial"/>
          <w:sz w:val="19"/>
          <w:szCs w:val="19"/>
          <w:lang w:val="sk-SK"/>
        </w:rPr>
      </w:pPr>
    </w:p>
    <w:p w14:paraId="27422B24" w14:textId="105797A8" w:rsidR="0008366A" w:rsidRPr="0014645C" w:rsidRDefault="00471B38" w:rsidP="00471B38">
      <w:pPr>
        <w:pStyle w:val="Nadpis2"/>
        <w:spacing w:line="276" w:lineRule="auto"/>
        <w:rPr>
          <w:rFonts w:ascii="Arial" w:eastAsiaTheme="minorEastAsia" w:hAnsi="Arial" w:cs="Arial"/>
          <w:color w:val="auto"/>
          <w:sz w:val="19"/>
          <w:szCs w:val="19"/>
          <w:lang w:val="sk-SK"/>
        </w:rPr>
      </w:pPr>
      <w:bookmarkStart w:id="205" w:name="_Toc418001237"/>
      <w:bookmarkStart w:id="206" w:name="_Toc418003062"/>
      <w:bookmarkStart w:id="207" w:name="_Toc334095"/>
      <w:bookmarkStart w:id="208" w:name="_Toc417648901"/>
      <w:bookmarkStart w:id="209" w:name="_Toc440354992"/>
      <w:bookmarkStart w:id="210" w:name="_Toc440375323"/>
      <w:bookmarkStart w:id="211" w:name="_Toc458432910"/>
      <w:bookmarkEnd w:id="205"/>
      <w:bookmarkEnd w:id="206"/>
      <w:r w:rsidRPr="0014645C">
        <w:rPr>
          <w:rFonts w:ascii="Arial" w:eastAsiaTheme="minorEastAsia" w:hAnsi="Arial" w:cs="Arial"/>
          <w:color w:val="auto"/>
          <w:sz w:val="19"/>
          <w:szCs w:val="19"/>
          <w:lang w:val="sk-SK"/>
        </w:rPr>
        <w:lastRenderedPageBreak/>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bookmarkEnd w:id="207"/>
    </w:p>
    <w:p w14:paraId="11536A33" w14:textId="374B89F1" w:rsidR="00957A75" w:rsidRPr="0014645C" w:rsidRDefault="001F1018" w:rsidP="00A72183">
      <w:pPr>
        <w:pStyle w:val="Nadpis2"/>
        <w:spacing w:line="480" w:lineRule="auto"/>
        <w:rPr>
          <w:lang w:val="sk-SK"/>
        </w:rPr>
      </w:pPr>
      <w:bookmarkStart w:id="212" w:name="_Toc334096"/>
      <w:r w:rsidRPr="0014645C">
        <w:rPr>
          <w:b/>
          <w:szCs w:val="24"/>
          <w:lang w:val="sk-SK"/>
        </w:rPr>
        <w:t>2.10</w:t>
      </w:r>
      <w:r w:rsidR="00400B1E" w:rsidRPr="0014645C">
        <w:rPr>
          <w:b/>
          <w:szCs w:val="24"/>
          <w:lang w:val="sk-SK"/>
        </w:rPr>
        <w:tab/>
      </w:r>
      <w:r w:rsidR="00D41F31" w:rsidRPr="0014645C">
        <w:rPr>
          <w:b/>
          <w:szCs w:val="24"/>
          <w:lang w:val="sk-SK"/>
        </w:rPr>
        <w:t>Ďalšie podmienky poskytnutia príspevku</w:t>
      </w:r>
      <w:bookmarkEnd w:id="212"/>
      <w:r w:rsidR="00D41F31" w:rsidRPr="0014645C">
        <w:rPr>
          <w:b/>
          <w:szCs w:val="24"/>
          <w:lang w:val="sk-SK"/>
        </w:rPr>
        <w:t xml:space="preserve"> </w:t>
      </w:r>
      <w:bookmarkStart w:id="213" w:name="_Toc417645451"/>
      <w:bookmarkStart w:id="214" w:name="_Toc417648902"/>
      <w:bookmarkStart w:id="215" w:name="_Toc417649174"/>
      <w:bookmarkStart w:id="216" w:name="_Toc417649565"/>
      <w:bookmarkStart w:id="217" w:name="_Toc417650272"/>
      <w:bookmarkStart w:id="218" w:name="_Toc418001239"/>
      <w:bookmarkStart w:id="219" w:name="_Toc418003064"/>
      <w:bookmarkStart w:id="220" w:name="_Toc440354993"/>
      <w:bookmarkStart w:id="221" w:name="_Toc440355289"/>
      <w:bookmarkStart w:id="222" w:name="_Toc440374932"/>
      <w:bookmarkStart w:id="223" w:name="_Toc440375324"/>
      <w:bookmarkStart w:id="224" w:name="_Toc440375744"/>
      <w:bookmarkStart w:id="225" w:name="_Toc440634416"/>
      <w:bookmarkStart w:id="226" w:name="_Toc458428905"/>
      <w:bookmarkStart w:id="227" w:name="_Toc458432268"/>
      <w:bookmarkStart w:id="228" w:name="_Toc458432815"/>
      <w:bookmarkStart w:id="229" w:name="_Toc458432911"/>
      <w:bookmarkStart w:id="230" w:name="_Toc458514599"/>
      <w:bookmarkStart w:id="231" w:name="_Toc458515663"/>
      <w:bookmarkStart w:id="232" w:name="_Toc417645452"/>
      <w:bookmarkStart w:id="233" w:name="_Toc417648903"/>
      <w:bookmarkStart w:id="234" w:name="_Toc417649175"/>
      <w:bookmarkStart w:id="235" w:name="_Toc417649566"/>
      <w:bookmarkStart w:id="236" w:name="_Toc417650273"/>
      <w:bookmarkStart w:id="237" w:name="_Toc418001240"/>
      <w:bookmarkStart w:id="238" w:name="_Toc418003065"/>
      <w:bookmarkStart w:id="239" w:name="_Toc440354994"/>
      <w:bookmarkStart w:id="240" w:name="_Toc440355290"/>
      <w:bookmarkStart w:id="241" w:name="_Toc440374933"/>
      <w:bookmarkStart w:id="242" w:name="_Toc440375325"/>
      <w:bookmarkStart w:id="243" w:name="_Toc440375745"/>
      <w:bookmarkStart w:id="244" w:name="_Toc440634417"/>
      <w:bookmarkStart w:id="245" w:name="_Toc458428906"/>
      <w:bookmarkStart w:id="246" w:name="_Toc458432269"/>
      <w:bookmarkStart w:id="247" w:name="_Toc458432816"/>
      <w:bookmarkStart w:id="248" w:name="_Toc458432912"/>
      <w:bookmarkStart w:id="249" w:name="_Toc458514600"/>
      <w:bookmarkStart w:id="250" w:name="_Toc458515664"/>
      <w:bookmarkStart w:id="251" w:name="_Toc417645453"/>
      <w:bookmarkStart w:id="252" w:name="_Toc417648904"/>
      <w:bookmarkStart w:id="253" w:name="_Toc417649176"/>
      <w:bookmarkStart w:id="254" w:name="_Toc417649567"/>
      <w:bookmarkStart w:id="255" w:name="_Toc417650274"/>
      <w:bookmarkStart w:id="256" w:name="_Toc418001241"/>
      <w:bookmarkStart w:id="257" w:name="_Toc418003066"/>
      <w:bookmarkStart w:id="258" w:name="_Toc440354995"/>
      <w:bookmarkStart w:id="259" w:name="_Toc440355291"/>
      <w:bookmarkStart w:id="260" w:name="_Toc440374934"/>
      <w:bookmarkStart w:id="261" w:name="_Toc440375326"/>
      <w:bookmarkStart w:id="262" w:name="_Toc440375746"/>
      <w:bookmarkStart w:id="263" w:name="_Toc440634418"/>
      <w:bookmarkStart w:id="264" w:name="_Toc458428907"/>
      <w:bookmarkStart w:id="265" w:name="_Toc458432270"/>
      <w:bookmarkStart w:id="266" w:name="_Toc458432817"/>
      <w:bookmarkStart w:id="267" w:name="_Toc458432913"/>
      <w:bookmarkStart w:id="268" w:name="_Toc458514601"/>
      <w:bookmarkStart w:id="269" w:name="_Toc458515665"/>
      <w:bookmarkStart w:id="270" w:name="_Toc417645454"/>
      <w:bookmarkStart w:id="271" w:name="_Toc417648905"/>
      <w:bookmarkStart w:id="272" w:name="_Toc417649177"/>
      <w:bookmarkStart w:id="273" w:name="_Toc417649568"/>
      <w:bookmarkStart w:id="274" w:name="_Toc417650275"/>
      <w:bookmarkStart w:id="275" w:name="_Toc418001242"/>
      <w:bookmarkStart w:id="276" w:name="_Toc418003067"/>
      <w:bookmarkStart w:id="277" w:name="_Toc440354996"/>
      <w:bookmarkStart w:id="278" w:name="_Toc440355292"/>
      <w:bookmarkStart w:id="279" w:name="_Toc440374935"/>
      <w:bookmarkStart w:id="280" w:name="_Toc440375327"/>
      <w:bookmarkStart w:id="281" w:name="_Toc440375747"/>
      <w:bookmarkStart w:id="282" w:name="_Toc440634419"/>
      <w:bookmarkStart w:id="283" w:name="_Toc458428908"/>
      <w:bookmarkStart w:id="284" w:name="_Toc458432271"/>
      <w:bookmarkStart w:id="285" w:name="_Toc458432818"/>
      <w:bookmarkStart w:id="286" w:name="_Toc458432914"/>
      <w:bookmarkStart w:id="287" w:name="_Toc458514602"/>
      <w:bookmarkStart w:id="288" w:name="_Toc458515666"/>
      <w:bookmarkStart w:id="289" w:name="_Toc417645455"/>
      <w:bookmarkStart w:id="290" w:name="_Toc417648906"/>
      <w:bookmarkStart w:id="291" w:name="_Toc417649178"/>
      <w:bookmarkStart w:id="292" w:name="_Toc417649569"/>
      <w:bookmarkStart w:id="293" w:name="_Toc417650276"/>
      <w:bookmarkStart w:id="294" w:name="_Toc418001243"/>
      <w:bookmarkStart w:id="295" w:name="_Toc418003068"/>
      <w:bookmarkStart w:id="296" w:name="_Toc440354997"/>
      <w:bookmarkStart w:id="297" w:name="_Toc440355293"/>
      <w:bookmarkStart w:id="298" w:name="_Toc440374936"/>
      <w:bookmarkStart w:id="299" w:name="_Toc440375328"/>
      <w:bookmarkStart w:id="300" w:name="_Toc440375748"/>
      <w:bookmarkStart w:id="301" w:name="_Toc440634420"/>
      <w:bookmarkStart w:id="302" w:name="_Toc458428909"/>
      <w:bookmarkStart w:id="303" w:name="_Toc458432272"/>
      <w:bookmarkStart w:id="304" w:name="_Toc458432819"/>
      <w:bookmarkStart w:id="305" w:name="_Toc458432915"/>
      <w:bookmarkStart w:id="306" w:name="_Toc458514603"/>
      <w:bookmarkStart w:id="307" w:name="_Toc458515667"/>
      <w:bookmarkStart w:id="308" w:name="_Toc417645456"/>
      <w:bookmarkStart w:id="309" w:name="_Toc417648907"/>
      <w:bookmarkStart w:id="310" w:name="_Toc417649179"/>
      <w:bookmarkStart w:id="311" w:name="_Toc417649570"/>
      <w:bookmarkStart w:id="312" w:name="_Toc417650277"/>
      <w:bookmarkStart w:id="313" w:name="_Toc418001244"/>
      <w:bookmarkStart w:id="314" w:name="_Toc418003069"/>
      <w:bookmarkStart w:id="315" w:name="_Toc440354998"/>
      <w:bookmarkStart w:id="316" w:name="_Toc440355294"/>
      <w:bookmarkStart w:id="317" w:name="_Toc440374937"/>
      <w:bookmarkStart w:id="318" w:name="_Toc440375329"/>
      <w:bookmarkStart w:id="319" w:name="_Toc440375749"/>
      <w:bookmarkStart w:id="320" w:name="_Toc440634421"/>
      <w:bookmarkStart w:id="321" w:name="_Toc458428910"/>
      <w:bookmarkStart w:id="322" w:name="_Toc458432273"/>
      <w:bookmarkStart w:id="323" w:name="_Toc458432820"/>
      <w:bookmarkStart w:id="324" w:name="_Toc458432916"/>
      <w:bookmarkStart w:id="325" w:name="_Toc458514604"/>
      <w:bookmarkStart w:id="326" w:name="_Toc458515668"/>
      <w:bookmarkStart w:id="327" w:name="_Toc417645457"/>
      <w:bookmarkStart w:id="328" w:name="_Toc417648908"/>
      <w:bookmarkStart w:id="329" w:name="_Toc417649180"/>
      <w:bookmarkStart w:id="330" w:name="_Toc417649571"/>
      <w:bookmarkStart w:id="331" w:name="_Toc417650278"/>
      <w:bookmarkStart w:id="332" w:name="_Toc418001245"/>
      <w:bookmarkStart w:id="333" w:name="_Toc418003070"/>
      <w:bookmarkStart w:id="334" w:name="_Toc440354999"/>
      <w:bookmarkStart w:id="335" w:name="_Toc440355295"/>
      <w:bookmarkStart w:id="336" w:name="_Toc440374938"/>
      <w:bookmarkStart w:id="337" w:name="_Toc440375330"/>
      <w:bookmarkStart w:id="338" w:name="_Toc440375750"/>
      <w:bookmarkStart w:id="339" w:name="_Toc440634422"/>
      <w:bookmarkStart w:id="340" w:name="_Toc458428911"/>
      <w:bookmarkStart w:id="341" w:name="_Toc458432274"/>
      <w:bookmarkStart w:id="342" w:name="_Toc458432821"/>
      <w:bookmarkStart w:id="343" w:name="_Toc458432917"/>
      <w:bookmarkStart w:id="344" w:name="_Toc458514605"/>
      <w:bookmarkStart w:id="345" w:name="_Toc458515669"/>
      <w:bookmarkStart w:id="346" w:name="_Toc417645458"/>
      <w:bookmarkStart w:id="347" w:name="_Toc417648909"/>
      <w:bookmarkStart w:id="348" w:name="_Toc417649181"/>
      <w:bookmarkStart w:id="349" w:name="_Toc417649572"/>
      <w:bookmarkStart w:id="350" w:name="_Toc417650279"/>
      <w:bookmarkStart w:id="351" w:name="_Toc418001246"/>
      <w:bookmarkStart w:id="352" w:name="_Toc418003071"/>
      <w:bookmarkStart w:id="353" w:name="_Toc440355000"/>
      <w:bookmarkStart w:id="354" w:name="_Toc440355296"/>
      <w:bookmarkStart w:id="355" w:name="_Toc440374939"/>
      <w:bookmarkStart w:id="356" w:name="_Toc440375331"/>
      <w:bookmarkStart w:id="357" w:name="_Toc440375751"/>
      <w:bookmarkStart w:id="358" w:name="_Toc440634423"/>
      <w:bookmarkStart w:id="359" w:name="_Toc458428912"/>
      <w:bookmarkStart w:id="360" w:name="_Toc458432275"/>
      <w:bookmarkStart w:id="361" w:name="_Toc458432822"/>
      <w:bookmarkStart w:id="362" w:name="_Toc458432918"/>
      <w:bookmarkStart w:id="363" w:name="_Toc458514606"/>
      <w:bookmarkStart w:id="364" w:name="_Toc458515670"/>
      <w:bookmarkStart w:id="365" w:name="_Toc417645459"/>
      <w:bookmarkStart w:id="366" w:name="_Toc417648910"/>
      <w:bookmarkStart w:id="367" w:name="_Toc417649182"/>
      <w:bookmarkStart w:id="368" w:name="_Toc417649573"/>
      <w:bookmarkStart w:id="369" w:name="_Toc417650280"/>
      <w:bookmarkStart w:id="370" w:name="_Toc418001247"/>
      <w:bookmarkStart w:id="371" w:name="_Toc418003072"/>
      <w:bookmarkStart w:id="372" w:name="_Toc440355001"/>
      <w:bookmarkStart w:id="373" w:name="_Toc440355297"/>
      <w:bookmarkStart w:id="374" w:name="_Toc440374940"/>
      <w:bookmarkStart w:id="375" w:name="_Toc440375332"/>
      <w:bookmarkStart w:id="376" w:name="_Toc440375752"/>
      <w:bookmarkStart w:id="377" w:name="_Toc440634424"/>
      <w:bookmarkStart w:id="378" w:name="_Toc458428913"/>
      <w:bookmarkStart w:id="379" w:name="_Toc458432276"/>
      <w:bookmarkStart w:id="380" w:name="_Toc458432823"/>
      <w:bookmarkStart w:id="381" w:name="_Toc458432919"/>
      <w:bookmarkStart w:id="382" w:name="_Toc458514607"/>
      <w:bookmarkStart w:id="383" w:name="_Toc458515671"/>
      <w:bookmarkStart w:id="384" w:name="_Toc417645460"/>
      <w:bookmarkStart w:id="385" w:name="_Toc417648911"/>
      <w:bookmarkStart w:id="386" w:name="_Toc417649183"/>
      <w:bookmarkStart w:id="387" w:name="_Toc417649574"/>
      <w:bookmarkStart w:id="388" w:name="_Toc417650281"/>
      <w:bookmarkStart w:id="389" w:name="_Toc418001248"/>
      <w:bookmarkStart w:id="390" w:name="_Toc418003073"/>
      <w:bookmarkStart w:id="391" w:name="_Toc440355002"/>
      <w:bookmarkStart w:id="392" w:name="_Toc440355298"/>
      <w:bookmarkStart w:id="393" w:name="_Toc440374941"/>
      <w:bookmarkStart w:id="394" w:name="_Toc440375333"/>
      <w:bookmarkStart w:id="395" w:name="_Toc440375753"/>
      <w:bookmarkStart w:id="396" w:name="_Toc440634425"/>
      <w:bookmarkStart w:id="397" w:name="_Toc458428914"/>
      <w:bookmarkStart w:id="398" w:name="_Toc458432277"/>
      <w:bookmarkStart w:id="399" w:name="_Toc458432824"/>
      <w:bookmarkStart w:id="400" w:name="_Toc458432920"/>
      <w:bookmarkStart w:id="401" w:name="_Toc458514608"/>
      <w:bookmarkStart w:id="402" w:name="_Toc458515672"/>
      <w:bookmarkEnd w:id="208"/>
      <w:bookmarkEnd w:id="209"/>
      <w:bookmarkEnd w:id="210"/>
      <w:bookmarkEnd w:id="211"/>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p w14:paraId="795C81F4" w14:textId="72CC89E0" w:rsidR="00FA7A4F" w:rsidRPr="0014645C" w:rsidRDefault="00FA7A4F" w:rsidP="00FA7A4F">
      <w:pPr>
        <w:pStyle w:val="Nadpis3"/>
        <w:spacing w:line="480" w:lineRule="auto"/>
        <w:ind w:left="720"/>
        <w:rPr>
          <w:b/>
          <w:color w:val="3C8A2E" w:themeColor="accent5"/>
          <w:sz w:val="24"/>
          <w:szCs w:val="24"/>
          <w:lang w:val="sk-SK"/>
        </w:rPr>
      </w:pPr>
      <w:bookmarkStart w:id="403" w:name="_Toc334097"/>
      <w:bookmarkEnd w:id="179"/>
      <w:bookmarkEnd w:id="180"/>
      <w:r w:rsidRPr="0014645C">
        <w:rPr>
          <w:b/>
          <w:color w:val="3C8A2E" w:themeColor="accent5"/>
          <w:sz w:val="24"/>
          <w:szCs w:val="24"/>
          <w:lang w:val="sk-SK"/>
        </w:rPr>
        <w:t>2.10.1 Časová oprávnenosť realizácie projektu</w:t>
      </w:r>
      <w:bookmarkEnd w:id="403"/>
    </w:p>
    <w:p w14:paraId="15B0CC91" w14:textId="77777777" w:rsidR="002B3DE0"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Časová oprávnenosť realizácie projektu je stanovená v</w:t>
      </w:r>
      <w:r w:rsidR="00EA32B3" w:rsidRPr="0014645C">
        <w:rPr>
          <w:rFonts w:ascii="Arial" w:hAnsi="Arial" w:cs="Arial"/>
          <w:sz w:val="19"/>
          <w:szCs w:val="19"/>
          <w:lang w:val="sk-SK"/>
        </w:rPr>
        <w:t>o</w:t>
      </w:r>
      <w:r w:rsidRPr="0014645C">
        <w:rPr>
          <w:rFonts w:ascii="Arial" w:hAnsi="Arial" w:cs="Arial"/>
          <w:sz w:val="19"/>
          <w:szCs w:val="19"/>
          <w:lang w:val="sk-SK"/>
        </w:rPr>
        <w:t xml:space="preserve"> </w:t>
      </w:r>
      <w:r w:rsidR="002B3DE0" w:rsidRPr="0014645C">
        <w:rPr>
          <w:rFonts w:ascii="Arial" w:hAnsi="Arial" w:cs="Arial"/>
          <w:sz w:val="19"/>
          <w:szCs w:val="19"/>
          <w:lang w:val="sk-SK"/>
        </w:rPr>
        <w:t>vyzvaní/</w:t>
      </w:r>
      <w:r w:rsidRPr="0014645C">
        <w:rPr>
          <w:rFonts w:ascii="Arial" w:hAnsi="Arial" w:cs="Arial"/>
          <w:sz w:val="19"/>
          <w:szCs w:val="19"/>
          <w:lang w:val="sk-SK"/>
        </w:rPr>
        <w:t xml:space="preserve">výzve na predkladanie </w:t>
      </w:r>
      <w:r w:rsidR="00801DF0" w:rsidRPr="0014645C">
        <w:rPr>
          <w:rFonts w:ascii="Arial" w:hAnsi="Arial" w:cs="Arial"/>
          <w:sz w:val="19"/>
          <w:szCs w:val="19"/>
          <w:lang w:val="sk-SK"/>
        </w:rPr>
        <w:t>Ž</w:t>
      </w:r>
      <w:r w:rsidRPr="0014645C">
        <w:rPr>
          <w:rFonts w:ascii="Arial" w:hAnsi="Arial" w:cs="Arial"/>
          <w:sz w:val="19"/>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lang w:val="sk-SK"/>
        </w:rPr>
        <w:t>0</w:t>
      </w:r>
      <w:r w:rsidR="005E3545" w:rsidRPr="0014645C">
        <w:rPr>
          <w:rFonts w:ascii="Arial" w:hAnsi="Arial" w:cs="Arial"/>
          <w:sz w:val="19"/>
          <w:szCs w:val="19"/>
          <w:lang w:val="sk-SK"/>
        </w:rPr>
        <w:t>1.</w:t>
      </w:r>
      <w:r w:rsidR="00EA32B3" w:rsidRPr="0014645C">
        <w:rPr>
          <w:rFonts w:ascii="Arial" w:hAnsi="Arial" w:cs="Arial"/>
          <w:sz w:val="19"/>
          <w:szCs w:val="19"/>
          <w:lang w:val="sk-SK"/>
        </w:rPr>
        <w:t>0</w:t>
      </w:r>
      <w:r w:rsidR="005E3545" w:rsidRPr="0014645C">
        <w:rPr>
          <w:rFonts w:ascii="Arial" w:hAnsi="Arial" w:cs="Arial"/>
          <w:sz w:val="19"/>
          <w:szCs w:val="19"/>
          <w:lang w:val="sk-SK"/>
        </w:rPr>
        <w:t xml:space="preserve">1.2014 do </w:t>
      </w:r>
      <w:r w:rsidRPr="0014645C">
        <w:rPr>
          <w:rFonts w:ascii="Arial" w:hAnsi="Arial" w:cs="Arial"/>
          <w:sz w:val="19"/>
          <w:szCs w:val="19"/>
          <w:lang w:val="sk-SK"/>
        </w:rPr>
        <w:t>31.12.20</w:t>
      </w:r>
      <w:r w:rsidR="005E3545"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pričom výdavky musia byť skutočne vynaložené v období medzi </w:t>
      </w:r>
      <w:r w:rsidR="0075019B" w:rsidRPr="0014645C">
        <w:rPr>
          <w:rFonts w:ascii="Arial" w:hAnsi="Arial" w:cs="Arial"/>
          <w:sz w:val="19"/>
          <w:szCs w:val="19"/>
          <w:lang w:val="sk-SK"/>
        </w:rPr>
        <w:t>0</w:t>
      </w:r>
      <w:r w:rsidR="005E3545" w:rsidRPr="0014645C">
        <w:rPr>
          <w:rFonts w:ascii="Arial" w:hAnsi="Arial" w:cs="Arial"/>
          <w:sz w:val="19"/>
          <w:szCs w:val="19"/>
          <w:lang w:val="sk-SK"/>
        </w:rPr>
        <w:t>1.</w:t>
      </w:r>
      <w:r w:rsidR="0075019B" w:rsidRPr="0014645C">
        <w:rPr>
          <w:rFonts w:ascii="Arial" w:hAnsi="Arial" w:cs="Arial"/>
          <w:sz w:val="19"/>
          <w:szCs w:val="19"/>
          <w:lang w:val="sk-SK"/>
        </w:rPr>
        <w:t>0</w:t>
      </w:r>
      <w:r w:rsidR="005E3545" w:rsidRPr="0014645C">
        <w:rPr>
          <w:rFonts w:ascii="Arial" w:hAnsi="Arial" w:cs="Arial"/>
          <w:sz w:val="19"/>
          <w:szCs w:val="19"/>
          <w:lang w:val="sk-SK"/>
        </w:rPr>
        <w:t>1.2014</w:t>
      </w:r>
      <w:r w:rsidRPr="0014645C">
        <w:rPr>
          <w:rFonts w:ascii="Arial" w:hAnsi="Arial" w:cs="Arial"/>
          <w:sz w:val="19"/>
          <w:szCs w:val="19"/>
          <w:lang w:val="sk-SK"/>
        </w:rPr>
        <w:t xml:space="preserve"> a dňom ukončenia realizácie aktivít projektu nie však neskôr ako 31.12.20</w:t>
      </w:r>
      <w:r w:rsidR="002B3DE0"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w:t>
      </w:r>
    </w:p>
    <w:p w14:paraId="15B0CC93" w14:textId="77777777" w:rsidR="002B3DE0" w:rsidRPr="0014645C" w:rsidRDefault="002B3DE0" w:rsidP="007F7349">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14645C" w:rsidRDefault="00FA7A4F" w:rsidP="00CD234F">
      <w:pPr>
        <w:pStyle w:val="Nadpis3"/>
        <w:spacing w:line="480" w:lineRule="auto"/>
        <w:ind w:left="720"/>
        <w:rPr>
          <w:b/>
          <w:color w:val="3C8A2E" w:themeColor="accent5"/>
          <w:sz w:val="24"/>
          <w:szCs w:val="24"/>
          <w:lang w:val="sk-SK"/>
        </w:rPr>
      </w:pPr>
      <w:bookmarkStart w:id="404" w:name="_Toc418001250"/>
      <w:bookmarkStart w:id="405" w:name="_Toc418003075"/>
      <w:bookmarkStart w:id="406" w:name="_Toc334098"/>
      <w:bookmarkEnd w:id="404"/>
      <w:bookmarkEnd w:id="405"/>
      <w:r w:rsidRPr="0014645C">
        <w:rPr>
          <w:b/>
          <w:color w:val="3C8A2E" w:themeColor="accent5"/>
          <w:sz w:val="24"/>
          <w:szCs w:val="24"/>
          <w:lang w:val="sk-SK"/>
        </w:rPr>
        <w:t>2.10.2 Oprávnenosť z hľadiska súladu s HP</w:t>
      </w:r>
      <w:bookmarkEnd w:id="406"/>
    </w:p>
    <w:p w14:paraId="18BF7A05" w14:textId="55658B20" w:rsidR="00D41F31" w:rsidRPr="0014645C" w:rsidRDefault="00D41F31" w:rsidP="007F7349">
      <w:pPr>
        <w:spacing w:line="288" w:lineRule="auto"/>
        <w:jc w:val="both"/>
        <w:rPr>
          <w:rFonts w:ascii="Arial" w:hAnsi="Arial" w:cs="Arial"/>
          <w:sz w:val="19"/>
          <w:szCs w:val="19"/>
          <w:lang w:val="sk-SK"/>
        </w:rPr>
      </w:pPr>
      <w:r w:rsidRPr="0014645C">
        <w:rPr>
          <w:rFonts w:ascii="Arial" w:hAnsi="Arial" w:cs="Arial"/>
          <w:sz w:val="19"/>
          <w:szCs w:val="19"/>
          <w:lang w:val="sk-SK"/>
        </w:rPr>
        <w:t>Špecifikáciu podmienok potrebných na splnenie podmienky poskytnutia príspevku z hľadiska súladu s HP definuje gestor HP v spolupráci s</w:t>
      </w:r>
      <w:r w:rsidR="00AB4B8A" w:rsidRPr="0014645C">
        <w:rPr>
          <w:rFonts w:ascii="Arial" w:hAnsi="Arial" w:cs="Arial"/>
          <w:sz w:val="19"/>
          <w:szCs w:val="19"/>
          <w:lang w:val="sk-SK"/>
        </w:rPr>
        <w:t> </w:t>
      </w:r>
      <w:r w:rsidRPr="0014645C">
        <w:rPr>
          <w:rFonts w:ascii="Arial" w:hAnsi="Arial" w:cs="Arial"/>
          <w:sz w:val="19"/>
          <w:szCs w:val="19"/>
          <w:lang w:val="sk-SK"/>
        </w:rPr>
        <w:t>RO</w:t>
      </w:r>
      <w:r w:rsidR="00AB4B8A" w:rsidRPr="0014645C">
        <w:rPr>
          <w:rFonts w:ascii="Arial" w:hAnsi="Arial" w:cs="Arial"/>
          <w:sz w:val="19"/>
          <w:szCs w:val="19"/>
          <w:lang w:val="sk-SK"/>
        </w:rPr>
        <w:t xml:space="preserve"> pre OP EVS</w:t>
      </w:r>
      <w:r w:rsidRPr="0014645C">
        <w:rPr>
          <w:rFonts w:ascii="Arial" w:hAnsi="Arial" w:cs="Arial"/>
          <w:sz w:val="19"/>
          <w:szCs w:val="19"/>
          <w:lang w:val="sk-SK"/>
        </w:rPr>
        <w:t xml:space="preserve"> vo </w:t>
      </w:r>
      <w:r w:rsidR="00205C42" w:rsidRPr="0014645C">
        <w:rPr>
          <w:rFonts w:ascii="Arial" w:hAnsi="Arial" w:cs="Arial"/>
          <w:sz w:val="19"/>
          <w:szCs w:val="19"/>
          <w:lang w:val="sk-SK"/>
        </w:rPr>
        <w:t>vyzvaní/</w:t>
      </w:r>
      <w:r w:rsidRPr="0014645C">
        <w:rPr>
          <w:rFonts w:ascii="Arial" w:hAnsi="Arial" w:cs="Arial"/>
          <w:sz w:val="19"/>
          <w:szCs w:val="19"/>
          <w:lang w:val="sk-SK"/>
        </w:rPr>
        <w:t>výzve. Relevantné pre prípady, ak súlad s HP nie je overovaný po dohode s gestorom HP v rámci odborného hodnotenia ŽoNFP.</w:t>
      </w:r>
    </w:p>
    <w:p w14:paraId="71BC61BF" w14:textId="629CFFCC" w:rsidR="005E404C" w:rsidRPr="0014645C" w:rsidRDefault="00FA7A4F" w:rsidP="00447A75">
      <w:pPr>
        <w:pStyle w:val="Nadpis3"/>
        <w:spacing w:line="480" w:lineRule="auto"/>
        <w:ind w:left="720"/>
        <w:rPr>
          <w:b/>
          <w:color w:val="3C8A2E" w:themeColor="accent5"/>
          <w:sz w:val="24"/>
          <w:szCs w:val="24"/>
          <w:lang w:val="sk-SK"/>
        </w:rPr>
      </w:pPr>
      <w:bookmarkStart w:id="407" w:name="_Toc418001252"/>
      <w:bookmarkStart w:id="408" w:name="_Toc418003077"/>
      <w:bookmarkStart w:id="409" w:name="_Toc334099"/>
      <w:bookmarkEnd w:id="407"/>
      <w:bookmarkEnd w:id="408"/>
      <w:r w:rsidRPr="0014645C">
        <w:rPr>
          <w:b/>
          <w:color w:val="3C8A2E" w:themeColor="accent5"/>
          <w:sz w:val="24"/>
          <w:szCs w:val="24"/>
          <w:lang w:val="sk-SK"/>
        </w:rPr>
        <w:t>2.10.3 Maximálna a minimálna výška pomoci</w:t>
      </w:r>
      <w:bookmarkEnd w:id="409"/>
    </w:p>
    <w:p w14:paraId="0D2E716A" w14:textId="75C50EA1"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16095E96" w14:textId="1E245F56"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w:t>
      </w:r>
      <w:r w:rsidR="00FB350D" w:rsidRPr="0014645C">
        <w:rPr>
          <w:bCs/>
          <w:iCs/>
          <w:sz w:val="19"/>
          <w:szCs w:val="19"/>
          <w:lang w:val="sk-SK"/>
        </w:rPr>
        <w:t> národných projektoch</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 xml:space="preserve">pre OP EVS definuje vo </w:t>
      </w:r>
      <w:r w:rsidR="007E22B9" w:rsidRPr="0014645C">
        <w:rPr>
          <w:b/>
          <w:bCs/>
          <w:iCs/>
          <w:sz w:val="19"/>
          <w:szCs w:val="19"/>
          <w:lang w:val="sk-SK"/>
        </w:rPr>
        <w:t xml:space="preserve">vyzvaní </w:t>
      </w:r>
      <w:r w:rsidR="00FB350D" w:rsidRPr="0014645C">
        <w:rPr>
          <w:b/>
          <w:bCs/>
          <w:iCs/>
          <w:sz w:val="19"/>
          <w:szCs w:val="19"/>
          <w:lang w:val="sk-SK"/>
        </w:rPr>
        <w:t xml:space="preserve">maximálnu výšku, </w:t>
      </w:r>
      <w:r w:rsidR="00FB350D" w:rsidRPr="0014645C">
        <w:rPr>
          <w:bCs/>
          <w:iCs/>
          <w:sz w:val="19"/>
          <w:szCs w:val="19"/>
          <w:lang w:val="sk-SK"/>
        </w:rPr>
        <w:t>ktorá je pre žiadateľa NP záväzná</w:t>
      </w:r>
      <w:r w:rsidR="0098750C" w:rsidRPr="0014645C">
        <w:rPr>
          <w:bCs/>
          <w:iCs/>
          <w:sz w:val="19"/>
          <w:szCs w:val="19"/>
          <w:lang w:val="sk-SK"/>
        </w:rPr>
        <w:t>.</w:t>
      </w:r>
    </w:p>
    <w:p w14:paraId="0D0B78DE" w14:textId="734F6742"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Výšk</w:t>
      </w:r>
      <w:r w:rsidR="00FB350D" w:rsidRPr="0014645C">
        <w:rPr>
          <w:bCs/>
          <w:iCs/>
          <w:sz w:val="19"/>
          <w:szCs w:val="19"/>
          <w:lang w:val="sk-SK"/>
        </w:rPr>
        <w:t>u</w:t>
      </w:r>
      <w:r w:rsidRPr="0014645C">
        <w:rPr>
          <w:bCs/>
          <w:iCs/>
          <w:sz w:val="19"/>
          <w:szCs w:val="19"/>
          <w:lang w:val="sk-SK"/>
        </w:rPr>
        <w:t xml:space="preserve"> pomoci stanoven</w:t>
      </w:r>
      <w:r w:rsidR="00FB350D" w:rsidRPr="0014645C">
        <w:rPr>
          <w:bCs/>
          <w:iCs/>
          <w:sz w:val="19"/>
          <w:szCs w:val="19"/>
          <w:lang w:val="sk-SK"/>
        </w:rPr>
        <w:t>ú</w:t>
      </w:r>
      <w:r w:rsidRPr="0014645C">
        <w:rPr>
          <w:bCs/>
          <w:iCs/>
          <w:sz w:val="19"/>
          <w:szCs w:val="19"/>
          <w:lang w:val="sk-SK"/>
        </w:rPr>
        <w:t xml:space="preserve"> vo výzve</w:t>
      </w:r>
      <w:r w:rsidR="00FB350D" w:rsidRPr="0014645C">
        <w:rPr>
          <w:bCs/>
          <w:iCs/>
          <w:sz w:val="19"/>
          <w:szCs w:val="19"/>
          <w:lang w:val="sk-SK"/>
        </w:rPr>
        <w:t>/vyzvaní</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pre OP EVS</w:t>
      </w:r>
      <w:r w:rsidRPr="0014645C">
        <w:rPr>
          <w:rFonts w:cstheme="minorHAnsi"/>
          <w:color w:val="000000"/>
          <w:sz w:val="19"/>
          <w:szCs w:val="19"/>
          <w:lang w:val="sk-SK"/>
        </w:rPr>
        <w:t xml:space="preserve"> </w:t>
      </w:r>
      <w:r w:rsidRPr="0014645C">
        <w:rPr>
          <w:rFonts w:cs="Arial"/>
          <w:color w:val="000000"/>
          <w:sz w:val="19"/>
          <w:szCs w:val="19"/>
          <w:lang w:val="sk-SK"/>
        </w:rPr>
        <w:t xml:space="preserve">určuje </w:t>
      </w:r>
      <w:r w:rsidR="00FB350D" w:rsidRPr="0014645C">
        <w:rPr>
          <w:rFonts w:cs="Arial"/>
          <w:color w:val="000000"/>
          <w:sz w:val="19"/>
          <w:szCs w:val="19"/>
          <w:lang w:val="sk-SK"/>
        </w:rPr>
        <w:t xml:space="preserve">aj na základe </w:t>
      </w:r>
      <w:r w:rsidRPr="0014645C">
        <w:rPr>
          <w:rFonts w:cs="Arial"/>
          <w:color w:val="000000"/>
          <w:sz w:val="19"/>
          <w:szCs w:val="19"/>
          <w:lang w:val="sk-SK"/>
        </w:rPr>
        <w:t>schémy štátnej pomoci/</w:t>
      </w:r>
      <w:r w:rsidR="00205C42" w:rsidRPr="0014645C">
        <w:rPr>
          <w:rFonts w:cs="Arial"/>
          <w:color w:val="000000"/>
          <w:sz w:val="19"/>
          <w:szCs w:val="19"/>
          <w:lang w:val="sk-SK"/>
        </w:rPr>
        <w:t xml:space="preserve"> schémy </w:t>
      </w:r>
      <w:r w:rsidRPr="0014645C">
        <w:rPr>
          <w:rFonts w:cs="Arial"/>
          <w:color w:val="000000"/>
          <w:sz w:val="19"/>
          <w:szCs w:val="19"/>
          <w:lang w:val="sk-SK"/>
        </w:rPr>
        <w:t xml:space="preserve">pomoci de </w:t>
      </w:r>
      <w:proofErr w:type="spellStart"/>
      <w:r w:rsidRPr="0014645C">
        <w:rPr>
          <w:rFonts w:cs="Arial"/>
          <w:color w:val="000000"/>
          <w:sz w:val="19"/>
          <w:szCs w:val="19"/>
          <w:lang w:val="sk-SK"/>
        </w:rPr>
        <w:t>minimis</w:t>
      </w:r>
      <w:proofErr w:type="spellEnd"/>
      <w:r w:rsidR="00FB350D" w:rsidRPr="0014645C">
        <w:rPr>
          <w:rFonts w:cs="Arial"/>
          <w:color w:val="000000"/>
          <w:sz w:val="19"/>
          <w:szCs w:val="19"/>
          <w:lang w:val="sk-SK"/>
        </w:rPr>
        <w:t xml:space="preserve"> v prípade jej identifikovania.</w:t>
      </w:r>
    </w:p>
    <w:p w14:paraId="2DAD0446" w14:textId="6CAEC0B7" w:rsidR="00FA7A4F" w:rsidRPr="0014645C" w:rsidRDefault="00FA7A4F" w:rsidP="0008366A">
      <w:pPr>
        <w:pStyle w:val="Nadpis3"/>
        <w:spacing w:before="240" w:line="360" w:lineRule="auto"/>
        <w:ind w:left="720"/>
        <w:rPr>
          <w:rFonts w:ascii="Arial" w:hAnsi="Arial" w:cs="Arial"/>
          <w:b/>
          <w:color w:val="3C8A2E" w:themeColor="accent5"/>
          <w:sz w:val="24"/>
          <w:szCs w:val="24"/>
          <w:lang w:val="sk-SK"/>
        </w:rPr>
      </w:pPr>
      <w:bookmarkStart w:id="410" w:name="_Toc334100"/>
      <w:r w:rsidRPr="0014645C">
        <w:rPr>
          <w:rFonts w:ascii="Arial" w:hAnsi="Arial" w:cs="Arial"/>
          <w:b/>
          <w:color w:val="3C8A2E" w:themeColor="accent5"/>
          <w:sz w:val="24"/>
          <w:szCs w:val="24"/>
          <w:lang w:val="sk-SK"/>
        </w:rPr>
        <w:t>2.10.4 Podmienky poskytnutia príspevku z hľadiska definovania merateľných ukazovateľov projektu</w:t>
      </w:r>
      <w:bookmarkEnd w:id="410"/>
    </w:p>
    <w:p w14:paraId="56570002" w14:textId="55CB093B" w:rsidR="00334B8C" w:rsidRPr="0014645C" w:rsidRDefault="00334B8C" w:rsidP="00334B8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Žiadateľ vyberie relevantné </w:t>
      </w:r>
      <w:r w:rsidR="0090649B" w:rsidRPr="0014645C">
        <w:rPr>
          <w:rFonts w:ascii="Arial" w:hAnsi="Arial" w:cs="Arial"/>
          <w:color w:val="000000"/>
          <w:sz w:val="19"/>
          <w:szCs w:val="19"/>
          <w:lang w:val="sk-SK"/>
        </w:rPr>
        <w:t xml:space="preserve">merateľné </w:t>
      </w:r>
      <w:r w:rsidRPr="0014645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lastRenderedPageBreak/>
        <w:t>V prípade projektov, ktoré v súlade s</w:t>
      </w:r>
      <w:r w:rsidR="00D47ED7" w:rsidRPr="0014645C">
        <w:rPr>
          <w:rFonts w:ascii="Arial" w:hAnsi="Arial" w:cs="Arial"/>
          <w:color w:val="000000"/>
          <w:sz w:val="19"/>
          <w:szCs w:val="19"/>
          <w:lang w:val="sk-SK"/>
        </w:rPr>
        <w:t> </w:t>
      </w:r>
      <w:r w:rsidRPr="0014645C">
        <w:rPr>
          <w:rFonts w:ascii="Arial" w:hAnsi="Arial" w:cs="Arial"/>
          <w:color w:val="000000"/>
          <w:sz w:val="19"/>
          <w:szCs w:val="19"/>
          <w:lang w:val="sk-SK"/>
        </w:rPr>
        <w:t>výzvou</w:t>
      </w:r>
      <w:r w:rsidR="00D47ED7" w:rsidRPr="0014645C">
        <w:rPr>
          <w:rFonts w:ascii="Arial" w:hAnsi="Arial" w:cs="Arial"/>
          <w:color w:val="000000"/>
          <w:sz w:val="19"/>
          <w:szCs w:val="19"/>
          <w:lang w:val="sk-SK"/>
        </w:rPr>
        <w:t>/vyzvaním</w:t>
      </w:r>
      <w:r w:rsidRPr="0014645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lang w:val="sk-SK"/>
        </w:rPr>
        <w:t>,</w:t>
      </w:r>
      <w:r w:rsidRPr="0014645C">
        <w:rPr>
          <w:rFonts w:ascii="Arial" w:hAnsi="Arial" w:cs="Arial"/>
          <w:color w:val="000000"/>
          <w:sz w:val="19"/>
          <w:szCs w:val="19"/>
          <w:lang w:val="sk-SK"/>
        </w:rPr>
        <w:t xml:space="preserve"> s ktorým bude podpísaná zmluva o NFP (prijímateľa) záväzné.</w:t>
      </w:r>
    </w:p>
    <w:p w14:paraId="4901E6FE" w14:textId="6331359E" w:rsidR="004C357F" w:rsidRPr="0014645C" w:rsidRDefault="004C357F" w:rsidP="004C357F">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 rámci merateľných ukazovateľov definovaných v príslušnej výzve</w:t>
      </w:r>
      <w:r w:rsidR="00D47ED7" w:rsidRPr="0014645C">
        <w:rPr>
          <w:rFonts w:ascii="Arial" w:hAnsi="Arial" w:cs="Arial"/>
          <w:color w:val="000000"/>
          <w:sz w:val="19"/>
          <w:szCs w:val="19"/>
          <w:lang w:val="sk-SK"/>
        </w:rPr>
        <w:t>/vyzvaní</w:t>
      </w:r>
      <w:r w:rsidRPr="0014645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lang w:val="sk-SK"/>
        </w:rPr>
        <w:t>merateľné ukazovatele s príznakom</w:t>
      </w:r>
      <w:r w:rsidRPr="0014645C">
        <w:rPr>
          <w:rFonts w:ascii="Arial" w:hAnsi="Arial" w:cs="Arial"/>
          <w:color w:val="000000"/>
          <w:sz w:val="19"/>
          <w:szCs w:val="19"/>
          <w:lang w:val="sk-SK"/>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lang w:val="sk-SK"/>
        </w:rPr>
        <w:t xml:space="preserve"> ako aj mechanizmus povinného vrátenia príspevku alebo jeho časti, ktor</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je spojen</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w:t>
      </w:r>
      <w:r w:rsidR="007437E2" w:rsidRPr="0014645C">
        <w:rPr>
          <w:rFonts w:ascii="Arial" w:hAnsi="Arial" w:cs="Arial"/>
          <w:color w:val="000000"/>
          <w:sz w:val="19"/>
          <w:szCs w:val="19"/>
          <w:lang w:val="sk-SK"/>
        </w:rPr>
        <w:t xml:space="preserve">so vznikom podstatnej zmeny pri prekročení miery odchýlky, </w:t>
      </w:r>
      <w:r w:rsidRPr="0014645C">
        <w:rPr>
          <w:rFonts w:ascii="Arial" w:hAnsi="Arial" w:cs="Arial"/>
          <w:color w:val="000000"/>
          <w:sz w:val="19"/>
          <w:szCs w:val="19"/>
          <w:lang w:val="sk-SK"/>
        </w:rPr>
        <w:t>je určená v zmluve o</w:t>
      </w:r>
      <w:r w:rsidR="005D0BB7" w:rsidRPr="0014645C">
        <w:rPr>
          <w:rFonts w:ascii="Arial" w:hAnsi="Arial" w:cs="Arial"/>
          <w:color w:val="000000"/>
          <w:sz w:val="19"/>
          <w:szCs w:val="19"/>
          <w:lang w:val="sk-SK"/>
        </w:rPr>
        <w:t> </w:t>
      </w:r>
      <w:r w:rsidRPr="0014645C">
        <w:rPr>
          <w:rFonts w:ascii="Arial" w:hAnsi="Arial" w:cs="Arial"/>
          <w:color w:val="000000"/>
          <w:sz w:val="19"/>
          <w:szCs w:val="19"/>
          <w:lang w:val="sk-SK"/>
        </w:rPr>
        <w:t>NFP</w:t>
      </w:r>
      <w:r w:rsidR="005D0BB7" w:rsidRPr="0014645C">
        <w:rPr>
          <w:rFonts w:ascii="Arial" w:hAnsi="Arial" w:cs="Arial"/>
          <w:color w:val="000000"/>
          <w:sz w:val="19"/>
          <w:szCs w:val="19"/>
          <w:lang w:val="sk-SK"/>
        </w:rPr>
        <w:t xml:space="preserve"> a </w:t>
      </w:r>
      <w:r w:rsidR="006464B2" w:rsidRPr="0014645C">
        <w:rPr>
          <w:rFonts w:ascii="Arial" w:hAnsi="Arial" w:cs="Arial"/>
          <w:color w:val="000000"/>
          <w:sz w:val="19"/>
          <w:szCs w:val="19"/>
          <w:lang w:val="sk-SK"/>
        </w:rPr>
        <w:t>prí</w:t>
      </w:r>
      <w:r w:rsidR="005D0BB7" w:rsidRPr="0014645C">
        <w:rPr>
          <w:rFonts w:ascii="Arial" w:hAnsi="Arial" w:cs="Arial"/>
          <w:color w:val="000000"/>
          <w:sz w:val="19"/>
          <w:szCs w:val="19"/>
          <w:lang w:val="sk-SK"/>
        </w:rPr>
        <w:t xml:space="preserve">ručke pre </w:t>
      </w:r>
      <w:r w:rsidR="006464B2" w:rsidRPr="0014645C">
        <w:rPr>
          <w:rFonts w:ascii="Arial" w:hAnsi="Arial" w:cs="Arial"/>
          <w:color w:val="000000"/>
          <w:sz w:val="19"/>
          <w:szCs w:val="19"/>
          <w:lang w:val="sk-SK"/>
        </w:rPr>
        <w:t>p</w:t>
      </w:r>
      <w:r w:rsidR="005D0BB7" w:rsidRPr="0014645C">
        <w:rPr>
          <w:rFonts w:ascii="Arial" w:hAnsi="Arial" w:cs="Arial"/>
          <w:color w:val="000000"/>
          <w:sz w:val="19"/>
          <w:szCs w:val="19"/>
          <w:lang w:val="sk-SK"/>
        </w:rPr>
        <w:t>rijímateľa</w:t>
      </w:r>
      <w:r w:rsidRPr="0014645C">
        <w:rPr>
          <w:rFonts w:ascii="Arial" w:hAnsi="Arial" w:cs="Arial"/>
          <w:color w:val="000000"/>
          <w:sz w:val="19"/>
          <w:szCs w:val="19"/>
          <w:lang w:val="sk-SK"/>
        </w:rPr>
        <w:t xml:space="preserve">. </w:t>
      </w:r>
      <w:r w:rsidR="004C357F" w:rsidRPr="0014645C">
        <w:rPr>
          <w:rFonts w:ascii="Arial" w:hAnsi="Arial" w:cs="Arial"/>
          <w:color w:val="000000"/>
          <w:sz w:val="19"/>
          <w:szCs w:val="19"/>
          <w:lang w:val="sk-SK"/>
        </w:rPr>
        <w:t xml:space="preserve"> </w:t>
      </w:r>
    </w:p>
    <w:p w14:paraId="624F5A21" w14:textId="1A429AE8"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 rámci tejto podmienky môže RO pre OP EVS  definovať aj  </w:t>
      </w:r>
      <w:r w:rsidRPr="0014645C">
        <w:rPr>
          <w:rFonts w:ascii="Arial" w:hAnsi="Arial" w:cs="Arial"/>
          <w:color w:val="000000"/>
          <w:sz w:val="19"/>
          <w:szCs w:val="19"/>
          <w:u w:val="single"/>
          <w:lang w:val="sk-SK"/>
        </w:rPr>
        <w:t>Iné údaje</w:t>
      </w:r>
      <w:r w:rsidRPr="0014645C">
        <w:rPr>
          <w:rFonts w:ascii="Arial" w:hAnsi="Arial" w:cs="Arial"/>
          <w:color w:val="000000"/>
          <w:sz w:val="19"/>
          <w:szCs w:val="19"/>
          <w:lang w:val="sk-SK"/>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lang w:val="sk-SK"/>
        </w:rPr>
        <w:t>9</w:t>
      </w:r>
      <w:r w:rsidRPr="0014645C">
        <w:rPr>
          <w:rFonts w:ascii="Arial" w:hAnsi="Arial" w:cs="Arial"/>
          <w:color w:val="000000"/>
          <w:sz w:val="19"/>
          <w:szCs w:val="19"/>
          <w:lang w:val="sk-SK"/>
        </w:rPr>
        <w:t>. Iné údaje na úrovni projektu v súlade s podmienkami dohodnutými v zmluve o poskytnutí NFP. V priebehu implementácie projektu môže byť rozsah požadovaných iných údajov upravený (napr. rozšírený, resp. zúžený).</w:t>
      </w:r>
    </w:p>
    <w:p w14:paraId="6966E2A9" w14:textId="35FA5F53" w:rsidR="000F5752" w:rsidRPr="0014645C" w:rsidRDefault="007D451F" w:rsidP="004C357F">
      <w:pPr>
        <w:autoSpaceDE w:val="0"/>
        <w:autoSpaceDN w:val="0"/>
        <w:adjustRightInd w:val="0"/>
        <w:spacing w:before="120" w:after="120" w:line="288" w:lineRule="auto"/>
        <w:jc w:val="both"/>
        <w:rPr>
          <w:rFonts w:cstheme="minorHAnsi"/>
          <w:color w:val="000000"/>
          <w:sz w:val="19"/>
          <w:szCs w:val="19"/>
          <w:lang w:val="sk-SK"/>
        </w:rPr>
      </w:pPr>
      <w:r w:rsidRPr="0014645C">
        <w:rPr>
          <w:rFonts w:cstheme="minorHAnsi"/>
          <w:sz w:val="19"/>
          <w:szCs w:val="19"/>
          <w:lang w:val="sk-SK"/>
        </w:rPr>
        <w:t>Súčasne</w:t>
      </w:r>
      <w:r w:rsidR="000F5752" w:rsidRPr="0014645C">
        <w:rPr>
          <w:rFonts w:cstheme="minorHAnsi"/>
          <w:color w:val="000000"/>
          <w:sz w:val="19"/>
          <w:szCs w:val="19"/>
          <w:lang w:val="sk-SK"/>
        </w:rPr>
        <w:t xml:space="preserve"> môže RO pre OP EVS  definovať aj ďalšie informácie, ktorými v </w:t>
      </w:r>
      <w:r w:rsidR="000F5752" w:rsidRPr="0014645C">
        <w:rPr>
          <w:rFonts w:cstheme="minorHAnsi"/>
          <w:sz w:val="19"/>
          <w:szCs w:val="19"/>
          <w:lang w:val="sk-SK"/>
        </w:rPr>
        <w:t>procese monitorovania môže byť projekt sledovaný v sú</w:t>
      </w:r>
      <w:r w:rsidRPr="0014645C">
        <w:rPr>
          <w:rFonts w:cstheme="minorHAnsi"/>
          <w:sz w:val="19"/>
          <w:szCs w:val="19"/>
          <w:lang w:val="sk-SK"/>
        </w:rPr>
        <w:t>vislosti s realizáciou projektu. Prijímateľ</w:t>
      </w:r>
      <w:r w:rsidR="000F5752" w:rsidRPr="0014645C">
        <w:rPr>
          <w:rFonts w:cstheme="minorHAnsi"/>
          <w:sz w:val="19"/>
          <w:szCs w:val="19"/>
          <w:lang w:val="sk-SK"/>
        </w:rPr>
        <w:t xml:space="preserve"> bude povinný uvádzať </w:t>
      </w:r>
      <w:r w:rsidRPr="0014645C">
        <w:rPr>
          <w:rFonts w:cstheme="minorHAnsi"/>
          <w:sz w:val="19"/>
          <w:szCs w:val="19"/>
          <w:lang w:val="sk-SK"/>
        </w:rPr>
        <w:t xml:space="preserve">ďalšie informácie  </w:t>
      </w:r>
      <w:r w:rsidRPr="0014645C">
        <w:rPr>
          <w:rFonts w:cstheme="minorHAnsi"/>
          <w:sz w:val="19"/>
          <w:szCs w:val="19"/>
          <w:lang w:val="sk-SK"/>
        </w:rPr>
        <w:br/>
      </w:r>
      <w:r w:rsidR="000F5752" w:rsidRPr="0014645C">
        <w:rPr>
          <w:rFonts w:cstheme="minorHAnsi"/>
          <w:sz w:val="19"/>
          <w:szCs w:val="19"/>
          <w:lang w:val="sk-SK"/>
        </w:rPr>
        <w:t>v monitorovacích správach v časti 10. Identifikované problémy, riziká a ďalšie informácie v súvislosti s realizáciou projektu.</w:t>
      </w:r>
    </w:p>
    <w:p w14:paraId="285A272B" w14:textId="71E2ED19"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AE557B" w:rsidRPr="0014645C">
        <w:rPr>
          <w:rFonts w:ascii="Arial" w:hAnsi="Arial" w:cs="Arial"/>
          <w:sz w:val="19"/>
          <w:szCs w:val="19"/>
          <w:lang w:val="sk-SK"/>
        </w:rPr>
        <w:t>Odporúčame pri zadávaní hodnôt merateľných ukazovateľov zvážiť ich výslednú hodnotu, pretože v</w:t>
      </w:r>
      <w:r w:rsidRPr="0014645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14645C" w:rsidRDefault="001F1018" w:rsidP="0008366A">
      <w:pPr>
        <w:pStyle w:val="Nadpis3"/>
        <w:spacing w:before="240" w:line="480" w:lineRule="auto"/>
        <w:ind w:left="720"/>
        <w:rPr>
          <w:b/>
          <w:color w:val="3C8A2E" w:themeColor="accent5"/>
          <w:sz w:val="24"/>
          <w:szCs w:val="24"/>
          <w:lang w:val="sk-SK"/>
        </w:rPr>
      </w:pPr>
      <w:bookmarkStart w:id="411" w:name="_Toc418001255"/>
      <w:bookmarkStart w:id="412" w:name="_Toc418003080"/>
      <w:bookmarkStart w:id="413" w:name="_Toc440355007"/>
      <w:bookmarkStart w:id="414" w:name="_Toc440375338"/>
      <w:bookmarkStart w:id="415" w:name="_Toc458432925"/>
      <w:bookmarkStart w:id="416" w:name="_Toc334101"/>
      <w:bookmarkEnd w:id="411"/>
      <w:bookmarkEnd w:id="412"/>
      <w:r w:rsidRPr="0014645C">
        <w:rPr>
          <w:b/>
          <w:color w:val="3C8A2E" w:themeColor="accent5"/>
          <w:sz w:val="24"/>
          <w:szCs w:val="24"/>
          <w:lang w:val="sk-SK"/>
        </w:rPr>
        <w:t>2.10.5</w:t>
      </w:r>
      <w:r w:rsidR="00400B1E" w:rsidRPr="0014645C">
        <w:rPr>
          <w:b/>
          <w:color w:val="3C8A2E" w:themeColor="accent5"/>
          <w:sz w:val="24"/>
          <w:szCs w:val="24"/>
          <w:lang w:val="sk-SK"/>
        </w:rPr>
        <w:tab/>
      </w:r>
      <w:r w:rsidR="00F32D8A" w:rsidRPr="0014645C">
        <w:rPr>
          <w:b/>
          <w:color w:val="3C8A2E" w:themeColor="accent5"/>
          <w:sz w:val="24"/>
          <w:szCs w:val="24"/>
          <w:lang w:val="sk-SK"/>
        </w:rPr>
        <w:t>Intenzita pomoci</w:t>
      </w:r>
      <w:bookmarkEnd w:id="413"/>
      <w:bookmarkEnd w:id="414"/>
      <w:bookmarkEnd w:id="415"/>
      <w:bookmarkEnd w:id="416"/>
    </w:p>
    <w:p w14:paraId="15B0CCA5" w14:textId="68D54DEB"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Maximálna intenzita pomoci </w:t>
      </w:r>
      <w:r w:rsidR="00EA0115" w:rsidRPr="0014645C">
        <w:rPr>
          <w:rFonts w:ascii="Arial" w:hAnsi="Arial" w:cs="Arial"/>
          <w:color w:val="000000"/>
          <w:sz w:val="19"/>
          <w:szCs w:val="19"/>
          <w:lang w:val="sk-SK"/>
        </w:rPr>
        <w:t>(miera spolufinancovania)</w:t>
      </w:r>
      <w:r w:rsidR="00685F2F"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nesmie prekročiť hodn</w:t>
      </w:r>
      <w:r w:rsidR="00F55A4B" w:rsidRPr="0014645C">
        <w:rPr>
          <w:rFonts w:ascii="Arial" w:hAnsi="Arial" w:cs="Arial"/>
          <w:color w:val="000000"/>
          <w:sz w:val="19"/>
          <w:szCs w:val="19"/>
          <w:lang w:val="sk-SK"/>
        </w:rPr>
        <w:t>otu uvedenú v príslušnej výzve/</w:t>
      </w:r>
      <w:r w:rsidRPr="0014645C">
        <w:rPr>
          <w:rFonts w:ascii="Arial" w:hAnsi="Arial" w:cs="Arial"/>
          <w:color w:val="000000"/>
          <w:sz w:val="19"/>
          <w:szCs w:val="19"/>
          <w:lang w:val="sk-SK"/>
        </w:rPr>
        <w:t xml:space="preserve">vyzvaní. Subjekt, oprávnený </w:t>
      </w:r>
      <w:r w:rsidR="009D1432" w:rsidRPr="0014645C">
        <w:rPr>
          <w:rFonts w:ascii="Arial" w:hAnsi="Arial" w:cs="Arial"/>
          <w:color w:val="000000"/>
          <w:sz w:val="19"/>
          <w:szCs w:val="19"/>
          <w:lang w:val="sk-SK"/>
        </w:rPr>
        <w:t xml:space="preserve">žiadať o </w:t>
      </w:r>
      <w:r w:rsidRPr="0014645C">
        <w:rPr>
          <w:rFonts w:ascii="Arial" w:hAnsi="Arial" w:cs="Arial"/>
          <w:color w:val="000000"/>
          <w:sz w:val="19"/>
          <w:szCs w:val="19"/>
          <w:lang w:val="sk-SK"/>
        </w:rPr>
        <w:t xml:space="preserve">NFP podľa príslušnej schémy štátnej pomoci/schémy pomoci de </w:t>
      </w:r>
      <w:proofErr w:type="spellStart"/>
      <w:r w:rsidRPr="0014645C">
        <w:rPr>
          <w:rFonts w:ascii="Arial" w:hAnsi="Arial" w:cs="Arial"/>
          <w:color w:val="000000"/>
          <w:sz w:val="19"/>
          <w:szCs w:val="19"/>
          <w:lang w:val="sk-SK"/>
        </w:rPr>
        <w:t>minimis</w:t>
      </w:r>
      <w:proofErr w:type="spellEnd"/>
      <w:r w:rsidRPr="0014645C">
        <w:rPr>
          <w:rFonts w:ascii="Arial" w:hAnsi="Arial" w:cs="Arial"/>
          <w:color w:val="000000"/>
          <w:sz w:val="19"/>
          <w:szCs w:val="19"/>
          <w:lang w:val="sk-SK"/>
        </w:rPr>
        <w:t xml:space="preserve"> postupuje zároveň podľa tejto schémy, pokiaľ vo výzve/vyzvaní nie je uvedené inak.</w:t>
      </w:r>
    </w:p>
    <w:p w14:paraId="15B0CCA6" w14:textId="77777777" w:rsidR="00C85E20" w:rsidRPr="0014645C" w:rsidRDefault="00C85E2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3D7DCFC0"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výška pomoci z EÚ sa pre všetky operačné programy vyjadruje k </w:t>
      </w:r>
      <w:r w:rsidRPr="0014645C">
        <w:rPr>
          <w:rFonts w:ascii="Arial" w:hAnsi="Arial" w:cs="Arial"/>
          <w:sz w:val="19"/>
          <w:szCs w:val="19"/>
          <w:u w:val="single"/>
          <w:lang w:val="sk-SK"/>
        </w:rPr>
        <w:t>celkovým oprávneným výdavkom</w:t>
      </w:r>
      <w:r w:rsidRPr="0014645C">
        <w:rPr>
          <w:rFonts w:ascii="Arial" w:hAnsi="Arial" w:cs="Arial"/>
          <w:sz w:val="19"/>
          <w:szCs w:val="19"/>
          <w:lang w:val="sk-SK"/>
        </w:rPr>
        <w:t xml:space="preserve"> v zmysle čl. 1</w:t>
      </w:r>
      <w:r w:rsidR="009E3493" w:rsidRPr="0014645C">
        <w:rPr>
          <w:rFonts w:ascii="Arial" w:hAnsi="Arial" w:cs="Arial"/>
          <w:sz w:val="19"/>
          <w:szCs w:val="19"/>
          <w:lang w:val="sk-SK"/>
        </w:rPr>
        <w:t>2</w:t>
      </w:r>
      <w:r w:rsidRPr="0014645C">
        <w:rPr>
          <w:rFonts w:ascii="Arial" w:hAnsi="Arial" w:cs="Arial"/>
          <w:sz w:val="19"/>
          <w:szCs w:val="19"/>
          <w:lang w:val="sk-SK"/>
        </w:rPr>
        <w:t>0, ods. 2, písm. a) všeobecného nariadenia pre programové obdobie 2014 – 2020;</w:t>
      </w:r>
    </w:p>
    <w:p w14:paraId="15B0CCA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lastRenderedPageBreak/>
        <w:t>maximálna intenzita štátnej pomoci sa stanovuje v súlade so schémami štátnej pomoci, resp. príslušnou legislatívou EÚ;</w:t>
      </w:r>
    </w:p>
    <w:p w14:paraId="15B0CCA9" w14:textId="1CA2D23E"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lang w:val="sk-SK"/>
        </w:rPr>
        <w:t xml:space="preserve"> </w:t>
      </w:r>
      <w:r w:rsidRPr="0014645C">
        <w:rPr>
          <w:rFonts w:ascii="Arial" w:hAnsi="Arial" w:cs="Arial"/>
          <w:sz w:val="19"/>
          <w:szCs w:val="19"/>
          <w:lang w:val="sk-SK"/>
        </w:rPr>
        <w:t>j. pre partnerov sa neuplatňujú pravidlá financovania platné pre vedúceho partnera;</w:t>
      </w:r>
    </w:p>
    <w:p w14:paraId="15B0CCAA"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A0BD4F6"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14645C">
        <w:rPr>
          <w:rStyle w:val="Zstupntext"/>
          <w:rFonts w:ascii="Arial" w:hAnsi="Arial" w:cs="Arial"/>
          <w:color w:val="000000"/>
          <w:sz w:val="19"/>
          <w:szCs w:val="19"/>
          <w:lang w:val="sk-SK"/>
        </w:rPr>
        <w:t>v rámci jedného projektu sa počas celej doby implementácie uplatňuje jeden pomer financovania za jednotlivé zdroje</w:t>
      </w:r>
      <w:r w:rsidR="004F2140" w:rsidRPr="0014645C">
        <w:rPr>
          <w:rStyle w:val="Zstupntext"/>
          <w:rFonts w:ascii="Arial" w:hAnsi="Arial" w:cs="Arial"/>
          <w:color w:val="000000"/>
          <w:sz w:val="19"/>
          <w:szCs w:val="19"/>
          <w:lang w:val="sk-SK"/>
        </w:rPr>
        <w:t>;</w:t>
      </w:r>
    </w:p>
    <w:p w14:paraId="43A96524" w14:textId="475488E5"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je priradené spolufinancovanie zo</w:t>
      </w:r>
      <w:r w:rsidRPr="0014645C">
        <w:rPr>
          <w:rFonts w:ascii="Arial" w:hAnsi="Arial" w:cs="Arial"/>
          <w:sz w:val="19"/>
          <w:szCs w:val="19"/>
          <w:lang w:val="sk-SK"/>
        </w:rPr>
        <w:t> </w:t>
      </w:r>
      <w:r w:rsidRPr="0014645C">
        <w:rPr>
          <w:rFonts w:ascii="Arial" w:hAnsi="Arial"/>
          <w:sz w:val="19"/>
          <w:szCs w:val="19"/>
          <w:lang w:val="sk-SK"/>
        </w:rPr>
        <w:t>štátneho rozpočtu v stanovenom pomere v závislosti od typu prijímateľa a kategórie regiónu, okrem financovania prijímateľa:</w:t>
      </w:r>
    </w:p>
    <w:p w14:paraId="5499DDC9" w14:textId="13AA3503"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v ktorého prípade sa 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neprideľuje spolufinancovanie zo štátneho rozpočtu, ale celá výška štátnej pomoci je tvorená len príspevkom</w:t>
      </w:r>
      <w:r w:rsidR="004C16B0" w:rsidRPr="0014645C">
        <w:rPr>
          <w:rFonts w:ascii="Arial" w:hAnsi="Arial"/>
          <w:sz w:val="19"/>
          <w:szCs w:val="19"/>
          <w:lang w:val="sk-SK"/>
        </w:rPr>
        <w:t xml:space="preserve"> EU</w:t>
      </w:r>
      <w:r w:rsidRPr="0014645C">
        <w:rPr>
          <w:rFonts w:ascii="Arial" w:hAnsi="Arial"/>
          <w:sz w:val="19"/>
          <w:szCs w:val="19"/>
          <w:lang w:val="sk-SK"/>
        </w:rPr>
        <w:t>,</w:t>
      </w:r>
    </w:p>
    <w:p w14:paraId="15B0CCAB" w14:textId="11149AC0" w:rsidR="00C85E20" w:rsidRPr="0014645C"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lang w:val="sk-SK"/>
        </w:rPr>
      </w:pPr>
      <w:r w:rsidRPr="0014645C">
        <w:rPr>
          <w:rFonts w:ascii="Arial" w:hAnsi="Arial"/>
          <w:sz w:val="19"/>
          <w:szCs w:val="19"/>
          <w:lang w:val="sk-SK"/>
        </w:rPr>
        <w:t>v ktorého prípade sa výška pomoci stanovuje riadiacim orgánom v príslušnej schéme pomoci de</w:t>
      </w:r>
      <w:r w:rsidRPr="0014645C">
        <w:rPr>
          <w:rFonts w:ascii="Arial" w:hAnsi="Arial" w:cs="Arial"/>
          <w:sz w:val="19"/>
          <w:szCs w:val="19"/>
          <w:lang w:val="sk-SK"/>
        </w:rPr>
        <w:t> </w:t>
      </w:r>
      <w:proofErr w:type="spellStart"/>
      <w:r w:rsidRPr="0014645C">
        <w:rPr>
          <w:rFonts w:ascii="Arial" w:hAnsi="Arial"/>
          <w:sz w:val="19"/>
          <w:szCs w:val="19"/>
          <w:lang w:val="sk-SK"/>
        </w:rPr>
        <w:t>minimis</w:t>
      </w:r>
      <w:proofErr w:type="spellEnd"/>
      <w:r w:rsidRPr="0014645C">
        <w:rPr>
          <w:rFonts w:ascii="Arial" w:hAnsi="Arial"/>
          <w:sz w:val="19"/>
          <w:szCs w:val="19"/>
          <w:lang w:val="sk-SK"/>
        </w:rPr>
        <w:t xml:space="preserve">, pričom ak intenzita pomoci de </w:t>
      </w:r>
      <w:proofErr w:type="spellStart"/>
      <w:r w:rsidRPr="0014645C">
        <w:rPr>
          <w:rFonts w:ascii="Arial" w:hAnsi="Arial"/>
          <w:sz w:val="19"/>
          <w:szCs w:val="19"/>
          <w:lang w:val="sk-SK"/>
        </w:rPr>
        <w:t>minimis</w:t>
      </w:r>
      <w:proofErr w:type="spellEnd"/>
      <w:r w:rsidRPr="0014645C">
        <w:rPr>
          <w:rFonts w:ascii="Arial" w:hAnsi="Arial"/>
          <w:sz w:val="19"/>
          <w:szCs w:val="19"/>
          <w:lang w:val="sk-SK"/>
        </w:rPr>
        <w:t xml:space="preserve">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Zstupntext"/>
          <w:rFonts w:ascii="Arial" w:hAnsi="Arial" w:cs="Arial"/>
          <w:color w:val="000000"/>
          <w:sz w:val="19"/>
          <w:szCs w:val="19"/>
          <w:lang w:val="sk-SK"/>
        </w:rPr>
        <w:t>.</w:t>
      </w:r>
    </w:p>
    <w:p w14:paraId="3D0F909C" w14:textId="77777777" w:rsidR="00D07A70" w:rsidRPr="0014645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50713153" w14:textId="77777777" w:rsidR="009E3493" w:rsidRPr="0014645C" w:rsidRDefault="009E3493" w:rsidP="009E3493">
      <w:pPr>
        <w:pStyle w:val="Odsekzoznamu"/>
        <w:spacing w:after="120" w:line="240" w:lineRule="auto"/>
        <w:ind w:left="284"/>
        <w:contextualSpacing w:val="0"/>
        <w:jc w:val="both"/>
        <w:rPr>
          <w:rFonts w:ascii="Arial" w:hAnsi="Arial"/>
          <w:sz w:val="16"/>
          <w:lang w:val="sk-SK"/>
        </w:rPr>
      </w:pPr>
    </w:p>
    <w:p w14:paraId="647A4DF3" w14:textId="77777777" w:rsidR="009E3493" w:rsidRPr="0014645C" w:rsidRDefault="009E3493"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14645C" w:rsidRDefault="0099458A" w:rsidP="0008366A">
      <w:pPr>
        <w:pStyle w:val="Nadpis4"/>
        <w:ind w:left="284"/>
        <w:rPr>
          <w:rStyle w:val="Zstupntext"/>
          <w:rFonts w:asciiTheme="minorHAnsi" w:hAnsiTheme="minorHAnsi" w:cstheme="minorHAnsi"/>
          <w:b/>
          <w:color w:val="00A1DE" w:themeColor="accent3"/>
          <w:sz w:val="19"/>
          <w:szCs w:val="19"/>
          <w:lang w:val="sk-SK"/>
        </w:rPr>
      </w:pPr>
      <w:r w:rsidRPr="0014645C">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14645C" w14:paraId="15B0CCAE" w14:textId="77777777" w:rsidTr="004A613B">
        <w:trPr>
          <w:trHeight w:val="340"/>
        </w:trPr>
        <w:tc>
          <w:tcPr>
            <w:tcW w:w="9212" w:type="dxa"/>
            <w:gridSpan w:val="4"/>
            <w:shd w:val="clear" w:color="auto" w:fill="F2F2F2"/>
            <w:vAlign w:val="center"/>
          </w:tcPr>
          <w:p w14:paraId="15B0CCAD"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organizácia štátnej správy</w:t>
            </w:r>
          </w:p>
        </w:tc>
      </w:tr>
      <w:tr w:rsidR="00C85E20" w:rsidRPr="0014645C" w14:paraId="15B0CCB0" w14:textId="77777777" w:rsidTr="004A613B">
        <w:trPr>
          <w:trHeight w:val="340"/>
        </w:trPr>
        <w:tc>
          <w:tcPr>
            <w:tcW w:w="9212" w:type="dxa"/>
            <w:gridSpan w:val="4"/>
            <w:vAlign w:val="center"/>
          </w:tcPr>
          <w:p w14:paraId="15B0CCA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B4" w14:textId="77777777" w:rsidTr="004A613B">
        <w:trPr>
          <w:trHeight w:val="340"/>
        </w:trPr>
        <w:tc>
          <w:tcPr>
            <w:tcW w:w="2303" w:type="dxa"/>
            <w:vAlign w:val="center"/>
          </w:tcPr>
          <w:p w14:paraId="15B0CCB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B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B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B9" w14:textId="77777777" w:rsidTr="004A613B">
        <w:trPr>
          <w:trHeight w:val="340"/>
        </w:trPr>
        <w:tc>
          <w:tcPr>
            <w:tcW w:w="2303" w:type="dxa"/>
            <w:vAlign w:val="center"/>
          </w:tcPr>
          <w:p w14:paraId="15B0CCB5"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/ESF/</w:t>
            </w:r>
            <w:r w:rsidRPr="0014645C">
              <w:rPr>
                <w:rFonts w:cs="Arial"/>
                <w:sz w:val="16"/>
                <w:szCs w:val="16"/>
                <w:lang w:val="sk-SK"/>
              </w:rPr>
              <w:t>KF</w:t>
            </w:r>
          </w:p>
        </w:tc>
        <w:tc>
          <w:tcPr>
            <w:tcW w:w="2303" w:type="dxa"/>
            <w:vAlign w:val="center"/>
          </w:tcPr>
          <w:p w14:paraId="15B0CCB6"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B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B8" w14:textId="77777777" w:rsidR="00C85E20" w:rsidRPr="0014645C" w:rsidRDefault="00C85E20" w:rsidP="007F7349">
            <w:pPr>
              <w:spacing w:line="288" w:lineRule="auto"/>
              <w:jc w:val="center"/>
              <w:rPr>
                <w:rFonts w:cs="Arial"/>
                <w:b/>
                <w:sz w:val="16"/>
                <w:szCs w:val="16"/>
                <w:lang w:val="sk-SK"/>
              </w:rPr>
            </w:pPr>
          </w:p>
        </w:tc>
      </w:tr>
      <w:tr w:rsidR="00C85E20" w:rsidRPr="0014645C" w14:paraId="15B0CCBE" w14:textId="77777777" w:rsidTr="004A613B">
        <w:trPr>
          <w:trHeight w:val="340"/>
        </w:trPr>
        <w:tc>
          <w:tcPr>
            <w:tcW w:w="2303" w:type="dxa"/>
            <w:vAlign w:val="center"/>
          </w:tcPr>
          <w:p w14:paraId="15B0CCB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B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15,0 %</w:t>
            </w:r>
          </w:p>
        </w:tc>
        <w:tc>
          <w:tcPr>
            <w:tcW w:w="2303" w:type="dxa"/>
            <w:vAlign w:val="center"/>
          </w:tcPr>
          <w:p w14:paraId="15B0CCBC"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CB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BF"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C1" w14:textId="77777777" w:rsidTr="004A613B">
        <w:trPr>
          <w:trHeight w:val="340"/>
        </w:trPr>
        <w:tc>
          <w:tcPr>
            <w:tcW w:w="9212" w:type="dxa"/>
            <w:gridSpan w:val="4"/>
            <w:shd w:val="clear" w:color="auto" w:fill="F2F2F2"/>
            <w:vAlign w:val="center"/>
          </w:tcPr>
          <w:p w14:paraId="15B0CCC0"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ostatné subjekty verejnej správy</w:t>
            </w:r>
          </w:p>
        </w:tc>
      </w:tr>
      <w:tr w:rsidR="00C85E20" w:rsidRPr="0014645C" w14:paraId="15B0CCC3" w14:textId="77777777" w:rsidTr="004A613B">
        <w:trPr>
          <w:trHeight w:val="340"/>
        </w:trPr>
        <w:tc>
          <w:tcPr>
            <w:tcW w:w="9212" w:type="dxa"/>
            <w:gridSpan w:val="4"/>
            <w:vAlign w:val="center"/>
          </w:tcPr>
          <w:p w14:paraId="15B0CCC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C7" w14:textId="77777777" w:rsidTr="004A613B">
        <w:trPr>
          <w:trHeight w:val="340"/>
        </w:trPr>
        <w:tc>
          <w:tcPr>
            <w:tcW w:w="2303" w:type="dxa"/>
            <w:vAlign w:val="center"/>
          </w:tcPr>
          <w:p w14:paraId="15B0CCC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C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C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CC" w14:textId="77777777" w:rsidTr="004A613B">
        <w:trPr>
          <w:trHeight w:val="340"/>
        </w:trPr>
        <w:tc>
          <w:tcPr>
            <w:tcW w:w="2303" w:type="dxa"/>
            <w:vAlign w:val="center"/>
          </w:tcPr>
          <w:p w14:paraId="15B0CCC8"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w:t>
            </w:r>
            <w:r w:rsidR="00F55A4B" w:rsidRPr="0014645C">
              <w:rPr>
                <w:rFonts w:cs="Arial"/>
                <w:sz w:val="16"/>
                <w:szCs w:val="16"/>
                <w:lang w:val="sk-SK"/>
              </w:rPr>
              <w:t>/</w:t>
            </w:r>
            <w:r w:rsidRPr="0014645C">
              <w:rPr>
                <w:rFonts w:cs="Arial"/>
                <w:sz w:val="16"/>
                <w:szCs w:val="16"/>
                <w:lang w:val="sk-SK"/>
              </w:rPr>
              <w:t>KF</w:t>
            </w:r>
          </w:p>
        </w:tc>
        <w:tc>
          <w:tcPr>
            <w:tcW w:w="2303" w:type="dxa"/>
            <w:vAlign w:val="center"/>
          </w:tcPr>
          <w:p w14:paraId="15B0CCC9"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C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CB" w14:textId="77777777" w:rsidR="00C85E20" w:rsidRPr="0014645C" w:rsidRDefault="00C85E20" w:rsidP="007F7349">
            <w:pPr>
              <w:spacing w:line="288" w:lineRule="auto"/>
              <w:jc w:val="center"/>
              <w:rPr>
                <w:rFonts w:cs="Arial"/>
                <w:b/>
                <w:sz w:val="16"/>
                <w:szCs w:val="16"/>
                <w:lang w:val="sk-SK"/>
              </w:rPr>
            </w:pPr>
          </w:p>
        </w:tc>
      </w:tr>
      <w:tr w:rsidR="00C85E20" w:rsidRPr="0014645C" w14:paraId="15B0CCD1" w14:textId="77777777" w:rsidTr="004A613B">
        <w:trPr>
          <w:trHeight w:val="340"/>
        </w:trPr>
        <w:tc>
          <w:tcPr>
            <w:tcW w:w="2303" w:type="dxa"/>
            <w:vAlign w:val="center"/>
          </w:tcPr>
          <w:p w14:paraId="15B0CCC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CE"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CF"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D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D2"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D4" w14:textId="77777777" w:rsidTr="004A613B">
        <w:trPr>
          <w:trHeight w:val="340"/>
        </w:trPr>
        <w:tc>
          <w:tcPr>
            <w:tcW w:w="9212" w:type="dxa"/>
            <w:gridSpan w:val="4"/>
            <w:shd w:val="clear" w:color="auto" w:fill="F2F2F2"/>
            <w:vAlign w:val="center"/>
          </w:tcPr>
          <w:p w14:paraId="15B0CCD3"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obec / vyšší územný celok</w:t>
            </w:r>
          </w:p>
        </w:tc>
      </w:tr>
      <w:tr w:rsidR="00C85E20" w:rsidRPr="0014645C" w14:paraId="15B0CCD6" w14:textId="77777777" w:rsidTr="004A613B">
        <w:trPr>
          <w:trHeight w:val="340"/>
        </w:trPr>
        <w:tc>
          <w:tcPr>
            <w:tcW w:w="9212" w:type="dxa"/>
            <w:gridSpan w:val="4"/>
            <w:vAlign w:val="center"/>
          </w:tcPr>
          <w:p w14:paraId="15B0CCD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lastRenderedPageBreak/>
              <w:t>Celkové oprávnené výdavky</w:t>
            </w:r>
          </w:p>
        </w:tc>
      </w:tr>
      <w:tr w:rsidR="00C85E20" w:rsidRPr="0014645C" w14:paraId="15B0CCDA" w14:textId="77777777" w:rsidTr="004A613B">
        <w:trPr>
          <w:trHeight w:val="340"/>
        </w:trPr>
        <w:tc>
          <w:tcPr>
            <w:tcW w:w="2303" w:type="dxa"/>
            <w:vAlign w:val="center"/>
          </w:tcPr>
          <w:p w14:paraId="15B0CCD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D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D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DF" w14:textId="77777777" w:rsidTr="004A613B">
        <w:trPr>
          <w:trHeight w:val="340"/>
        </w:trPr>
        <w:tc>
          <w:tcPr>
            <w:tcW w:w="2303" w:type="dxa"/>
            <w:vAlign w:val="center"/>
          </w:tcPr>
          <w:p w14:paraId="15B0CCDB"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ESF/KF</w:t>
            </w:r>
          </w:p>
        </w:tc>
        <w:tc>
          <w:tcPr>
            <w:tcW w:w="2303" w:type="dxa"/>
            <w:vAlign w:val="center"/>
          </w:tcPr>
          <w:p w14:paraId="15B0CCD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DD"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DE" w14:textId="77777777" w:rsidR="00C85E20" w:rsidRPr="0014645C" w:rsidRDefault="00C85E20" w:rsidP="007F7349">
            <w:pPr>
              <w:spacing w:line="288" w:lineRule="auto"/>
              <w:jc w:val="center"/>
              <w:rPr>
                <w:rFonts w:cs="Arial"/>
                <w:b/>
                <w:sz w:val="16"/>
                <w:szCs w:val="16"/>
                <w:lang w:val="sk-SK"/>
              </w:rPr>
            </w:pPr>
          </w:p>
        </w:tc>
      </w:tr>
      <w:tr w:rsidR="00C85E20" w:rsidRPr="0014645C" w14:paraId="15B0CCE4" w14:textId="77777777" w:rsidTr="004A613B">
        <w:trPr>
          <w:trHeight w:val="340"/>
        </w:trPr>
        <w:tc>
          <w:tcPr>
            <w:tcW w:w="2303" w:type="dxa"/>
            <w:vAlign w:val="center"/>
          </w:tcPr>
          <w:p w14:paraId="15B0CCE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E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E2"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E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E5"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14645C" w14:paraId="15B0CCE7" w14:textId="77777777" w:rsidTr="004A613B">
        <w:trPr>
          <w:trHeight w:val="340"/>
        </w:trPr>
        <w:tc>
          <w:tcPr>
            <w:tcW w:w="9212" w:type="dxa"/>
            <w:gridSpan w:val="4"/>
            <w:shd w:val="clear" w:color="auto" w:fill="F2F2F2"/>
            <w:vAlign w:val="center"/>
          </w:tcPr>
          <w:p w14:paraId="15B0CCE6"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mimovládna/nezisková organizácia</w:t>
            </w:r>
          </w:p>
        </w:tc>
      </w:tr>
      <w:tr w:rsidR="00C85E20" w:rsidRPr="0014645C" w14:paraId="15B0CCE9" w14:textId="77777777" w:rsidTr="004A613B">
        <w:trPr>
          <w:trHeight w:val="340"/>
        </w:trPr>
        <w:tc>
          <w:tcPr>
            <w:tcW w:w="9212" w:type="dxa"/>
            <w:gridSpan w:val="4"/>
            <w:vAlign w:val="center"/>
          </w:tcPr>
          <w:p w14:paraId="15B0CCE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EE" w14:textId="77777777" w:rsidTr="004A613B">
        <w:trPr>
          <w:trHeight w:val="340"/>
        </w:trPr>
        <w:tc>
          <w:tcPr>
            <w:tcW w:w="2303" w:type="dxa"/>
            <w:vAlign w:val="center"/>
          </w:tcPr>
          <w:p w14:paraId="15B0CCE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EB"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CE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CE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F3" w14:textId="77777777" w:rsidTr="004A613B">
        <w:trPr>
          <w:trHeight w:val="340"/>
        </w:trPr>
        <w:tc>
          <w:tcPr>
            <w:tcW w:w="2303" w:type="dxa"/>
            <w:vAlign w:val="center"/>
          </w:tcPr>
          <w:p w14:paraId="15B0CCEF"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CF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F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F2" w14:textId="77777777" w:rsidR="00C85E20" w:rsidRPr="0014645C" w:rsidRDefault="00C85E20" w:rsidP="007F7349">
            <w:pPr>
              <w:spacing w:line="288" w:lineRule="auto"/>
              <w:jc w:val="center"/>
              <w:rPr>
                <w:rFonts w:cs="Arial"/>
                <w:b/>
                <w:sz w:val="16"/>
                <w:szCs w:val="16"/>
                <w:lang w:val="sk-SK"/>
              </w:rPr>
            </w:pPr>
          </w:p>
        </w:tc>
      </w:tr>
      <w:tr w:rsidR="00C85E20" w:rsidRPr="0014645C" w14:paraId="15B0CCF8" w14:textId="77777777" w:rsidTr="004A613B">
        <w:trPr>
          <w:trHeight w:val="340"/>
        </w:trPr>
        <w:tc>
          <w:tcPr>
            <w:tcW w:w="2303" w:type="dxa"/>
            <w:vAlign w:val="center"/>
          </w:tcPr>
          <w:p w14:paraId="15B0CCF4"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F5"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F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F7"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F9" w14:textId="33E1129F"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9739DC" w14:paraId="15B0CCFB" w14:textId="77777777" w:rsidTr="004A613B">
        <w:trPr>
          <w:trHeight w:val="340"/>
        </w:trPr>
        <w:tc>
          <w:tcPr>
            <w:tcW w:w="9212" w:type="dxa"/>
            <w:gridSpan w:val="4"/>
            <w:shd w:val="clear" w:color="auto" w:fill="F2F2F2"/>
            <w:vAlign w:val="center"/>
          </w:tcPr>
          <w:p w14:paraId="15B0CCFA"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súkromný sektor mimo schém štátnej pomoci</w:t>
            </w:r>
          </w:p>
        </w:tc>
      </w:tr>
      <w:tr w:rsidR="00C85E20" w:rsidRPr="0014645C" w14:paraId="15B0CCFD" w14:textId="77777777" w:rsidTr="004A613B">
        <w:trPr>
          <w:trHeight w:val="340"/>
        </w:trPr>
        <w:tc>
          <w:tcPr>
            <w:tcW w:w="9212" w:type="dxa"/>
            <w:gridSpan w:val="4"/>
            <w:vAlign w:val="center"/>
          </w:tcPr>
          <w:p w14:paraId="15B0CCF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D02" w14:textId="77777777" w:rsidTr="004A613B">
        <w:trPr>
          <w:trHeight w:val="340"/>
        </w:trPr>
        <w:tc>
          <w:tcPr>
            <w:tcW w:w="2303" w:type="dxa"/>
            <w:vAlign w:val="center"/>
          </w:tcPr>
          <w:p w14:paraId="15B0CCFE"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F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0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0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D07" w14:textId="77777777" w:rsidTr="004A613B">
        <w:trPr>
          <w:trHeight w:val="340"/>
        </w:trPr>
        <w:tc>
          <w:tcPr>
            <w:tcW w:w="2303" w:type="dxa"/>
            <w:vAlign w:val="center"/>
          </w:tcPr>
          <w:p w14:paraId="15B0CD03"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0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0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06" w14:textId="77777777" w:rsidR="00C85E20" w:rsidRPr="0014645C" w:rsidRDefault="00C85E20" w:rsidP="007F7349">
            <w:pPr>
              <w:spacing w:line="288" w:lineRule="auto"/>
              <w:jc w:val="center"/>
              <w:rPr>
                <w:rFonts w:cs="Arial"/>
                <w:b/>
                <w:sz w:val="16"/>
                <w:szCs w:val="16"/>
                <w:lang w:val="sk-SK"/>
              </w:rPr>
            </w:pPr>
          </w:p>
        </w:tc>
      </w:tr>
      <w:tr w:rsidR="00C85E20" w:rsidRPr="0014645C" w14:paraId="15B0CD0C" w14:textId="77777777" w:rsidTr="004A613B">
        <w:trPr>
          <w:trHeight w:val="340"/>
        </w:trPr>
        <w:tc>
          <w:tcPr>
            <w:tcW w:w="2303" w:type="dxa"/>
            <w:vAlign w:val="center"/>
          </w:tcPr>
          <w:p w14:paraId="15B0CD08"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D0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D0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D0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D0D"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lang w:val="sk-SK"/>
        </w:rPr>
        <w:t>:</w:t>
      </w:r>
      <w:r w:rsidR="004A613B" w:rsidRPr="0014645C">
        <w:rPr>
          <w:rStyle w:val="Odkaznapoznmkupodiarou"/>
          <w:rFonts w:cs="Arial"/>
          <w:sz w:val="19"/>
          <w:szCs w:val="19"/>
          <w:lang w:val="sk-SK"/>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t>Prijímateľ – v rámci schém štátnej pomoci</w:t>
            </w:r>
          </w:p>
        </w:tc>
      </w:tr>
      <w:tr w:rsidR="0099458A" w:rsidRPr="0014645C" w14:paraId="15B0CD11" w14:textId="77777777" w:rsidTr="004A613B">
        <w:trPr>
          <w:trHeight w:val="340"/>
        </w:trPr>
        <w:tc>
          <w:tcPr>
            <w:tcW w:w="9212" w:type="dxa"/>
            <w:gridSpan w:val="4"/>
            <w:vAlign w:val="center"/>
          </w:tcPr>
          <w:p w14:paraId="15B0CD10"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16" w14:textId="77777777" w:rsidTr="004A613B">
        <w:trPr>
          <w:trHeight w:val="340"/>
        </w:trPr>
        <w:tc>
          <w:tcPr>
            <w:tcW w:w="2303" w:type="dxa"/>
            <w:vAlign w:val="center"/>
          </w:tcPr>
          <w:p w14:paraId="15B0CD12"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13"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14"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15"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1B" w14:textId="77777777" w:rsidTr="004A613B">
        <w:trPr>
          <w:trHeight w:val="340"/>
        </w:trPr>
        <w:tc>
          <w:tcPr>
            <w:tcW w:w="2303" w:type="dxa"/>
            <w:vAlign w:val="center"/>
          </w:tcPr>
          <w:p w14:paraId="15B0CD17"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1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1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1A" w14:textId="77777777" w:rsidR="0099458A" w:rsidRPr="0014645C" w:rsidRDefault="0099458A" w:rsidP="007F7349">
            <w:pPr>
              <w:spacing w:line="288" w:lineRule="auto"/>
              <w:jc w:val="center"/>
              <w:rPr>
                <w:rFonts w:cs="Arial"/>
                <w:b/>
                <w:sz w:val="16"/>
                <w:szCs w:val="16"/>
                <w:lang w:val="sk-SK"/>
              </w:rPr>
            </w:pPr>
          </w:p>
        </w:tc>
      </w:tr>
      <w:tr w:rsidR="0099458A" w:rsidRPr="0014645C" w14:paraId="15B0CD20" w14:textId="77777777" w:rsidTr="004A613B">
        <w:trPr>
          <w:trHeight w:val="340"/>
        </w:trPr>
        <w:tc>
          <w:tcPr>
            <w:tcW w:w="2303" w:type="dxa"/>
            <w:vAlign w:val="center"/>
          </w:tcPr>
          <w:p w14:paraId="15B0CD1C"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1D"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1E"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1F"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21"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EÚ</w:t>
      </w:r>
      <w:r w:rsidR="005C3A8B" w:rsidRPr="0014645C">
        <w:rPr>
          <w:rFonts w:ascii="Arial" w:hAnsi="Arial" w:cs="Arial"/>
          <w:sz w:val="19"/>
          <w:szCs w:val="19"/>
          <w:lang w:val="sk-SK"/>
        </w:rPr>
        <w:t>,</w:t>
      </w:r>
      <w:r w:rsidRPr="0014645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w:t>
      </w:r>
      <w:r w:rsidR="005C3A8B" w:rsidRPr="0014645C">
        <w:rPr>
          <w:rFonts w:ascii="Arial" w:hAnsi="Arial" w:cs="Arial"/>
          <w:sz w:val="19"/>
          <w:szCs w:val="19"/>
          <w:lang w:val="sk-SK"/>
        </w:rPr>
        <w:t xml:space="preserve"> rámci schém pomoci de </w:t>
      </w:r>
      <w:proofErr w:type="spellStart"/>
      <w:r w:rsidR="005C3A8B" w:rsidRPr="0014645C">
        <w:rPr>
          <w:rFonts w:ascii="Arial" w:hAnsi="Arial" w:cs="Arial"/>
          <w:sz w:val="19"/>
          <w:szCs w:val="19"/>
          <w:lang w:val="sk-SK"/>
        </w:rPr>
        <w:t>minimis</w:t>
      </w:r>
      <w:proofErr w:type="spellEnd"/>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lastRenderedPageBreak/>
              <w:t xml:space="preserve">Prijímateľ – v rámci schém pomoci de </w:t>
            </w:r>
            <w:proofErr w:type="spellStart"/>
            <w:r w:rsidRPr="0014645C">
              <w:rPr>
                <w:rFonts w:cs="Arial"/>
                <w:b/>
                <w:sz w:val="16"/>
                <w:szCs w:val="16"/>
                <w:lang w:val="sk-SK"/>
              </w:rPr>
              <w:t>minimis</w:t>
            </w:r>
            <w:proofErr w:type="spellEnd"/>
          </w:p>
        </w:tc>
      </w:tr>
      <w:tr w:rsidR="0099458A" w:rsidRPr="0014645C" w14:paraId="15B0CD26" w14:textId="77777777" w:rsidTr="002D4BAB">
        <w:trPr>
          <w:trHeight w:val="340"/>
        </w:trPr>
        <w:tc>
          <w:tcPr>
            <w:tcW w:w="9212" w:type="dxa"/>
            <w:gridSpan w:val="4"/>
            <w:vAlign w:val="center"/>
          </w:tcPr>
          <w:p w14:paraId="15B0CD25"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2B" w14:textId="77777777" w:rsidTr="002D4BAB">
        <w:trPr>
          <w:trHeight w:val="340"/>
        </w:trPr>
        <w:tc>
          <w:tcPr>
            <w:tcW w:w="2303" w:type="dxa"/>
            <w:vAlign w:val="center"/>
          </w:tcPr>
          <w:p w14:paraId="15B0CD27"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2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2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2A"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30" w14:textId="77777777" w:rsidTr="002D4BAB">
        <w:trPr>
          <w:trHeight w:val="340"/>
        </w:trPr>
        <w:tc>
          <w:tcPr>
            <w:tcW w:w="2303" w:type="dxa"/>
            <w:vAlign w:val="center"/>
          </w:tcPr>
          <w:p w14:paraId="15B0CD2C"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2D"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2E"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2F" w14:textId="77777777" w:rsidR="0099458A" w:rsidRPr="0014645C" w:rsidRDefault="0099458A" w:rsidP="007F7349">
            <w:pPr>
              <w:spacing w:line="288" w:lineRule="auto"/>
              <w:jc w:val="center"/>
              <w:rPr>
                <w:rFonts w:cs="Arial"/>
                <w:b/>
                <w:sz w:val="16"/>
                <w:szCs w:val="16"/>
                <w:lang w:val="sk-SK"/>
              </w:rPr>
            </w:pPr>
          </w:p>
        </w:tc>
      </w:tr>
      <w:tr w:rsidR="0099458A" w:rsidRPr="0014645C" w14:paraId="15B0CD35" w14:textId="77777777" w:rsidTr="002D4BAB">
        <w:trPr>
          <w:trHeight w:val="340"/>
        </w:trPr>
        <w:tc>
          <w:tcPr>
            <w:tcW w:w="2303" w:type="dxa"/>
            <w:vAlign w:val="center"/>
          </w:tcPr>
          <w:p w14:paraId="15B0CD31"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32"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33"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z,z</w:t>
            </w:r>
            <w:proofErr w:type="spellEnd"/>
            <w:r w:rsidRPr="0014645C">
              <w:rPr>
                <w:rFonts w:cs="Arial"/>
                <w:b/>
                <w:sz w:val="16"/>
                <w:szCs w:val="16"/>
                <w:lang w:val="sk-SK"/>
              </w:rPr>
              <w:t xml:space="preserve"> %</w:t>
            </w:r>
          </w:p>
        </w:tc>
        <w:tc>
          <w:tcPr>
            <w:tcW w:w="2303" w:type="dxa"/>
            <w:vAlign w:val="center"/>
          </w:tcPr>
          <w:p w14:paraId="15B0CD34"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36" w14:textId="4223B242"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Podiel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 xml:space="preserve">mluvy o fungovaní EÚ bez ohľadu na právny status v rámci schém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sa stanovuje v súlade s aplikovanou výškou intenzity pomoci definovanou riadiacim orgánom v príslušnej schéme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V prípade, ak intenzita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stanovená riadiacim orgánom presahuje maximálnu výšku finančnej pomoci z EÚ, bude tento rozdiel dofinancovaný zo štátneho rozpočtu.</w:t>
      </w:r>
    </w:p>
    <w:p w14:paraId="75E84311" w14:textId="77777777" w:rsidR="00CD234F" w:rsidRPr="0014645C" w:rsidRDefault="00CD234F" w:rsidP="00E943AC">
      <w:pPr>
        <w:pStyle w:val="Nadpis4"/>
        <w:ind w:left="1134" w:hanging="850"/>
        <w:rPr>
          <w:lang w:val="sk-SK"/>
        </w:rPr>
      </w:pPr>
      <w:bookmarkStart w:id="417" w:name="_Toc417132500"/>
    </w:p>
    <w:p w14:paraId="15B0CD37" w14:textId="77777777" w:rsidR="004265FD" w:rsidRPr="0014645C" w:rsidRDefault="004265FD" w:rsidP="00E943AC">
      <w:pPr>
        <w:pStyle w:val="Nadpis4"/>
        <w:ind w:left="1134" w:hanging="850"/>
        <w:rPr>
          <w:lang w:val="sk-SK"/>
        </w:rPr>
      </w:pPr>
      <w:r w:rsidRPr="0014645C">
        <w:rPr>
          <w:lang w:val="sk-SK"/>
        </w:rPr>
        <w:t>Pravidlá financovania pre prijímateľov v rámci viac rozvinutých regiónov</w:t>
      </w:r>
      <w:bookmarkEnd w:id="4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14645C"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organizácia štátnej správy</w:t>
            </w:r>
          </w:p>
        </w:tc>
      </w:tr>
      <w:tr w:rsidR="004265FD" w:rsidRPr="0014645C" w14:paraId="15B0CD3B" w14:textId="77777777" w:rsidTr="004A613B">
        <w:trPr>
          <w:trHeight w:val="340"/>
        </w:trPr>
        <w:tc>
          <w:tcPr>
            <w:tcW w:w="9212" w:type="dxa"/>
            <w:gridSpan w:val="4"/>
            <w:vAlign w:val="center"/>
          </w:tcPr>
          <w:p w14:paraId="15B0CD3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3F" w14:textId="77777777" w:rsidTr="004A613B">
        <w:trPr>
          <w:trHeight w:val="340"/>
        </w:trPr>
        <w:tc>
          <w:tcPr>
            <w:tcW w:w="2303" w:type="dxa"/>
            <w:vAlign w:val="center"/>
          </w:tcPr>
          <w:p w14:paraId="15B0CD3C"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3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3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44" w14:textId="77777777" w:rsidTr="004A613B">
        <w:trPr>
          <w:trHeight w:val="340"/>
        </w:trPr>
        <w:tc>
          <w:tcPr>
            <w:tcW w:w="2303" w:type="dxa"/>
            <w:vAlign w:val="center"/>
          </w:tcPr>
          <w:p w14:paraId="15B0CD40"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w:t>
            </w:r>
            <w:r w:rsidRPr="0014645C">
              <w:rPr>
                <w:rFonts w:cstheme="minorHAnsi"/>
                <w:sz w:val="16"/>
                <w:szCs w:val="16"/>
                <w:lang w:val="sk-SK"/>
              </w:rPr>
              <w:t>ESF</w:t>
            </w:r>
          </w:p>
        </w:tc>
        <w:tc>
          <w:tcPr>
            <w:tcW w:w="2303" w:type="dxa"/>
            <w:vAlign w:val="center"/>
          </w:tcPr>
          <w:p w14:paraId="15B0CD4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4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43"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49" w14:textId="77777777" w:rsidTr="004A613B">
        <w:trPr>
          <w:trHeight w:val="340"/>
        </w:trPr>
        <w:tc>
          <w:tcPr>
            <w:tcW w:w="2303" w:type="dxa"/>
            <w:vAlign w:val="center"/>
          </w:tcPr>
          <w:p w14:paraId="15B0CD4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6"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0,0 %</w:t>
            </w:r>
          </w:p>
        </w:tc>
        <w:tc>
          <w:tcPr>
            <w:tcW w:w="2303" w:type="dxa"/>
            <w:vAlign w:val="center"/>
          </w:tcPr>
          <w:p w14:paraId="15B0CD4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4A" w14:textId="77777777" w:rsidR="00962421" w:rsidRPr="0014645C"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9739DC"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14645C" w:rsidRDefault="00962421" w:rsidP="007F7349">
            <w:pPr>
              <w:spacing w:line="288" w:lineRule="auto"/>
              <w:rPr>
                <w:rFonts w:cstheme="minorHAnsi"/>
                <w:b/>
                <w:sz w:val="16"/>
                <w:szCs w:val="16"/>
                <w:lang w:val="sk-SK"/>
              </w:rPr>
            </w:pPr>
            <w:r w:rsidRPr="0014645C">
              <w:rPr>
                <w:rFonts w:cstheme="minorHAnsi"/>
                <w:color w:val="000000"/>
                <w:szCs w:val="19"/>
                <w:lang w:val="sk-SK"/>
              </w:rPr>
              <w:br w:type="page"/>
            </w:r>
            <w:r w:rsidR="004265FD" w:rsidRPr="0014645C">
              <w:rPr>
                <w:rFonts w:cstheme="minorHAnsi"/>
                <w:b/>
                <w:sz w:val="16"/>
                <w:szCs w:val="16"/>
                <w:lang w:val="sk-SK"/>
              </w:rPr>
              <w:t>Prijímateľ – ostatné subjekty verejnej správy</w:t>
            </w:r>
          </w:p>
        </w:tc>
      </w:tr>
      <w:tr w:rsidR="004265FD" w:rsidRPr="0014645C" w14:paraId="15B0CD4E" w14:textId="77777777" w:rsidTr="004A613B">
        <w:trPr>
          <w:trHeight w:val="340"/>
        </w:trPr>
        <w:tc>
          <w:tcPr>
            <w:tcW w:w="9212" w:type="dxa"/>
            <w:gridSpan w:val="4"/>
            <w:vAlign w:val="center"/>
          </w:tcPr>
          <w:p w14:paraId="15B0CD4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52" w14:textId="77777777" w:rsidTr="004A613B">
        <w:trPr>
          <w:trHeight w:val="340"/>
        </w:trPr>
        <w:tc>
          <w:tcPr>
            <w:tcW w:w="2303" w:type="dxa"/>
            <w:vAlign w:val="center"/>
          </w:tcPr>
          <w:p w14:paraId="15B0CD4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50"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5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57" w14:textId="77777777" w:rsidTr="004A613B">
        <w:trPr>
          <w:trHeight w:val="340"/>
        </w:trPr>
        <w:tc>
          <w:tcPr>
            <w:tcW w:w="2303" w:type="dxa"/>
            <w:vAlign w:val="center"/>
          </w:tcPr>
          <w:p w14:paraId="15B0CD53"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/E</w:t>
            </w:r>
            <w:r w:rsidRPr="0014645C">
              <w:rPr>
                <w:rFonts w:cstheme="minorHAnsi"/>
                <w:sz w:val="16"/>
                <w:szCs w:val="16"/>
                <w:lang w:val="sk-SK"/>
              </w:rPr>
              <w:t>SF</w:t>
            </w:r>
          </w:p>
        </w:tc>
        <w:tc>
          <w:tcPr>
            <w:tcW w:w="2303" w:type="dxa"/>
            <w:vAlign w:val="center"/>
          </w:tcPr>
          <w:p w14:paraId="15B0CD5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5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56"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5C" w14:textId="77777777" w:rsidTr="004A613B">
        <w:trPr>
          <w:trHeight w:val="340"/>
        </w:trPr>
        <w:tc>
          <w:tcPr>
            <w:tcW w:w="2303" w:type="dxa"/>
            <w:vAlign w:val="center"/>
          </w:tcPr>
          <w:p w14:paraId="15B0CD5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59"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5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5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r w:rsidR="004265FD" w:rsidRPr="0014645C"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obec / vyšší územný celok</w:t>
            </w:r>
          </w:p>
        </w:tc>
      </w:tr>
      <w:tr w:rsidR="004265FD" w:rsidRPr="0014645C" w14:paraId="15B0CD60" w14:textId="77777777" w:rsidTr="004A613B">
        <w:trPr>
          <w:trHeight w:val="340"/>
        </w:trPr>
        <w:tc>
          <w:tcPr>
            <w:tcW w:w="9212" w:type="dxa"/>
            <w:gridSpan w:val="4"/>
            <w:vAlign w:val="center"/>
          </w:tcPr>
          <w:p w14:paraId="15B0CD5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64" w14:textId="77777777" w:rsidTr="004A613B">
        <w:trPr>
          <w:trHeight w:val="340"/>
        </w:trPr>
        <w:tc>
          <w:tcPr>
            <w:tcW w:w="2303" w:type="dxa"/>
            <w:vAlign w:val="center"/>
          </w:tcPr>
          <w:p w14:paraId="15B0CD6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6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6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69" w14:textId="77777777" w:rsidTr="004A613B">
        <w:trPr>
          <w:trHeight w:val="340"/>
        </w:trPr>
        <w:tc>
          <w:tcPr>
            <w:tcW w:w="2303" w:type="dxa"/>
            <w:vAlign w:val="center"/>
          </w:tcPr>
          <w:p w14:paraId="15B0CD65" w14:textId="77777777" w:rsidR="004265FD" w:rsidRPr="0014645C" w:rsidRDefault="00F55A4B" w:rsidP="00F55A4B">
            <w:pPr>
              <w:spacing w:line="288" w:lineRule="auto"/>
              <w:jc w:val="center"/>
              <w:rPr>
                <w:rFonts w:cstheme="minorHAnsi"/>
                <w:sz w:val="16"/>
                <w:szCs w:val="16"/>
                <w:lang w:val="sk-SK"/>
              </w:rPr>
            </w:pPr>
            <w:r w:rsidRPr="0014645C">
              <w:rPr>
                <w:rFonts w:cstheme="minorHAnsi"/>
                <w:sz w:val="16"/>
                <w:szCs w:val="16"/>
                <w:lang w:val="sk-SK"/>
              </w:rPr>
              <w:t>EFRR</w:t>
            </w:r>
            <w:r w:rsidR="004265FD" w:rsidRPr="0014645C">
              <w:rPr>
                <w:rFonts w:cstheme="minorHAnsi"/>
                <w:sz w:val="16"/>
                <w:szCs w:val="16"/>
                <w:lang w:val="sk-SK"/>
              </w:rPr>
              <w:t>/ESF</w:t>
            </w:r>
          </w:p>
        </w:tc>
        <w:tc>
          <w:tcPr>
            <w:tcW w:w="2303" w:type="dxa"/>
            <w:vAlign w:val="center"/>
          </w:tcPr>
          <w:p w14:paraId="15B0CD6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67"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68"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6E" w14:textId="77777777" w:rsidTr="004A613B">
        <w:trPr>
          <w:trHeight w:val="340"/>
        </w:trPr>
        <w:tc>
          <w:tcPr>
            <w:tcW w:w="2303" w:type="dxa"/>
            <w:vAlign w:val="center"/>
          </w:tcPr>
          <w:p w14:paraId="15B0CD6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6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6C"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6D"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6F" w14:textId="77777777" w:rsidR="004265FD" w:rsidRPr="0014645C"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14645C"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mimovládna/nezisková organizácia</w:t>
            </w:r>
          </w:p>
        </w:tc>
      </w:tr>
      <w:tr w:rsidR="004265FD" w:rsidRPr="0014645C" w14:paraId="15B0CD73" w14:textId="77777777" w:rsidTr="004A613B">
        <w:trPr>
          <w:trHeight w:val="340"/>
        </w:trPr>
        <w:tc>
          <w:tcPr>
            <w:tcW w:w="9212" w:type="dxa"/>
            <w:gridSpan w:val="4"/>
            <w:vAlign w:val="center"/>
          </w:tcPr>
          <w:p w14:paraId="15B0CD7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78" w14:textId="77777777" w:rsidTr="004A613B">
        <w:trPr>
          <w:trHeight w:val="340"/>
        </w:trPr>
        <w:tc>
          <w:tcPr>
            <w:tcW w:w="2303" w:type="dxa"/>
            <w:vAlign w:val="center"/>
          </w:tcPr>
          <w:p w14:paraId="15B0CD7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7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7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7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7D" w14:textId="77777777" w:rsidTr="004A613B">
        <w:trPr>
          <w:trHeight w:val="340"/>
        </w:trPr>
        <w:tc>
          <w:tcPr>
            <w:tcW w:w="2303" w:type="dxa"/>
            <w:vAlign w:val="center"/>
          </w:tcPr>
          <w:p w14:paraId="15B0CD79"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7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7B"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7C"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82" w14:textId="77777777" w:rsidTr="004A613B">
        <w:trPr>
          <w:trHeight w:val="340"/>
        </w:trPr>
        <w:tc>
          <w:tcPr>
            <w:tcW w:w="2303" w:type="dxa"/>
            <w:vAlign w:val="center"/>
          </w:tcPr>
          <w:p w14:paraId="15B0CD7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lastRenderedPageBreak/>
              <w:t>50,0 %</w:t>
            </w:r>
          </w:p>
        </w:tc>
        <w:tc>
          <w:tcPr>
            <w:tcW w:w="2303" w:type="dxa"/>
            <w:vAlign w:val="center"/>
          </w:tcPr>
          <w:p w14:paraId="15B0CD7F"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80"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8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83"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súkromný sektor mimo schém štátnej pomoci</w:t>
            </w:r>
          </w:p>
        </w:tc>
      </w:tr>
      <w:tr w:rsidR="004265FD" w:rsidRPr="0014645C" w14:paraId="15B0CD87" w14:textId="77777777" w:rsidTr="004A613B">
        <w:trPr>
          <w:trHeight w:val="340"/>
        </w:trPr>
        <w:tc>
          <w:tcPr>
            <w:tcW w:w="9212" w:type="dxa"/>
            <w:gridSpan w:val="4"/>
            <w:vAlign w:val="center"/>
          </w:tcPr>
          <w:p w14:paraId="15B0CD8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8C" w14:textId="77777777" w:rsidTr="004A613B">
        <w:trPr>
          <w:trHeight w:val="340"/>
        </w:trPr>
        <w:tc>
          <w:tcPr>
            <w:tcW w:w="2303" w:type="dxa"/>
            <w:vAlign w:val="center"/>
          </w:tcPr>
          <w:p w14:paraId="15B0CD88"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89"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8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8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91" w14:textId="77777777" w:rsidTr="004A613B">
        <w:trPr>
          <w:trHeight w:val="340"/>
        </w:trPr>
        <w:tc>
          <w:tcPr>
            <w:tcW w:w="2303" w:type="dxa"/>
            <w:vAlign w:val="center"/>
          </w:tcPr>
          <w:p w14:paraId="15B0CD8D"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8E"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8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90"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96" w14:textId="77777777" w:rsidTr="004A613B">
        <w:trPr>
          <w:trHeight w:val="340"/>
        </w:trPr>
        <w:tc>
          <w:tcPr>
            <w:tcW w:w="2303" w:type="dxa"/>
            <w:vAlign w:val="center"/>
          </w:tcPr>
          <w:p w14:paraId="15B0CD92"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9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40,0 %</w:t>
            </w:r>
          </w:p>
        </w:tc>
        <w:tc>
          <w:tcPr>
            <w:tcW w:w="2303" w:type="dxa"/>
            <w:vAlign w:val="center"/>
          </w:tcPr>
          <w:p w14:paraId="15B0CD94"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10,0 %</w:t>
            </w:r>
          </w:p>
        </w:tc>
        <w:tc>
          <w:tcPr>
            <w:tcW w:w="2303" w:type="dxa"/>
            <w:vAlign w:val="center"/>
          </w:tcPr>
          <w:p w14:paraId="15B0CD9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97" w14:textId="7C4622C1"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Pre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j.</w:t>
      </w:r>
      <w:r w:rsidR="00E409DB" w:rsidRPr="0014645C">
        <w:rPr>
          <w:rFonts w:ascii="Arial" w:hAnsi="Arial" w:cs="Arial"/>
          <w:sz w:val="19"/>
          <w:szCs w:val="19"/>
          <w:lang w:val="sk-SK"/>
        </w:rPr>
        <w:t xml:space="preserve"> podniky v zmysle čl. 107 z</w:t>
      </w:r>
      <w:r w:rsidRPr="0014645C">
        <w:rPr>
          <w:rFonts w:ascii="Arial" w:hAnsi="Arial" w:cs="Arial"/>
          <w:sz w:val="19"/>
          <w:szCs w:val="19"/>
          <w:lang w:val="sk-SK"/>
        </w:rPr>
        <w:t>mluvy o fungovaní E</w:t>
      </w:r>
      <w:r w:rsidR="007C568F" w:rsidRPr="0014645C">
        <w:rPr>
          <w:rFonts w:ascii="Arial" w:hAnsi="Arial" w:cs="Arial"/>
          <w:sz w:val="19"/>
          <w:szCs w:val="19"/>
          <w:lang w:val="sk-SK"/>
        </w:rPr>
        <w:t xml:space="preserve">Ú, bez ohľadu na právny status, </w:t>
      </w:r>
      <w:r w:rsidRPr="0014645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Prijímateľ – v rámci schém štátnej pomoci</w:t>
            </w:r>
            <w:r w:rsidR="007C568F" w:rsidRPr="0014645C">
              <w:rPr>
                <w:rStyle w:val="Odkaznapoznmkupodiarou"/>
                <w:rFonts w:cs="Arial"/>
                <w:b/>
                <w:szCs w:val="16"/>
                <w:lang w:val="sk-SK"/>
              </w:rPr>
              <w:footnoteReference w:id="19"/>
            </w:r>
          </w:p>
        </w:tc>
      </w:tr>
      <w:tr w:rsidR="004265FD" w:rsidRPr="0014645C" w14:paraId="15B0CD9B" w14:textId="77777777" w:rsidTr="004A613B">
        <w:trPr>
          <w:trHeight w:val="340"/>
        </w:trPr>
        <w:tc>
          <w:tcPr>
            <w:tcW w:w="9212" w:type="dxa"/>
            <w:gridSpan w:val="4"/>
            <w:vAlign w:val="center"/>
          </w:tcPr>
          <w:p w14:paraId="15B0CD9A"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A0" w14:textId="77777777" w:rsidTr="004A613B">
        <w:trPr>
          <w:trHeight w:val="340"/>
        </w:trPr>
        <w:tc>
          <w:tcPr>
            <w:tcW w:w="2303" w:type="dxa"/>
            <w:vAlign w:val="center"/>
          </w:tcPr>
          <w:p w14:paraId="15B0CD9C"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9D"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9E"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9F"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A5" w14:textId="77777777" w:rsidTr="004A613B">
        <w:trPr>
          <w:trHeight w:val="340"/>
        </w:trPr>
        <w:tc>
          <w:tcPr>
            <w:tcW w:w="2303" w:type="dxa"/>
            <w:vAlign w:val="center"/>
          </w:tcPr>
          <w:p w14:paraId="15B0CDA1" w14:textId="77777777" w:rsidR="004265FD" w:rsidRPr="0014645C" w:rsidRDefault="004265FD" w:rsidP="00F55A4B">
            <w:pPr>
              <w:spacing w:line="288" w:lineRule="auto"/>
              <w:jc w:val="center"/>
              <w:rPr>
                <w:rFonts w:cs="Arial"/>
                <w:sz w:val="16"/>
                <w:szCs w:val="16"/>
                <w:lang w:val="sk-SK"/>
              </w:rPr>
            </w:pPr>
            <w:r w:rsidRPr="0014645C">
              <w:rPr>
                <w:rFonts w:cs="Arial"/>
                <w:sz w:val="16"/>
                <w:szCs w:val="16"/>
                <w:lang w:val="sk-SK"/>
              </w:rPr>
              <w:t>EFRR/ESF</w:t>
            </w:r>
          </w:p>
        </w:tc>
        <w:tc>
          <w:tcPr>
            <w:tcW w:w="2303" w:type="dxa"/>
            <w:vAlign w:val="center"/>
          </w:tcPr>
          <w:p w14:paraId="15B0CDA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A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A4" w14:textId="77777777" w:rsidR="004265FD" w:rsidRPr="0014645C" w:rsidRDefault="004265FD" w:rsidP="007F7349">
            <w:pPr>
              <w:spacing w:line="288" w:lineRule="auto"/>
              <w:jc w:val="center"/>
              <w:rPr>
                <w:rFonts w:cs="Arial"/>
                <w:b/>
                <w:sz w:val="16"/>
                <w:szCs w:val="16"/>
                <w:lang w:val="sk-SK"/>
              </w:rPr>
            </w:pPr>
          </w:p>
        </w:tc>
      </w:tr>
      <w:tr w:rsidR="004265FD" w:rsidRPr="0014645C" w14:paraId="15B0CDAA" w14:textId="77777777" w:rsidTr="004A613B">
        <w:trPr>
          <w:trHeight w:val="340"/>
        </w:trPr>
        <w:tc>
          <w:tcPr>
            <w:tcW w:w="2303" w:type="dxa"/>
            <w:vAlign w:val="center"/>
          </w:tcPr>
          <w:p w14:paraId="15B0CDA6"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A7"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A8"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A9"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A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 xml:space="preserve">mluvy o fungovaní EÚ bez ohľadu na právny status v rámci schém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9739DC"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14645C" w:rsidRDefault="004265FD" w:rsidP="007F7349">
            <w:pPr>
              <w:spacing w:line="288" w:lineRule="auto"/>
              <w:jc w:val="center"/>
              <w:rPr>
                <w:rFonts w:cs="Arial"/>
                <w:b/>
                <w:sz w:val="16"/>
                <w:szCs w:val="16"/>
                <w:vertAlign w:val="superscript"/>
                <w:lang w:val="sk-SK"/>
              </w:rPr>
            </w:pPr>
            <w:r w:rsidRPr="0014645C">
              <w:rPr>
                <w:rFonts w:cs="Arial"/>
                <w:b/>
                <w:sz w:val="16"/>
                <w:szCs w:val="16"/>
                <w:lang w:val="sk-SK"/>
              </w:rPr>
              <w:t xml:space="preserve">Prijímateľ – v rámci schém pomoci de </w:t>
            </w:r>
            <w:proofErr w:type="spellStart"/>
            <w:r w:rsidRPr="0014645C">
              <w:rPr>
                <w:rFonts w:cs="Arial"/>
                <w:b/>
                <w:sz w:val="16"/>
                <w:szCs w:val="16"/>
                <w:lang w:val="sk-SK"/>
              </w:rPr>
              <w:t>minimis</w:t>
            </w:r>
            <w:proofErr w:type="spellEnd"/>
          </w:p>
        </w:tc>
      </w:tr>
      <w:tr w:rsidR="004265FD" w:rsidRPr="0014645C" w14:paraId="15B0CDB0" w14:textId="77777777" w:rsidTr="004A613B">
        <w:trPr>
          <w:trHeight w:val="340"/>
        </w:trPr>
        <w:tc>
          <w:tcPr>
            <w:tcW w:w="9212" w:type="dxa"/>
            <w:gridSpan w:val="4"/>
            <w:vAlign w:val="center"/>
          </w:tcPr>
          <w:p w14:paraId="15B0CDAF"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B5" w14:textId="77777777" w:rsidTr="004A613B">
        <w:trPr>
          <w:trHeight w:val="340"/>
        </w:trPr>
        <w:tc>
          <w:tcPr>
            <w:tcW w:w="2303" w:type="dxa"/>
            <w:vAlign w:val="center"/>
          </w:tcPr>
          <w:p w14:paraId="15B0CDB1"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B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B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B4"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BA" w14:textId="77777777" w:rsidTr="004A613B">
        <w:trPr>
          <w:trHeight w:val="340"/>
        </w:trPr>
        <w:tc>
          <w:tcPr>
            <w:tcW w:w="2303" w:type="dxa"/>
            <w:vAlign w:val="center"/>
          </w:tcPr>
          <w:p w14:paraId="15B0CDB6" w14:textId="77777777" w:rsidR="004265FD"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B7"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B8"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B9" w14:textId="77777777" w:rsidR="004265FD" w:rsidRPr="0014645C" w:rsidRDefault="004265FD" w:rsidP="007F7349">
            <w:pPr>
              <w:spacing w:line="288" w:lineRule="auto"/>
              <w:jc w:val="center"/>
              <w:rPr>
                <w:rFonts w:cs="Arial"/>
                <w:b/>
                <w:sz w:val="16"/>
                <w:szCs w:val="16"/>
                <w:lang w:val="sk-SK"/>
              </w:rPr>
            </w:pPr>
          </w:p>
        </w:tc>
      </w:tr>
      <w:tr w:rsidR="004265FD" w:rsidRPr="0014645C" w14:paraId="15B0CDBF" w14:textId="77777777" w:rsidTr="004A613B">
        <w:trPr>
          <w:trHeight w:val="340"/>
        </w:trPr>
        <w:tc>
          <w:tcPr>
            <w:tcW w:w="2303" w:type="dxa"/>
            <w:vAlign w:val="center"/>
          </w:tcPr>
          <w:p w14:paraId="15B0CDBB"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BC"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BD"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z,z</w:t>
            </w:r>
            <w:proofErr w:type="spellEnd"/>
            <w:r w:rsidRPr="0014645C">
              <w:rPr>
                <w:rFonts w:cs="Arial"/>
                <w:b/>
                <w:sz w:val="16"/>
                <w:szCs w:val="16"/>
                <w:lang w:val="sk-SK"/>
              </w:rPr>
              <w:t xml:space="preserve"> %</w:t>
            </w:r>
          </w:p>
        </w:tc>
        <w:tc>
          <w:tcPr>
            <w:tcW w:w="2303" w:type="dxa"/>
            <w:vAlign w:val="center"/>
          </w:tcPr>
          <w:p w14:paraId="15B0CDBE"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C0" w14:textId="03B8A73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Podiel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 xml:space="preserve">j. podniky v zmysle čl. 107 Zmluvy o fungovaní EÚ bez ohľadu na právny status v rámci schém </w:t>
      </w:r>
      <w:r w:rsidR="007C568F" w:rsidRPr="0014645C">
        <w:rPr>
          <w:rFonts w:ascii="Arial" w:hAnsi="Arial" w:cs="Arial"/>
          <w:sz w:val="19"/>
          <w:szCs w:val="19"/>
          <w:lang w:val="sk-SK"/>
        </w:rPr>
        <w:t xml:space="preserve">pomoci de </w:t>
      </w:r>
      <w:proofErr w:type="spellStart"/>
      <w:r w:rsidR="007C568F" w:rsidRPr="0014645C">
        <w:rPr>
          <w:rFonts w:ascii="Arial" w:hAnsi="Arial" w:cs="Arial"/>
          <w:sz w:val="19"/>
          <w:szCs w:val="19"/>
          <w:lang w:val="sk-SK"/>
        </w:rPr>
        <w:t>minimis</w:t>
      </w:r>
      <w:proofErr w:type="spellEnd"/>
      <w:r w:rsidR="007C568F" w:rsidRPr="0014645C">
        <w:rPr>
          <w:rFonts w:ascii="Arial" w:hAnsi="Arial" w:cs="Arial"/>
          <w:sz w:val="19"/>
          <w:szCs w:val="19"/>
          <w:lang w:val="sk-SK"/>
        </w:rPr>
        <w:t xml:space="preserve"> </w:t>
      </w:r>
      <w:r w:rsidRPr="0014645C">
        <w:rPr>
          <w:rFonts w:ascii="Arial" w:hAnsi="Arial" w:cs="Arial"/>
          <w:sz w:val="19"/>
          <w:szCs w:val="19"/>
          <w:lang w:val="sk-SK"/>
        </w:rPr>
        <w:t xml:space="preserve">sa stanovuje v súlade s aplikovanou výškou intenzity pomoci definovanou riadiacim orgánom v príslušnej schéme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V prípade, ak intenzita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stanovená riadiacim orgánom presahuje maximálnu výšku finančnej pomoci z EÚ, bude tento rozdiel dofinancovaný zo štátneho rozpočtu.</w:t>
      </w:r>
    </w:p>
    <w:p w14:paraId="15B0CDD0" w14:textId="35A98F3C" w:rsidR="003464C7" w:rsidRPr="0014645C" w:rsidRDefault="001F1018" w:rsidP="00447A75">
      <w:pPr>
        <w:pStyle w:val="Nadpis1"/>
        <w:spacing w:line="480" w:lineRule="auto"/>
        <w:rPr>
          <w:i w:val="0"/>
          <w:lang w:val="sk-SK"/>
        </w:rPr>
      </w:pPr>
      <w:bookmarkStart w:id="418" w:name="_Toc417648916"/>
      <w:bookmarkStart w:id="419" w:name="_Toc410400263"/>
      <w:bookmarkStart w:id="420" w:name="_Toc417132503"/>
      <w:bookmarkStart w:id="421" w:name="_Toc417648917"/>
      <w:bookmarkStart w:id="422" w:name="_Toc440355008"/>
      <w:bookmarkStart w:id="423" w:name="_Toc440375339"/>
      <w:bookmarkStart w:id="424" w:name="_Toc458432926"/>
      <w:bookmarkStart w:id="425" w:name="_Toc334102"/>
      <w:bookmarkEnd w:id="418"/>
      <w:r w:rsidRPr="0014645C">
        <w:rPr>
          <w:i w:val="0"/>
          <w:iCs w:val="0"/>
          <w:lang w:val="sk-SK"/>
        </w:rPr>
        <w:lastRenderedPageBreak/>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419"/>
      <w:bookmarkEnd w:id="420"/>
      <w:bookmarkEnd w:id="421"/>
      <w:bookmarkEnd w:id="422"/>
      <w:bookmarkEnd w:id="423"/>
      <w:bookmarkEnd w:id="424"/>
      <w:bookmarkEnd w:id="425"/>
    </w:p>
    <w:p w14:paraId="15B0CDD1"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Napĺňanie cieľov OP EVS sa bude realizovať prostredníctvom realizácie:</w:t>
      </w:r>
    </w:p>
    <w:p w14:paraId="15B0CDD2"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národných projektov;</w:t>
      </w:r>
    </w:p>
    <w:p w14:paraId="15B0CDD3"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dopytovo – orientovaných projektov.</w:t>
      </w:r>
    </w:p>
    <w:p w14:paraId="15B0CDD4"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Národné projekty</w:t>
      </w:r>
      <w:r w:rsidRPr="0014645C">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Výber </w:t>
      </w:r>
      <w:r w:rsidR="002F3355" w:rsidRPr="0014645C">
        <w:rPr>
          <w:rFonts w:ascii="Arial" w:hAnsi="Arial" w:cs="Arial"/>
          <w:color w:val="000000"/>
          <w:sz w:val="19"/>
          <w:szCs w:val="19"/>
          <w:lang w:val="sk-SK"/>
        </w:rPr>
        <w:t xml:space="preserve">a implementácia národných projektov je v kompetencii </w:t>
      </w:r>
      <w:r w:rsidR="007C278F" w:rsidRPr="0014645C">
        <w:rPr>
          <w:rFonts w:ascii="Arial" w:hAnsi="Arial" w:cs="Arial"/>
          <w:color w:val="000000"/>
          <w:sz w:val="19"/>
          <w:szCs w:val="19"/>
          <w:lang w:val="sk-SK"/>
        </w:rPr>
        <w:t>MV</w:t>
      </w:r>
      <w:r w:rsidR="002F3355" w:rsidRPr="0014645C">
        <w:rPr>
          <w:rFonts w:ascii="Arial" w:hAnsi="Arial" w:cs="Arial"/>
          <w:color w:val="000000"/>
          <w:sz w:val="19"/>
          <w:szCs w:val="19"/>
          <w:lang w:val="sk-SK"/>
        </w:rPr>
        <w:t xml:space="preserve"> SR ako RO pre OP EVS.</w:t>
      </w:r>
    </w:p>
    <w:p w14:paraId="15B0CDD6" w14:textId="29AEDE35"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Dopytovo-</w:t>
      </w:r>
      <w:r w:rsidR="002F3355" w:rsidRPr="0014645C">
        <w:rPr>
          <w:rFonts w:ascii="Arial" w:hAnsi="Arial" w:cs="Arial"/>
          <w:b/>
          <w:color w:val="000000"/>
          <w:sz w:val="19"/>
          <w:szCs w:val="19"/>
          <w:lang w:val="sk-SK"/>
        </w:rPr>
        <w:t>orientované</w:t>
      </w:r>
      <w:r w:rsidRPr="0014645C">
        <w:rPr>
          <w:rFonts w:ascii="Arial" w:hAnsi="Arial" w:cs="Arial"/>
          <w:b/>
          <w:color w:val="000000"/>
          <w:sz w:val="19"/>
          <w:szCs w:val="19"/>
          <w:lang w:val="sk-SK"/>
        </w:rPr>
        <w:t xml:space="preserve"> </w:t>
      </w:r>
      <w:r w:rsidR="002F3355" w:rsidRPr="0014645C">
        <w:rPr>
          <w:rFonts w:ascii="Arial" w:hAnsi="Arial" w:cs="Arial"/>
          <w:b/>
          <w:color w:val="000000"/>
          <w:sz w:val="19"/>
          <w:szCs w:val="19"/>
          <w:lang w:val="sk-SK"/>
        </w:rPr>
        <w:t>projekty</w:t>
      </w:r>
      <w:r w:rsidR="002F3355" w:rsidRPr="0014645C">
        <w:rPr>
          <w:rFonts w:ascii="Arial" w:hAnsi="Arial" w:cs="Arial"/>
          <w:color w:val="000000"/>
          <w:sz w:val="19"/>
          <w:szCs w:val="19"/>
          <w:lang w:val="sk-SK"/>
        </w:rPr>
        <w:t xml:space="preserve"> sa budú realizovať prostredníctvom výziev na predkladanie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určen</w:t>
      </w:r>
      <w:r w:rsidR="00721212" w:rsidRPr="0014645C">
        <w:rPr>
          <w:rFonts w:ascii="Arial" w:hAnsi="Arial" w:cs="Arial"/>
          <w:color w:val="000000"/>
          <w:sz w:val="19"/>
          <w:szCs w:val="19"/>
          <w:lang w:val="sk-SK"/>
        </w:rPr>
        <w:t>ých</w:t>
      </w:r>
      <w:r w:rsidR="002F3355" w:rsidRPr="0014645C">
        <w:rPr>
          <w:rFonts w:ascii="Arial" w:hAnsi="Arial" w:cs="Arial"/>
          <w:color w:val="000000"/>
          <w:sz w:val="19"/>
          <w:szCs w:val="19"/>
          <w:lang w:val="sk-SK"/>
        </w:rPr>
        <w:t xml:space="preserve"> pre dvoch a viac oprávnených žiadateľov. </w:t>
      </w:r>
    </w:p>
    <w:p w14:paraId="15B0CDD7" w14:textId="44E8CD42"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O </w:t>
      </w:r>
      <w:r w:rsidR="007C278F" w:rsidRPr="0014645C">
        <w:rPr>
          <w:rFonts w:ascii="Arial" w:hAnsi="Arial" w:cs="Arial"/>
          <w:color w:val="000000"/>
          <w:sz w:val="19"/>
          <w:szCs w:val="19"/>
          <w:lang w:val="sk-SK"/>
        </w:rPr>
        <w:t>NFP</w:t>
      </w:r>
      <w:r w:rsidR="002F3355" w:rsidRPr="0014645C">
        <w:rPr>
          <w:rFonts w:ascii="Arial" w:hAnsi="Arial" w:cs="Arial"/>
          <w:color w:val="000000"/>
          <w:sz w:val="19"/>
          <w:szCs w:val="19"/>
          <w:lang w:val="sk-SK"/>
        </w:rPr>
        <w:t xml:space="preserve"> je potrebné požiadať predložením vyplnenej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a</w:t>
      </w:r>
      <w:r w:rsidR="00C85E20" w:rsidRPr="0014645C">
        <w:rPr>
          <w:rFonts w:ascii="Arial" w:hAnsi="Arial" w:cs="Arial"/>
          <w:color w:val="000000"/>
          <w:sz w:val="19"/>
          <w:szCs w:val="19"/>
          <w:lang w:val="sk-SK"/>
        </w:rPr>
        <w:t> </w:t>
      </w:r>
      <w:r w:rsidR="002F3355" w:rsidRPr="0014645C">
        <w:rPr>
          <w:rFonts w:ascii="Arial" w:hAnsi="Arial" w:cs="Arial"/>
          <w:color w:val="000000"/>
          <w:sz w:val="19"/>
          <w:szCs w:val="19"/>
          <w:lang w:val="sk-SK"/>
        </w:rPr>
        <w:t>to</w:t>
      </w:r>
      <w:r w:rsidR="00C85E20" w:rsidRPr="0014645C">
        <w:rPr>
          <w:rFonts w:ascii="Arial" w:hAnsi="Arial" w:cs="Arial"/>
          <w:color w:val="000000"/>
          <w:sz w:val="19"/>
          <w:szCs w:val="19"/>
          <w:lang w:val="sk-SK"/>
        </w:rPr>
        <w:t>:</w:t>
      </w:r>
      <w:r w:rsidR="002F3355" w:rsidRPr="0014645C">
        <w:rPr>
          <w:rFonts w:ascii="Arial" w:hAnsi="Arial" w:cs="Arial"/>
          <w:color w:val="000000"/>
          <w:sz w:val="19"/>
          <w:szCs w:val="19"/>
          <w:lang w:val="sk-SK"/>
        </w:rPr>
        <w:t xml:space="preserve"> </w:t>
      </w:r>
    </w:p>
    <w:p w14:paraId="15B0CDD8" w14:textId="77777777" w:rsidR="00C85E20"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v </w:t>
      </w:r>
      <w:r w:rsidRPr="0014645C">
        <w:rPr>
          <w:rFonts w:ascii="Arial" w:hAnsi="Arial" w:cs="Arial"/>
          <w:b/>
          <w:color w:val="000000"/>
          <w:sz w:val="19"/>
          <w:szCs w:val="19"/>
          <w:lang w:val="sk-SK"/>
        </w:rPr>
        <w:t>elektronickej forme</w:t>
      </w:r>
      <w:r w:rsidRPr="0014645C">
        <w:rPr>
          <w:rFonts w:ascii="Arial" w:hAnsi="Arial" w:cs="Arial"/>
          <w:color w:val="000000"/>
          <w:sz w:val="19"/>
          <w:szCs w:val="19"/>
          <w:lang w:val="sk-SK"/>
        </w:rPr>
        <w:t xml:space="preserve"> prostredníctvom verejného portálu ITMS2014+</w:t>
      </w:r>
      <w:r w:rsidR="002B3DE0" w:rsidRPr="0014645C">
        <w:rPr>
          <w:rFonts w:ascii="Arial" w:hAnsi="Arial" w:cs="Arial"/>
          <w:color w:val="000000"/>
          <w:sz w:val="19"/>
          <w:szCs w:val="19"/>
          <w:lang w:val="sk-SK"/>
        </w:rPr>
        <w:t xml:space="preserve"> </w:t>
      </w:r>
    </w:p>
    <w:p w14:paraId="15B0CDD9" w14:textId="77777777"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a súčasne jej zaslaním </w:t>
      </w:r>
      <w:r w:rsidR="0005604C" w:rsidRPr="0014645C">
        <w:rPr>
          <w:rFonts w:ascii="Arial" w:hAnsi="Arial" w:cs="Arial"/>
          <w:color w:val="000000"/>
          <w:sz w:val="19"/>
          <w:szCs w:val="19"/>
          <w:lang w:val="sk-SK"/>
        </w:rPr>
        <w:t>RO pre OP EVS</w:t>
      </w:r>
      <w:r w:rsidRPr="0014645C">
        <w:rPr>
          <w:rFonts w:ascii="Arial" w:hAnsi="Arial" w:cs="Arial"/>
          <w:color w:val="000000"/>
          <w:sz w:val="19"/>
          <w:szCs w:val="19"/>
          <w:lang w:val="sk-SK"/>
        </w:rPr>
        <w:t xml:space="preserve"> v </w:t>
      </w:r>
      <w:r w:rsidRPr="0014645C">
        <w:rPr>
          <w:rFonts w:ascii="Arial" w:hAnsi="Arial" w:cs="Arial"/>
          <w:b/>
          <w:color w:val="000000"/>
          <w:sz w:val="19"/>
          <w:szCs w:val="19"/>
          <w:lang w:val="sk-SK"/>
        </w:rPr>
        <w:t>písomnej forme</w:t>
      </w:r>
      <w:r w:rsidRPr="0014645C">
        <w:rPr>
          <w:rFonts w:ascii="Arial" w:hAnsi="Arial" w:cs="Arial"/>
          <w:color w:val="000000"/>
          <w:sz w:val="19"/>
          <w:szCs w:val="19"/>
          <w:lang w:val="sk-SK"/>
        </w:rPr>
        <w:t xml:space="preserve">. </w:t>
      </w:r>
    </w:p>
    <w:p w14:paraId="15B0CDDA" w14:textId="274C3396"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r w:rsidRPr="0014645C">
        <w:rPr>
          <w:rFonts w:ascii="Arial" w:hAnsi="Arial" w:cs="Arial"/>
          <w:color w:val="000000"/>
          <w:sz w:val="19"/>
          <w:szCs w:val="19"/>
          <w:lang w:val="sk-SK"/>
        </w:rPr>
        <w:t xml:space="preserve">  </w:t>
      </w:r>
      <w:r w:rsidR="002F3355" w:rsidRPr="0014645C">
        <w:rPr>
          <w:rFonts w:ascii="Arial" w:hAnsi="Arial" w:cs="Arial"/>
          <w:color w:val="000000"/>
          <w:sz w:val="19"/>
          <w:szCs w:val="19"/>
          <w:lang w:val="sk-SK"/>
        </w:rPr>
        <w:t>a</w:t>
      </w:r>
      <w:r w:rsidR="0071296A" w:rsidRPr="0014645C">
        <w:rPr>
          <w:rFonts w:ascii="Arial" w:hAnsi="Arial" w:cs="Arial"/>
          <w:color w:val="000000"/>
          <w:sz w:val="19"/>
          <w:szCs w:val="19"/>
          <w:lang w:val="sk-SK"/>
        </w:rPr>
        <w:t xml:space="preserve"> jej</w:t>
      </w:r>
      <w:r w:rsidRPr="0014645C">
        <w:rPr>
          <w:rFonts w:ascii="Arial" w:hAnsi="Arial" w:cs="Arial"/>
          <w:color w:val="000000"/>
          <w:sz w:val="19"/>
          <w:szCs w:val="19"/>
          <w:lang w:val="sk-SK"/>
        </w:rPr>
        <w:t> </w:t>
      </w:r>
      <w:r w:rsidR="002F3355" w:rsidRPr="0014645C">
        <w:rPr>
          <w:rFonts w:ascii="Arial" w:hAnsi="Arial" w:cs="Arial"/>
          <w:b/>
          <w:color w:val="000000"/>
          <w:sz w:val="19"/>
          <w:szCs w:val="19"/>
          <w:lang w:val="sk-SK"/>
        </w:rPr>
        <w:t>prílohy</w:t>
      </w:r>
      <w:r w:rsidRPr="0014645C">
        <w:rPr>
          <w:rFonts w:ascii="Arial" w:hAnsi="Arial" w:cs="Arial"/>
          <w:b/>
          <w:color w:val="000000"/>
          <w:sz w:val="19"/>
          <w:szCs w:val="19"/>
          <w:lang w:val="sk-SK"/>
        </w:rPr>
        <w:t xml:space="preserve"> </w:t>
      </w:r>
      <w:r w:rsidR="002F3355" w:rsidRPr="0014645C">
        <w:rPr>
          <w:rFonts w:ascii="Arial" w:hAnsi="Arial" w:cs="Arial"/>
          <w:color w:val="000000"/>
          <w:sz w:val="19"/>
          <w:szCs w:val="19"/>
          <w:lang w:val="sk-SK"/>
        </w:rPr>
        <w:t xml:space="preserve">sa predkladajú </w:t>
      </w:r>
      <w:r w:rsidR="00E27EE5" w:rsidRPr="0014645C">
        <w:rPr>
          <w:rFonts w:ascii="Arial" w:hAnsi="Arial" w:cs="Arial"/>
          <w:sz w:val="19"/>
          <w:szCs w:val="19"/>
          <w:lang w:val="sk-SK"/>
        </w:rPr>
        <w:t xml:space="preserve">elektronicky prostredníctvom verejnej časti ITMS2014+ a tiež </w:t>
      </w:r>
      <w:r w:rsidR="002F3355" w:rsidRPr="0014645C">
        <w:rPr>
          <w:rFonts w:ascii="Arial" w:hAnsi="Arial" w:cs="Arial"/>
          <w:color w:val="000000"/>
          <w:sz w:val="19"/>
          <w:szCs w:val="19"/>
          <w:lang w:val="sk-SK"/>
        </w:rPr>
        <w:t xml:space="preserve">k písomnej forme žiadosti. </w:t>
      </w:r>
    </w:p>
    <w:p w14:paraId="4C49B332" w14:textId="77777777" w:rsidR="00941FF6" w:rsidRPr="0014645C" w:rsidRDefault="00941FF6" w:rsidP="0038504E">
      <w:pPr>
        <w:pStyle w:val="Nadpis2"/>
        <w:spacing w:before="0" w:line="276" w:lineRule="auto"/>
        <w:rPr>
          <w:b/>
          <w:lang w:val="sk-SK"/>
        </w:rPr>
      </w:pPr>
      <w:bookmarkStart w:id="426" w:name="_Toc417132504"/>
      <w:bookmarkStart w:id="427" w:name="_Toc417648918"/>
      <w:bookmarkStart w:id="428" w:name="_Toc440355009"/>
      <w:bookmarkStart w:id="429" w:name="_Toc440375340"/>
      <w:bookmarkStart w:id="430" w:name="_Toc458432927"/>
    </w:p>
    <w:p w14:paraId="0718C469" w14:textId="5D3D7F8E" w:rsidR="0038504E" w:rsidRPr="0014645C" w:rsidRDefault="001F1018" w:rsidP="0038504E">
      <w:pPr>
        <w:pStyle w:val="Nadpis2"/>
        <w:spacing w:before="0" w:line="276" w:lineRule="auto"/>
        <w:rPr>
          <w:b/>
          <w:lang w:val="sk-SK"/>
        </w:rPr>
      </w:pPr>
      <w:bookmarkStart w:id="431" w:name="_Toc334103"/>
      <w:r w:rsidRPr="0014645C">
        <w:rPr>
          <w:b/>
          <w:lang w:val="sk-SK"/>
        </w:rPr>
        <w:t>3.1</w:t>
      </w:r>
      <w:r w:rsidR="00400B1E" w:rsidRPr="0014645C">
        <w:rPr>
          <w:b/>
          <w:lang w:val="sk-SK"/>
        </w:rPr>
        <w:tab/>
      </w:r>
      <w:r w:rsidR="0038504E" w:rsidRPr="0014645C">
        <w:rPr>
          <w:b/>
          <w:lang w:val="sk-SK"/>
        </w:rPr>
        <w:t>Základné informácie k ŽoNFP v časovej postupnosti jednotlivých krokov</w:t>
      </w:r>
      <w:bookmarkEnd w:id="431"/>
    </w:p>
    <w:p w14:paraId="1FE0316A" w14:textId="77777777" w:rsidR="0038504E" w:rsidRPr="0014645C" w:rsidRDefault="0038504E" w:rsidP="0038504E">
      <w:pPr>
        <w:spacing w:after="0" w:line="240" w:lineRule="auto"/>
        <w:rPr>
          <w:b/>
          <w:lang w:val="sk-SK"/>
        </w:rPr>
      </w:pPr>
    </w:p>
    <w:p w14:paraId="15BA8E66" w14:textId="77777777" w:rsidR="0038504E" w:rsidRPr="0014645C" w:rsidRDefault="0038504E" w:rsidP="0038504E">
      <w:pPr>
        <w:spacing w:after="0" w:line="240" w:lineRule="auto"/>
        <w:rPr>
          <w:b/>
          <w:lang w:val="sk-SK"/>
        </w:rPr>
      </w:pPr>
    </w:p>
    <w:p w14:paraId="0141FDE3"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b/>
          <w:lang w:val="sk-SK"/>
        </w:rPr>
        <w:t xml:space="preserve"> </w:t>
      </w:r>
      <w:r w:rsidRPr="0014645C">
        <w:rPr>
          <w:rFonts w:ascii="Times New Roman" w:eastAsia="Times New Roman" w:hAnsi="Times New Roman" w:cs="Times New Roman"/>
          <w:sz w:val="24"/>
          <w:szCs w:val="24"/>
          <w:lang w:val="sk-SK" w:eastAsia="sk-SK"/>
        </w:rPr>
        <w:t>1</w:t>
      </w:r>
      <w:r w:rsidRPr="0014645C">
        <w:rPr>
          <w:rFonts w:ascii="Arial" w:eastAsia="Times New Roman" w:hAnsi="Arial" w:cs="Arial"/>
          <w:sz w:val="19"/>
          <w:szCs w:val="19"/>
          <w:lang w:val="sk-SK" w:eastAsia="sk-SK"/>
        </w:rPr>
        <w:t>. krok</w:t>
      </w:r>
    </w:p>
    <w:p w14:paraId="5BB5A3F0"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w:t>
      </w:r>
      <w:r w:rsidRPr="0014645C">
        <w:rPr>
          <w:rStyle w:val="Odkaznapoznmkupodiarou"/>
          <w:rFonts w:eastAsia="Times New Roman" w:cs="Arial"/>
          <w:sz w:val="19"/>
          <w:szCs w:val="19"/>
          <w:u w:val="single"/>
          <w:lang w:val="sk-SK" w:eastAsia="sk-SK"/>
        </w:rPr>
        <w:footnoteReference w:id="20"/>
      </w:r>
      <w:r w:rsidRPr="0014645C">
        <w:rPr>
          <w:rFonts w:ascii="Arial" w:eastAsia="Times New Roman" w:hAnsi="Arial" w:cs="Arial"/>
          <w:sz w:val="19"/>
          <w:szCs w:val="19"/>
          <w:u w:val="single"/>
          <w:lang w:val="sk-SK" w:eastAsia="sk-SK"/>
        </w:rPr>
        <w:t xml:space="preserve"> si musí zriadiť prístup do verejnej časti ITMS2014+</w:t>
      </w:r>
      <w:r w:rsidRPr="0014645C">
        <w:rPr>
          <w:rFonts w:ascii="Arial" w:eastAsia="Times New Roman" w:hAnsi="Arial" w:cs="Arial"/>
          <w:sz w:val="19"/>
          <w:szCs w:val="19"/>
          <w:lang w:val="sk-SK" w:eastAsia="sk-SK"/>
        </w:rPr>
        <w:t xml:space="preserve"> , o čo požiada </w:t>
      </w:r>
      <w:proofErr w:type="spellStart"/>
      <w:r w:rsidRPr="0014645C">
        <w:rPr>
          <w:rFonts w:ascii="Arial" w:eastAsia="Times New Roman" w:hAnsi="Arial" w:cs="Arial"/>
          <w:sz w:val="19"/>
          <w:szCs w:val="19"/>
          <w:lang w:val="sk-SK" w:eastAsia="sk-SK"/>
        </w:rPr>
        <w:t>DataCentrum</w:t>
      </w:r>
      <w:proofErr w:type="spellEnd"/>
      <w:r w:rsidRPr="0014645C">
        <w:rPr>
          <w:rFonts w:ascii="Arial" w:eastAsia="Times New Roman" w:hAnsi="Arial" w:cs="Arial"/>
          <w:sz w:val="19"/>
          <w:szCs w:val="19"/>
          <w:lang w:val="sk-SK" w:eastAsia="sk-SK"/>
        </w:rPr>
        <w:t xml:space="preserve"> (kap.3.3.1),</w:t>
      </w:r>
    </w:p>
    <w:p w14:paraId="625F0A0D"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 xml:space="preserve">2. krok </w:t>
      </w:r>
    </w:p>
    <w:p w14:paraId="7EBCFCA1" w14:textId="1B53458D"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vypracuje/vyplní ŽoNFP v ITMS2014+</w:t>
      </w:r>
      <w:r w:rsidRPr="0014645C">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3. krok</w:t>
      </w:r>
    </w:p>
    <w:p w14:paraId="7C30972C" w14:textId="649FF954"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si skontroluje ŽoNFP a jej prílohy po vecnej stránke</w:t>
      </w:r>
      <w:r w:rsidRPr="0014645C">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Pr="0014645C"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4.krok</w:t>
      </w:r>
    </w:p>
    <w:p w14:paraId="5B3848D3"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Žiadateľ zašle skontrolovanú  ŽoNFP a jej prílohy elektronicky prostredníctvom ITMS2014+</w:t>
      </w:r>
      <w:r w:rsidRPr="0014645C">
        <w:rPr>
          <w:rFonts w:eastAsia="Times New Roman" w:cstheme="minorHAnsi"/>
          <w:sz w:val="19"/>
          <w:szCs w:val="19"/>
          <w:lang w:val="sk-SK" w:eastAsia="sk-SK"/>
        </w:rPr>
        <w:t xml:space="preserve"> (kap.3.3.1),</w:t>
      </w:r>
    </w:p>
    <w:p w14:paraId="194E9CD3" w14:textId="77777777" w:rsidR="0038504E" w:rsidRPr="0014645C" w:rsidRDefault="0038504E" w:rsidP="0038504E">
      <w:pPr>
        <w:spacing w:after="0" w:line="240" w:lineRule="auto"/>
        <w:rPr>
          <w:rFonts w:eastAsia="Times New Roman" w:cstheme="minorHAnsi"/>
          <w:sz w:val="19"/>
          <w:szCs w:val="19"/>
          <w:lang w:val="sk-SK" w:eastAsia="sk-SK"/>
        </w:rPr>
      </w:pPr>
    </w:p>
    <w:p w14:paraId="77E2F9C7"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lastRenderedPageBreak/>
        <w:t xml:space="preserve">5.krok </w:t>
      </w:r>
    </w:p>
    <w:p w14:paraId="110D3554" w14:textId="1429C4A4" w:rsidR="00712C42"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 xml:space="preserve">Žiadateľ zašle ŽoNFP v písomnej </w:t>
      </w:r>
      <w:r w:rsidR="00780F49">
        <w:rPr>
          <w:rFonts w:eastAsia="Times New Roman" w:cstheme="minorHAnsi"/>
          <w:sz w:val="19"/>
          <w:szCs w:val="19"/>
          <w:u w:val="single"/>
          <w:lang w:val="sk-SK" w:eastAsia="sk-SK"/>
        </w:rPr>
        <w:t>forme</w:t>
      </w:r>
      <w:r w:rsidRPr="0014645C">
        <w:rPr>
          <w:rFonts w:eastAsia="Times New Roman" w:cstheme="minorHAnsi"/>
          <w:sz w:val="19"/>
          <w:szCs w:val="19"/>
          <w:lang w:val="sk-SK" w:eastAsia="sk-SK"/>
        </w:rPr>
        <w:t xml:space="preserve">, </w:t>
      </w:r>
      <w:proofErr w:type="spellStart"/>
      <w:r w:rsidRPr="0014645C">
        <w:rPr>
          <w:rFonts w:eastAsia="Times New Roman" w:cstheme="minorHAnsi"/>
          <w:sz w:val="19"/>
          <w:szCs w:val="19"/>
          <w:lang w:val="sk-SK" w:eastAsia="sk-SK"/>
        </w:rPr>
        <w:t>t.z</w:t>
      </w:r>
      <w:proofErr w:type="spellEnd"/>
      <w:r w:rsidRPr="0014645C">
        <w:rPr>
          <w:rFonts w:eastAsia="Times New Roman" w:cstheme="minorHAnsi"/>
          <w:sz w:val="19"/>
          <w:szCs w:val="19"/>
          <w:lang w:val="sk-SK" w:eastAsia="sk-SK"/>
        </w:rPr>
        <w:t>., že žiadateľ</w:t>
      </w:r>
      <w:r w:rsidR="004674B0">
        <w:rPr>
          <w:rFonts w:eastAsia="Times New Roman" w:cstheme="minorHAnsi"/>
          <w:sz w:val="19"/>
          <w:szCs w:val="19"/>
          <w:lang w:val="sk-SK" w:eastAsia="sk-SK"/>
        </w:rPr>
        <w:t>:</w:t>
      </w:r>
    </w:p>
    <w:p w14:paraId="59955129" w14:textId="3B35576D" w:rsidR="0038504E" w:rsidRPr="00712C42" w:rsidRDefault="0038504E" w:rsidP="00712C42">
      <w:pPr>
        <w:pStyle w:val="Odsekzoznamu"/>
        <w:numPr>
          <w:ilvl w:val="0"/>
          <w:numId w:val="53"/>
        </w:numPr>
        <w:spacing w:after="0" w:line="240" w:lineRule="auto"/>
        <w:jc w:val="both"/>
        <w:rPr>
          <w:rFonts w:eastAsia="Times New Roman" w:cstheme="minorHAnsi"/>
          <w:sz w:val="19"/>
          <w:szCs w:val="19"/>
          <w:lang w:val="sk-SK" w:eastAsia="sk-SK"/>
        </w:rPr>
      </w:pPr>
      <w:r w:rsidRPr="00712C42">
        <w:rPr>
          <w:rFonts w:eastAsia="Times New Roman" w:cstheme="minorHAnsi"/>
          <w:sz w:val="19"/>
          <w:szCs w:val="19"/>
          <w:lang w:val="sk-SK" w:eastAsia="sk-SK"/>
        </w:rPr>
        <w:t>vytlačí a zašle verziu ŽoNFP a jej prílohy bez označenia DRAFT, ktorú pred tým zaslal elektronicky (kap</w:t>
      </w:r>
      <w:r w:rsidR="00E46B79">
        <w:rPr>
          <w:rFonts w:eastAsia="Times New Roman" w:cstheme="minorHAnsi"/>
          <w:sz w:val="19"/>
          <w:szCs w:val="19"/>
          <w:lang w:val="sk-SK" w:eastAsia="sk-SK"/>
        </w:rPr>
        <w:t xml:space="preserve"> 3.3 a</w:t>
      </w:r>
      <w:r w:rsidRPr="00712C42">
        <w:rPr>
          <w:rFonts w:eastAsia="Times New Roman" w:cstheme="minorHAnsi"/>
          <w:sz w:val="19"/>
          <w:szCs w:val="19"/>
          <w:lang w:val="sk-SK" w:eastAsia="sk-SK"/>
        </w:rPr>
        <w:t xml:space="preserve">.3.3.2), </w:t>
      </w:r>
    </w:p>
    <w:p w14:paraId="7564EA1B" w14:textId="02BFEAE8" w:rsidR="00712C42" w:rsidRDefault="00712C42" w:rsidP="00712C42">
      <w:pPr>
        <w:spacing w:after="0" w:line="240" w:lineRule="auto"/>
        <w:ind w:left="360"/>
        <w:jc w:val="both"/>
        <w:rPr>
          <w:rFonts w:eastAsia="Times New Roman" w:cstheme="minorHAnsi"/>
          <w:sz w:val="19"/>
          <w:szCs w:val="19"/>
          <w:lang w:val="sk-SK" w:eastAsia="sk-SK"/>
        </w:rPr>
      </w:pPr>
      <w:r>
        <w:rPr>
          <w:rFonts w:eastAsia="Times New Roman" w:cstheme="minorHAnsi"/>
          <w:sz w:val="19"/>
          <w:szCs w:val="19"/>
          <w:lang w:val="sk-SK" w:eastAsia="sk-SK"/>
        </w:rPr>
        <w:t>alebo</w:t>
      </w:r>
    </w:p>
    <w:p w14:paraId="46C806F6" w14:textId="2B4422D7" w:rsidR="00712C42" w:rsidRPr="00E46B79" w:rsidRDefault="00712C42" w:rsidP="00712C42">
      <w:pPr>
        <w:pStyle w:val="Odsekzoznamu"/>
        <w:numPr>
          <w:ilvl w:val="0"/>
          <w:numId w:val="53"/>
        </w:numPr>
        <w:spacing w:after="0" w:line="240" w:lineRule="auto"/>
        <w:jc w:val="both"/>
        <w:rPr>
          <w:rFonts w:eastAsia="Times New Roman" w:cstheme="minorHAnsi"/>
          <w:sz w:val="19"/>
          <w:szCs w:val="19"/>
          <w:lang w:val="sk-SK" w:eastAsia="sk-SK"/>
        </w:rPr>
      </w:pPr>
      <w:r>
        <w:rPr>
          <w:rFonts w:eastAsia="Times New Roman" w:cstheme="minorHAnsi"/>
          <w:sz w:val="19"/>
          <w:szCs w:val="19"/>
          <w:lang w:val="sk-SK" w:eastAsia="sk-SK"/>
        </w:rPr>
        <w:t xml:space="preserve"> </w:t>
      </w:r>
      <w:r w:rsidRPr="00E46B79">
        <w:rPr>
          <w:sz w:val="19"/>
          <w:szCs w:val="19"/>
          <w:lang w:val="sk-SK"/>
        </w:rPr>
        <w:t>zašle  ŽoNFP elektronicky</w:t>
      </w:r>
      <w:r w:rsidRPr="00E46B79">
        <w:rPr>
          <w:rStyle w:val="Odkaznapoznmkupodiarou"/>
          <w:sz w:val="19"/>
          <w:szCs w:val="19"/>
          <w:lang w:val="sk-SK"/>
        </w:rPr>
        <w:footnoteReference w:id="21"/>
      </w:r>
      <w:r w:rsidRPr="00E46B79">
        <w:rPr>
          <w:sz w:val="19"/>
          <w:szCs w:val="19"/>
          <w:lang w:val="sk-SK"/>
        </w:rPr>
        <w:t xml:space="preserve"> v zmysle zákona o e-</w:t>
      </w:r>
      <w:proofErr w:type="spellStart"/>
      <w:r w:rsidRPr="00E46B79">
        <w:rPr>
          <w:sz w:val="19"/>
          <w:szCs w:val="19"/>
          <w:lang w:val="sk-SK"/>
        </w:rPr>
        <w:t>Governmente</w:t>
      </w:r>
      <w:proofErr w:type="spellEnd"/>
      <w:r w:rsidRPr="00E46B79">
        <w:rPr>
          <w:sz w:val="19"/>
          <w:szCs w:val="19"/>
          <w:lang w:val="sk-SK"/>
        </w:rPr>
        <w:t xml:space="preserve"> do elektronickej schránky poskytovateľa </w:t>
      </w:r>
      <w:r w:rsidR="00E46B79" w:rsidRPr="00712C42">
        <w:rPr>
          <w:rFonts w:eastAsia="Times New Roman" w:cstheme="minorHAnsi"/>
          <w:sz w:val="19"/>
          <w:szCs w:val="19"/>
          <w:lang w:val="sk-SK" w:eastAsia="sk-SK"/>
        </w:rPr>
        <w:t>(kap.</w:t>
      </w:r>
      <w:r w:rsidR="00E46B79">
        <w:rPr>
          <w:rFonts w:eastAsia="Times New Roman" w:cstheme="minorHAnsi"/>
          <w:sz w:val="19"/>
          <w:szCs w:val="19"/>
          <w:lang w:val="sk-SK" w:eastAsia="sk-SK"/>
        </w:rPr>
        <w:t xml:space="preserve"> 3.3 a </w:t>
      </w:r>
      <w:r w:rsidR="00E46B79" w:rsidRPr="00712C42">
        <w:rPr>
          <w:rFonts w:eastAsia="Times New Roman" w:cstheme="minorHAnsi"/>
          <w:sz w:val="19"/>
          <w:szCs w:val="19"/>
          <w:lang w:val="sk-SK" w:eastAsia="sk-SK"/>
        </w:rPr>
        <w:t>3.3.2)</w:t>
      </w:r>
      <w:r w:rsidR="00E46B79">
        <w:rPr>
          <w:rFonts w:eastAsia="Times New Roman" w:cstheme="minorHAnsi"/>
          <w:sz w:val="19"/>
          <w:szCs w:val="19"/>
          <w:lang w:val="sk-SK" w:eastAsia="sk-SK"/>
        </w:rPr>
        <w:t>.</w:t>
      </w:r>
      <w:r w:rsidRPr="00E46B79">
        <w:rPr>
          <w:sz w:val="19"/>
          <w:szCs w:val="19"/>
          <w:lang w:val="sk-SK"/>
        </w:rPr>
        <w:t xml:space="preserve"> </w:t>
      </w:r>
    </w:p>
    <w:p w14:paraId="50577420" w14:textId="77777777" w:rsidR="0038504E" w:rsidRPr="0014645C"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6. krok</w:t>
      </w:r>
    </w:p>
    <w:p w14:paraId="4114433D" w14:textId="5B4D8F31"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Žiadateľovi odporúčame sledovať ŽoNFP prostredníctvom ITMS2014+ a v prípade výzvy na doplnenie ŽoNFP včas reagovať</w:t>
      </w:r>
      <w:r w:rsidR="00E02E72" w:rsidRPr="0014645C">
        <w:rPr>
          <w:rFonts w:eastAsia="Times New Roman" w:cstheme="minorHAnsi"/>
          <w:sz w:val="19"/>
          <w:szCs w:val="19"/>
          <w:lang w:val="sk-SK" w:eastAsia="sk-SK"/>
        </w:rPr>
        <w:t>.</w:t>
      </w:r>
      <w:r w:rsidRPr="0014645C">
        <w:rPr>
          <w:rFonts w:eastAsia="Times New Roman" w:cstheme="minorHAnsi"/>
          <w:sz w:val="19"/>
          <w:szCs w:val="19"/>
          <w:lang w:val="sk-SK" w:eastAsia="sk-SK"/>
        </w:rPr>
        <w:t xml:space="preserve"> </w:t>
      </w:r>
    </w:p>
    <w:p w14:paraId="687CA5DC" w14:textId="5C339DD9" w:rsidR="0038504E" w:rsidRPr="0014645C" w:rsidRDefault="0038504E" w:rsidP="0038504E">
      <w:pPr>
        <w:pStyle w:val="Nadpis2"/>
        <w:spacing w:before="0" w:line="276" w:lineRule="auto"/>
        <w:rPr>
          <w:b/>
          <w:lang w:val="sk-SK"/>
        </w:rPr>
      </w:pPr>
    </w:p>
    <w:p w14:paraId="15B0CDE2" w14:textId="13D0FD0B" w:rsidR="002B3DE0" w:rsidRPr="0014645C" w:rsidRDefault="0038504E" w:rsidP="0008366A">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 xml:space="preserve">           </w:t>
      </w:r>
      <w:r w:rsidR="002B3DE0" w:rsidRPr="0014645C">
        <w:rPr>
          <w:b/>
          <w:color w:val="3C8A2E" w:themeColor="accent5"/>
          <w:sz w:val="24"/>
          <w:szCs w:val="24"/>
          <w:lang w:val="sk-SK"/>
        </w:rPr>
        <w:t xml:space="preserve"> </w:t>
      </w:r>
      <w:bookmarkStart w:id="432" w:name="_Toc417132505"/>
      <w:bookmarkStart w:id="433" w:name="_Toc417648919"/>
      <w:bookmarkStart w:id="434" w:name="_Toc440355010"/>
      <w:bookmarkStart w:id="435" w:name="_Toc440375341"/>
      <w:bookmarkStart w:id="436" w:name="_Toc458432928"/>
      <w:bookmarkStart w:id="437" w:name="_Toc334104"/>
      <w:bookmarkEnd w:id="426"/>
      <w:bookmarkEnd w:id="427"/>
      <w:bookmarkEnd w:id="428"/>
      <w:bookmarkEnd w:id="429"/>
      <w:bookmarkEnd w:id="430"/>
      <w:r w:rsidR="001F1018" w:rsidRPr="0014645C">
        <w:rPr>
          <w:b/>
          <w:color w:val="3C8A2E" w:themeColor="accent5"/>
          <w:sz w:val="24"/>
          <w:szCs w:val="24"/>
          <w:lang w:val="sk-SK"/>
        </w:rPr>
        <w:t>3.1.1</w:t>
      </w:r>
      <w:r w:rsidR="00400B1E" w:rsidRPr="0014645C">
        <w:rPr>
          <w:b/>
          <w:color w:val="3C8A2E" w:themeColor="accent5"/>
          <w:sz w:val="24"/>
          <w:szCs w:val="24"/>
          <w:lang w:val="sk-SK"/>
        </w:rPr>
        <w:tab/>
      </w:r>
      <w:r w:rsidR="002B3DE0" w:rsidRPr="0014645C">
        <w:rPr>
          <w:b/>
          <w:color w:val="3C8A2E" w:themeColor="accent5"/>
          <w:sz w:val="24"/>
          <w:szCs w:val="24"/>
          <w:lang w:val="sk-SK"/>
        </w:rPr>
        <w:t>Zoznam príloh</w:t>
      </w:r>
      <w:bookmarkEnd w:id="432"/>
      <w:bookmarkEnd w:id="433"/>
      <w:bookmarkEnd w:id="434"/>
      <w:bookmarkEnd w:id="435"/>
      <w:bookmarkEnd w:id="436"/>
      <w:bookmarkEnd w:id="437"/>
    </w:p>
    <w:p w14:paraId="09714EBB" w14:textId="5B039991"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Úplný zoznam príloh, ktoré je žiadateľ o NFP povinný predložiť k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je uvedený vo </w:t>
      </w:r>
      <w:r w:rsidR="006B1DCA" w:rsidRPr="0014645C">
        <w:rPr>
          <w:rFonts w:ascii="Arial" w:hAnsi="Arial" w:cs="Arial"/>
          <w:color w:val="000000"/>
          <w:sz w:val="19"/>
          <w:szCs w:val="19"/>
          <w:lang w:val="sk-SK"/>
        </w:rPr>
        <w:t>výzve/vyzvaní</w:t>
      </w:r>
      <w:r w:rsidRPr="0014645C">
        <w:rPr>
          <w:rFonts w:ascii="Arial" w:hAnsi="Arial" w:cs="Arial"/>
          <w:color w:val="000000"/>
          <w:sz w:val="19"/>
          <w:szCs w:val="19"/>
          <w:lang w:val="sk-SK"/>
        </w:rPr>
        <w:t xml:space="preserve">. Uvedené prílohy  </w:t>
      </w:r>
      <w:r w:rsidR="00FF5CA0" w:rsidRPr="0014645C">
        <w:rPr>
          <w:rFonts w:ascii="Arial" w:hAnsi="Arial" w:cs="Arial"/>
          <w:color w:val="000000"/>
          <w:sz w:val="19"/>
          <w:szCs w:val="19"/>
          <w:lang w:val="sk-SK"/>
        </w:rPr>
        <w:t xml:space="preserve">žiadateľ o NFP </w:t>
      </w:r>
      <w:r w:rsidR="0071296A" w:rsidRPr="0014645C">
        <w:rPr>
          <w:rFonts w:ascii="Arial" w:hAnsi="Arial" w:cs="Arial"/>
          <w:color w:val="000000"/>
          <w:sz w:val="19"/>
          <w:szCs w:val="19"/>
          <w:lang w:val="sk-SK"/>
        </w:rPr>
        <w:t>predkladá</w:t>
      </w:r>
      <w:r w:rsidRPr="0014645C">
        <w:rPr>
          <w:rFonts w:ascii="Arial" w:hAnsi="Arial" w:cs="Arial"/>
          <w:color w:val="000000"/>
          <w:sz w:val="19"/>
          <w:szCs w:val="19"/>
          <w:lang w:val="sk-SK"/>
        </w:rPr>
        <w:t xml:space="preserve"> k vytlačenej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w:t>
      </w:r>
      <w:r w:rsidR="000E1749" w:rsidRPr="0014645C">
        <w:rPr>
          <w:rFonts w:ascii="Arial" w:hAnsi="Arial" w:cs="Arial"/>
          <w:color w:val="000000"/>
          <w:sz w:val="19"/>
          <w:szCs w:val="19"/>
          <w:lang w:val="sk-SK"/>
        </w:rPr>
        <w:t>V nasledujúce</w:t>
      </w:r>
      <w:r w:rsidR="00793F0D" w:rsidRPr="0014645C">
        <w:rPr>
          <w:rFonts w:ascii="Arial" w:hAnsi="Arial" w:cs="Arial"/>
          <w:color w:val="000000"/>
          <w:sz w:val="19"/>
          <w:szCs w:val="19"/>
          <w:lang w:val="sk-SK"/>
        </w:rPr>
        <w:t>j</w:t>
      </w:r>
      <w:r w:rsidR="000E1749" w:rsidRPr="0014645C">
        <w:rPr>
          <w:rFonts w:ascii="Arial" w:hAnsi="Arial" w:cs="Arial"/>
          <w:color w:val="000000"/>
          <w:sz w:val="19"/>
          <w:szCs w:val="19"/>
          <w:lang w:val="sk-SK"/>
        </w:rPr>
        <w:t xml:space="preserve"> tabuľke uvádzame všeobecný prehľad povinných príloh k</w:t>
      </w:r>
      <w:r w:rsidR="008F5EC1" w:rsidRPr="0014645C">
        <w:rPr>
          <w:rFonts w:ascii="Arial" w:hAnsi="Arial" w:cs="Arial"/>
          <w:color w:val="000000"/>
          <w:sz w:val="19"/>
          <w:szCs w:val="19"/>
          <w:lang w:val="sk-SK"/>
        </w:rPr>
        <w:t> </w:t>
      </w:r>
      <w:r w:rsidR="000E1749" w:rsidRPr="0014645C">
        <w:rPr>
          <w:rFonts w:ascii="Arial" w:hAnsi="Arial" w:cs="Arial"/>
          <w:color w:val="000000"/>
          <w:sz w:val="19"/>
          <w:szCs w:val="19"/>
          <w:lang w:val="sk-SK"/>
        </w:rPr>
        <w:t>ŽoNFP</w:t>
      </w:r>
      <w:r w:rsidR="008F5EC1" w:rsidRPr="0014645C">
        <w:rPr>
          <w:rFonts w:ascii="Arial" w:hAnsi="Arial" w:cs="Arial"/>
          <w:color w:val="000000"/>
          <w:sz w:val="19"/>
          <w:szCs w:val="19"/>
          <w:lang w:val="sk-SK"/>
        </w:rPr>
        <w:t>.</w:t>
      </w:r>
    </w:p>
    <w:p w14:paraId="15B0CDE5" w14:textId="5AE6211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Tab.č.1 </w:t>
      </w:r>
      <w:r w:rsidR="008F5EC1" w:rsidRPr="0014645C">
        <w:rPr>
          <w:rFonts w:ascii="Arial" w:hAnsi="Arial" w:cs="Arial"/>
          <w:color w:val="000000"/>
          <w:sz w:val="19"/>
          <w:szCs w:val="19"/>
          <w:lang w:val="sk-SK"/>
        </w:rPr>
        <w:t>Príklad z</w:t>
      </w:r>
      <w:r w:rsidRPr="0014645C">
        <w:rPr>
          <w:rFonts w:ascii="Arial" w:hAnsi="Arial" w:cs="Arial"/>
          <w:color w:val="000000"/>
          <w:sz w:val="19"/>
          <w:szCs w:val="19"/>
          <w:lang w:val="sk-SK"/>
        </w:rPr>
        <w:t>oznam</w:t>
      </w:r>
      <w:r w:rsidR="008F5EC1" w:rsidRPr="0014645C">
        <w:rPr>
          <w:rFonts w:ascii="Arial" w:hAnsi="Arial" w:cs="Arial"/>
          <w:color w:val="000000"/>
          <w:sz w:val="19"/>
          <w:szCs w:val="19"/>
          <w:lang w:val="sk-SK"/>
        </w:rPr>
        <w:t>u</w:t>
      </w:r>
      <w:r w:rsidRPr="0014645C">
        <w:rPr>
          <w:rFonts w:ascii="Arial" w:hAnsi="Arial" w:cs="Arial"/>
          <w:color w:val="000000"/>
          <w:sz w:val="19"/>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14645C" w:rsidRDefault="00FF5CA0" w:rsidP="003C386D">
            <w:pPr>
              <w:spacing w:before="120" w:after="120" w:line="288" w:lineRule="auto"/>
              <w:ind w:left="142"/>
              <w:rPr>
                <w:rFonts w:cs="Arial"/>
                <w:color w:val="000000"/>
                <w:szCs w:val="19"/>
                <w:lang w:val="sk-SK"/>
              </w:rPr>
            </w:pPr>
            <w:r w:rsidRPr="0014645C">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14645C">
              <w:rPr>
                <w:rFonts w:cs="Arial"/>
                <w:color w:val="000000"/>
                <w:szCs w:val="19"/>
                <w:lang w:val="sk-SK"/>
              </w:rPr>
              <w:t>Príloha</w:t>
            </w:r>
          </w:p>
        </w:tc>
      </w:tr>
      <w:tr w:rsidR="00FF5CA0" w:rsidRPr="009739DC"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6C5D2BB4" w14:textId="77777777" w:rsidR="00113E54" w:rsidRPr="0014645C" w:rsidRDefault="00113E54" w:rsidP="00113E54">
            <w:pPr>
              <w:spacing w:before="120" w:after="120" w:line="288" w:lineRule="auto"/>
              <w:ind w:left="256" w:hanging="256"/>
              <w:rPr>
                <w:b/>
                <w:bCs/>
                <w:szCs w:val="19"/>
                <w:lang w:val="sk-SK"/>
              </w:rPr>
            </w:pPr>
            <w:r w:rsidRPr="0014645C">
              <w:rPr>
                <w:rFonts w:cs="Arial"/>
                <w:color w:val="000000"/>
                <w:szCs w:val="19"/>
                <w:lang w:val="sk-SK"/>
              </w:rPr>
              <w:t>Oprávnenosť žiadateľa</w:t>
            </w:r>
            <w:r w:rsidRPr="0014645C">
              <w:rPr>
                <w:rStyle w:val="Odkaznapoznmkupodiarou"/>
                <w:b/>
                <w:bCs/>
                <w:sz w:val="19"/>
                <w:szCs w:val="19"/>
                <w:lang w:val="sk-SK"/>
              </w:rPr>
              <w:footnoteReference w:id="22"/>
            </w:r>
          </w:p>
          <w:p w14:paraId="15B0CDED" w14:textId="77777777" w:rsidR="00FF5CA0" w:rsidRPr="0014645C"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0DEE489C"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7BA9E629"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1D29BA9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1538758"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6B998483" w:rsidR="00FF5CA0"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14645C">
              <w:rPr>
                <w:sz w:val="19"/>
                <w:szCs w:val="19"/>
                <w:lang w:val="sk-SK"/>
              </w:rPr>
              <w:t>5</w:t>
            </w:r>
            <w:r w:rsidR="00FF5CA0" w:rsidRPr="0014645C">
              <w:rPr>
                <w:sz w:val="19"/>
                <w:szCs w:val="19"/>
                <w:lang w:val="sk-SK"/>
              </w:rPr>
              <w:t xml:space="preserve">. </w:t>
            </w:r>
          </w:p>
          <w:p w14:paraId="15B0CDFC" w14:textId="7CDE5E86" w:rsidR="00FF5CA0" w:rsidRPr="0014645C" w:rsidRDefault="006C4F85"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Čestné vyhlásenie, </w:t>
            </w:r>
            <w:r w:rsidR="00DC079C" w:rsidRPr="0014645C">
              <w:rPr>
                <w:sz w:val="19"/>
                <w:szCs w:val="19"/>
                <w:lang w:val="sk-SK"/>
              </w:rPr>
              <w:t xml:space="preserve">že žiadateľ je </w:t>
            </w:r>
            <w:r w:rsidRPr="0014645C">
              <w:rPr>
                <w:sz w:val="19"/>
                <w:szCs w:val="19"/>
                <w:lang w:val="sk-SK"/>
              </w:rPr>
              <w:t>finančne spôsobil</w:t>
            </w:r>
            <w:r w:rsidR="00DC079C" w:rsidRPr="0014645C">
              <w:rPr>
                <w:sz w:val="19"/>
                <w:szCs w:val="19"/>
                <w:lang w:val="sk-SK"/>
              </w:rPr>
              <w:t xml:space="preserve">ý </w:t>
            </w:r>
            <w:r w:rsidRPr="0014645C">
              <w:rPr>
                <w:sz w:val="19"/>
                <w:szCs w:val="19"/>
                <w:lang w:val="sk-SK"/>
              </w:rPr>
              <w:t>spolufinancovania</w:t>
            </w:r>
            <w:r w:rsidR="00DC079C" w:rsidRPr="0014645C">
              <w:rPr>
                <w:sz w:val="19"/>
                <w:szCs w:val="19"/>
                <w:lang w:val="sk-SK"/>
              </w:rPr>
              <w:t xml:space="preserve"> projektu</w:t>
            </w:r>
            <w:r w:rsidRPr="0014645C">
              <w:rPr>
                <w:sz w:val="19"/>
                <w:szCs w:val="19"/>
                <w:lang w:val="sk-SK"/>
              </w:rPr>
              <w:t xml:space="preserve"> </w:t>
            </w:r>
          </w:p>
        </w:tc>
      </w:tr>
      <w:tr w:rsidR="00FF5CA0" w:rsidRPr="009739DC"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605183EE"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 xml:space="preserve">Čestné vyhlásenie, na preukázanie,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w:t>
            </w:r>
            <w:r w:rsidR="00A90503" w:rsidRPr="0014645C">
              <w:rPr>
                <w:sz w:val="19"/>
                <w:szCs w:val="19"/>
                <w:lang w:val="sk-SK"/>
              </w:rPr>
              <w:lastRenderedPageBreak/>
              <w:t>trestnej činnosti, za trestný čin založenia, zosnovania a podporovania zločineckej skupiny, alebo za trestný čin machinácie pri verejnom obstarávaní a verejnej dražbe </w:t>
            </w:r>
            <w:r w:rsidR="00A90503" w:rsidRPr="0014645C">
              <w:rPr>
                <w:b/>
                <w:sz w:val="19"/>
                <w:szCs w:val="19"/>
                <w:lang w:val="sk-SK"/>
              </w:rPr>
              <w:t xml:space="preserve"> </w:t>
            </w:r>
          </w:p>
        </w:tc>
      </w:tr>
      <w:tr w:rsidR="00FF5CA0" w:rsidRPr="009739DC"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lastRenderedPageBreak/>
              <w:t>Oprávnenosť výdavkov</w:t>
            </w:r>
          </w:p>
        </w:tc>
        <w:tc>
          <w:tcPr>
            <w:tcW w:w="6521" w:type="dxa"/>
            <w:shd w:val="clear" w:color="auto" w:fill="auto"/>
            <w:noWrap/>
            <w:vAlign w:val="center"/>
          </w:tcPr>
          <w:p w14:paraId="15B0CE04" w14:textId="1AEC5FA8" w:rsidR="00FF5CA0" w:rsidRPr="0014645C" w:rsidRDefault="00700853" w:rsidP="00835699">
            <w:pPr>
              <w:pStyle w:val="Default"/>
              <w:tabs>
                <w:tab w:val="left" w:pos="214"/>
              </w:tabs>
              <w:spacing w:before="120" w:after="120" w:line="288" w:lineRule="auto"/>
              <w:ind w:left="223" w:hanging="223"/>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r w:rsidR="00113E54">
              <w:rPr>
                <w:sz w:val="19"/>
                <w:szCs w:val="19"/>
                <w:lang w:val="sk-SK"/>
              </w:rPr>
              <w:t xml:space="preserve">/Analýza </w:t>
            </w:r>
            <w:r w:rsidR="00835699">
              <w:rPr>
                <w:sz w:val="19"/>
                <w:szCs w:val="19"/>
                <w:lang w:val="sk-SK"/>
              </w:rPr>
              <w:t xml:space="preserve">  </w:t>
            </w:r>
            <w:r w:rsidR="00113E54">
              <w:rPr>
                <w:sz w:val="19"/>
                <w:szCs w:val="19"/>
                <w:lang w:val="sk-SK"/>
              </w:rPr>
              <w:t>mzdových nákladov</w:t>
            </w:r>
          </w:p>
        </w:tc>
      </w:tr>
      <w:tr w:rsidR="00FF5CA0" w:rsidRPr="009739DC"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0FD832EB"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15B0CE0A" w14:textId="770B5732"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CD234F" w:rsidRPr="0014645C">
              <w:rPr>
                <w:sz w:val="19"/>
                <w:szCs w:val="19"/>
                <w:lang w:val="sk-SK"/>
              </w:rPr>
              <w:t xml:space="preserve"> </w:t>
            </w:r>
            <w:r w:rsidR="00FF5CA0" w:rsidRPr="0014645C">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9739DC"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15B0CE0D" w14:textId="091D0C7B"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15B0CE0E" w14:textId="3A39459E"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A749324"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15B0CE12" w14:textId="41BCF01C"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70ED5D9E" w14:textId="77777777" w:rsidR="00AC1F93" w:rsidRPr="0014645C" w:rsidRDefault="00AC1F93" w:rsidP="00AC1F93">
      <w:pPr>
        <w:pStyle w:val="Nadpis2"/>
        <w:rPr>
          <w:b/>
          <w:lang w:val="sk-SK"/>
        </w:rPr>
      </w:pPr>
      <w:bookmarkStart w:id="438" w:name="_Toc410400267"/>
    </w:p>
    <w:p w14:paraId="1AEF9080" w14:textId="77777777" w:rsidR="00DB1914" w:rsidRPr="0014645C" w:rsidRDefault="00DB1914" w:rsidP="00AC1F93">
      <w:pPr>
        <w:pStyle w:val="Nadpis2"/>
        <w:rPr>
          <w:b/>
          <w:lang w:val="sk-SK"/>
        </w:rPr>
      </w:pPr>
    </w:p>
    <w:p w14:paraId="12D06400" w14:textId="3F6A8456" w:rsidR="00FA7A4F" w:rsidRPr="0014645C" w:rsidRDefault="00FA7A4F" w:rsidP="00FA7A4F">
      <w:pPr>
        <w:pStyle w:val="Nadpis2"/>
        <w:spacing w:line="480" w:lineRule="auto"/>
        <w:rPr>
          <w:b/>
          <w:lang w:val="sk-SK"/>
        </w:rPr>
      </w:pPr>
      <w:bookmarkStart w:id="439" w:name="_Toc334105"/>
      <w:r w:rsidRPr="0014645C">
        <w:rPr>
          <w:b/>
          <w:lang w:val="sk-SK"/>
        </w:rPr>
        <w:t>3.2 Pokyny pre vyplnenie formulára ŽoNFP a príloh</w:t>
      </w:r>
      <w:bookmarkEnd w:id="439"/>
    </w:p>
    <w:p w14:paraId="15B0CE15" w14:textId="39448B3A"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Žiadateľ sa pri vypĺňaní formulára ŽoNFP</w:t>
      </w:r>
      <w:r w:rsidR="00944042" w:rsidRPr="0014645C">
        <w:rPr>
          <w:rFonts w:ascii="Arial" w:hAnsi="Arial" w:cs="Arial"/>
          <w:color w:val="000000"/>
          <w:sz w:val="19"/>
          <w:szCs w:val="19"/>
          <w:lang w:val="sk-SK"/>
        </w:rPr>
        <w:t xml:space="preserve"> (príloha č. 1)</w:t>
      </w:r>
      <w:r w:rsidR="008511ED" w:rsidRPr="0014645C">
        <w:rPr>
          <w:rFonts w:ascii="Arial" w:hAnsi="Arial" w:cs="Arial"/>
          <w:color w:val="000000"/>
          <w:sz w:val="19"/>
          <w:szCs w:val="19"/>
          <w:lang w:val="sk-SK"/>
        </w:rPr>
        <w:t xml:space="preserve"> a </w:t>
      </w:r>
      <w:r w:rsidRPr="0014645C">
        <w:rPr>
          <w:rFonts w:ascii="Arial" w:hAnsi="Arial" w:cs="Arial"/>
          <w:color w:val="000000"/>
          <w:sz w:val="19"/>
          <w:szCs w:val="19"/>
          <w:lang w:val="sk-SK"/>
        </w:rPr>
        <w:t>Opisu projektu</w:t>
      </w:r>
      <w:r w:rsidR="00D86ED1" w:rsidRPr="0014645C">
        <w:rPr>
          <w:rFonts w:ascii="Arial" w:hAnsi="Arial" w:cs="Arial"/>
          <w:color w:val="000000"/>
          <w:sz w:val="19"/>
          <w:szCs w:val="19"/>
          <w:lang w:val="sk-SK"/>
        </w:rPr>
        <w:t xml:space="preserve"> </w:t>
      </w:r>
      <w:r w:rsidR="00D33CFE" w:rsidRPr="0014645C">
        <w:rPr>
          <w:rFonts w:ascii="Arial" w:hAnsi="Arial" w:cs="Arial"/>
          <w:color w:val="000000"/>
          <w:sz w:val="19"/>
          <w:szCs w:val="19"/>
          <w:lang w:val="sk-SK"/>
        </w:rPr>
        <w:t xml:space="preserve">(príloha č. 2) </w:t>
      </w:r>
      <w:r w:rsidRPr="0014645C">
        <w:rPr>
          <w:rFonts w:ascii="Arial" w:hAnsi="Arial" w:cs="Arial"/>
          <w:color w:val="000000"/>
          <w:sz w:val="19"/>
          <w:szCs w:val="19"/>
          <w:lang w:val="sk-SK"/>
        </w:rPr>
        <w:t xml:space="preserve">riadi pokynmi uvedenými priamo vo </w:t>
      </w:r>
      <w:r w:rsidR="00D86ED1" w:rsidRPr="0014645C">
        <w:rPr>
          <w:rFonts w:ascii="Arial" w:hAnsi="Arial" w:cs="Arial"/>
          <w:color w:val="000000"/>
          <w:sz w:val="19"/>
          <w:szCs w:val="19"/>
          <w:lang w:val="sk-SK"/>
        </w:rPr>
        <w:t>formulároch uvedených dokumentov</w:t>
      </w:r>
      <w:r w:rsidR="001F3438" w:rsidRPr="0014645C">
        <w:rPr>
          <w:rFonts w:ascii="Arial" w:hAnsi="Arial" w:cs="Arial"/>
          <w:color w:val="000000"/>
          <w:sz w:val="19"/>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14645C">
        <w:rPr>
          <w:rFonts w:ascii="Arial" w:hAnsi="Arial" w:cs="Arial"/>
          <w:color w:val="000000"/>
          <w:sz w:val="19"/>
          <w:szCs w:val="19"/>
          <w:lang w:val="sk-SK"/>
        </w:rPr>
        <w:t xml:space="preserve"> </w:t>
      </w:r>
      <w:r w:rsidR="001F3438" w:rsidRPr="0014645C">
        <w:rPr>
          <w:rFonts w:ascii="Arial" w:hAnsi="Arial" w:cs="Arial"/>
          <w:color w:val="000000"/>
          <w:sz w:val="19"/>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14645C">
        <w:rPr>
          <w:rFonts w:ascii="Arial" w:hAnsi="Arial" w:cs="Arial"/>
          <w:color w:val="000000"/>
          <w:sz w:val="19"/>
          <w:szCs w:val="19"/>
          <w:lang w:val="sk-SK"/>
        </w:rPr>
        <w:t xml:space="preserve"> (príloha č. </w:t>
      </w:r>
      <w:r w:rsidR="00BA7BCE" w:rsidRPr="0014645C">
        <w:rPr>
          <w:rFonts w:ascii="Arial" w:hAnsi="Arial" w:cs="Arial"/>
          <w:color w:val="000000"/>
          <w:sz w:val="19"/>
          <w:szCs w:val="19"/>
          <w:lang w:val="sk-SK"/>
        </w:rPr>
        <w:t>3</w:t>
      </w:r>
      <w:r w:rsidR="00540470" w:rsidRPr="0014645C">
        <w:rPr>
          <w:rFonts w:ascii="Arial" w:hAnsi="Arial" w:cs="Arial"/>
          <w:color w:val="000000"/>
          <w:sz w:val="19"/>
          <w:szCs w:val="19"/>
          <w:lang w:val="sk-SK"/>
        </w:rPr>
        <w:t>, resp. č. 5</w:t>
      </w:r>
      <w:r w:rsidR="00051EE3" w:rsidRPr="0014645C">
        <w:rPr>
          <w:rFonts w:ascii="Arial" w:hAnsi="Arial" w:cs="Arial"/>
          <w:color w:val="000000"/>
          <w:sz w:val="19"/>
          <w:szCs w:val="19"/>
          <w:lang w:val="sk-SK"/>
        </w:rPr>
        <w:t>a, 5b</w:t>
      </w:r>
      <w:r w:rsidR="000A25E4">
        <w:rPr>
          <w:rFonts w:ascii="Arial" w:hAnsi="Arial" w:cs="Arial"/>
          <w:color w:val="000000"/>
          <w:sz w:val="19"/>
          <w:szCs w:val="19"/>
          <w:lang w:val="sk-SK"/>
        </w:rPr>
        <w:t>, 5c</w:t>
      </w:r>
      <w:r w:rsidR="00405A75" w:rsidRPr="0014645C">
        <w:rPr>
          <w:rFonts w:ascii="Arial" w:hAnsi="Arial" w:cs="Arial"/>
          <w:color w:val="000000"/>
          <w:sz w:val="19"/>
          <w:szCs w:val="19"/>
          <w:lang w:val="sk-SK"/>
        </w:rPr>
        <w:t>)</w:t>
      </w:r>
      <w:r w:rsidR="001F3438" w:rsidRPr="0014645C">
        <w:rPr>
          <w:rFonts w:ascii="Arial" w:hAnsi="Arial" w:cs="Arial"/>
          <w:color w:val="000000"/>
          <w:sz w:val="19"/>
          <w:szCs w:val="19"/>
          <w:lang w:val="sk-SK"/>
        </w:rPr>
        <w:t xml:space="preserve"> a formulára ŽoNFP v tabuľke 11. Rozpočet projektu alebo nesprávny výpočet požadovanej výšky ŽoNFP k celkovým oprávneným výdavkom v rozpore s určenou intenzitou pomoci.</w:t>
      </w:r>
      <w:r w:rsidRPr="0014645C">
        <w:rPr>
          <w:rFonts w:ascii="Arial" w:hAnsi="Arial" w:cs="Arial"/>
          <w:color w:val="000000"/>
          <w:sz w:val="19"/>
          <w:szCs w:val="19"/>
          <w:lang w:val="sk-SK"/>
        </w:rPr>
        <w:t xml:space="preserve"> </w:t>
      </w:r>
    </w:p>
    <w:p w14:paraId="15B0CE16" w14:textId="2CCA36CD"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prijímateľa:</w:t>
      </w:r>
      <w:r w:rsidRPr="0014645C">
        <w:rPr>
          <w:rFonts w:ascii="Arial" w:hAnsi="Arial" w:cs="Arial"/>
          <w:sz w:val="19"/>
          <w:szCs w:val="19"/>
          <w:lang w:val="sk-SK"/>
        </w:rPr>
        <w:t xml:space="preserve"> Najčastejšou chybou v súvislosti s vyplnením tabuľky </w:t>
      </w:r>
      <w:r w:rsidR="0086765D" w:rsidRPr="0014645C">
        <w:rPr>
          <w:rFonts w:ascii="Arial" w:hAnsi="Arial" w:cs="Arial"/>
          <w:sz w:val="19"/>
          <w:szCs w:val="19"/>
          <w:lang w:val="sk-SK"/>
        </w:rPr>
        <w:t>č.</w:t>
      </w:r>
      <w:r w:rsidR="007F03EB" w:rsidRPr="0014645C">
        <w:rPr>
          <w:rFonts w:ascii="Arial" w:hAnsi="Arial" w:cs="Arial"/>
          <w:sz w:val="19"/>
          <w:szCs w:val="19"/>
          <w:lang w:val="sk-SK"/>
        </w:rPr>
        <w:t xml:space="preserve"> </w:t>
      </w:r>
      <w:r w:rsidRPr="0014645C">
        <w:rPr>
          <w:rFonts w:ascii="Arial" w:hAnsi="Arial" w:cs="Arial"/>
          <w:sz w:val="19"/>
          <w:szCs w:val="19"/>
          <w:lang w:val="sk-SK"/>
        </w:rPr>
        <w:t>9. Harmonogramu realizácie aktivít formulára ŽoNFP je, že prijímateľ si určí začiat</w:t>
      </w:r>
      <w:r w:rsidR="001F3438" w:rsidRPr="0014645C">
        <w:rPr>
          <w:rFonts w:ascii="Arial" w:hAnsi="Arial" w:cs="Arial"/>
          <w:sz w:val="19"/>
          <w:szCs w:val="19"/>
          <w:lang w:val="sk-SK"/>
        </w:rPr>
        <w:t>o</w:t>
      </w:r>
      <w:r w:rsidRPr="0014645C">
        <w:rPr>
          <w:rFonts w:ascii="Arial" w:hAnsi="Arial" w:cs="Arial"/>
          <w:sz w:val="19"/>
          <w:szCs w:val="19"/>
          <w:lang w:val="sk-SK"/>
        </w:rPr>
        <w:t xml:space="preserve">k a koniec realizácie </w:t>
      </w:r>
      <w:r w:rsidR="00416143" w:rsidRPr="0014645C">
        <w:rPr>
          <w:rFonts w:ascii="Arial" w:hAnsi="Arial" w:cs="Arial"/>
          <w:sz w:val="19"/>
          <w:szCs w:val="19"/>
          <w:lang w:val="sk-SK"/>
        </w:rPr>
        <w:t>aktivít</w:t>
      </w:r>
      <w:r w:rsidRPr="0014645C">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14645C">
        <w:rPr>
          <w:rFonts w:ascii="Arial" w:hAnsi="Arial" w:cs="Arial"/>
          <w:sz w:val="19"/>
          <w:szCs w:val="19"/>
          <w:lang w:val="sk-SK"/>
        </w:rPr>
        <w:t xml:space="preserve">Na zníženie rizika odporúčame zavedenie </w:t>
      </w:r>
      <w:r w:rsidR="00416143" w:rsidRPr="0014645C">
        <w:rPr>
          <w:rFonts w:ascii="Arial" w:hAnsi="Arial" w:cs="Arial"/>
          <w:sz w:val="19"/>
          <w:szCs w:val="19"/>
          <w:lang w:val="sk-SK"/>
        </w:rPr>
        <w:t>vlastného podrobného harmonogramu</w:t>
      </w:r>
      <w:r w:rsidRPr="0014645C">
        <w:rPr>
          <w:rFonts w:ascii="Arial" w:hAnsi="Arial" w:cs="Arial"/>
          <w:sz w:val="19"/>
          <w:szCs w:val="19"/>
          <w:lang w:val="sk-SK"/>
        </w:rPr>
        <w:t xml:space="preserve"> realizácie </w:t>
      </w:r>
      <w:r w:rsidR="00416143" w:rsidRPr="0014645C">
        <w:rPr>
          <w:rFonts w:ascii="Arial" w:hAnsi="Arial" w:cs="Arial"/>
          <w:sz w:val="19"/>
          <w:szCs w:val="19"/>
          <w:lang w:val="sk-SK"/>
        </w:rPr>
        <w:t xml:space="preserve">jednotlivých </w:t>
      </w:r>
      <w:r w:rsidRPr="0014645C">
        <w:rPr>
          <w:rFonts w:ascii="Arial" w:hAnsi="Arial" w:cs="Arial"/>
          <w:sz w:val="19"/>
          <w:szCs w:val="19"/>
          <w:lang w:val="sk-SK"/>
        </w:rPr>
        <w:t>aktivít projektu</w:t>
      </w:r>
      <w:r w:rsidR="00416143" w:rsidRPr="0014645C">
        <w:rPr>
          <w:rFonts w:ascii="Arial" w:hAnsi="Arial" w:cs="Arial"/>
          <w:sz w:val="19"/>
          <w:szCs w:val="19"/>
          <w:lang w:val="sk-SK"/>
        </w:rPr>
        <w:t xml:space="preserve"> s prípadnou časovou rezervou</w:t>
      </w:r>
      <w:r w:rsidR="00D14DCA" w:rsidRPr="0014645C">
        <w:rPr>
          <w:rFonts w:ascii="Arial" w:hAnsi="Arial" w:cs="Arial"/>
          <w:sz w:val="19"/>
          <w:szCs w:val="19"/>
          <w:lang w:val="sk-SK"/>
        </w:rPr>
        <w:t>.</w:t>
      </w:r>
      <w:r w:rsidRPr="0014645C">
        <w:rPr>
          <w:rFonts w:ascii="Arial" w:hAnsi="Arial" w:cs="Arial"/>
          <w:sz w:val="19"/>
          <w:szCs w:val="19"/>
          <w:lang w:val="sk-SK"/>
        </w:rPr>
        <w:t xml:space="preserve"> </w:t>
      </w:r>
    </w:p>
    <w:p w14:paraId="30DBFF14" w14:textId="669DADEA" w:rsidR="005827D1" w:rsidRPr="0014645C" w:rsidRDefault="004265FD" w:rsidP="005827D1">
      <w:pPr>
        <w:rPr>
          <w:rFonts w:ascii="Arial" w:hAnsi="Arial" w:cs="Arial"/>
          <w:b/>
          <w:sz w:val="22"/>
          <w:szCs w:val="19"/>
          <w:lang w:val="sk-SK"/>
        </w:rPr>
      </w:pPr>
      <w:bookmarkStart w:id="440" w:name="_Toc417132507"/>
      <w:bookmarkStart w:id="441" w:name="_Toc417648921"/>
      <w:bookmarkStart w:id="442" w:name="_Toc440355012"/>
      <w:bookmarkStart w:id="443" w:name="_Toc440375343"/>
      <w:r w:rsidRPr="0014645C">
        <w:rPr>
          <w:rFonts w:ascii="Arial" w:hAnsi="Arial" w:cs="Arial"/>
          <w:b/>
          <w:sz w:val="22"/>
          <w:szCs w:val="19"/>
          <w:lang w:val="sk-SK"/>
        </w:rPr>
        <w:lastRenderedPageBreak/>
        <w:t xml:space="preserve">Pokyny k vyplneniu </w:t>
      </w:r>
      <w:r w:rsidR="00113E54">
        <w:rPr>
          <w:rFonts w:ascii="Arial" w:hAnsi="Arial" w:cs="Arial"/>
          <w:b/>
          <w:sz w:val="22"/>
          <w:szCs w:val="19"/>
          <w:lang w:val="sk-SK"/>
        </w:rPr>
        <w:t xml:space="preserve">prílohy ŽoNFP </w:t>
      </w:r>
      <w:r w:rsidRPr="0014645C">
        <w:rPr>
          <w:rFonts w:ascii="Arial" w:hAnsi="Arial" w:cs="Arial"/>
          <w:b/>
          <w:sz w:val="22"/>
          <w:szCs w:val="19"/>
          <w:lang w:val="sk-SK"/>
        </w:rPr>
        <w:t>rozpoč</w:t>
      </w:r>
      <w:r w:rsidR="00113E54">
        <w:rPr>
          <w:rFonts w:ascii="Arial" w:hAnsi="Arial" w:cs="Arial"/>
          <w:b/>
          <w:sz w:val="22"/>
          <w:szCs w:val="19"/>
          <w:lang w:val="sk-SK"/>
        </w:rPr>
        <w:t>e</w:t>
      </w:r>
      <w:r w:rsidRPr="0014645C">
        <w:rPr>
          <w:rFonts w:ascii="Arial" w:hAnsi="Arial" w:cs="Arial"/>
          <w:b/>
          <w:sz w:val="22"/>
          <w:szCs w:val="19"/>
          <w:lang w:val="sk-SK"/>
        </w:rPr>
        <w:t>t projektu</w:t>
      </w:r>
      <w:bookmarkEnd w:id="440"/>
      <w:bookmarkEnd w:id="441"/>
      <w:bookmarkEnd w:id="442"/>
      <w:bookmarkEnd w:id="443"/>
      <w:r w:rsidR="008A0601" w:rsidRPr="0014645C">
        <w:rPr>
          <w:rStyle w:val="Odkaznapoznmkupodiarou"/>
          <w:rFonts w:cs="Arial"/>
          <w:b/>
          <w:szCs w:val="19"/>
          <w:lang w:val="sk-SK"/>
        </w:rPr>
        <w:footnoteReference w:id="23"/>
      </w:r>
    </w:p>
    <w:p w14:paraId="15B0CE18" w14:textId="18AC15AF"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15B0CE1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w:t>
      </w:r>
      <w:proofErr w:type="spellStart"/>
      <w:r w:rsidRPr="0014645C">
        <w:rPr>
          <w:rFonts w:ascii="Arial" w:hAnsi="Arial" w:cs="Arial"/>
          <w:color w:val="auto"/>
          <w:sz w:val="19"/>
          <w:szCs w:val="19"/>
          <w:lang w:val="sk-SK"/>
        </w:rPr>
        <w:t>predvyplnenými</w:t>
      </w:r>
      <w:proofErr w:type="spellEnd"/>
      <w:r w:rsidRPr="0014645C">
        <w:rPr>
          <w:rFonts w:ascii="Arial" w:hAnsi="Arial" w:cs="Arial"/>
          <w:color w:val="auto"/>
          <w:sz w:val="19"/>
          <w:szCs w:val="19"/>
          <w:lang w:val="sk-SK"/>
        </w:rPr>
        <w:t xml:space="preserve"> vzorcami, preto je potrebné zachovať formát tabuľky a v prípade potreby dopĺňať riadky; </w:t>
      </w:r>
    </w:p>
    <w:p w14:paraId="15B0CE1B" w14:textId="777AA300"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4"/>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pričom v rozpočte projektu žiadateľ zachová hlavnú položku rozpočtu a položku rozpočtu</w:t>
      </w:r>
      <w:r w:rsidRPr="0014645C">
        <w:rPr>
          <w:rStyle w:val="Odkaznapoznmkupodiarou"/>
          <w:rFonts w:cs="Arial"/>
          <w:color w:val="auto"/>
          <w:sz w:val="19"/>
          <w:szCs w:val="19"/>
          <w:lang w:val="sk-SK"/>
        </w:rPr>
        <w:footnoteReference w:id="25"/>
      </w:r>
      <w:r w:rsidRPr="0014645C">
        <w:rPr>
          <w:rFonts w:ascii="Arial" w:hAnsi="Arial" w:cs="Arial"/>
          <w:color w:val="auto"/>
          <w:sz w:val="19"/>
          <w:szCs w:val="19"/>
          <w:lang w:val="sk-SK"/>
        </w:rPr>
        <w:t xml:space="preserve">. Žiadateľ môže v prípade potreby zmeniť alebo doplniť názov podpoložky, resp.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xml:space="preserve"> (ak uplatniteľné);</w:t>
      </w:r>
    </w:p>
    <w:p w14:paraId="15B0CE1C" w14:textId="4AF8B58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14645C"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15B0CE1E" w14:textId="0271BE76"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lastRenderedPageBreak/>
        <w:t>pri každej podpoložke/</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0" w14:textId="54EDB408"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E700323" w14:textId="33CA27DC"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w:t>
      </w:r>
      <w:proofErr w:type="spellStart"/>
      <w:r w:rsidRPr="0014645C">
        <w:rPr>
          <w:rFonts w:ascii="Arial" w:hAnsi="Arial" w:cs="Arial"/>
          <w:color w:val="auto"/>
          <w:sz w:val="19"/>
          <w:szCs w:val="19"/>
          <w:lang w:val="sk-SK"/>
        </w:rPr>
        <w:t>podpodpoložka</w:t>
      </w:r>
      <w:proofErr w:type="spellEnd"/>
      <w:r w:rsidRPr="0014645C">
        <w:rPr>
          <w:rFonts w:ascii="Arial" w:hAnsi="Arial" w:cs="Arial"/>
          <w:color w:val="auto"/>
          <w:sz w:val="19"/>
          <w:szCs w:val="19"/>
          <w:lang w:val="sk-SK"/>
        </w:rPr>
        <w:t xml:space="preserve">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1" w14:textId="4A35285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ku každej podpoložke, resp. </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2"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15B0CE24" w14:textId="4DC12C1D"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xml:space="preserve"> (napr. </w:t>
      </w:r>
      <w:proofErr w:type="spellStart"/>
      <w:r w:rsidRPr="0014645C">
        <w:rPr>
          <w:rFonts w:ascii="Arial" w:hAnsi="Arial" w:cs="Arial"/>
          <w:color w:val="auto"/>
          <w:sz w:val="19"/>
          <w:szCs w:val="19"/>
          <w:lang w:val="sk-SK"/>
        </w:rPr>
        <w:t>odlektorovaných</w:t>
      </w:r>
      <w:proofErr w:type="spellEnd"/>
      <w:r w:rsidRPr="0014645C">
        <w:rPr>
          <w:rFonts w:ascii="Arial" w:hAnsi="Arial" w:cs="Arial"/>
          <w:color w:val="auto"/>
          <w:sz w:val="19"/>
          <w:szCs w:val="19"/>
          <w:lang w:val="sk-SK"/>
        </w:rPr>
        <w:t xml:space="preserve">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6283E10B" w14:textId="5B7EA258"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28"/>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15B0CE25" w14:textId="6869C44A"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w:t>
      </w:r>
      <w:proofErr w:type="spellStart"/>
      <w:r w:rsidR="001A1AAE" w:rsidRPr="0014645C">
        <w:rPr>
          <w:rFonts w:ascii="Arial" w:hAnsi="Arial" w:cs="Arial"/>
          <w:b/>
          <w:color w:val="auto"/>
          <w:sz w:val="19"/>
          <w:szCs w:val="19"/>
          <w:lang w:val="sk-SK"/>
        </w:rPr>
        <w:t>Rozdelenie_MRR_RR</w:t>
      </w:r>
      <w:proofErr w:type="spellEnd"/>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w:t>
      </w:r>
      <w:proofErr w:type="spellStart"/>
      <w:r w:rsidR="00465C6E" w:rsidRPr="0014645C">
        <w:rPr>
          <w:rFonts w:ascii="Arial" w:hAnsi="Arial" w:cs="Arial"/>
          <w:b/>
          <w:color w:val="auto"/>
          <w:sz w:val="19"/>
          <w:szCs w:val="19"/>
          <w:lang w:val="sk-SK"/>
        </w:rPr>
        <w:t>Rozdelenie_MRR_RR</w:t>
      </w:r>
      <w:proofErr w:type="spellEnd"/>
      <w:r w:rsidR="00465C6E" w:rsidRPr="0014645C">
        <w:rPr>
          <w:rFonts w:ascii="Arial" w:hAnsi="Arial" w:cs="Arial"/>
          <w:b/>
          <w:color w:val="auto"/>
          <w:sz w:val="19"/>
          <w:szCs w:val="19"/>
          <w:lang w:val="sk-SK"/>
        </w:rPr>
        <w:t>“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41DD8ECF" w14:textId="644359A1"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15B0CE26" w14:textId="77777777" w:rsidR="004265FD" w:rsidRPr="0014645C" w:rsidRDefault="004265FD" w:rsidP="00A60E5E">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Skladba rozpočtu:</w:t>
      </w:r>
    </w:p>
    <w:p w14:paraId="15B0CE27" w14:textId="1D2DB0EC"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    </w:t>
      </w:r>
      <w:r w:rsidRPr="0014645C" w:rsidDel="00243157">
        <w:rPr>
          <w:rFonts w:ascii="Arial" w:hAnsi="Arial" w:cs="Arial"/>
          <w:sz w:val="19"/>
          <w:szCs w:val="19"/>
          <w:lang w:val="sk-SK"/>
        </w:rPr>
        <w:t xml:space="preserve"> </w:t>
      </w:r>
      <w:r w:rsidR="00FF5CA0" w:rsidRPr="0014645C">
        <w:rPr>
          <w:rFonts w:ascii="Arial" w:hAnsi="Arial" w:cs="Arial"/>
          <w:sz w:val="19"/>
          <w:szCs w:val="19"/>
          <w:lang w:val="sk-SK"/>
        </w:rPr>
        <w:tab/>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 ---- hlavná položka</w:t>
      </w:r>
    </w:p>
    <w:p w14:paraId="15B0CE28" w14:textId="56DCF62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1.1.      </w:t>
      </w:r>
      <w:r w:rsidR="00FF5CA0" w:rsidRPr="0014645C">
        <w:rPr>
          <w:rFonts w:ascii="Arial" w:hAnsi="Arial" w:cs="Arial"/>
          <w:sz w:val="19"/>
          <w:szCs w:val="19"/>
          <w:lang w:val="sk-SK"/>
        </w:rPr>
        <w:tab/>
      </w:r>
      <w:r w:rsidRPr="0014645C">
        <w:rPr>
          <w:rFonts w:ascii="Arial" w:hAnsi="Arial" w:cs="Arial"/>
          <w:sz w:val="19"/>
          <w:szCs w:val="19"/>
          <w:lang w:val="sk-SK"/>
        </w:rPr>
        <w:t>Personálne výdavky interné ---- položka</w:t>
      </w:r>
    </w:p>
    <w:p w14:paraId="15B0CE29"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lastRenderedPageBreak/>
        <w:t xml:space="preserve">1.1.1.   </w:t>
      </w:r>
      <w:r w:rsidR="00FF5CA0" w:rsidRPr="0014645C">
        <w:rPr>
          <w:rFonts w:ascii="Arial" w:hAnsi="Arial" w:cs="Arial"/>
          <w:sz w:val="19"/>
          <w:szCs w:val="19"/>
          <w:lang w:val="sk-SK"/>
        </w:rPr>
        <w:tab/>
      </w:r>
      <w:r w:rsidRPr="0014645C">
        <w:rPr>
          <w:rFonts w:ascii="Arial" w:hAnsi="Arial" w:cs="Arial"/>
          <w:sz w:val="19"/>
          <w:szCs w:val="19"/>
          <w:lang w:val="sk-SK"/>
        </w:rPr>
        <w:t>Riadiaci personál ---- podpoložka</w:t>
      </w:r>
    </w:p>
    <w:p w14:paraId="15B0CE2A" w14:textId="3DD83409"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1.1.1.1. Projektový manažér ---- </w:t>
      </w:r>
      <w:proofErr w:type="spellStart"/>
      <w:r w:rsidRPr="0014645C">
        <w:rPr>
          <w:rFonts w:ascii="Arial" w:hAnsi="Arial" w:cs="Arial"/>
          <w:sz w:val="19"/>
          <w:szCs w:val="19"/>
          <w:lang w:val="sk-SK"/>
        </w:rPr>
        <w:t>podpodpoložka</w:t>
      </w:r>
      <w:proofErr w:type="spellEnd"/>
    </w:p>
    <w:p w14:paraId="72014656"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14645C" w:rsidRDefault="004265FD" w:rsidP="00F57871">
      <w:pPr>
        <w:spacing w:line="288" w:lineRule="auto"/>
        <w:jc w:val="both"/>
        <w:rPr>
          <w:rFonts w:ascii="Arial" w:hAnsi="Arial" w:cs="Arial"/>
          <w:b/>
          <w:sz w:val="19"/>
          <w:szCs w:val="19"/>
          <w:u w:val="single"/>
          <w:lang w:val="sk-SK"/>
        </w:rPr>
      </w:pPr>
      <w:r w:rsidRPr="0014645C">
        <w:rPr>
          <w:rFonts w:ascii="Arial" w:hAnsi="Arial" w:cs="Arial"/>
          <w:b/>
          <w:sz w:val="19"/>
          <w:szCs w:val="19"/>
          <w:u w:val="single"/>
          <w:lang w:val="sk-SK"/>
        </w:rPr>
        <w:t>Základné percentuálne limity rozpočtu</w:t>
      </w:r>
      <w:r w:rsidR="00F57871" w:rsidRPr="0014645C">
        <w:rPr>
          <w:rFonts w:ascii="Arial" w:hAnsi="Arial" w:cs="Arial"/>
          <w:b/>
          <w:sz w:val="19"/>
          <w:szCs w:val="19"/>
          <w:u w:val="single"/>
          <w:lang w:val="sk-SK"/>
        </w:rPr>
        <w:t>:</w:t>
      </w:r>
    </w:p>
    <w:p w14:paraId="6305BA3C" w14:textId="54FE661A" w:rsidR="000F6295" w:rsidRPr="0014645C" w:rsidRDefault="004265FD" w:rsidP="00A31143">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1. Nepriame výdavky</w:t>
      </w:r>
      <w:r w:rsidRPr="0014645C">
        <w:rPr>
          <w:rFonts w:ascii="Arial" w:hAnsi="Arial" w:cs="Arial"/>
          <w:sz w:val="19"/>
          <w:szCs w:val="19"/>
          <w:lang w:val="sk-SK"/>
        </w:rPr>
        <w:t xml:space="preserve"> - </w:t>
      </w:r>
      <w:r w:rsidR="00FD1D8A" w:rsidRPr="0014645C">
        <w:rPr>
          <w:rFonts w:ascii="Arial" w:hAnsi="Arial" w:cs="Arial"/>
          <w:sz w:val="19"/>
          <w:szCs w:val="19"/>
          <w:lang w:val="sk-SK"/>
        </w:rPr>
        <w:t>p</w:t>
      </w:r>
      <w:r w:rsidRPr="0014645C">
        <w:rPr>
          <w:rFonts w:ascii="Arial" w:hAnsi="Arial" w:cs="Arial"/>
          <w:sz w:val="19"/>
          <w:szCs w:val="19"/>
          <w:lang w:val="sk-SK"/>
        </w:rPr>
        <w:t xml:space="preserve">oložka obsahuje výdavky začlenené v </w:t>
      </w:r>
      <w:r w:rsidR="00F13FB9" w:rsidRPr="0014645C">
        <w:rPr>
          <w:rFonts w:ascii="Arial" w:hAnsi="Arial" w:cs="Arial"/>
          <w:sz w:val="19"/>
          <w:szCs w:val="19"/>
          <w:lang w:val="sk-SK"/>
        </w:rPr>
        <w:t xml:space="preserve">hlavnej </w:t>
      </w:r>
      <w:r w:rsidRPr="0014645C">
        <w:rPr>
          <w:rFonts w:ascii="Arial" w:hAnsi="Arial" w:cs="Arial"/>
          <w:sz w:val="19"/>
          <w:szCs w:val="19"/>
          <w:lang w:val="sk-SK"/>
        </w:rPr>
        <w:t>položk</w:t>
      </w:r>
      <w:r w:rsidR="00F13FB9" w:rsidRPr="0014645C">
        <w:rPr>
          <w:rFonts w:ascii="Arial" w:hAnsi="Arial" w:cs="Arial"/>
          <w:sz w:val="19"/>
          <w:szCs w:val="19"/>
          <w:lang w:val="sk-SK"/>
        </w:rPr>
        <w:t>e</w:t>
      </w:r>
      <w:r w:rsidRPr="0014645C">
        <w:rPr>
          <w:rFonts w:ascii="Arial" w:hAnsi="Arial" w:cs="Arial"/>
          <w:sz w:val="19"/>
          <w:szCs w:val="19"/>
          <w:lang w:val="sk-SK"/>
        </w:rPr>
        <w:t xml:space="preserve"> 1. </w:t>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w:t>
      </w:r>
      <w:r w:rsidR="007A6903" w:rsidRPr="0014645C">
        <w:rPr>
          <w:rFonts w:ascii="Arial" w:hAnsi="Arial" w:cs="Arial"/>
          <w:sz w:val="19"/>
          <w:szCs w:val="19"/>
          <w:lang w:val="sk-SK"/>
        </w:rPr>
        <w:t xml:space="preserve"> </w:t>
      </w:r>
      <w:r w:rsidR="00FD5306" w:rsidRPr="0014645C">
        <w:rPr>
          <w:rFonts w:ascii="Arial" w:hAnsi="Arial" w:cs="Arial"/>
          <w:sz w:val="19"/>
          <w:szCs w:val="19"/>
          <w:lang w:val="sk-SK"/>
        </w:rPr>
        <w:t>Limity na nepriame výdavky vychádzajú z percentuálneho pomeru dodávok na priame výdavky</w:t>
      </w:r>
      <w:r w:rsidR="00FD5306" w:rsidRPr="0014645C">
        <w:rPr>
          <w:rStyle w:val="Odkaznapoznmkupodiarou"/>
          <w:rFonts w:cs="Arial"/>
          <w:sz w:val="19"/>
          <w:szCs w:val="19"/>
          <w:lang w:val="sk-SK"/>
        </w:rPr>
        <w:footnoteReference w:id="29"/>
      </w:r>
      <w:r w:rsidR="00FD5306" w:rsidRPr="0014645C">
        <w:rPr>
          <w:rFonts w:ascii="Arial" w:hAnsi="Arial" w:cs="Arial"/>
          <w:sz w:val="19"/>
          <w:szCs w:val="19"/>
          <w:lang w:val="sk-SK"/>
        </w:rPr>
        <w:t xml:space="preserve"> k cel</w:t>
      </w:r>
      <w:r w:rsidR="000F6295" w:rsidRPr="0014645C">
        <w:rPr>
          <w:rFonts w:ascii="Arial" w:hAnsi="Arial" w:cs="Arial"/>
          <w:sz w:val="19"/>
          <w:szCs w:val="19"/>
          <w:lang w:val="sk-SK"/>
        </w:rPr>
        <w:t>kovým priamym výdavkom projektu</w:t>
      </w:r>
      <w:r w:rsidR="007A410E" w:rsidRPr="0014645C">
        <w:rPr>
          <w:rFonts w:ascii="Arial" w:hAnsi="Arial" w:cs="Arial"/>
          <w:sz w:val="19"/>
          <w:szCs w:val="19"/>
          <w:lang w:val="sk-SK"/>
        </w:rPr>
        <w:t xml:space="preserve"> (</w:t>
      </w:r>
      <w:r w:rsidR="00DC162D" w:rsidRPr="0014645C">
        <w:rPr>
          <w:rFonts w:ascii="Arial" w:hAnsi="Arial" w:cs="Arial"/>
          <w:sz w:val="19"/>
          <w:szCs w:val="19"/>
          <w:lang w:val="sk-SK"/>
        </w:rPr>
        <w:t xml:space="preserve">do celkových priamych výdavkov sa </w:t>
      </w:r>
      <w:r w:rsidR="007A410E" w:rsidRPr="0014645C">
        <w:rPr>
          <w:rFonts w:ascii="Arial" w:hAnsi="Arial" w:cs="Arial"/>
          <w:sz w:val="19"/>
          <w:szCs w:val="19"/>
          <w:lang w:val="sk-SK"/>
        </w:rPr>
        <w:t>nezapočítava položka Rezerva na nepredvídané výdavky)</w:t>
      </w:r>
      <w:r w:rsidR="00FD5306" w:rsidRPr="0014645C">
        <w:rPr>
          <w:rFonts w:ascii="Arial" w:hAnsi="Arial" w:cs="Arial"/>
          <w:sz w:val="19"/>
          <w:szCs w:val="19"/>
          <w:lang w:val="sk-SK"/>
        </w:rPr>
        <w:t>:</w:t>
      </w:r>
    </w:p>
    <w:p w14:paraId="6DC680C9" w14:textId="11E99B50" w:rsidR="000F6295" w:rsidRPr="0014645C"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14645C">
        <w:rPr>
          <w:rFonts w:ascii="Arial" w:hAnsi="Arial" w:cs="Arial"/>
          <w:sz w:val="19"/>
          <w:szCs w:val="19"/>
          <w:lang w:val="sk-SK"/>
        </w:rPr>
        <w:t>ak je súčasťou priamych výdavkov dodávka do 30% vrátane = nepriame výdavky môžu byť max. 20% z celkových priamych výdavkov</w:t>
      </w:r>
      <w:r w:rsidR="000F6295" w:rsidRPr="0014645C">
        <w:rPr>
          <w:rFonts w:ascii="Arial" w:hAnsi="Arial" w:cs="Arial"/>
          <w:sz w:val="19"/>
          <w:szCs w:val="19"/>
          <w:lang w:val="sk-SK"/>
        </w:rPr>
        <w:t>;</w:t>
      </w:r>
    </w:p>
    <w:p w14:paraId="49F80DA0" w14:textId="23D1AC36" w:rsidR="00126A11" w:rsidRPr="0014645C" w:rsidRDefault="00126A11" w:rsidP="00062A9E">
      <w:pPr>
        <w:pStyle w:val="Odsekzoznamu"/>
        <w:numPr>
          <w:ilvl w:val="0"/>
          <w:numId w:val="39"/>
        </w:numPr>
        <w:spacing w:before="120" w:after="120" w:line="288" w:lineRule="auto"/>
        <w:jc w:val="both"/>
        <w:rPr>
          <w:rFonts w:cstheme="minorHAnsi"/>
          <w:sz w:val="19"/>
          <w:szCs w:val="19"/>
          <w:lang w:val="sk-SK"/>
        </w:rPr>
      </w:pPr>
      <w:r w:rsidRPr="0014645C">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14645C" w:rsidRDefault="00126A11" w:rsidP="00062A9E">
      <w:pPr>
        <w:pStyle w:val="Odsekzoznamu"/>
        <w:numPr>
          <w:ilvl w:val="0"/>
          <w:numId w:val="39"/>
        </w:numPr>
        <w:spacing w:before="120" w:after="120" w:line="288" w:lineRule="auto"/>
        <w:jc w:val="both"/>
        <w:rPr>
          <w:sz w:val="19"/>
          <w:szCs w:val="19"/>
          <w:lang w:val="sk-SK"/>
        </w:rPr>
      </w:pPr>
      <w:r w:rsidRPr="0014645C">
        <w:rPr>
          <w:rFonts w:cstheme="minorHAnsi"/>
          <w:sz w:val="19"/>
          <w:szCs w:val="19"/>
          <w:lang w:val="sk-SK"/>
        </w:rPr>
        <w:t>ak je súčasťou priamych výdavkov dodávka nad 60% = nepriame výdavky môžu byť max. 10% z celkových priamych výdavkov.</w:t>
      </w:r>
    </w:p>
    <w:p w14:paraId="448898F1" w14:textId="472FA4CA"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14645C" w:rsidRDefault="00033FB7" w:rsidP="00A60E5E">
      <w:pPr>
        <w:spacing w:before="120" w:after="120" w:line="288" w:lineRule="auto"/>
        <w:jc w:val="both"/>
        <w:rPr>
          <w:rFonts w:cstheme="minorHAnsi"/>
          <w:b/>
          <w:sz w:val="19"/>
          <w:szCs w:val="19"/>
          <w:lang w:val="sk-SK"/>
        </w:rPr>
      </w:pPr>
      <w:r w:rsidRPr="0014645C">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14645C" w:rsidRDefault="00A31143" w:rsidP="00A60E5E">
      <w:pPr>
        <w:spacing w:before="120" w:after="120" w:line="288" w:lineRule="auto"/>
        <w:jc w:val="both"/>
        <w:rPr>
          <w:rFonts w:cstheme="minorHAnsi"/>
          <w:sz w:val="19"/>
          <w:szCs w:val="19"/>
          <w:lang w:val="sk-SK"/>
        </w:rPr>
      </w:pPr>
      <w:r w:rsidRPr="0014645C">
        <w:rPr>
          <w:rFonts w:cstheme="minorHAnsi"/>
          <w:b/>
          <w:sz w:val="19"/>
          <w:szCs w:val="19"/>
          <w:lang w:val="sk-SK"/>
        </w:rPr>
        <w:t>2</w:t>
      </w:r>
      <w:r w:rsidR="004265FD" w:rsidRPr="0014645C">
        <w:rPr>
          <w:rFonts w:cstheme="minorHAnsi"/>
          <w:b/>
          <w:sz w:val="19"/>
          <w:szCs w:val="19"/>
          <w:lang w:val="sk-SK"/>
        </w:rPr>
        <w:t>. Rezerva na nepredvídané výdavky</w:t>
      </w:r>
      <w:r w:rsidR="004265FD" w:rsidRPr="0014645C">
        <w:rPr>
          <w:rFonts w:cstheme="minorHAnsi"/>
          <w:sz w:val="19"/>
          <w:szCs w:val="19"/>
          <w:lang w:val="sk-SK"/>
        </w:rPr>
        <w:t xml:space="preserve"> – </w:t>
      </w:r>
      <w:r w:rsidR="005E181C" w:rsidRPr="0014645C">
        <w:rPr>
          <w:rFonts w:cstheme="minorHAnsi"/>
          <w:sz w:val="19"/>
          <w:szCs w:val="19"/>
          <w:lang w:val="sk-SK"/>
        </w:rPr>
        <w:t xml:space="preserve">max. </w:t>
      </w:r>
      <w:r w:rsidR="005E181C" w:rsidRPr="0014645C">
        <w:rPr>
          <w:rFonts w:cstheme="minorHAnsi"/>
          <w:b/>
          <w:sz w:val="19"/>
          <w:szCs w:val="19"/>
          <w:lang w:val="sk-SK"/>
        </w:rPr>
        <w:t>3 %</w:t>
      </w:r>
      <w:r w:rsidR="005E181C" w:rsidRPr="0014645C">
        <w:rPr>
          <w:rFonts w:cstheme="minorHAnsi"/>
          <w:sz w:val="19"/>
          <w:szCs w:val="19"/>
          <w:lang w:val="sk-SK"/>
        </w:rPr>
        <w:t xml:space="preserve"> z priamych výdavkov. Ide o n</w:t>
      </w:r>
      <w:r w:rsidR="004265FD" w:rsidRPr="0014645C">
        <w:rPr>
          <w:rFonts w:cstheme="minorHAnsi"/>
          <w:sz w:val="19"/>
          <w:szCs w:val="19"/>
          <w:lang w:val="sk-SK"/>
        </w:rPr>
        <w:t>epovinn</w:t>
      </w:r>
      <w:r w:rsidR="005E181C" w:rsidRPr="0014645C">
        <w:rPr>
          <w:rFonts w:cstheme="minorHAnsi"/>
          <w:sz w:val="19"/>
          <w:szCs w:val="19"/>
          <w:lang w:val="sk-SK"/>
        </w:rPr>
        <w:t>ú</w:t>
      </w:r>
      <w:r w:rsidR="004265FD" w:rsidRPr="0014645C">
        <w:rPr>
          <w:rFonts w:cstheme="minorHAnsi"/>
          <w:sz w:val="19"/>
          <w:szCs w:val="19"/>
          <w:lang w:val="sk-SK"/>
        </w:rPr>
        <w:t xml:space="preserve"> položk</w:t>
      </w:r>
      <w:r w:rsidR="005E181C" w:rsidRPr="0014645C">
        <w:rPr>
          <w:rFonts w:cstheme="minorHAnsi"/>
          <w:sz w:val="19"/>
          <w:szCs w:val="19"/>
          <w:lang w:val="sk-SK"/>
        </w:rPr>
        <w:t>u</w:t>
      </w:r>
      <w:r w:rsidR="004265FD" w:rsidRPr="0014645C">
        <w:rPr>
          <w:rFonts w:cstheme="minorHAnsi"/>
          <w:sz w:val="19"/>
          <w:szCs w:val="19"/>
          <w:lang w:val="sk-SK"/>
        </w:rPr>
        <w:t xml:space="preserve"> zahŕňa</w:t>
      </w:r>
      <w:r w:rsidR="005E181C" w:rsidRPr="0014645C">
        <w:rPr>
          <w:rFonts w:cstheme="minorHAnsi"/>
          <w:sz w:val="19"/>
          <w:szCs w:val="19"/>
          <w:lang w:val="sk-SK"/>
        </w:rPr>
        <w:t>júcu</w:t>
      </w:r>
      <w:r w:rsidR="004265FD" w:rsidRPr="0014645C">
        <w:rPr>
          <w:rFonts w:cstheme="minorHAnsi"/>
          <w:sz w:val="19"/>
          <w:szCs w:val="19"/>
          <w:lang w:val="sk-SK"/>
        </w:rPr>
        <w:t xml:space="preserve"> aktivitu X. Riadenie rizík. </w:t>
      </w:r>
    </w:p>
    <w:p w14:paraId="5F346BFD" w14:textId="77777777" w:rsidR="00A017DE" w:rsidRPr="0014645C" w:rsidRDefault="00A017DE" w:rsidP="00A017DE">
      <w:pPr>
        <w:spacing w:before="120" w:after="120" w:line="288" w:lineRule="auto"/>
        <w:jc w:val="both"/>
        <w:rPr>
          <w:rFonts w:cs="Arial"/>
          <w:b/>
          <w:sz w:val="19"/>
          <w:szCs w:val="19"/>
          <w:lang w:val="sk-SK"/>
        </w:rPr>
      </w:pPr>
      <w:r w:rsidRPr="0014645C">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14645C" w:rsidRDefault="004265FD" w:rsidP="00A60E5E">
      <w:pPr>
        <w:spacing w:before="120" w:after="120" w:line="288" w:lineRule="auto"/>
        <w:jc w:val="both"/>
        <w:rPr>
          <w:rFonts w:cstheme="minorHAnsi"/>
          <w:b/>
          <w:sz w:val="19"/>
          <w:szCs w:val="19"/>
          <w:u w:val="single"/>
          <w:lang w:val="sk-SK"/>
        </w:rPr>
      </w:pPr>
      <w:r w:rsidRPr="0014645C">
        <w:rPr>
          <w:rFonts w:cstheme="minorHAnsi"/>
          <w:b/>
          <w:sz w:val="19"/>
          <w:szCs w:val="19"/>
          <w:u w:val="single"/>
          <w:lang w:val="sk-SK"/>
        </w:rPr>
        <w:t>Správne vyplnený rozpočet projektu po obsahovej stránke:</w:t>
      </w:r>
    </w:p>
    <w:p w14:paraId="15B0CE3A" w14:textId="01FE80CF"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xml:space="preserve">) sa jednoznačne týka oprávnenej aktivity projektu </w:t>
      </w:r>
      <w:r w:rsidR="00442224" w:rsidRPr="0014645C">
        <w:rPr>
          <w:rFonts w:cstheme="minorHAnsi"/>
          <w:sz w:val="19"/>
          <w:szCs w:val="19"/>
          <w:lang w:val="sk-SK"/>
        </w:rPr>
        <w:t>uvedenej v stĺpci I formulára rozpočtu</w:t>
      </w:r>
      <w:r w:rsidR="0064130C" w:rsidRPr="0014645C">
        <w:rPr>
          <w:rStyle w:val="Odkaznapoznmkupodiarou"/>
          <w:rFonts w:cstheme="minorHAnsi"/>
          <w:szCs w:val="19"/>
          <w:lang w:val="sk-SK"/>
        </w:rPr>
        <w:footnoteReference w:id="30"/>
      </w:r>
      <w:r w:rsidR="00442224" w:rsidRPr="0014645C">
        <w:rPr>
          <w:rFonts w:cstheme="minorHAnsi"/>
          <w:sz w:val="19"/>
          <w:szCs w:val="19"/>
          <w:lang w:val="sk-SK"/>
        </w:rPr>
        <w:t xml:space="preserve"> </w:t>
      </w:r>
      <w:r w:rsidRPr="0014645C">
        <w:rPr>
          <w:rFonts w:cstheme="minorHAnsi"/>
          <w:sz w:val="19"/>
          <w:szCs w:val="19"/>
          <w:lang w:val="sk-SK"/>
        </w:rPr>
        <w:t>a musí byť vynaložený v období realizácie projektu, nie pred alebo po schválenom období trvania projektu;</w:t>
      </w:r>
    </w:p>
    <w:p w14:paraId="15B0CE3B" w14:textId="6FE6437B"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lastRenderedPageBreak/>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xml:space="preserve">) </w:t>
      </w:r>
      <w:r w:rsidRPr="0014645C">
        <w:rPr>
          <w:rFonts w:cstheme="minorHAnsi"/>
          <w:b/>
          <w:sz w:val="19"/>
          <w:szCs w:val="19"/>
          <w:lang w:val="sk-SK"/>
        </w:rPr>
        <w:t xml:space="preserve">je vynaložený na aktivitu v súlade s obsahovou stránkou projektu </w:t>
      </w:r>
      <w:r w:rsidR="00442224" w:rsidRPr="0014645C">
        <w:rPr>
          <w:rFonts w:cstheme="minorHAnsi"/>
          <w:b/>
          <w:sz w:val="19"/>
          <w:szCs w:val="19"/>
          <w:lang w:val="sk-SK"/>
        </w:rPr>
        <w:t>(</w:t>
      </w:r>
      <w:r w:rsidR="00887D54" w:rsidRPr="0014645C">
        <w:rPr>
          <w:rFonts w:cstheme="minorHAnsi"/>
          <w:b/>
          <w:sz w:val="19"/>
          <w:szCs w:val="19"/>
          <w:lang w:val="sk-SK"/>
        </w:rPr>
        <w:t>O</w:t>
      </w:r>
      <w:r w:rsidR="00442224" w:rsidRPr="0014645C">
        <w:rPr>
          <w:rFonts w:cstheme="minorHAnsi"/>
          <w:b/>
          <w:sz w:val="19"/>
          <w:szCs w:val="19"/>
          <w:lang w:val="sk-SK"/>
        </w:rPr>
        <w:t xml:space="preserve">pis projektu) </w:t>
      </w:r>
      <w:r w:rsidRPr="0014645C">
        <w:rPr>
          <w:rFonts w:cstheme="minorHAnsi"/>
          <w:b/>
          <w:sz w:val="19"/>
          <w:szCs w:val="19"/>
          <w:lang w:val="sk-SK"/>
        </w:rPr>
        <w:t>a je plne v súlade s cieľmi projektu</w:t>
      </w:r>
      <w:r w:rsidRPr="0014645C">
        <w:rPr>
          <w:rFonts w:cstheme="minorHAnsi"/>
          <w:sz w:val="19"/>
          <w:szCs w:val="19"/>
          <w:lang w:val="sk-SK"/>
        </w:rPr>
        <w:t xml:space="preserve"> (z hľadiska trvania, typu a miesta realizácie);</w:t>
      </w:r>
    </w:p>
    <w:p w14:paraId="15B0CE3C"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je opodstatnený (je nevyhnutný k dosiahnutiu plánovaných aktivít projektu);</w:t>
      </w:r>
    </w:p>
    <w:p w14:paraId="15B0CE3D" w14:textId="76CC7F60"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lang w:val="sk-SK"/>
        </w:rPr>
        <w:footnoteReference w:id="31"/>
      </w:r>
      <w:r w:rsidRPr="0014645C">
        <w:rPr>
          <w:rFonts w:cstheme="minorHAnsi"/>
          <w:sz w:val="19"/>
          <w:szCs w:val="19"/>
          <w:lang w:val="sk-SK"/>
        </w:rPr>
        <w:t>, efektívnosť, účelnosť a účinnosť daného výdavku</w:t>
      </w:r>
      <w:r w:rsidR="00341262" w:rsidRPr="0014645C">
        <w:rPr>
          <w:rFonts w:cstheme="minorHAnsi"/>
          <w:sz w:val="19"/>
          <w:szCs w:val="19"/>
          <w:lang w:val="sk-SK"/>
        </w:rPr>
        <w:t>;</w:t>
      </w:r>
    </w:p>
    <w:p w14:paraId="15B0CE3E" w14:textId="1E3F6C01"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spĺňa všetky požadované náležitosti, aby mohol byť posúdený za oprávnený (</w:t>
      </w:r>
      <w:r w:rsidRPr="0014645C" w:rsidDel="005347AD">
        <w:rPr>
          <w:rFonts w:cstheme="minorHAnsi"/>
          <w:sz w:val="19"/>
          <w:szCs w:val="19"/>
          <w:lang w:val="sk-SK"/>
        </w:rPr>
        <w:t>súlad s</w:t>
      </w:r>
      <w:r w:rsidR="005347AD" w:rsidRPr="0014645C">
        <w:rPr>
          <w:rFonts w:cstheme="minorHAnsi"/>
          <w:sz w:val="19"/>
          <w:szCs w:val="19"/>
          <w:lang w:val="sk-SK"/>
        </w:rPr>
        <w:t> legislatívou EÚ a SR</w:t>
      </w:r>
      <w:r w:rsidRPr="0014645C">
        <w:rPr>
          <w:rFonts w:cstheme="minorHAnsi"/>
          <w:sz w:val="19"/>
          <w:szCs w:val="19"/>
          <w:lang w:val="sk-SK"/>
        </w:rPr>
        <w:t xml:space="preserve">, SR EŠIF na programové obdobie 2014-2020 vrátane jeho príloh a s </w:t>
      </w:r>
      <w:r w:rsidR="005347AD" w:rsidRPr="0014645C">
        <w:rPr>
          <w:rFonts w:cstheme="minorHAnsi"/>
          <w:sz w:val="19"/>
          <w:szCs w:val="19"/>
          <w:lang w:val="sk-SK"/>
        </w:rPr>
        <w:t>OP</w:t>
      </w:r>
      <w:r w:rsidRPr="0014645C">
        <w:rPr>
          <w:rFonts w:cstheme="minorHAnsi"/>
          <w:sz w:val="19"/>
          <w:szCs w:val="19"/>
          <w:lang w:val="sk-SK"/>
        </w:rPr>
        <w:t xml:space="preserve"> vrátane nadväzujúcich dokumentov a</w:t>
      </w:r>
      <w:r w:rsidR="00C94986" w:rsidRPr="0014645C">
        <w:rPr>
          <w:rFonts w:cstheme="minorHAnsi"/>
          <w:sz w:val="19"/>
          <w:szCs w:val="19"/>
          <w:lang w:val="sk-SK"/>
        </w:rPr>
        <w:t xml:space="preserve"> s </w:t>
      </w:r>
      <w:r w:rsidRPr="0014645C">
        <w:rPr>
          <w:rFonts w:cstheme="minorHAnsi"/>
          <w:sz w:val="19"/>
          <w:szCs w:val="19"/>
          <w:lang w:val="sk-SK"/>
        </w:rPr>
        <w:t>rozhodnutiami</w:t>
      </w:r>
      <w:r w:rsidR="00887D54" w:rsidRPr="0014645C">
        <w:rPr>
          <w:rFonts w:cstheme="minorHAnsi"/>
          <w:sz w:val="19"/>
          <w:szCs w:val="19"/>
          <w:lang w:val="sk-SK"/>
        </w:rPr>
        <w:t>/usmerneniami</w:t>
      </w:r>
      <w:r w:rsidRPr="0014645C">
        <w:rPr>
          <w:rFonts w:cstheme="minorHAnsi"/>
          <w:sz w:val="19"/>
          <w:szCs w:val="19"/>
          <w:lang w:val="sk-SK"/>
        </w:rPr>
        <w:t xml:space="preserve"> RO pre OP EVS o oprávnenosti predmetných výdavkov ako i súlad so SFR na programové obdobie 2014-2020); </w:t>
      </w:r>
    </w:p>
    <w:p w14:paraId="15B0CE3F" w14:textId="021F2C06"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výdavky vzniknú v súvislosti s realizáciou projektu a sú uhradené po začiatku realizácie projektu</w:t>
      </w:r>
      <w:r w:rsidR="000C5326" w:rsidRPr="0014645C">
        <w:rPr>
          <w:rFonts w:cstheme="minorHAnsi"/>
          <w:sz w:val="19"/>
          <w:szCs w:val="19"/>
          <w:lang w:val="sk-SK"/>
        </w:rPr>
        <w:t>,</w:t>
      </w:r>
      <w:r w:rsidRPr="0014645C">
        <w:rPr>
          <w:rFonts w:cstheme="minorHAnsi"/>
          <w:sz w:val="19"/>
          <w:szCs w:val="19"/>
          <w:lang w:val="sk-SK"/>
        </w:rPr>
        <w:t xml:space="preserve"> resp. po dni účinnosti zmluvy o NFP</w:t>
      </w:r>
      <w:r w:rsidRPr="0014645C">
        <w:rPr>
          <w:rStyle w:val="Odkaznapoznmkupodiarou"/>
          <w:rFonts w:asciiTheme="minorHAnsi" w:hAnsiTheme="minorHAnsi" w:cstheme="minorHAnsi"/>
          <w:sz w:val="19"/>
          <w:szCs w:val="19"/>
          <w:lang w:val="sk-SK"/>
        </w:rPr>
        <w:footnoteReference w:id="32"/>
      </w:r>
      <w:r w:rsidRPr="0014645C">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DB3E3E2"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súčasťou rozpočtu (jednotlivých položiek) </w:t>
      </w:r>
      <w:r w:rsidR="00775EB1" w:rsidRPr="0014645C">
        <w:rPr>
          <w:rFonts w:cstheme="minorHAnsi"/>
          <w:sz w:val="19"/>
          <w:szCs w:val="19"/>
          <w:lang w:val="sk-SK"/>
        </w:rPr>
        <w:t>sú vo všeobecnosti všetky povinne uplatňované</w:t>
      </w:r>
      <w:r w:rsidR="00434351" w:rsidRPr="0014645C">
        <w:rPr>
          <w:rFonts w:cstheme="minorHAnsi"/>
          <w:sz w:val="19"/>
          <w:szCs w:val="19"/>
          <w:lang w:val="sk-SK"/>
        </w:rPr>
        <w:t xml:space="preserve"> (zákon</w:t>
      </w:r>
      <w:r w:rsidR="0025493B" w:rsidRPr="0014645C">
        <w:rPr>
          <w:rFonts w:cstheme="minorHAnsi"/>
          <w:sz w:val="19"/>
          <w:szCs w:val="19"/>
          <w:lang w:val="sk-SK"/>
        </w:rPr>
        <w:t>om</w:t>
      </w:r>
      <w:r w:rsidR="00434351" w:rsidRPr="0014645C">
        <w:rPr>
          <w:rFonts w:cstheme="minorHAnsi"/>
          <w:sz w:val="19"/>
          <w:szCs w:val="19"/>
          <w:lang w:val="sk-SK"/>
        </w:rPr>
        <w:t xml:space="preserve"> určené)</w:t>
      </w:r>
      <w:r w:rsidR="00775EB1" w:rsidRPr="0014645C">
        <w:rPr>
          <w:rFonts w:cstheme="minorHAnsi"/>
          <w:sz w:val="19"/>
          <w:szCs w:val="19"/>
          <w:lang w:val="sk-SK"/>
        </w:rPr>
        <w:t xml:space="preserve"> dane vrátane dane z pridanej hodnoty</w:t>
      </w:r>
      <w:r w:rsidR="00B52320" w:rsidRPr="0014645C">
        <w:rPr>
          <w:rFonts w:cstheme="minorHAnsi"/>
          <w:sz w:val="19"/>
          <w:szCs w:val="19"/>
          <w:lang w:val="sk-SK"/>
        </w:rPr>
        <w:t xml:space="preserve"> (DPH)</w:t>
      </w:r>
      <w:r w:rsidR="00775EB1" w:rsidRPr="0014645C">
        <w:rPr>
          <w:rFonts w:cstheme="minorHAnsi"/>
          <w:sz w:val="19"/>
          <w:szCs w:val="19"/>
          <w:lang w:val="sk-SK"/>
        </w:rPr>
        <w:t xml:space="preserve">, clá, odvody a poplatky </w:t>
      </w:r>
      <w:r w:rsidR="00434351" w:rsidRPr="0014645C">
        <w:rPr>
          <w:rFonts w:cstheme="minorHAnsi"/>
          <w:sz w:val="19"/>
          <w:szCs w:val="19"/>
          <w:lang w:val="sk-SK"/>
        </w:rPr>
        <w:t xml:space="preserve">a podobne. V prípade uplatnenia </w:t>
      </w:r>
      <w:r w:rsidRPr="0014645C">
        <w:rPr>
          <w:rFonts w:cstheme="minorHAnsi"/>
          <w:sz w:val="19"/>
          <w:szCs w:val="19"/>
          <w:lang w:val="sk-SK"/>
        </w:rPr>
        <w:t>da</w:t>
      </w:r>
      <w:r w:rsidR="00434351" w:rsidRPr="0014645C">
        <w:rPr>
          <w:rFonts w:cstheme="minorHAnsi"/>
          <w:sz w:val="19"/>
          <w:szCs w:val="19"/>
          <w:lang w:val="sk-SK"/>
        </w:rPr>
        <w:t>ne</w:t>
      </w:r>
      <w:r w:rsidRPr="0014645C">
        <w:rPr>
          <w:rFonts w:cstheme="minorHAnsi"/>
          <w:sz w:val="19"/>
          <w:szCs w:val="19"/>
          <w:lang w:val="sk-SK"/>
        </w:rPr>
        <w:t xml:space="preserve"> z pridanej hodnoty u žiadateľa, ktorý je platiteľom dane z pridanej hodnoty (zdaniteľná osoba)</w:t>
      </w:r>
      <w:r w:rsidRPr="0014645C">
        <w:rPr>
          <w:rFonts w:cstheme="minorHAnsi"/>
          <w:b/>
          <w:sz w:val="19"/>
          <w:szCs w:val="19"/>
          <w:lang w:val="sk-SK"/>
        </w:rPr>
        <w:t>, ak nemá nárok na odpočet DPH</w:t>
      </w:r>
      <w:r w:rsidRPr="0014645C">
        <w:rPr>
          <w:rFonts w:cstheme="minorHAnsi"/>
          <w:sz w:val="19"/>
          <w:szCs w:val="19"/>
          <w:lang w:val="sk-SK"/>
        </w:rPr>
        <w:t xml:space="preserve"> v plnej výške pri danom prijatom plnení v súlade so zákonom o </w:t>
      </w:r>
      <w:r w:rsidR="0005604C" w:rsidRPr="0014645C">
        <w:rPr>
          <w:rFonts w:cstheme="minorHAnsi"/>
          <w:sz w:val="19"/>
          <w:szCs w:val="19"/>
          <w:lang w:val="sk-SK"/>
        </w:rPr>
        <w:t>DPH</w:t>
      </w:r>
      <w:r w:rsidRPr="0014645C">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lang w:val="sk-SK"/>
        </w:rPr>
        <w:t>DPH</w:t>
      </w:r>
      <w:r w:rsidRPr="0014645C">
        <w:rPr>
          <w:rFonts w:cstheme="minorHAnsi"/>
          <w:sz w:val="19"/>
          <w:szCs w:val="19"/>
          <w:lang w:val="sk-SK"/>
        </w:rPr>
        <w:t xml:space="preserve"> na vstupe. V prípade, keď je plnenie oprávnené iba v alikvotnej časti, je </w:t>
      </w:r>
      <w:r w:rsidR="006B705D" w:rsidRPr="0014645C">
        <w:rPr>
          <w:rFonts w:cstheme="minorHAnsi"/>
          <w:sz w:val="19"/>
          <w:szCs w:val="19"/>
          <w:lang w:val="sk-SK"/>
        </w:rPr>
        <w:t>DPH</w:t>
      </w:r>
      <w:r w:rsidRPr="0014645C">
        <w:rPr>
          <w:rFonts w:cstheme="minorHAnsi"/>
          <w:sz w:val="19"/>
          <w:szCs w:val="19"/>
          <w:lang w:val="sk-SK"/>
        </w:rPr>
        <w:t xml:space="preserve"> vzťahujúca sa k tomuto plneniu oprávnená v rovnakej alikvotnej časti. V prípade, že existuje zákonný nárok na odpočet </w:t>
      </w:r>
      <w:r w:rsidR="006B705D" w:rsidRPr="0014645C">
        <w:rPr>
          <w:rFonts w:cstheme="minorHAnsi"/>
          <w:sz w:val="19"/>
          <w:szCs w:val="19"/>
          <w:lang w:val="sk-SK"/>
        </w:rPr>
        <w:t>DPH</w:t>
      </w:r>
      <w:r w:rsidRPr="0014645C">
        <w:rPr>
          <w:rFonts w:cstheme="minorHAnsi"/>
          <w:sz w:val="19"/>
          <w:szCs w:val="19"/>
          <w:lang w:val="sk-SK"/>
        </w:rPr>
        <w:t>, táto daň nie je oprávneným výdavkom.</w:t>
      </w:r>
    </w:p>
    <w:p w14:paraId="4B3E5818" w14:textId="657AA17B" w:rsidR="00FA7A4F" w:rsidRPr="0014645C" w:rsidRDefault="00FA7A4F" w:rsidP="00AC1F93">
      <w:pPr>
        <w:pStyle w:val="Nadpis3"/>
        <w:spacing w:before="360" w:line="480" w:lineRule="auto"/>
        <w:ind w:left="720"/>
        <w:rPr>
          <w:b/>
          <w:color w:val="3C8A2E" w:themeColor="accent5"/>
          <w:sz w:val="24"/>
          <w:szCs w:val="24"/>
          <w:lang w:val="sk-SK"/>
        </w:rPr>
      </w:pPr>
      <w:bookmarkStart w:id="444" w:name="_Toc334106"/>
      <w:r w:rsidRPr="0014645C">
        <w:rPr>
          <w:b/>
          <w:color w:val="3C8A2E" w:themeColor="accent5"/>
          <w:sz w:val="24"/>
          <w:szCs w:val="24"/>
          <w:lang w:val="sk-SK"/>
        </w:rPr>
        <w:t>3.2.1 Všeobecné ustanovenia k niektorým typom výdavkov</w:t>
      </w:r>
      <w:bookmarkEnd w:id="444"/>
    </w:p>
    <w:p w14:paraId="1A4CC1EB" w14:textId="21F81A4A"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0AE94B28" w14:textId="764CE392" w:rsidR="00353358" w:rsidRPr="0014645C" w:rsidRDefault="00693E25" w:rsidP="00FC70AD">
      <w:pPr>
        <w:spacing w:before="100" w:beforeAutospacing="1" w:after="100" w:afterAutospacing="1" w:line="276" w:lineRule="auto"/>
        <w:jc w:val="both"/>
        <w:rPr>
          <w:rFonts w:ascii="Arial" w:hAnsi="Arial" w:cs="Arial"/>
          <w:sz w:val="19"/>
          <w:szCs w:val="19"/>
          <w:lang w:val="sk-SK"/>
        </w:rPr>
      </w:pPr>
      <w:r w:rsidRPr="0014645C">
        <w:rPr>
          <w:rFonts w:ascii="Arial" w:hAnsi="Arial" w:cs="Arial"/>
          <w:sz w:val="19"/>
          <w:szCs w:val="19"/>
          <w:lang w:val="sk-SK"/>
        </w:rPr>
        <w:t>Výdavky vynaložené na prípravu projektu (vypracovanie samotnej ŽoNFP) budú považované za oprávnené, avšak až odo dňa vyhlásenia vyzvania</w:t>
      </w:r>
      <w:r w:rsidR="00030DF3" w:rsidRPr="0014645C">
        <w:rPr>
          <w:rFonts w:ascii="Arial" w:hAnsi="Arial" w:cs="Arial"/>
          <w:sz w:val="19"/>
          <w:szCs w:val="19"/>
          <w:lang w:val="sk-SK"/>
        </w:rPr>
        <w:t>/výzvy</w:t>
      </w:r>
      <w:r w:rsidRPr="0014645C">
        <w:rPr>
          <w:rFonts w:ascii="Arial" w:hAnsi="Arial" w:cs="Arial"/>
          <w:sz w:val="19"/>
          <w:szCs w:val="19"/>
          <w:lang w:val="sk-SK"/>
        </w:rPr>
        <w:t xml:space="preserve"> na predkladanie ŽoNFP. Oprávnená výška výdavku za vypracovanie ŽoNFP môže byť maximálne </w:t>
      </w:r>
      <w:r w:rsidRPr="0014645C">
        <w:rPr>
          <w:rFonts w:ascii="Arial" w:hAnsi="Arial" w:cs="Arial"/>
          <w:b/>
          <w:sz w:val="19"/>
          <w:szCs w:val="19"/>
          <w:lang w:val="sk-SK"/>
        </w:rPr>
        <w:t>2 000,</w:t>
      </w:r>
      <w:r w:rsidR="00FC70AD" w:rsidRPr="0014645C">
        <w:rPr>
          <w:rFonts w:ascii="Arial" w:hAnsi="Arial" w:cs="Arial"/>
          <w:b/>
          <w:sz w:val="19"/>
          <w:szCs w:val="19"/>
          <w:lang w:val="sk-SK"/>
        </w:rPr>
        <w:t xml:space="preserve">- </w:t>
      </w:r>
      <w:r w:rsidRPr="0014645C">
        <w:rPr>
          <w:rFonts w:ascii="Arial" w:hAnsi="Arial" w:cs="Arial"/>
          <w:b/>
          <w:sz w:val="19"/>
          <w:szCs w:val="19"/>
          <w:lang w:val="sk-SK"/>
        </w:rPr>
        <w:t>€</w:t>
      </w:r>
      <w:r w:rsidRPr="0014645C">
        <w:rPr>
          <w:rFonts w:ascii="Arial" w:hAnsi="Arial" w:cs="Arial"/>
          <w:sz w:val="19"/>
          <w:szCs w:val="19"/>
          <w:lang w:val="sk-SK"/>
        </w:rPr>
        <w:t>, bez ohľadu na spôsob dodania (interné/externé kapacity</w:t>
      </w:r>
      <w:r w:rsidR="003925BC" w:rsidRPr="0014645C">
        <w:rPr>
          <w:rFonts w:ascii="Arial" w:hAnsi="Arial" w:cs="Arial"/>
          <w:sz w:val="19"/>
          <w:szCs w:val="19"/>
          <w:lang w:val="sk-SK"/>
        </w:rPr>
        <w:t xml:space="preserve"> resp. ich kombinácia</w:t>
      </w:r>
      <w:r w:rsidRPr="0014645C">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14645C" w:rsidRDefault="004265FD" w:rsidP="00551D65">
      <w:pPr>
        <w:pStyle w:val="BodyText1"/>
        <w:rPr>
          <w:b/>
          <w:lang w:val="sk-SK"/>
        </w:rPr>
      </w:pPr>
      <w:r w:rsidRPr="0014645C">
        <w:rPr>
          <w:b/>
          <w:lang w:val="sk-SK"/>
        </w:rPr>
        <w:t>Personálne výdavky (interné)</w:t>
      </w:r>
    </w:p>
    <w:p w14:paraId="15B0CE43" w14:textId="3C9C32E2"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Základným oprávneným výdavkom v oblasti personálnych výdavkov je </w:t>
      </w:r>
      <w:r w:rsidR="003244E2" w:rsidRPr="0014645C">
        <w:rPr>
          <w:rFonts w:ascii="Arial" w:hAnsi="Arial" w:cs="Arial"/>
          <w:sz w:val="19"/>
          <w:szCs w:val="19"/>
          <w:lang w:val="sk-SK"/>
        </w:rPr>
        <w:t xml:space="preserve">celková </w:t>
      </w:r>
      <w:r w:rsidRPr="0014645C">
        <w:rPr>
          <w:rFonts w:ascii="Arial" w:hAnsi="Arial" w:cs="Arial"/>
          <w:sz w:val="19"/>
          <w:szCs w:val="19"/>
          <w:lang w:val="sk-SK"/>
        </w:rPr>
        <w:t>cena práce (</w:t>
      </w:r>
      <w:r w:rsidR="003244E2" w:rsidRPr="0014645C">
        <w:rPr>
          <w:rFonts w:ascii="Arial" w:hAnsi="Arial" w:cs="Arial"/>
          <w:sz w:val="19"/>
          <w:szCs w:val="19"/>
          <w:lang w:val="sk-SK"/>
        </w:rPr>
        <w:t>§ 130 ods. 5 Zákonníka práce</w:t>
      </w:r>
      <w:r w:rsidR="00041A08" w:rsidRPr="0014645C">
        <w:rPr>
          <w:rFonts w:ascii="Arial" w:hAnsi="Arial" w:cs="Arial"/>
          <w:sz w:val="19"/>
          <w:szCs w:val="19"/>
          <w:lang w:val="sk-SK"/>
        </w:rPr>
        <w:t>)</w:t>
      </w:r>
      <w:r w:rsidRPr="0014645C">
        <w:rPr>
          <w:rFonts w:ascii="Arial" w:hAnsi="Arial" w:cs="Arial"/>
          <w:sz w:val="19"/>
          <w:szCs w:val="19"/>
          <w:lang w:val="sk-SK"/>
        </w:rPr>
        <w:t xml:space="preserve">. </w:t>
      </w:r>
    </w:p>
    <w:p w14:paraId="15B0CE44" w14:textId="5357CB81"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Pre personálne výdavky platí, že </w:t>
      </w:r>
      <w:r w:rsidRPr="0014645C">
        <w:rPr>
          <w:rFonts w:ascii="Arial" w:hAnsi="Arial" w:cs="Arial"/>
          <w:b/>
          <w:sz w:val="19"/>
          <w:szCs w:val="19"/>
          <w:lang w:val="sk-SK"/>
        </w:rPr>
        <w:t>nesmú presiahnuť výšku obvyklú v danom odbore, čase a mieste a musia byť primerané úlohám a zodpovednostiam osôb zapojených do realizácie projektu</w:t>
      </w:r>
      <w:r w:rsidRPr="0014645C">
        <w:rPr>
          <w:rFonts w:ascii="Arial" w:hAnsi="Arial" w:cs="Arial"/>
          <w:sz w:val="19"/>
          <w:szCs w:val="19"/>
          <w:lang w:val="sk-SK"/>
        </w:rPr>
        <w:t>.</w:t>
      </w:r>
      <w:r w:rsidRPr="0014645C">
        <w:rPr>
          <w:rStyle w:val="Odkaznapoznmkupodiarou"/>
          <w:rFonts w:cs="Arial"/>
          <w:sz w:val="19"/>
          <w:szCs w:val="19"/>
          <w:lang w:val="sk-SK"/>
        </w:rPr>
        <w:t xml:space="preserve"> </w:t>
      </w:r>
      <w:r w:rsidRPr="0014645C">
        <w:rPr>
          <w:rFonts w:ascii="Arial" w:hAnsi="Arial" w:cs="Arial"/>
          <w:sz w:val="19"/>
          <w:szCs w:val="19"/>
          <w:lang w:val="sk-SK"/>
        </w:rPr>
        <w:t xml:space="preserve">V prípade osobných výdavkov je </w:t>
      </w:r>
      <w:r w:rsidR="00746758" w:rsidRPr="0014645C">
        <w:rPr>
          <w:rFonts w:ascii="Arial" w:hAnsi="Arial" w:cs="Arial"/>
          <w:sz w:val="19"/>
          <w:szCs w:val="19"/>
          <w:lang w:val="sk-SK"/>
        </w:rPr>
        <w:t>rešpektované</w:t>
      </w:r>
      <w:r w:rsidRPr="0014645C">
        <w:rPr>
          <w:rFonts w:ascii="Arial" w:hAnsi="Arial" w:cs="Arial"/>
          <w:b/>
          <w:sz w:val="19"/>
          <w:szCs w:val="19"/>
          <w:lang w:val="sk-SK"/>
        </w:rPr>
        <w:t xml:space="preserve"> odmeňovanie jednotlivých pracovných pozícií s ohľadom na predchádzajúcu mzdovú politiku</w:t>
      </w:r>
      <w:r w:rsidR="00746758" w:rsidRPr="0014645C">
        <w:rPr>
          <w:rFonts w:ascii="Arial" w:hAnsi="Arial" w:cs="Arial"/>
          <w:b/>
          <w:sz w:val="19"/>
          <w:szCs w:val="19"/>
          <w:lang w:val="sk-SK"/>
        </w:rPr>
        <w:t xml:space="preserve"> zamestnávateľa</w:t>
      </w:r>
      <w:r w:rsidR="00A11896" w:rsidRPr="0014645C">
        <w:rPr>
          <w:rStyle w:val="Odkaznapoznmkupodiarou"/>
          <w:rFonts w:cs="Arial"/>
          <w:b/>
          <w:sz w:val="19"/>
          <w:szCs w:val="19"/>
          <w:lang w:val="sk-SK"/>
        </w:rPr>
        <w:footnoteReference w:id="33"/>
      </w:r>
      <w:r w:rsidRPr="0014645C">
        <w:rPr>
          <w:rFonts w:ascii="Arial" w:hAnsi="Arial" w:cs="Arial"/>
          <w:sz w:val="19"/>
          <w:szCs w:val="19"/>
          <w:lang w:val="sk-SK"/>
        </w:rPr>
        <w:t>, t.</w:t>
      </w:r>
      <w:r w:rsidR="00321F0F" w:rsidRPr="0014645C">
        <w:rPr>
          <w:rFonts w:ascii="Arial" w:hAnsi="Arial" w:cs="Arial"/>
          <w:sz w:val="19"/>
          <w:szCs w:val="19"/>
          <w:lang w:val="sk-SK"/>
        </w:rPr>
        <w:t xml:space="preserve"> </w:t>
      </w:r>
      <w:r w:rsidRPr="0014645C">
        <w:rPr>
          <w:rFonts w:ascii="Arial" w:hAnsi="Arial" w:cs="Arial"/>
          <w:sz w:val="19"/>
          <w:szCs w:val="19"/>
          <w:lang w:val="sk-SK"/>
        </w:rPr>
        <w:t xml:space="preserve">j. nie je možné akceptovať navýšenie mzdy, resp. odmeny za vykonanú prácu iba z dôvodu </w:t>
      </w:r>
      <w:r w:rsidR="00746758" w:rsidRPr="0014645C">
        <w:rPr>
          <w:rFonts w:ascii="Arial" w:hAnsi="Arial" w:cs="Arial"/>
          <w:sz w:val="19"/>
          <w:szCs w:val="19"/>
          <w:lang w:val="sk-SK"/>
        </w:rPr>
        <w:t>zapojenia do projektu</w:t>
      </w:r>
      <w:r w:rsidRPr="0014645C">
        <w:rPr>
          <w:rFonts w:ascii="Arial" w:hAnsi="Arial" w:cs="Arial"/>
          <w:sz w:val="19"/>
          <w:szCs w:val="19"/>
          <w:lang w:val="sk-SK"/>
        </w:rPr>
        <w:t xml:space="preserve"> </w:t>
      </w:r>
      <w:r w:rsidR="00493875" w:rsidRPr="0014645C">
        <w:rPr>
          <w:rFonts w:ascii="Arial" w:hAnsi="Arial" w:cs="Arial"/>
          <w:sz w:val="19"/>
          <w:szCs w:val="19"/>
          <w:lang w:val="sk-SK"/>
        </w:rPr>
        <w:t xml:space="preserve">financovaného </w:t>
      </w:r>
      <w:r w:rsidRPr="0014645C">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lang w:val="sk-SK"/>
        </w:rPr>
        <w:t xml:space="preserve">neopodstatnené </w:t>
      </w:r>
      <w:r w:rsidRPr="0014645C">
        <w:rPr>
          <w:rFonts w:ascii="Arial" w:hAnsi="Arial" w:cs="Arial"/>
          <w:sz w:val="19"/>
          <w:szCs w:val="19"/>
          <w:lang w:val="sk-SK"/>
        </w:rPr>
        <w:t xml:space="preserve">rozdielne hodinové sadzby pri odbornom personáli). </w:t>
      </w:r>
      <w:r w:rsidR="007020C9" w:rsidRPr="0014645C">
        <w:rPr>
          <w:rFonts w:ascii="Arial" w:hAnsi="Arial" w:cs="Arial"/>
          <w:sz w:val="19"/>
          <w:szCs w:val="19"/>
          <w:lang w:val="sk-SK"/>
        </w:rPr>
        <w:t xml:space="preserve">Nadhodnotenie hodinovej sadzby pre práce na projekte nad úroveň hodnoty reálnej hodinovej sadzby u zamestnávateľa </w:t>
      </w:r>
      <w:r w:rsidRPr="0014645C">
        <w:rPr>
          <w:rFonts w:ascii="Arial" w:hAnsi="Arial" w:cs="Arial"/>
          <w:sz w:val="19"/>
          <w:szCs w:val="19"/>
          <w:lang w:val="sk-SK"/>
        </w:rPr>
        <w:t xml:space="preserve">bude mať za následok vznik neoprávnených výdavkov v časti presahujúcej výšku </w:t>
      </w:r>
      <w:r w:rsidR="00762F0A" w:rsidRPr="0014645C">
        <w:rPr>
          <w:rFonts w:ascii="Arial" w:hAnsi="Arial" w:cs="Arial"/>
          <w:sz w:val="19"/>
          <w:szCs w:val="19"/>
          <w:lang w:val="sk-SK"/>
        </w:rPr>
        <w:t xml:space="preserve">mzdy, resp. odmeny </w:t>
      </w:r>
      <w:r w:rsidRPr="0014645C">
        <w:rPr>
          <w:rFonts w:ascii="Arial" w:hAnsi="Arial" w:cs="Arial"/>
          <w:sz w:val="19"/>
          <w:szCs w:val="19"/>
          <w:lang w:val="sk-SK"/>
        </w:rPr>
        <w:t xml:space="preserve">rovnakej práce vykonávanej mimo projektu. </w:t>
      </w:r>
      <w:r w:rsidR="00746758" w:rsidRPr="0014645C">
        <w:rPr>
          <w:rFonts w:ascii="Arial" w:hAnsi="Arial" w:cs="Arial"/>
          <w:sz w:val="19"/>
          <w:szCs w:val="19"/>
          <w:lang w:val="sk-SK"/>
        </w:rPr>
        <w:t xml:space="preserve">V prípade zamestnancov pracujúcich na projekte </w:t>
      </w:r>
      <w:r w:rsidRPr="0014645C">
        <w:rPr>
          <w:rFonts w:ascii="Arial" w:hAnsi="Arial" w:cs="Arial"/>
          <w:sz w:val="19"/>
          <w:szCs w:val="19"/>
          <w:lang w:val="sk-SK"/>
        </w:rPr>
        <w:t>bude žiadateľ povinný preukázať, že zamestnanec, ktorého mzdové výdavky sú predmetom financovania z</w:t>
      </w:r>
      <w:r w:rsidR="006826FD" w:rsidRPr="0014645C">
        <w:rPr>
          <w:rFonts w:ascii="Arial" w:hAnsi="Arial" w:cs="Arial"/>
          <w:sz w:val="19"/>
          <w:szCs w:val="19"/>
          <w:lang w:val="sk-SK"/>
        </w:rPr>
        <w:t> </w:t>
      </w:r>
      <w:r w:rsidRPr="0014645C">
        <w:rPr>
          <w:rFonts w:ascii="Arial" w:hAnsi="Arial" w:cs="Arial"/>
          <w:sz w:val="19"/>
          <w:szCs w:val="19"/>
          <w:lang w:val="sk-SK"/>
        </w:rPr>
        <w:t>EŠIF</w:t>
      </w:r>
      <w:r w:rsidR="006826FD" w:rsidRPr="0014645C">
        <w:rPr>
          <w:rFonts w:ascii="Arial" w:hAnsi="Arial" w:cs="Arial"/>
          <w:sz w:val="19"/>
          <w:szCs w:val="19"/>
          <w:lang w:val="sk-SK"/>
        </w:rPr>
        <w:t>,</w:t>
      </w:r>
      <w:r w:rsidRPr="0014645C">
        <w:rPr>
          <w:rFonts w:ascii="Arial" w:hAnsi="Arial" w:cs="Arial"/>
          <w:sz w:val="19"/>
          <w:szCs w:val="19"/>
          <w:lang w:val="sk-SK"/>
        </w:rPr>
        <w:t xml:space="preserve"> má pre danú pracovnú pozíciu alebo pre práce vykonávané na projekte potrebnú kvalifikáciu a odbornú spôsobilosť.</w:t>
      </w:r>
    </w:p>
    <w:p w14:paraId="15B0CE45" w14:textId="0C048395"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Zamestnanci preukazujú svoje zapojenie do projektu pracovným výkazom. </w:t>
      </w:r>
      <w:r w:rsidR="00264EAC">
        <w:rPr>
          <w:rFonts w:ascii="Arial" w:hAnsi="Arial" w:cs="Arial"/>
          <w:sz w:val="19"/>
          <w:szCs w:val="19"/>
          <w:lang w:val="sk-SK"/>
        </w:rPr>
        <w:t>O</w:t>
      </w:r>
      <w:r w:rsidRPr="0014645C">
        <w:rPr>
          <w:rFonts w:ascii="Arial" w:hAnsi="Arial" w:cs="Arial"/>
          <w:sz w:val="19"/>
          <w:szCs w:val="19"/>
          <w:lang w:val="sk-SK"/>
        </w:rPr>
        <w:t>bjem práce v pracovnom výkaze mus</w:t>
      </w:r>
      <w:r w:rsidR="00264EAC">
        <w:rPr>
          <w:rFonts w:ascii="Arial" w:hAnsi="Arial" w:cs="Arial"/>
          <w:sz w:val="19"/>
          <w:szCs w:val="19"/>
          <w:lang w:val="sk-SK"/>
        </w:rPr>
        <w:t>í</w:t>
      </w:r>
      <w:r w:rsidRPr="0014645C">
        <w:rPr>
          <w:rFonts w:ascii="Arial" w:hAnsi="Arial" w:cs="Arial"/>
          <w:sz w:val="19"/>
          <w:szCs w:val="19"/>
          <w:lang w:val="sk-SK"/>
        </w:rPr>
        <w:t xml:space="preserve"> zodpovedať skutočne vykonanej práci v rámci vykazovaného obdobia</w:t>
      </w:r>
      <w:r w:rsidR="00172252" w:rsidRPr="0014645C">
        <w:rPr>
          <w:rFonts w:ascii="Arial" w:hAnsi="Arial" w:cs="Arial"/>
          <w:sz w:val="19"/>
          <w:szCs w:val="19"/>
          <w:lang w:val="sk-SK"/>
        </w:rPr>
        <w:t>,</w:t>
      </w:r>
      <w:r w:rsidRPr="0014645C">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na pracovný úväzok</w:t>
      </w:r>
      <w:r w:rsidRPr="0014645C">
        <w:rPr>
          <w:rFonts w:ascii="Arial" w:hAnsi="Arial" w:cs="Arial"/>
          <w:b/>
          <w:sz w:val="19"/>
          <w:szCs w:val="19"/>
          <w:vertAlign w:val="superscript"/>
        </w:rPr>
        <w:footnoteReference w:id="34"/>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33AEF3F3" w14:textId="0F6D61F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xml:space="preserve">. Náhrada za dovolenku prislúcha k obdobiu odpracovanému </w:t>
      </w:r>
      <w:r w:rsidRPr="0014645C">
        <w:rPr>
          <w:rFonts w:ascii="Arial" w:hAnsi="Arial" w:cs="Arial"/>
          <w:sz w:val="19"/>
          <w:szCs w:val="19"/>
        </w:rPr>
        <w:lastRenderedPageBreak/>
        <w:t>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t>Oprávnená je skutočne čerpaná dovolenka v čase realizácie projektu</w:t>
      </w:r>
      <w:r w:rsidRPr="0014645C">
        <w:rPr>
          <w:rStyle w:val="Odkaznapoznmkupodiarou"/>
          <w:rFonts w:cs="Arial"/>
          <w:sz w:val="19"/>
          <w:szCs w:val="19"/>
        </w:rPr>
        <w:footnoteReference w:id="35"/>
      </w:r>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r w:rsidR="00AB24EA" w:rsidRPr="0014645C">
        <w:rPr>
          <w:rFonts w:ascii="Arial" w:hAnsi="Arial" w:cs="Arial"/>
          <w:sz w:val="19"/>
          <w:szCs w:val="19"/>
        </w:rPr>
        <w:t>, teda nie na základe už odpracovaného času mimo realizácie projektu</w:t>
      </w:r>
      <w:r w:rsidRPr="0014645C">
        <w:rPr>
          <w:rFonts w:ascii="Arial" w:hAnsi="Arial" w:cs="Arial"/>
          <w:sz w:val="19"/>
          <w:szCs w:val="19"/>
        </w:rPr>
        <w:t>).</w:t>
      </w:r>
    </w:p>
    <w:p w14:paraId="74B9F6D1" w14:textId="21DC812B" w:rsidR="006366AB" w:rsidRPr="0014645C" w:rsidRDefault="004265FD" w:rsidP="006366AB">
      <w:pPr>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eastAsia="en-AU"/>
        </w:rPr>
        <w:t>Za neoprávnené výdavky sa budú považovať výdavky pri obchádzaní Zákonník</w:t>
      </w:r>
      <w:r w:rsidR="0005604C" w:rsidRPr="0014645C">
        <w:rPr>
          <w:rFonts w:ascii="Arial" w:hAnsi="Arial" w:cs="Arial"/>
          <w:color w:val="000000"/>
          <w:sz w:val="19"/>
          <w:szCs w:val="19"/>
          <w:lang w:val="sk-SK" w:eastAsia="en-AU"/>
        </w:rPr>
        <w:t>a</w:t>
      </w:r>
      <w:r w:rsidRPr="0014645C">
        <w:rPr>
          <w:rFonts w:ascii="Arial" w:hAnsi="Arial" w:cs="Arial"/>
          <w:color w:val="000000"/>
          <w:sz w:val="19"/>
          <w:szCs w:val="19"/>
          <w:lang w:val="sk-SK" w:eastAsia="en-AU"/>
        </w:rPr>
        <w:t xml:space="preserve"> práce v prípadoch, ak </w:t>
      </w:r>
      <w:r w:rsidR="00034F05" w:rsidRPr="0014645C">
        <w:rPr>
          <w:rFonts w:ascii="Arial" w:hAnsi="Arial" w:cs="Arial"/>
          <w:color w:val="000000"/>
          <w:sz w:val="19"/>
          <w:szCs w:val="19"/>
          <w:lang w:val="sk-SK" w:eastAsia="en-AU"/>
        </w:rPr>
        <w:t xml:space="preserve">sa </w:t>
      </w:r>
      <w:r w:rsidRPr="0014645C">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14645C">
        <w:rPr>
          <w:rFonts w:ascii="Arial" w:hAnsi="Arial" w:cs="Arial"/>
          <w:color w:val="000000"/>
          <w:sz w:val="19"/>
          <w:szCs w:val="19"/>
          <w:lang w:val="sk-SK" w:eastAsia="en-AU"/>
        </w:rPr>
        <w:t>i</w:t>
      </w:r>
      <w:r w:rsidRPr="0014645C">
        <w:rPr>
          <w:rFonts w:ascii="Arial" w:hAnsi="Arial" w:cs="Arial"/>
          <w:color w:val="000000"/>
          <w:sz w:val="19"/>
          <w:szCs w:val="19"/>
          <w:lang w:val="sk-SK" w:eastAsia="en-AU"/>
        </w:rPr>
        <w:t xml:space="preserve"> a pod., pričom vykonávaná činnosť stále javí znaky závislej práce.</w:t>
      </w:r>
      <w:r w:rsidR="006366AB" w:rsidRPr="0014645C">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lang w:val="sk-SK"/>
        </w:rPr>
        <w:footnoteReference w:id="36"/>
      </w:r>
      <w:r w:rsidR="006366AB" w:rsidRPr="0014645C">
        <w:rPr>
          <w:rFonts w:ascii="Arial" w:hAnsi="Arial" w:cs="Arial"/>
          <w:sz w:val="19"/>
          <w:szCs w:val="19"/>
          <w:lang w:val="sk-SK"/>
        </w:rPr>
        <w:t xml:space="preserve">. </w:t>
      </w:r>
    </w:p>
    <w:p w14:paraId="3237F417" w14:textId="2A6AA2B1" w:rsidR="001B229E" w:rsidRPr="0014645C" w:rsidRDefault="004265FD" w:rsidP="007E668E">
      <w:pPr>
        <w:pStyle w:val="Zkladntext"/>
        <w:jc w:val="both"/>
        <w:rPr>
          <w:rFonts w:ascii="Arial" w:hAnsi="Arial" w:cs="Arial"/>
          <w:sz w:val="19"/>
          <w:szCs w:val="19"/>
          <w:lang w:val="sk-SK"/>
        </w:rPr>
      </w:pPr>
      <w:r w:rsidRPr="0014645C">
        <w:rPr>
          <w:rFonts w:ascii="Arial" w:hAnsi="Arial" w:cs="Arial"/>
          <w:b/>
          <w:color w:val="000000"/>
          <w:sz w:val="19"/>
          <w:szCs w:val="19"/>
          <w:lang w:val="sk-SK" w:eastAsia="en-AU"/>
        </w:rPr>
        <w:t>Odmeny</w:t>
      </w:r>
      <w:r w:rsidRPr="0014645C">
        <w:rPr>
          <w:rStyle w:val="Odkaznapoznmkupodiarou"/>
          <w:rFonts w:cs="Arial"/>
          <w:color w:val="000000"/>
          <w:sz w:val="19"/>
          <w:szCs w:val="19"/>
          <w:lang w:val="sk-SK" w:eastAsia="en-AU"/>
        </w:rPr>
        <w:footnoteReference w:id="37"/>
      </w:r>
      <w:r w:rsidRPr="0014645C">
        <w:rPr>
          <w:rFonts w:ascii="Arial" w:hAnsi="Arial" w:cs="Arial"/>
          <w:color w:val="000000"/>
          <w:sz w:val="19"/>
          <w:szCs w:val="19"/>
          <w:lang w:val="sk-SK" w:eastAsia="en-AU"/>
        </w:rPr>
        <w:t xml:space="preserve"> (resp. prémie alebo rôzne variabilné zložky naviazané napr. na hospodárske výsledky prijímateľa) </w:t>
      </w:r>
      <w:r w:rsidR="001B229E" w:rsidRPr="0014645C">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14645C">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0F294B1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14645C">
        <w:rPr>
          <w:rFonts w:ascii="Arial" w:hAnsi="Arial" w:cs="Arial"/>
          <w:sz w:val="19"/>
          <w:szCs w:val="19"/>
          <w:lang w:val="sk-SK"/>
        </w:rPr>
        <w:t>výška priznanej mesačnej odmeny</w:t>
      </w:r>
      <w:r w:rsidR="006B39C5" w:rsidRPr="0014645C">
        <w:rPr>
          <w:rFonts w:ascii="Arial" w:hAnsi="Arial" w:cs="Arial"/>
          <w:sz w:val="19"/>
          <w:szCs w:val="19"/>
          <w:vertAlign w:val="superscript"/>
          <w:lang w:val="sk-SK"/>
        </w:rPr>
        <w:footnoteReference w:id="38"/>
      </w:r>
      <w:r w:rsidRPr="0014645C">
        <w:rPr>
          <w:rFonts w:ascii="Arial" w:hAnsi="Arial" w:cs="Arial"/>
          <w:sz w:val="19"/>
          <w:szCs w:val="19"/>
          <w:vertAlign w:val="superscript"/>
          <w:lang w:val="sk-SK"/>
        </w:rPr>
        <w:t xml:space="preserve"> </w:t>
      </w:r>
      <w:r w:rsidRPr="0014645C">
        <w:rPr>
          <w:rFonts w:ascii="Arial" w:hAnsi="Arial" w:cs="Arial"/>
          <w:sz w:val="19"/>
          <w:szCs w:val="19"/>
          <w:lang w:val="sk-SK"/>
        </w:rPr>
        <w:t>je oprávnená maximálne do výšky 30% súčtu funkčných platov/miezd uvedených v platových dekrétoch (bez odmien)</w:t>
      </w:r>
      <w:r w:rsidR="00595338" w:rsidRPr="0014645C">
        <w:rPr>
          <w:rStyle w:val="Odkaznapoznmkupodiarou"/>
          <w:rFonts w:cs="Arial"/>
          <w:color w:val="000000"/>
          <w:szCs w:val="19"/>
          <w:lang w:val="sk-SK" w:eastAsia="en-AU"/>
        </w:rPr>
        <w:t xml:space="preserve"> </w:t>
      </w:r>
      <w:r w:rsidR="00595338" w:rsidRPr="0014645C">
        <w:rPr>
          <w:rStyle w:val="Odkaznapoznmkupodiarou"/>
          <w:rFonts w:cs="Arial"/>
          <w:color w:val="000000"/>
          <w:szCs w:val="19"/>
          <w:lang w:val="sk-SK" w:eastAsia="en-AU"/>
        </w:rPr>
        <w:footnoteReference w:id="39"/>
      </w:r>
      <w:r w:rsidRPr="0014645C">
        <w:rPr>
          <w:rFonts w:ascii="Arial" w:hAnsi="Arial" w:cs="Arial"/>
          <w:sz w:val="19"/>
          <w:szCs w:val="19"/>
          <w:lang w:val="sk-SK"/>
        </w:rPr>
        <w:t xml:space="preserve"> za predchádzajúcich 6 mesiacov (vrátane mesiaca, keď je odmena priznaná)</w:t>
      </w:r>
      <w:r w:rsidR="006B39C5" w:rsidRPr="0014645C">
        <w:rPr>
          <w:rFonts w:ascii="Arial" w:hAnsi="Arial" w:cs="Arial"/>
          <w:sz w:val="19"/>
          <w:szCs w:val="19"/>
          <w:vertAlign w:val="superscript"/>
          <w:lang w:val="sk-SK"/>
        </w:rPr>
        <w:footnoteReference w:id="40"/>
      </w:r>
      <w:r w:rsidRPr="0014645C">
        <w:rPr>
          <w:rFonts w:ascii="Arial" w:hAnsi="Arial" w:cs="Arial"/>
          <w:sz w:val="19"/>
          <w:szCs w:val="19"/>
          <w:vertAlign w:val="superscript"/>
          <w:lang w:val="sk-SK"/>
        </w:rPr>
        <w:t xml:space="preserve"> </w:t>
      </w:r>
      <w:r w:rsidRPr="0014645C">
        <w:rPr>
          <w:rFonts w:ascii="Arial" w:hAnsi="Arial" w:cs="Arial"/>
          <w:sz w:val="19"/>
          <w:szCs w:val="19"/>
          <w:lang w:val="sk-SK"/>
        </w:rPr>
        <w:t>za kalendárny rok príslušného zamestnanca, pričom kumulovaná výška priznaných odmien</w:t>
      </w:r>
      <w:r w:rsidR="00373D64" w:rsidRPr="0014645C">
        <w:rPr>
          <w:rFonts w:ascii="Arial" w:hAnsi="Arial" w:cs="Arial"/>
          <w:sz w:val="19"/>
          <w:szCs w:val="19"/>
          <w:vertAlign w:val="superscript"/>
          <w:lang w:val="sk-SK"/>
        </w:rPr>
        <w:footnoteReference w:id="41"/>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14645C">
        <w:rPr>
          <w:rFonts w:ascii="Arial" w:hAnsi="Arial" w:cs="Arial"/>
          <w:sz w:val="19"/>
          <w:szCs w:val="19"/>
          <w:lang w:val="sk-SK"/>
        </w:rPr>
        <w:lastRenderedPageBreak/>
        <w:t>je nevyhnutné, aby žiadateľ rešpektoval odmeňovanie jednotlivých pracovných pozícií s ohľadom na jeho predchádzajúcu mzdovú politiku</w:t>
      </w:r>
      <w:r w:rsidR="00095609" w:rsidRPr="0014645C">
        <w:rPr>
          <w:rStyle w:val="Odkaznapoznmkupodiarou"/>
          <w:rFonts w:cs="Arial"/>
          <w:szCs w:val="19"/>
          <w:lang w:val="sk-SK"/>
        </w:rPr>
        <w:footnoteReference w:id="42"/>
      </w:r>
      <w:r w:rsidRPr="0014645C">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Náhrada mzdy za práceneschopnosť, ošetrovani</w:t>
      </w:r>
      <w:r w:rsidR="00445936" w:rsidRPr="0014645C">
        <w:rPr>
          <w:rFonts w:ascii="Arial" w:hAnsi="Arial" w:cs="Arial"/>
          <w:b/>
          <w:sz w:val="19"/>
          <w:szCs w:val="19"/>
          <w:lang w:val="sk-SK"/>
        </w:rPr>
        <w:t>e</w:t>
      </w:r>
      <w:r w:rsidRPr="0014645C">
        <w:rPr>
          <w:rFonts w:ascii="Arial" w:hAnsi="Arial" w:cs="Arial"/>
          <w:b/>
          <w:sz w:val="19"/>
          <w:szCs w:val="19"/>
          <w:lang w:val="sk-SK"/>
        </w:rPr>
        <w:t xml:space="preserve"> člena rodiny a návštevu u lekára</w:t>
      </w:r>
      <w:r w:rsidRPr="0014645C">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14645C">
        <w:rPr>
          <w:rFonts w:ascii="Arial" w:hAnsi="Arial" w:cs="Arial"/>
          <w:sz w:val="19"/>
          <w:szCs w:val="19"/>
          <w:lang w:val="sk-SK"/>
        </w:rPr>
        <w:t>ošetrovaní člena rodiny (ďalej len „</w:t>
      </w:r>
      <w:r w:rsidRPr="0014645C">
        <w:rPr>
          <w:rFonts w:ascii="Arial" w:hAnsi="Arial" w:cs="Arial"/>
          <w:sz w:val="19"/>
          <w:szCs w:val="19"/>
          <w:lang w:val="sk-SK"/>
        </w:rPr>
        <w:t>OČR</w:t>
      </w:r>
      <w:r w:rsidR="00C6018E" w:rsidRPr="0014645C">
        <w:rPr>
          <w:rFonts w:ascii="Arial" w:hAnsi="Arial" w:cs="Arial"/>
          <w:sz w:val="19"/>
          <w:szCs w:val="19"/>
          <w:lang w:val="sk-SK"/>
        </w:rPr>
        <w:t>“)</w:t>
      </w:r>
      <w:r w:rsidRPr="0014645C">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týkajúce sa výkonu práce sú limitované rozsahom práce maximálne 12 hodín/deň za všetky pracovné úväzky osoby kumulatívne</w:t>
      </w:r>
      <w:r w:rsidRPr="0014645C">
        <w:rPr>
          <w:rFonts w:ascii="Arial" w:hAnsi="Arial" w:cs="Arial"/>
          <w:sz w:val="19"/>
          <w:szCs w:val="19"/>
          <w:lang w:val="sk-SK"/>
        </w:rPr>
        <w:t>, t.</w:t>
      </w:r>
      <w:r w:rsidR="00FD46B9" w:rsidRPr="0014645C">
        <w:rPr>
          <w:rFonts w:ascii="Arial" w:hAnsi="Arial" w:cs="Arial"/>
          <w:sz w:val="19"/>
          <w:szCs w:val="19"/>
          <w:lang w:val="sk-SK"/>
        </w:rPr>
        <w:t xml:space="preserve"> </w:t>
      </w:r>
      <w:r w:rsidRPr="0014645C">
        <w:rPr>
          <w:rFonts w:ascii="Arial" w:hAnsi="Arial" w:cs="Arial"/>
          <w:sz w:val="19"/>
          <w:szCs w:val="19"/>
          <w:lang w:val="sk-SK"/>
        </w:rPr>
        <w:t>j. za všetky pracovné pomery, dohody mimo pracovného pomeru a štátnozamestnanecký pomer</w:t>
      </w:r>
      <w:r w:rsidRPr="0014645C">
        <w:rPr>
          <w:rStyle w:val="Odkaznapoznmkupodiarou"/>
          <w:rFonts w:cs="Arial"/>
          <w:sz w:val="19"/>
          <w:szCs w:val="19"/>
          <w:lang w:val="sk-SK"/>
        </w:rPr>
        <w:footnoteReference w:id="43"/>
      </w:r>
      <w:r w:rsidRPr="0014645C">
        <w:rPr>
          <w:rFonts w:ascii="Arial" w:hAnsi="Arial" w:cs="Arial"/>
          <w:sz w:val="19"/>
          <w:szCs w:val="19"/>
          <w:lang w:val="sk-SK"/>
        </w:rPr>
        <w:t xml:space="preserve">. </w:t>
      </w:r>
    </w:p>
    <w:p w14:paraId="15B0CE4B"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 xml:space="preserve">Výdavky týkajúce sa činností na projekte vykonávaných počas práceneschopnosti, </w:t>
      </w:r>
      <w:r w:rsidR="00C6018E" w:rsidRPr="0014645C">
        <w:rPr>
          <w:rFonts w:ascii="Arial" w:hAnsi="Arial" w:cs="Arial"/>
          <w:b/>
          <w:sz w:val="19"/>
          <w:szCs w:val="19"/>
          <w:lang w:val="sk-SK"/>
        </w:rPr>
        <w:t>OČR</w:t>
      </w:r>
      <w:r w:rsidRPr="0014645C">
        <w:rPr>
          <w:rFonts w:ascii="Arial" w:hAnsi="Arial" w:cs="Arial"/>
          <w:b/>
          <w:sz w:val="19"/>
          <w:szCs w:val="19"/>
          <w:lang w:val="sk-SK"/>
        </w:rPr>
        <w:t xml:space="preserve"> a návštevy lekára</w:t>
      </w:r>
      <w:r w:rsidRPr="0014645C">
        <w:rPr>
          <w:rFonts w:ascii="Arial" w:hAnsi="Arial" w:cs="Arial"/>
          <w:sz w:val="19"/>
          <w:szCs w:val="19"/>
          <w:lang w:val="sk-SK"/>
        </w:rPr>
        <w:t xml:space="preserve"> nie sú považované za oprávnené výdavky (ak napr. zamestnanec nepracuje z dôvodu práceneschopnosti alebo </w:t>
      </w:r>
      <w:r w:rsidR="00C6018E" w:rsidRPr="0014645C">
        <w:rPr>
          <w:rFonts w:ascii="Arial" w:hAnsi="Arial" w:cs="Arial"/>
          <w:sz w:val="19"/>
          <w:szCs w:val="19"/>
          <w:lang w:val="sk-SK"/>
        </w:rPr>
        <w:t>OČR</w:t>
      </w:r>
      <w:r w:rsidRPr="0014645C">
        <w:rPr>
          <w:rFonts w:ascii="Arial" w:hAnsi="Arial" w:cs="Arial"/>
          <w:sz w:val="19"/>
          <w:szCs w:val="19"/>
          <w:lang w:val="sk-SK"/>
        </w:rPr>
        <w:t xml:space="preserve"> či navštívi lekára a súčasne v tom istom čase vykonáva aktivity na základe, napr. </w:t>
      </w:r>
      <w:r w:rsidR="000C56FA" w:rsidRPr="0014645C">
        <w:rPr>
          <w:rFonts w:ascii="Arial" w:hAnsi="Arial" w:cs="Arial"/>
          <w:sz w:val="19"/>
          <w:szCs w:val="19"/>
          <w:lang w:val="sk-SK"/>
        </w:rPr>
        <w:t>O</w:t>
      </w:r>
      <w:r w:rsidRPr="0014645C">
        <w:rPr>
          <w:rFonts w:ascii="Arial" w:hAnsi="Arial" w:cs="Arial"/>
          <w:sz w:val="19"/>
          <w:szCs w:val="19"/>
          <w:lang w:val="sk-SK"/>
        </w:rPr>
        <w:t xml:space="preserve">bčianskeho zákonníka alebo </w:t>
      </w:r>
      <w:r w:rsidR="000C56FA" w:rsidRPr="0014645C">
        <w:rPr>
          <w:rFonts w:ascii="Arial" w:hAnsi="Arial" w:cs="Arial"/>
          <w:sz w:val="19"/>
          <w:szCs w:val="19"/>
          <w:lang w:val="sk-SK"/>
        </w:rPr>
        <w:t>Z</w:t>
      </w:r>
      <w:r w:rsidRPr="0014645C">
        <w:rPr>
          <w:rFonts w:ascii="Arial" w:hAnsi="Arial" w:cs="Arial"/>
          <w:sz w:val="19"/>
          <w:szCs w:val="19"/>
          <w:lang w:val="sk-SK"/>
        </w:rPr>
        <w:t>ákonníka práce pre projekt, budú výdavky na tieto aktivity považované za neoprávnené).</w:t>
      </w:r>
    </w:p>
    <w:p w14:paraId="15B0CE4C"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Doplnkové dôchodkové sporenie</w:t>
      </w:r>
      <w:r w:rsidRPr="0014645C">
        <w:rPr>
          <w:rFonts w:ascii="Arial" w:hAnsi="Arial" w:cs="Arial"/>
          <w:sz w:val="19"/>
          <w:szCs w:val="19"/>
          <w:lang w:val="sk-SK"/>
        </w:rPr>
        <w:t xml:space="preserve"> je založené na báze dobrovoľnosti, takže netvorí povinnú zložku mzdy zamestnanca, z toho dôvodu </w:t>
      </w:r>
      <w:r w:rsidRPr="0014645C">
        <w:rPr>
          <w:rFonts w:ascii="Arial" w:hAnsi="Arial" w:cs="Arial"/>
          <w:b/>
          <w:sz w:val="19"/>
          <w:szCs w:val="19"/>
          <w:lang w:val="sk-SK"/>
        </w:rPr>
        <w:t>nie je považované za oprávnený mzdový výdavok</w:t>
      </w:r>
      <w:r w:rsidRPr="0014645C">
        <w:rPr>
          <w:rFonts w:ascii="Arial" w:hAnsi="Arial" w:cs="Arial"/>
          <w:sz w:val="19"/>
          <w:szCs w:val="19"/>
          <w:lang w:val="sk-SK"/>
        </w:rPr>
        <w:t xml:space="preserve">. </w:t>
      </w:r>
    </w:p>
    <w:p w14:paraId="15B0CE4D" w14:textId="13A9651C"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sz w:val="19"/>
          <w:szCs w:val="19"/>
          <w:lang w:val="sk-SK"/>
        </w:rPr>
        <w:t xml:space="preserve">Ostatné </w:t>
      </w:r>
      <w:r w:rsidRPr="0014645C">
        <w:rPr>
          <w:rFonts w:ascii="Arial" w:hAnsi="Arial" w:cs="Arial"/>
          <w:b/>
          <w:sz w:val="19"/>
          <w:szCs w:val="19"/>
          <w:lang w:val="sk-SK"/>
        </w:rPr>
        <w:t>výdavky na zamestnanca, ktoré nie sú pre zamestnávateľov povinné</w:t>
      </w:r>
      <w:r w:rsidRPr="0014645C">
        <w:rPr>
          <w:rFonts w:ascii="Arial" w:hAnsi="Arial" w:cs="Arial"/>
          <w:sz w:val="19"/>
          <w:szCs w:val="19"/>
          <w:lang w:val="sk-SK"/>
        </w:rPr>
        <w:t xml:space="preserve"> podľa osobitných právnych predpisov (napr. dary, benefity</w:t>
      </w:r>
      <w:r w:rsidR="0001104D" w:rsidRPr="0014645C">
        <w:rPr>
          <w:rFonts w:ascii="Arial" w:hAnsi="Arial" w:cs="Arial"/>
          <w:sz w:val="19"/>
          <w:szCs w:val="19"/>
          <w:lang w:val="sk-SK"/>
        </w:rPr>
        <w:t>, príspevky zo sociálneho fondu na dopravu alebo kultúrne podujatia a pod.</w:t>
      </w:r>
      <w:r w:rsidRPr="0014645C">
        <w:rPr>
          <w:rFonts w:ascii="Arial" w:hAnsi="Arial" w:cs="Arial"/>
          <w:sz w:val="19"/>
          <w:szCs w:val="19"/>
          <w:lang w:val="sk-SK"/>
        </w:rPr>
        <w:t xml:space="preserve">), </w:t>
      </w:r>
      <w:r w:rsidRPr="0014645C">
        <w:rPr>
          <w:rFonts w:ascii="Arial" w:hAnsi="Arial" w:cs="Arial"/>
          <w:b/>
          <w:sz w:val="19"/>
          <w:szCs w:val="19"/>
          <w:lang w:val="sk-SK"/>
        </w:rPr>
        <w:t>nie sú oprávnenými výdavkami</w:t>
      </w:r>
      <w:r w:rsidRPr="0014645C">
        <w:rPr>
          <w:rFonts w:ascii="Arial" w:hAnsi="Arial" w:cs="Arial"/>
          <w:sz w:val="19"/>
          <w:szCs w:val="19"/>
          <w:lang w:val="sk-SK"/>
        </w:rPr>
        <w:t xml:space="preserve">. </w:t>
      </w:r>
    </w:p>
    <w:p w14:paraId="15B0CE4E"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na odstupné a odchodné sú považované za neoprávnené výdavky</w:t>
      </w:r>
      <w:r w:rsidRPr="0014645C">
        <w:rPr>
          <w:rFonts w:ascii="Arial" w:hAnsi="Arial" w:cs="Arial"/>
          <w:sz w:val="19"/>
          <w:szCs w:val="19"/>
          <w:lang w:val="sk-SK"/>
        </w:rPr>
        <w:t xml:space="preserve"> z dôvodu, že medzi nimi a realizáciou projektu neexistuje príčinný vzťah. </w:t>
      </w:r>
    </w:p>
    <w:p w14:paraId="15B0CE4F"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Tvorba sociálneho fondu</w:t>
      </w:r>
      <w:r w:rsidRPr="0014645C">
        <w:rPr>
          <w:rFonts w:ascii="Arial" w:hAnsi="Arial" w:cs="Arial"/>
          <w:sz w:val="19"/>
          <w:szCs w:val="19"/>
          <w:lang w:val="sk-SK"/>
        </w:rPr>
        <w:t xml:space="preserve"> je pre zamestnávateľa povinnosťou, nakoľko však jeho čerpanie nesúvisí s realizáci</w:t>
      </w:r>
      <w:r w:rsidR="002A5C7D" w:rsidRPr="0014645C">
        <w:rPr>
          <w:rFonts w:ascii="Arial" w:hAnsi="Arial" w:cs="Arial"/>
          <w:sz w:val="19"/>
          <w:szCs w:val="19"/>
          <w:lang w:val="sk-SK"/>
        </w:rPr>
        <w:t>o</w:t>
      </w:r>
      <w:r w:rsidRPr="0014645C">
        <w:rPr>
          <w:rFonts w:ascii="Arial" w:hAnsi="Arial" w:cs="Arial"/>
          <w:sz w:val="19"/>
          <w:szCs w:val="19"/>
          <w:lang w:val="sk-SK"/>
        </w:rPr>
        <w:t xml:space="preserve">u projektu, </w:t>
      </w:r>
      <w:r w:rsidRPr="0014645C">
        <w:rPr>
          <w:rFonts w:ascii="Arial" w:hAnsi="Arial" w:cs="Arial"/>
          <w:b/>
          <w:sz w:val="19"/>
          <w:szCs w:val="19"/>
          <w:lang w:val="sk-SK"/>
        </w:rPr>
        <w:t>tieto výdavky nie sú oprávnenými</w:t>
      </w:r>
      <w:r w:rsidRPr="0014645C">
        <w:rPr>
          <w:rFonts w:ascii="Arial" w:hAnsi="Arial" w:cs="Arial"/>
          <w:sz w:val="19"/>
          <w:szCs w:val="19"/>
          <w:lang w:val="sk-SK"/>
        </w:rPr>
        <w:t>.</w:t>
      </w:r>
    </w:p>
    <w:p w14:paraId="15B0CE50" w14:textId="6B53EE8F"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b/>
          <w:sz w:val="19"/>
          <w:szCs w:val="19"/>
          <w:lang w:val="sk-SK"/>
        </w:rPr>
        <w:t>Pracovné úväzky osôb pracujúcich na projekte sa nesmú prekrývať</w:t>
      </w:r>
      <w:r w:rsidRPr="0014645C">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w:t>
      </w:r>
      <w:r w:rsidRPr="0014645C">
        <w:rPr>
          <w:rFonts w:ascii="Arial" w:hAnsi="Arial" w:cs="Arial"/>
          <w:sz w:val="19"/>
          <w:szCs w:val="19"/>
          <w:lang w:val="sk-SK"/>
        </w:rPr>
        <w:lastRenderedPageBreak/>
        <w:t xml:space="preserve">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lang w:val="sk-SK"/>
        </w:rPr>
        <w:t xml:space="preserve">pre OP EVS </w:t>
      </w:r>
      <w:r w:rsidRPr="0014645C">
        <w:rPr>
          <w:rFonts w:ascii="Arial" w:hAnsi="Arial" w:cs="Arial"/>
          <w:sz w:val="19"/>
          <w:szCs w:val="19"/>
          <w:lang w:val="sk-SK"/>
        </w:rPr>
        <w:t>oprávnený odstúpiť od zmluvy o NFP.</w:t>
      </w:r>
    </w:p>
    <w:p w14:paraId="15B0CE51" w14:textId="7CE905ED" w:rsidR="00910E0D" w:rsidRPr="0014645C" w:rsidRDefault="004265FD" w:rsidP="000906F9">
      <w:pPr>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lang w:val="sk-SK"/>
        </w:rPr>
        <w:t xml:space="preserve">č. 5 </w:t>
      </w:r>
      <w:r w:rsidRPr="0014645C">
        <w:rPr>
          <w:rFonts w:ascii="Arial" w:hAnsi="Arial" w:cs="Arial"/>
          <w:sz w:val="19"/>
          <w:szCs w:val="19"/>
          <w:lang w:val="sk-SK"/>
        </w:rPr>
        <w:t xml:space="preserve">pre OP EVS k oprávnenosti </w:t>
      </w:r>
      <w:r w:rsidR="007D57A4" w:rsidRPr="0014645C">
        <w:rPr>
          <w:rFonts w:ascii="Arial" w:hAnsi="Arial" w:cs="Arial"/>
          <w:sz w:val="19"/>
          <w:szCs w:val="19"/>
          <w:lang w:val="sk-SK"/>
        </w:rPr>
        <w:t xml:space="preserve">vybraných skupín </w:t>
      </w:r>
      <w:r w:rsidRPr="0014645C">
        <w:rPr>
          <w:rFonts w:ascii="Arial" w:hAnsi="Arial" w:cs="Arial"/>
          <w:sz w:val="19"/>
          <w:szCs w:val="19"/>
          <w:lang w:val="sk-SK"/>
        </w:rPr>
        <w:t>výdavkov</w:t>
      </w:r>
      <w:r w:rsidR="007D57A4" w:rsidRPr="0014645C">
        <w:rPr>
          <w:rFonts w:ascii="Arial" w:hAnsi="Arial" w:cs="Arial"/>
          <w:sz w:val="19"/>
          <w:szCs w:val="19"/>
          <w:lang w:val="sk-SK"/>
        </w:rPr>
        <w:t xml:space="preserve"> pre PO 2014-2020</w:t>
      </w:r>
      <w:r w:rsidR="007671F8" w:rsidRPr="0014645C">
        <w:rPr>
          <w:rFonts w:ascii="Arial" w:hAnsi="Arial" w:cs="Arial"/>
          <w:sz w:val="19"/>
          <w:szCs w:val="19"/>
          <w:lang w:val="sk-SK"/>
        </w:rPr>
        <w:t>.</w:t>
      </w:r>
      <w:r w:rsidRPr="0014645C">
        <w:rPr>
          <w:rFonts w:ascii="Arial" w:hAnsi="Arial" w:cs="Arial"/>
          <w:sz w:val="19"/>
          <w:szCs w:val="19"/>
          <w:lang w:val="sk-SK"/>
        </w:rPr>
        <w:t xml:space="preserve"> </w:t>
      </w:r>
    </w:p>
    <w:p w14:paraId="15B0CE52"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4"/>
      </w:r>
    </w:p>
    <w:p w14:paraId="15B0CE54" w14:textId="1C72C868"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lang w:val="sk-SK"/>
        </w:rPr>
        <w:t>zamestnávateľa</w:t>
      </w:r>
      <w:r w:rsidRPr="0014645C">
        <w:rPr>
          <w:rFonts w:ascii="Arial" w:hAnsi="Arial" w:cs="Arial"/>
          <w:sz w:val="19"/>
          <w:szCs w:val="19"/>
          <w:lang w:val="sk-SK"/>
        </w:rPr>
        <w:t xml:space="preserve">. </w:t>
      </w:r>
    </w:p>
    <w:p w14:paraId="15B0CE55" w14:textId="3992824A"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lang w:val="sk-SK"/>
        </w:rPr>
        <w:t xml:space="preserve">alebo sú osobami cieľovej skupiny </w:t>
      </w:r>
      <w:r w:rsidRPr="0014645C">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v rámci cestovných náhrad sú: </w:t>
      </w:r>
    </w:p>
    <w:p w14:paraId="15B0CE57" w14:textId="12955E25"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15B0CE58" w14:textId="07496D76"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15B0CE59" w14:textId="26F90E4D"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5"/>
      </w:r>
      <w:r w:rsidR="004E07F2" w:rsidRPr="0014645C">
        <w:rPr>
          <w:rFonts w:ascii="Arial" w:hAnsi="Arial" w:cs="Arial"/>
          <w:sz w:val="19"/>
          <w:szCs w:val="19"/>
        </w:rPr>
        <w:t>;</w:t>
      </w:r>
    </w:p>
    <w:p w14:paraId="15B0CE5A"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15B0CE5B" w14:textId="558CB2D6"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 xml:space="preserve">ri použití leteckej dopravy je oprávneným výdavkom letenka v ekonomickej triede a priamo súvisiace poplatky (napr. letiskové poplatky). Za priamo súvisiace poplatky sa nepovažuje odplata </w:t>
      </w:r>
      <w:r w:rsidR="004265FD" w:rsidRPr="0014645C">
        <w:rPr>
          <w:rFonts w:ascii="Arial" w:hAnsi="Arial" w:cs="Arial"/>
          <w:sz w:val="19"/>
          <w:szCs w:val="19"/>
          <w:lang w:eastAsia="en-US"/>
        </w:rPr>
        <w:lastRenderedPageBreak/>
        <w:t>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047C9CD6" w14:textId="78AC694A"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15B0CE61" w14:textId="30DF3DBF"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15B0CE62" w14:textId="11933878"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21"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15B0CE63" w14:textId="481B2F5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eurách alebo 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2"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15B0CE64" w14:textId="1DD15C0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potrebných vedľajších výdavkov</w:t>
      </w:r>
      <w:r w:rsidR="00240E59" w:rsidRPr="0014645C">
        <w:rPr>
          <w:rStyle w:val="Odkaznapoznmkupodiarou"/>
          <w:rFonts w:cs="Arial"/>
          <w:sz w:val="19"/>
          <w:szCs w:val="19"/>
          <w:lang w:val="sk-SK"/>
        </w:rPr>
        <w:footnoteReference w:id="46"/>
      </w:r>
      <w:r w:rsidRPr="0014645C">
        <w:rPr>
          <w:rFonts w:ascii="Arial" w:hAnsi="Arial" w:cs="Arial"/>
          <w:sz w:val="19"/>
          <w:szCs w:val="19"/>
          <w:lang w:val="sk-SK"/>
        </w:rPr>
        <w:t xml:space="preserve"> ide o výdavky spojené s pracovnou cestou</w:t>
      </w:r>
      <w:r w:rsidR="008F6074" w:rsidRPr="0014645C">
        <w:rPr>
          <w:rFonts w:ascii="Arial" w:hAnsi="Arial" w:cs="Arial"/>
          <w:sz w:val="19"/>
          <w:szCs w:val="19"/>
          <w:lang w:val="sk-SK"/>
        </w:rPr>
        <w:t>,</w:t>
      </w:r>
      <w:r w:rsidRPr="0014645C">
        <w:rPr>
          <w:rFonts w:ascii="Arial" w:hAnsi="Arial" w:cs="Arial"/>
          <w:sz w:val="19"/>
          <w:szCs w:val="19"/>
          <w:lang w:val="sk-SK"/>
        </w:rPr>
        <w:t xml:space="preserve"> ako napr. parkovné, vstupenky na veľtrh, poplatky za úschovňu batožiny, konferenčné poplatky, miestne dane pri ubytovaní a </w:t>
      </w:r>
      <w:r w:rsidRPr="0014645C">
        <w:rPr>
          <w:rFonts w:ascii="Arial" w:hAnsi="Arial" w:cs="Arial"/>
          <w:sz w:val="19"/>
          <w:szCs w:val="19"/>
          <w:lang w:val="sk-SK"/>
        </w:rPr>
        <w:lastRenderedPageBreak/>
        <w:t xml:space="preserve">pod. </w:t>
      </w:r>
      <w:r w:rsidRPr="0014645C">
        <w:rPr>
          <w:rFonts w:ascii="Arial" w:hAnsi="Arial" w:cs="Arial"/>
          <w:b/>
          <w:sz w:val="19"/>
          <w:szCs w:val="19"/>
          <w:lang w:val="sk-SK"/>
        </w:rPr>
        <w:t>Vreckové</w:t>
      </w:r>
      <w:r w:rsidRPr="0014645C">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14645C" w:rsidRDefault="004265FD" w:rsidP="00C7578C">
      <w:pPr>
        <w:pStyle w:val="Zkladntext"/>
        <w:spacing w:after="0" w:line="288" w:lineRule="auto"/>
        <w:jc w:val="both"/>
        <w:rPr>
          <w:rFonts w:ascii="Arial" w:hAnsi="Arial" w:cs="Arial"/>
          <w:sz w:val="19"/>
          <w:szCs w:val="19"/>
          <w:lang w:val="sk-SK"/>
        </w:rPr>
      </w:pPr>
      <w:r w:rsidRPr="0014645C">
        <w:rPr>
          <w:rFonts w:ascii="Arial" w:hAnsi="Arial" w:cs="Arial"/>
          <w:sz w:val="19"/>
          <w:szCs w:val="19"/>
          <w:lang w:val="sk-SK"/>
        </w:rPr>
        <w:t>Zahraničné pracovné cesty sú oprávnené v odôvodnených prípadoch a za predpokladu, že boli schválené v </w:t>
      </w:r>
      <w:r w:rsidR="00C6018E" w:rsidRPr="0014645C">
        <w:rPr>
          <w:rFonts w:ascii="Arial" w:hAnsi="Arial" w:cs="Arial"/>
          <w:sz w:val="19"/>
          <w:szCs w:val="19"/>
          <w:lang w:val="sk-SK"/>
        </w:rPr>
        <w:t>Žo</w:t>
      </w:r>
      <w:r w:rsidRPr="0014645C">
        <w:rPr>
          <w:rFonts w:ascii="Arial" w:hAnsi="Arial" w:cs="Arial"/>
          <w:sz w:val="19"/>
          <w:szCs w:val="19"/>
          <w:lang w:val="sk-SK"/>
        </w:rPr>
        <w:t xml:space="preserve">NFP a sú zahrnuté v zmluve o NFP </w:t>
      </w:r>
      <w:r w:rsidR="00772F84" w:rsidRPr="0014645C">
        <w:rPr>
          <w:rFonts w:ascii="Arial" w:hAnsi="Arial" w:cs="Arial"/>
          <w:sz w:val="19"/>
          <w:szCs w:val="19"/>
          <w:lang w:val="sk-SK"/>
        </w:rPr>
        <w:t xml:space="preserve">(Opis projektu) </w:t>
      </w:r>
      <w:r w:rsidRPr="0014645C">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lang w:val="sk-SK"/>
        </w:rPr>
        <w:footnoteReference w:id="47"/>
      </w:r>
      <w:r w:rsidRPr="0014645C">
        <w:rPr>
          <w:rFonts w:ascii="Arial" w:hAnsi="Arial" w:cs="Arial"/>
          <w:sz w:val="19"/>
          <w:szCs w:val="19"/>
          <w:lang w:val="sk-SK"/>
        </w:rPr>
        <w:t xml:space="preserve">. </w:t>
      </w:r>
      <w:r w:rsidR="008D49B4" w:rsidRPr="0014645C">
        <w:rPr>
          <w:rFonts w:ascii="Arial" w:hAnsi="Arial" w:cs="Arial"/>
          <w:sz w:val="19"/>
          <w:szCs w:val="19"/>
          <w:lang w:val="sk-SK"/>
        </w:rPr>
        <w:t>Zároveň vša</w:t>
      </w:r>
      <w:r w:rsidRPr="0014645C">
        <w:rPr>
          <w:rFonts w:ascii="Arial" w:hAnsi="Arial" w:cs="Arial"/>
          <w:sz w:val="19"/>
          <w:szCs w:val="19"/>
          <w:lang w:val="sk-SK"/>
        </w:rPr>
        <w:t>k žiadateľ musí dodržať vlastné interné predpisy organizácie, ak stanovujú nižší cenový limit.</w:t>
      </w:r>
    </w:p>
    <w:p w14:paraId="4E57ABCB" w14:textId="03FA86D8" w:rsidR="00EF00BE" w:rsidRPr="0014645C" w:rsidRDefault="00EF00BE" w:rsidP="00C7578C">
      <w:pPr>
        <w:pStyle w:val="Zkladntext"/>
        <w:spacing w:after="0" w:line="288" w:lineRule="auto"/>
        <w:jc w:val="both"/>
        <w:rPr>
          <w:rFonts w:ascii="Arial" w:hAnsi="Arial" w:cs="Arial"/>
          <w:sz w:val="19"/>
          <w:szCs w:val="19"/>
          <w:lang w:val="sk-SK"/>
        </w:rPr>
      </w:pPr>
    </w:p>
    <w:p w14:paraId="4114D3FB" w14:textId="5B3255C4"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Oprávneným výdavkom sú aj výdavky na pracovné cesty</w:t>
      </w:r>
      <w:r w:rsidRPr="0014645C">
        <w:rPr>
          <w:rFonts w:ascii="Arial" w:hAnsi="Arial" w:cs="Arial"/>
          <w:sz w:val="19"/>
          <w:szCs w:val="19"/>
          <w:vertAlign w:val="superscript"/>
          <w:lang w:val="sk-SK"/>
        </w:rPr>
        <w:footnoteReference w:id="48"/>
      </w:r>
      <w:r w:rsidRPr="0014645C">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lang w:val="sk-SK"/>
        </w:rPr>
        <w:t>Oprávnená v</w:t>
      </w:r>
      <w:r w:rsidRPr="0014645C">
        <w:rPr>
          <w:rFonts w:ascii="Arial" w:hAnsi="Arial" w:cs="Arial"/>
          <w:sz w:val="19"/>
          <w:szCs w:val="19"/>
          <w:lang w:val="sk-SK"/>
        </w:rPr>
        <w:t>ýška náhrad</w:t>
      </w:r>
      <w:r w:rsidR="00F40698" w:rsidRPr="0014645C">
        <w:rPr>
          <w:rFonts w:ascii="Arial" w:hAnsi="Arial" w:cs="Arial"/>
          <w:sz w:val="19"/>
          <w:szCs w:val="19"/>
          <w:lang w:val="sk-SK"/>
        </w:rPr>
        <w:t xml:space="preserve"> </w:t>
      </w:r>
      <w:r w:rsidR="00AE2188" w:rsidRPr="0014645C">
        <w:rPr>
          <w:rFonts w:ascii="Arial" w:hAnsi="Arial" w:cs="Arial"/>
          <w:sz w:val="19"/>
          <w:szCs w:val="19"/>
          <w:lang w:val="sk-SK"/>
        </w:rPr>
        <w:t xml:space="preserve">nesmie presiahnuť sumu </w:t>
      </w:r>
      <w:r w:rsidR="00F40698" w:rsidRPr="0014645C">
        <w:rPr>
          <w:rFonts w:ascii="Arial" w:hAnsi="Arial" w:cs="Arial"/>
          <w:sz w:val="19"/>
          <w:szCs w:val="19"/>
          <w:lang w:val="sk-SK"/>
        </w:rPr>
        <w:t xml:space="preserve">uplatňovaných </w:t>
      </w:r>
      <w:r w:rsidR="00AE2188" w:rsidRPr="0014645C">
        <w:rPr>
          <w:rFonts w:ascii="Arial" w:hAnsi="Arial" w:cs="Arial"/>
          <w:sz w:val="19"/>
          <w:szCs w:val="19"/>
          <w:lang w:val="sk-SK"/>
        </w:rPr>
        <w:t xml:space="preserve">náhrad </w:t>
      </w:r>
      <w:r w:rsidR="00F40698" w:rsidRPr="0014645C">
        <w:rPr>
          <w:rFonts w:ascii="Arial" w:hAnsi="Arial" w:cs="Arial"/>
          <w:sz w:val="19"/>
          <w:szCs w:val="19"/>
          <w:lang w:val="sk-SK"/>
        </w:rPr>
        <w:t>EK,</w:t>
      </w:r>
      <w:r w:rsidRPr="0014645C">
        <w:rPr>
          <w:rFonts w:ascii="Arial" w:hAnsi="Arial" w:cs="Arial"/>
          <w:sz w:val="19"/>
          <w:szCs w:val="19"/>
          <w:lang w:val="sk-SK"/>
        </w:rPr>
        <w:t xml:space="preserve"> tzv.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w:t>
      </w:r>
      <w:r w:rsidR="00C42A29" w:rsidRPr="0014645C">
        <w:rPr>
          <w:rFonts w:ascii="Arial" w:hAnsi="Arial" w:cs="Arial"/>
          <w:sz w:val="19"/>
          <w:szCs w:val="19"/>
          <w:vertAlign w:val="superscript"/>
          <w:lang w:val="sk-SK"/>
        </w:rPr>
        <w:footnoteReference w:id="49"/>
      </w:r>
      <w:r w:rsidR="00C42A29"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AE2188" w:rsidRPr="0014645C">
        <w:rPr>
          <w:rFonts w:ascii="Arial" w:hAnsi="Arial" w:cs="Arial"/>
          <w:sz w:val="19"/>
          <w:szCs w:val="19"/>
          <w:lang w:val="sk-SK"/>
        </w:rPr>
        <w:t xml:space="preserve">ktorá </w:t>
      </w:r>
      <w:r w:rsidRPr="0014645C">
        <w:rPr>
          <w:rFonts w:ascii="Arial" w:hAnsi="Arial" w:cs="Arial"/>
          <w:sz w:val="19"/>
          <w:szCs w:val="19"/>
          <w:lang w:val="sk-SK"/>
        </w:rPr>
        <w:t>zahŕňa výdavky na ubytovanie, stravné a cestovné v SR</w:t>
      </w:r>
      <w:r w:rsidR="00F40698" w:rsidRPr="0014645C">
        <w:rPr>
          <w:rFonts w:ascii="Arial" w:hAnsi="Arial" w:cs="Arial"/>
          <w:sz w:val="19"/>
          <w:szCs w:val="19"/>
          <w:vertAlign w:val="superscript"/>
          <w:lang w:val="sk-SK"/>
        </w:rPr>
        <w:footnoteReference w:id="50"/>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p>
    <w:p w14:paraId="0E74632C" w14:textId="77777777" w:rsidR="004E07F2" w:rsidRPr="0014645C"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 xml:space="preserve">Uplatnenie náhrad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 xml:space="preserve"> nie je možné pri dlhodobých pobytoch alebo u osôb, ktoré sa na realizácii projektu podieľajú na základe pracovnoprávnych alebo štátnozamestnaneckých vzťahov podľa slovenských právnych predpisov. V prípade stravného sú expertovi hradené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 xml:space="preserve"> v plnej výške 80 EUR</w:t>
      </w:r>
      <w:r w:rsidR="00414846" w:rsidRPr="0014645C">
        <w:rPr>
          <w:rFonts w:ascii="Arial" w:hAnsi="Arial" w:cs="Arial"/>
          <w:sz w:val="19"/>
          <w:szCs w:val="19"/>
          <w:vertAlign w:val="superscript"/>
          <w:lang w:val="sk-SK"/>
        </w:rPr>
        <w:footnoteReference w:id="51"/>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414846" w:rsidRPr="0014645C">
        <w:rPr>
          <w:rFonts w:ascii="Arial" w:hAnsi="Arial" w:cs="Arial"/>
          <w:sz w:val="19"/>
          <w:szCs w:val="19"/>
          <w:lang w:val="sk-SK"/>
        </w:rPr>
        <w:t>príp.</w:t>
      </w:r>
      <w:r w:rsidRPr="0014645C">
        <w:rPr>
          <w:rFonts w:ascii="Arial" w:hAnsi="Arial" w:cs="Arial"/>
          <w:sz w:val="19"/>
          <w:szCs w:val="19"/>
          <w:lang w:val="sk-SK"/>
        </w:rPr>
        <w:t xml:space="preserve"> môžu byť stanovené v nižšej sume</w:t>
      </w:r>
      <w:r w:rsidR="00414846" w:rsidRPr="0014645C">
        <w:rPr>
          <w:rFonts w:ascii="Arial" w:hAnsi="Arial" w:cs="Arial"/>
          <w:sz w:val="19"/>
          <w:szCs w:val="19"/>
          <w:lang w:val="sk-SK"/>
        </w:rPr>
        <w:t>, resp.</w:t>
      </w:r>
      <w:r w:rsidRPr="0014645C">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lang w:val="sk-SK"/>
        </w:rPr>
        <w:footnoteReference w:id="52"/>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prepravu zahraničného experta do/zo SR je oprávneným výdavkom nad rámec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 xml:space="preserve">. </w:t>
      </w:r>
    </w:p>
    <w:p w14:paraId="191BF9C1" w14:textId="77777777" w:rsidR="00C7578C" w:rsidRPr="0014645C"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14645C" w:rsidRDefault="00615C94" w:rsidP="00984047">
      <w:pPr>
        <w:pStyle w:val="Zkladntext"/>
        <w:spacing w:after="0" w:line="288" w:lineRule="auto"/>
        <w:jc w:val="both"/>
        <w:rPr>
          <w:lang w:val="sk-SK"/>
        </w:rPr>
      </w:pPr>
      <w:r w:rsidRPr="0014645C">
        <w:rPr>
          <w:rFonts w:ascii="Arial" w:hAnsi="Arial" w:cs="Arial"/>
          <w:b/>
          <w:bCs/>
          <w:iCs/>
          <w:sz w:val="19"/>
          <w:szCs w:val="19"/>
          <w:lang w:val="sk-SK"/>
        </w:rPr>
        <w:t>Zariadenie</w:t>
      </w:r>
      <w:r w:rsidR="00B842F0" w:rsidRPr="0014645C">
        <w:rPr>
          <w:rFonts w:ascii="Arial" w:hAnsi="Arial" w:cs="Arial"/>
          <w:b/>
          <w:bCs/>
          <w:iCs/>
          <w:sz w:val="19"/>
          <w:szCs w:val="19"/>
          <w:lang w:val="sk-SK"/>
        </w:rPr>
        <w:t>/</w:t>
      </w:r>
      <w:r w:rsidRPr="0014645C">
        <w:rPr>
          <w:rFonts w:ascii="Arial" w:hAnsi="Arial" w:cs="Arial"/>
          <w:b/>
          <w:bCs/>
          <w:iCs/>
          <w:sz w:val="19"/>
          <w:szCs w:val="19"/>
          <w:lang w:val="sk-SK"/>
        </w:rPr>
        <w:t>vybavenie</w:t>
      </w:r>
      <w:r w:rsidR="00B842F0" w:rsidRPr="0014645C">
        <w:rPr>
          <w:rStyle w:val="Odkaznapoznmkupodiarou"/>
          <w:rFonts w:cs="Arial"/>
          <w:b/>
          <w:bCs/>
          <w:iCs/>
          <w:szCs w:val="19"/>
          <w:lang w:val="sk-SK"/>
        </w:rPr>
        <w:footnoteReference w:id="53"/>
      </w:r>
      <w:r w:rsidR="00144D52" w:rsidRPr="0014645C">
        <w:rPr>
          <w:rFonts w:ascii="Arial" w:hAnsi="Arial" w:cs="Arial"/>
          <w:b/>
          <w:bCs/>
          <w:iCs/>
          <w:sz w:val="19"/>
          <w:szCs w:val="19"/>
          <w:lang w:val="sk-SK"/>
        </w:rPr>
        <w:t xml:space="preserve"> vrátane použitého zariadenia</w:t>
      </w:r>
    </w:p>
    <w:p w14:paraId="5844B5B4" w14:textId="7BD87613"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4"/>
      </w:r>
      <w:r w:rsidRPr="0014645C">
        <w:rPr>
          <w:rFonts w:ascii="Arial" w:hAnsi="Arial" w:cs="Arial"/>
          <w:b w:val="0"/>
          <w:color w:val="auto"/>
          <w:sz w:val="19"/>
          <w:szCs w:val="19"/>
          <w:lang w:val="sk-SK"/>
        </w:rPr>
        <w:t xml:space="preserve"> a žiadateľ/prijímateľ ho musí využívať len pre účely projektu/</w:t>
      </w:r>
      <w:proofErr w:type="spellStart"/>
      <w:r w:rsidRPr="0014645C">
        <w:rPr>
          <w:rFonts w:ascii="Arial" w:hAnsi="Arial" w:cs="Arial"/>
          <w:b w:val="0"/>
          <w:color w:val="auto"/>
          <w:sz w:val="19"/>
          <w:szCs w:val="19"/>
          <w:lang w:val="sk-SK"/>
        </w:rPr>
        <w:t>ov</w:t>
      </w:r>
      <w:proofErr w:type="spellEnd"/>
      <w:r w:rsidRPr="0014645C">
        <w:rPr>
          <w:rFonts w:ascii="Arial" w:hAnsi="Arial" w:cs="Arial"/>
          <w:b w:val="0"/>
          <w:color w:val="auto"/>
          <w:sz w:val="19"/>
          <w:szCs w:val="19"/>
          <w:lang w:val="sk-SK"/>
        </w:rPr>
        <w:t xml:space="preserve">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0253C9E8"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688D1598" w14:textId="28B0145C"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3"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6BFC4FE4" w14:textId="17CF99A1"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5"/>
      </w:r>
      <w:r w:rsidRPr="0014645C">
        <w:rPr>
          <w:rFonts w:ascii="Arial" w:hAnsi="Arial" w:cs="Arial"/>
          <w:color w:val="auto"/>
          <w:sz w:val="19"/>
          <w:szCs w:val="19"/>
          <w:lang w:val="sk-SK"/>
        </w:rPr>
        <w:t>:</w:t>
      </w:r>
    </w:p>
    <w:p w14:paraId="46BD0105" w14:textId="5143AC14"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w:t>
      </w:r>
      <w:r w:rsidRPr="0014645C">
        <w:rPr>
          <w:rFonts w:ascii="Arial" w:hAnsi="Arial" w:cs="Arial"/>
          <w:b w:val="0"/>
          <w:color w:val="000000" w:themeColor="text1"/>
          <w:sz w:val="19"/>
          <w:szCs w:val="19"/>
          <w:lang w:val="sk-SK"/>
        </w:rPr>
        <w:lastRenderedPageBreak/>
        <w:t xml:space="preserve">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2E87366D" w14:textId="593A3768"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445" w:name="_Ref457287479"/>
      <w:r w:rsidRPr="0014645C">
        <w:rPr>
          <w:rStyle w:val="Odkaznapoznmkupodiarou"/>
          <w:rFonts w:cs="Arial"/>
          <w:b w:val="0"/>
          <w:color w:val="000000" w:themeColor="text1"/>
          <w:sz w:val="19"/>
          <w:szCs w:val="19"/>
          <w:lang w:val="sk-SK"/>
        </w:rPr>
        <w:footnoteReference w:id="56"/>
      </w:r>
      <w:bookmarkEnd w:id="445"/>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58417553" w14:textId="67B6601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F64AB5" w:rsidRPr="0014645C">
        <w:rPr>
          <w:rFonts w:ascii="Arial" w:hAnsi="Arial" w:cs="Arial"/>
          <w:b w:val="0"/>
          <w:color w:val="000000" w:themeColor="text1"/>
          <w:sz w:val="19"/>
          <w:szCs w:val="19"/>
          <w:lang w:val="sk-SK"/>
        </w:rPr>
        <w:fldChar w:fldCharType="begin"/>
      </w:r>
      <w:r w:rsidR="00F64AB5" w:rsidRPr="0014645C">
        <w:rPr>
          <w:rFonts w:ascii="Arial" w:hAnsi="Arial" w:cs="Arial"/>
          <w:b w:val="0"/>
          <w:color w:val="000000" w:themeColor="text1"/>
          <w:sz w:val="19"/>
          <w:szCs w:val="19"/>
          <w:lang w:val="sk-SK"/>
        </w:rPr>
        <w:instrText xml:space="preserve"> NOTEREF _Ref457287479 \f \h </w:instrText>
      </w:r>
      <w:r w:rsidR="00E401C7" w:rsidRPr="0014645C">
        <w:rPr>
          <w:rFonts w:ascii="Arial" w:hAnsi="Arial" w:cs="Arial"/>
          <w:b w:val="0"/>
          <w:color w:val="000000" w:themeColor="text1"/>
          <w:sz w:val="19"/>
          <w:szCs w:val="19"/>
          <w:lang w:val="sk-SK"/>
        </w:rPr>
        <w:instrText xml:space="preserve"> \* MERGEFORMAT </w:instrText>
      </w:r>
      <w:r w:rsidR="00F64AB5" w:rsidRPr="0014645C">
        <w:rPr>
          <w:rFonts w:ascii="Arial" w:hAnsi="Arial" w:cs="Arial"/>
          <w:b w:val="0"/>
          <w:color w:val="000000" w:themeColor="text1"/>
          <w:sz w:val="19"/>
          <w:szCs w:val="19"/>
          <w:lang w:val="sk-SK"/>
        </w:rPr>
      </w:r>
      <w:r w:rsidR="00F64AB5" w:rsidRPr="0014645C">
        <w:rPr>
          <w:rFonts w:ascii="Arial" w:hAnsi="Arial" w:cs="Arial"/>
          <w:b w:val="0"/>
          <w:color w:val="000000" w:themeColor="text1"/>
          <w:sz w:val="19"/>
          <w:szCs w:val="19"/>
          <w:lang w:val="sk-SK"/>
        </w:rPr>
        <w:fldChar w:fldCharType="separate"/>
      </w:r>
      <w:r w:rsidR="00040949" w:rsidRPr="0014645C">
        <w:rPr>
          <w:rStyle w:val="Odkaznapoznmkupodiarou"/>
          <w:rFonts w:cs="Arial"/>
          <w:b w:val="0"/>
          <w:color w:val="000000" w:themeColor="text1"/>
          <w:sz w:val="19"/>
          <w:szCs w:val="19"/>
          <w:lang w:val="sk-SK"/>
        </w:rPr>
        <w:t>53</w:t>
      </w:r>
      <w:r w:rsidR="00F64AB5" w:rsidRPr="0014645C">
        <w:rPr>
          <w:rFonts w:ascii="Arial" w:hAnsi="Arial" w:cs="Arial"/>
          <w:b w:val="0"/>
          <w:color w:val="000000" w:themeColor="text1"/>
          <w:sz w:val="19"/>
          <w:szCs w:val="19"/>
          <w:lang w:val="sk-SK"/>
        </w:rPr>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xml:space="preserve">, zobrazovacia jednotka LCD (OLED) a príslušenstvo (napr. klávesnica, myš, </w:t>
      </w:r>
      <w:proofErr w:type="spellStart"/>
      <w:r w:rsidRPr="0014645C">
        <w:rPr>
          <w:rFonts w:ascii="Arial" w:hAnsi="Arial" w:cs="Arial"/>
          <w:b w:val="0"/>
          <w:color w:val="000000" w:themeColor="text1"/>
          <w:sz w:val="19"/>
          <w:szCs w:val="19"/>
          <w:lang w:val="sk-SK"/>
        </w:rPr>
        <w:t>dokovacia</w:t>
      </w:r>
      <w:proofErr w:type="spellEnd"/>
      <w:r w:rsidRPr="0014645C">
        <w:rPr>
          <w:rFonts w:ascii="Arial" w:hAnsi="Arial" w:cs="Arial"/>
          <w:b w:val="0"/>
          <w:color w:val="000000" w:themeColor="text1"/>
          <w:sz w:val="19"/>
          <w:szCs w:val="19"/>
          <w:lang w:val="sk-SK"/>
        </w:rPr>
        <w:t xml:space="preserve">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623EE3F1"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684E8029" w14:textId="410F12BE"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1C0FB500" w14:textId="7A4ED53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2E949A6C" w14:textId="3D56A926"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xml:space="preserve">),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w:t>
      </w:r>
      <w:r w:rsidRPr="0014645C">
        <w:rPr>
          <w:rFonts w:ascii="Arial" w:hAnsi="Arial" w:cs="Arial"/>
          <w:b w:val="0"/>
          <w:color w:val="auto"/>
          <w:sz w:val="19"/>
          <w:szCs w:val="19"/>
          <w:lang w:val="sk-SK"/>
        </w:rPr>
        <w:lastRenderedPageBreak/>
        <w:t xml:space="preserve">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4A610A33"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07D12A30"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7E4C16E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7"/>
      </w:r>
      <w:r w:rsidRPr="0014645C">
        <w:rPr>
          <w:rFonts w:cs="Arial"/>
          <w:szCs w:val="19"/>
          <w:lang w:val="sk-SK"/>
        </w:rPr>
        <w:t xml:space="preserve"> použitého zariadenia je nižšia ako výdavky na obdobné nové zariadenie; </w:t>
      </w:r>
    </w:p>
    <w:p w14:paraId="48168C5B"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oprávneným výdavkom je obstarávacia cena </w:t>
      </w:r>
      <w:proofErr w:type="spellStart"/>
      <w:r w:rsidRPr="0014645C">
        <w:rPr>
          <w:rFonts w:cs="Arial"/>
          <w:szCs w:val="19"/>
          <w:lang w:val="sk-SK"/>
        </w:rPr>
        <w:t>vysúťažená</w:t>
      </w:r>
      <w:proofErr w:type="spellEnd"/>
      <w:r w:rsidRPr="0014645C">
        <w:rPr>
          <w:rFonts w:cs="Arial"/>
          <w:szCs w:val="19"/>
          <w:lang w:val="sk-SK"/>
        </w:rPr>
        <w:t xml:space="preserve"> VO, maximálne však do výšky všeobecnej hodnoty zistenej znaleckým posudkom</w:t>
      </w:r>
      <w:r w:rsidRPr="0014645C">
        <w:rPr>
          <w:rStyle w:val="Odkaznapoznmkupodiarou"/>
          <w:rFonts w:cs="Arial"/>
          <w:sz w:val="19"/>
          <w:szCs w:val="19"/>
          <w:lang w:val="sk-SK"/>
        </w:rPr>
        <w:footnoteReference w:id="58"/>
      </w:r>
      <w:r w:rsidRPr="0014645C">
        <w:rPr>
          <w:rFonts w:cs="Arial"/>
          <w:szCs w:val="19"/>
          <w:lang w:val="sk-SK"/>
        </w:rPr>
        <w:t xml:space="preserve">; </w:t>
      </w:r>
    </w:p>
    <w:p w14:paraId="1523C2C8"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17F430C6"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Zariadenie, ktoré mal žiadateľ čo i len z časti k dispozícii pred predložením ŽoNFP, nie je oprávnené na financovanie z EŠIF.</w:t>
      </w:r>
    </w:p>
    <w:p w14:paraId="059C2E16" w14:textId="77777777" w:rsidR="00B05311" w:rsidRPr="0014645C" w:rsidRDefault="00B05311" w:rsidP="00984047">
      <w:pPr>
        <w:pStyle w:val="BodyText1"/>
        <w:jc w:val="both"/>
        <w:rPr>
          <w:rFonts w:cs="Arial"/>
          <w:b/>
          <w:szCs w:val="19"/>
          <w:lang w:val="sk-SK"/>
        </w:rPr>
      </w:pPr>
    </w:p>
    <w:p w14:paraId="2845F413" w14:textId="4934FC3E"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36B4E8C2" w14:textId="1D41E241"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46B868AD" w14:textId="3AF027E8" w:rsidR="007E4032" w:rsidRPr="0014645C" w:rsidRDefault="001371A6" w:rsidP="00984047">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Žiadateľ</w:t>
      </w:r>
      <w:r w:rsidR="004265FD" w:rsidRPr="0014645C">
        <w:rPr>
          <w:rFonts w:ascii="Arial" w:hAnsi="Arial" w:cs="Arial"/>
          <w:sz w:val="19"/>
          <w:szCs w:val="19"/>
          <w:lang w:val="sk-SK"/>
        </w:rPr>
        <w:t xml:space="preserve"> </w:t>
      </w:r>
      <w:r w:rsidR="00587581" w:rsidRPr="0014645C">
        <w:rPr>
          <w:rFonts w:ascii="Arial" w:hAnsi="Arial" w:cs="Arial"/>
          <w:sz w:val="19"/>
          <w:szCs w:val="19"/>
          <w:lang w:val="sk-SK"/>
        </w:rPr>
        <w:t xml:space="preserve">musí </w:t>
      </w:r>
      <w:r w:rsidR="004265FD" w:rsidRPr="0014645C">
        <w:rPr>
          <w:rFonts w:ascii="Arial" w:hAnsi="Arial" w:cs="Arial"/>
          <w:sz w:val="19"/>
          <w:szCs w:val="19"/>
          <w:lang w:val="sk-SK"/>
        </w:rPr>
        <w:t>rešpekt</w:t>
      </w:r>
      <w:r w:rsidR="00587581" w:rsidRPr="0014645C">
        <w:rPr>
          <w:rFonts w:ascii="Arial" w:hAnsi="Arial" w:cs="Arial"/>
          <w:sz w:val="19"/>
          <w:szCs w:val="19"/>
          <w:lang w:val="sk-SK"/>
        </w:rPr>
        <w:t>ovať</w:t>
      </w:r>
      <w:r w:rsidR="004265FD" w:rsidRPr="0014645C">
        <w:rPr>
          <w:rFonts w:ascii="Arial" w:hAnsi="Arial" w:cs="Arial"/>
          <w:sz w:val="19"/>
          <w:szCs w:val="19"/>
          <w:lang w:val="sk-SK"/>
        </w:rPr>
        <w:t xml:space="preserve"> zásadu „hodnota za peniaze/</w:t>
      </w:r>
      <w:proofErr w:type="spellStart"/>
      <w:r w:rsidR="004265FD" w:rsidRPr="0014645C">
        <w:rPr>
          <w:rFonts w:ascii="Arial" w:hAnsi="Arial" w:cs="Arial"/>
          <w:sz w:val="19"/>
          <w:szCs w:val="19"/>
          <w:lang w:val="sk-SK"/>
        </w:rPr>
        <w:t>value</w:t>
      </w:r>
      <w:proofErr w:type="spellEnd"/>
      <w:r w:rsidR="004265FD" w:rsidRPr="0014645C">
        <w:rPr>
          <w:rFonts w:ascii="Arial" w:hAnsi="Arial" w:cs="Arial"/>
          <w:sz w:val="19"/>
          <w:szCs w:val="19"/>
          <w:lang w:val="sk-SK"/>
        </w:rPr>
        <w:t xml:space="preserve"> </w:t>
      </w:r>
      <w:proofErr w:type="spellStart"/>
      <w:r w:rsidR="004265FD" w:rsidRPr="0014645C">
        <w:rPr>
          <w:rFonts w:ascii="Arial" w:hAnsi="Arial" w:cs="Arial"/>
          <w:sz w:val="19"/>
          <w:szCs w:val="19"/>
          <w:lang w:val="sk-SK"/>
        </w:rPr>
        <w:t>for</w:t>
      </w:r>
      <w:proofErr w:type="spellEnd"/>
      <w:r w:rsidR="004265FD" w:rsidRPr="0014645C">
        <w:rPr>
          <w:rFonts w:ascii="Arial" w:hAnsi="Arial" w:cs="Arial"/>
          <w:sz w:val="19"/>
          <w:szCs w:val="19"/>
          <w:lang w:val="sk-SK"/>
        </w:rPr>
        <w:t xml:space="preserve"> </w:t>
      </w:r>
      <w:proofErr w:type="spellStart"/>
      <w:r w:rsidR="004265FD" w:rsidRPr="0014645C">
        <w:rPr>
          <w:rFonts w:ascii="Arial" w:hAnsi="Arial" w:cs="Arial"/>
          <w:sz w:val="19"/>
          <w:szCs w:val="19"/>
          <w:lang w:val="sk-SK"/>
        </w:rPr>
        <w:t>money</w:t>
      </w:r>
      <w:proofErr w:type="spellEnd"/>
      <w:r w:rsidR="004265FD" w:rsidRPr="0014645C">
        <w:rPr>
          <w:rFonts w:ascii="Arial" w:hAnsi="Arial" w:cs="Arial"/>
          <w:sz w:val="19"/>
          <w:szCs w:val="19"/>
          <w:lang w:val="sk-SK"/>
        </w:rPr>
        <w:t xml:space="preserve">“. </w:t>
      </w:r>
    </w:p>
    <w:p w14:paraId="3940E3D0" w14:textId="0391A75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39DA5EAE" w14:textId="6ECDE923"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lastRenderedPageBreak/>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01925A47" w14:textId="1AF2A4F3"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14645C" w:rsidRDefault="00E37CE0" w:rsidP="00E37CE0">
      <w:pPr>
        <w:pStyle w:val="BodyText1"/>
        <w:jc w:val="both"/>
        <w:rPr>
          <w:lang w:val="sk-SK" w:eastAsia="cs-CZ"/>
        </w:rPr>
      </w:pPr>
      <w:r w:rsidRPr="0014645C">
        <w:rPr>
          <w:szCs w:val="19"/>
          <w:lang w:val="sk-SK"/>
        </w:rPr>
        <w:t>RO pre OP EVS si môže zároveň vyhradiť právo posúdenia vykonanej služby prostredníctvom nezávislého posudku.</w:t>
      </w:r>
    </w:p>
    <w:p w14:paraId="02EA860A" w14:textId="126489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392EA642" w14:textId="77777777" w:rsidR="00D33A85" w:rsidRPr="0014645C" w:rsidRDefault="00D33A85" w:rsidP="00984047">
      <w:pPr>
        <w:pStyle w:val="BodyText1"/>
        <w:jc w:val="both"/>
        <w:rPr>
          <w:szCs w:val="19"/>
          <w:lang w:val="sk-SK"/>
        </w:rPr>
      </w:pPr>
    </w:p>
    <w:p w14:paraId="1384D245" w14:textId="3A03407A" w:rsidR="004265FD" w:rsidRPr="0014645C" w:rsidRDefault="004265FD" w:rsidP="00984047">
      <w:pPr>
        <w:pStyle w:val="BodyText1"/>
        <w:jc w:val="both"/>
        <w:rPr>
          <w:b/>
          <w:szCs w:val="19"/>
          <w:lang w:val="sk-SK"/>
        </w:rPr>
      </w:pPr>
      <w:r w:rsidRPr="0014645C">
        <w:rPr>
          <w:b/>
          <w:szCs w:val="19"/>
          <w:lang w:val="sk-SK"/>
        </w:rPr>
        <w:t>Subdodávka (subdodávateľské zmluvy)</w:t>
      </w:r>
    </w:p>
    <w:p w14:paraId="15B0CE70"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15B0CE71"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15B0CE72"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14645C" w:rsidRDefault="00B05311" w:rsidP="00B05311">
      <w:pPr>
        <w:pStyle w:val="BodyText1"/>
        <w:spacing w:after="0"/>
        <w:ind w:left="426"/>
        <w:jc w:val="both"/>
        <w:rPr>
          <w:color w:val="auto"/>
          <w:szCs w:val="19"/>
          <w:lang w:val="sk-SK"/>
        </w:rPr>
      </w:pPr>
    </w:p>
    <w:p w14:paraId="15B0CE73" w14:textId="6CB8B3CB"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15B0CE74" w14:textId="11790DA8"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w:t>
      </w:r>
      <w:proofErr w:type="spellStart"/>
      <w:r w:rsidRPr="0014645C">
        <w:rPr>
          <w:rFonts w:cs="Arial"/>
          <w:color w:val="auto"/>
          <w:sz w:val="19"/>
          <w:szCs w:val="19"/>
          <w:lang w:val="sk-SK"/>
        </w:rPr>
        <w:t>value</w:t>
      </w:r>
      <w:proofErr w:type="spellEnd"/>
      <w:r w:rsidRPr="0014645C">
        <w:rPr>
          <w:rFonts w:cs="Arial"/>
          <w:color w:val="auto"/>
          <w:sz w:val="19"/>
          <w:szCs w:val="19"/>
          <w:lang w:val="sk-SK"/>
        </w:rPr>
        <w:t xml:space="preserve"> </w:t>
      </w:r>
      <w:proofErr w:type="spellStart"/>
      <w:r w:rsidRPr="0014645C">
        <w:rPr>
          <w:rFonts w:cs="Arial"/>
          <w:color w:val="auto"/>
          <w:sz w:val="19"/>
          <w:szCs w:val="19"/>
          <w:lang w:val="sk-SK"/>
        </w:rPr>
        <w:t>for</w:t>
      </w:r>
      <w:proofErr w:type="spellEnd"/>
      <w:r w:rsidRPr="0014645C">
        <w:rPr>
          <w:rFonts w:cs="Arial"/>
          <w:color w:val="auto"/>
          <w:sz w:val="19"/>
          <w:szCs w:val="19"/>
          <w:lang w:val="sk-SK"/>
        </w:rPr>
        <w:t xml:space="preserve"> </w:t>
      </w:r>
      <w:proofErr w:type="spellStart"/>
      <w:r w:rsidRPr="0014645C">
        <w:rPr>
          <w:rFonts w:cs="Arial"/>
          <w:color w:val="auto"/>
          <w:sz w:val="19"/>
          <w:szCs w:val="19"/>
          <w:lang w:val="sk-SK"/>
        </w:rPr>
        <w:t>money</w:t>
      </w:r>
      <w:proofErr w:type="spellEnd"/>
      <w:r w:rsidRPr="0014645C">
        <w:rPr>
          <w:rFonts w:cs="Arial"/>
          <w:color w:val="auto"/>
          <w:sz w:val="19"/>
          <w:szCs w:val="19"/>
          <w:lang w:val="sk-SK"/>
        </w:rPr>
        <w:t>“.</w:t>
      </w:r>
    </w:p>
    <w:p w14:paraId="33A8F344" w14:textId="77777777" w:rsidR="00541E54" w:rsidRPr="0014645C" w:rsidRDefault="00541E54" w:rsidP="00984047">
      <w:pPr>
        <w:pStyle w:val="BodyText1"/>
        <w:jc w:val="both"/>
        <w:rPr>
          <w:b/>
          <w:szCs w:val="19"/>
          <w:lang w:val="sk-SK"/>
        </w:rPr>
      </w:pPr>
    </w:p>
    <w:p w14:paraId="15B0CE75" w14:textId="77777777"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59"/>
      </w:r>
    </w:p>
    <w:p w14:paraId="15B0CE76" w14:textId="3C961154"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5B0CE77" w14:textId="20D75B43"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0"/>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15B0CE78"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6F8BBA5A" w14:textId="296EAA9B" w:rsidR="00E1641D"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D23156">
        <w:rPr>
          <w:rFonts w:ascii="Arial" w:hAnsi="Arial" w:cs="Arial"/>
          <w:b w:val="0"/>
          <w:color w:val="auto"/>
          <w:sz w:val="19"/>
          <w:szCs w:val="19"/>
          <w:lang w:val="sk-SK"/>
        </w:rPr>
        <w:t>55</w:t>
      </w:r>
      <w:r w:rsidR="0005604C" w:rsidRPr="0014645C">
        <w:rPr>
          <w:rFonts w:ascii="Arial" w:hAnsi="Arial" w:cs="Arial"/>
          <w:b w:val="0"/>
          <w:color w:val="auto"/>
          <w:sz w:val="19"/>
          <w:szCs w:val="19"/>
          <w:lang w:val="sk-SK"/>
        </w:rPr>
        <w:t>/20</w:t>
      </w:r>
      <w:r w:rsidR="00D23156">
        <w:rPr>
          <w:rFonts w:ascii="Arial" w:hAnsi="Arial" w:cs="Arial"/>
          <w:b w:val="0"/>
          <w:color w:val="auto"/>
          <w:sz w:val="19"/>
          <w:szCs w:val="19"/>
          <w:lang w:val="sk-SK"/>
        </w:rPr>
        <w:t>17</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Jednotka pri kalkulácii pre tieto podpoložky (</w:t>
      </w:r>
      <w:proofErr w:type="spellStart"/>
      <w:r w:rsidR="004265FD" w:rsidRPr="0014645C">
        <w:rPr>
          <w:rFonts w:ascii="Arial" w:hAnsi="Arial" w:cs="Arial"/>
          <w:b w:val="0"/>
          <w:color w:val="auto"/>
          <w:sz w:val="19"/>
          <w:szCs w:val="19"/>
          <w:lang w:val="sk-SK"/>
        </w:rPr>
        <w:t>podpodpoložky</w:t>
      </w:r>
      <w:proofErr w:type="spellEnd"/>
      <w:r w:rsidR="004265FD" w:rsidRPr="0014645C">
        <w:rPr>
          <w:rFonts w:ascii="Arial" w:hAnsi="Arial" w:cs="Arial"/>
          <w:b w:val="0"/>
          <w:color w:val="auto"/>
          <w:sz w:val="19"/>
          <w:szCs w:val="19"/>
          <w:lang w:val="sk-SK"/>
        </w:rPr>
        <w:t xml:space="preserve">)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w:t>
      </w:r>
    </w:p>
    <w:p w14:paraId="190CAFEC" w14:textId="77777777" w:rsidR="00E1641D" w:rsidRDefault="00E1641D" w:rsidP="00E1641D">
      <w:pPr>
        <w:pStyle w:val="Highlight3"/>
        <w:spacing w:before="120" w:after="120" w:line="288" w:lineRule="auto"/>
        <w:jc w:val="both"/>
        <w:rPr>
          <w:rFonts w:ascii="Arial" w:hAnsi="Arial" w:cs="Arial"/>
          <w:b w:val="0"/>
          <w:color w:val="auto"/>
          <w:sz w:val="19"/>
          <w:szCs w:val="19"/>
          <w:lang w:val="sk-SK"/>
        </w:rPr>
      </w:pPr>
    </w:p>
    <w:p w14:paraId="16C5BF1D" w14:textId="54596AD5"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odôvodnených prípadoch</w:t>
      </w:r>
      <w:r w:rsidRPr="0032396F">
        <w:rPr>
          <w:rFonts w:ascii="Arial" w:hAnsi="Arial" w:cs="Arial"/>
          <w:b w:val="0"/>
          <w:color w:val="auto"/>
          <w:sz w:val="19"/>
          <w:szCs w:val="19"/>
          <w:vertAlign w:val="superscript"/>
          <w:lang w:val="sk-SK"/>
        </w:rPr>
        <w:footnoteReference w:id="61"/>
      </w:r>
      <w:r w:rsidRPr="0032396F">
        <w:rPr>
          <w:rFonts w:ascii="Arial" w:hAnsi="Arial" w:cs="Arial"/>
          <w:b w:val="0"/>
          <w:color w:val="auto"/>
          <w:sz w:val="19"/>
          <w:szCs w:val="19"/>
          <w:vertAlign w:val="superscript"/>
          <w:lang w:val="sk-SK"/>
        </w:rPr>
        <w:t xml:space="preserve"> </w:t>
      </w:r>
      <w:r w:rsidRPr="0032396F">
        <w:rPr>
          <w:rFonts w:ascii="Arial" w:hAnsi="Arial" w:cs="Arial"/>
          <w:b w:val="0"/>
          <w:color w:val="auto"/>
          <w:sz w:val="19"/>
          <w:szCs w:val="19"/>
          <w:lang w:val="sk-SK"/>
        </w:rPr>
        <w:t xml:space="preserve">pre národné projekty (podľa § 26 zákona č. 292/2014 Z. z.) </w:t>
      </w:r>
      <w:ins w:id="447" w:author="Rudolf Hrudkay" w:date="2019-05-14T10:25:00Z">
        <w:r w:rsidR="004F0878">
          <w:rPr>
            <w:rFonts w:ascii="Arial" w:hAnsi="Arial" w:cs="Arial"/>
            <w:b w:val="0"/>
            <w:color w:val="auto"/>
            <w:sz w:val="19"/>
            <w:szCs w:val="19"/>
            <w:lang w:val="sk-SK"/>
          </w:rPr>
          <w:t>alebo dopytovo-orientovan</w:t>
        </w:r>
      </w:ins>
      <w:ins w:id="448" w:author="Rudolf Hrudkay" w:date="2019-05-14T10:36:00Z">
        <w:r w:rsidR="00C11901">
          <w:rPr>
            <w:rFonts w:ascii="Arial" w:hAnsi="Arial" w:cs="Arial"/>
            <w:b w:val="0"/>
            <w:color w:val="auto"/>
            <w:sz w:val="19"/>
            <w:szCs w:val="19"/>
            <w:lang w:val="sk-SK"/>
          </w:rPr>
          <w:t>é</w:t>
        </w:r>
      </w:ins>
      <w:ins w:id="449" w:author="Rudolf Hrudkay" w:date="2019-05-14T10:25:00Z">
        <w:r w:rsidR="004F0878">
          <w:rPr>
            <w:rFonts w:ascii="Arial" w:hAnsi="Arial" w:cs="Arial"/>
            <w:b w:val="0"/>
            <w:color w:val="auto"/>
            <w:sz w:val="19"/>
            <w:szCs w:val="19"/>
            <w:lang w:val="sk-SK"/>
          </w:rPr>
          <w:t xml:space="preserve"> projekty, kde je žiadateľ </w:t>
        </w:r>
      </w:ins>
      <w:ins w:id="450" w:author="Rudolf Hrudkay" w:date="2019-05-14T10:33:00Z">
        <w:r w:rsidR="004F0878">
          <w:rPr>
            <w:rFonts w:ascii="Arial" w:hAnsi="Arial" w:cs="Arial"/>
            <w:b w:val="0"/>
            <w:color w:val="auto"/>
            <w:sz w:val="19"/>
            <w:szCs w:val="19"/>
            <w:lang w:val="sk-SK"/>
          </w:rPr>
          <w:t xml:space="preserve">je </w:t>
        </w:r>
      </w:ins>
      <w:ins w:id="451" w:author="Rudolf Hrudkay" w:date="2019-05-14T10:25:00Z">
        <w:r w:rsidR="004F0878">
          <w:rPr>
            <w:rFonts w:ascii="Arial" w:hAnsi="Arial" w:cs="Arial"/>
            <w:b w:val="0"/>
            <w:color w:val="auto"/>
            <w:sz w:val="19"/>
            <w:szCs w:val="19"/>
            <w:lang w:val="sk-SK"/>
          </w:rPr>
          <w:t>subjekt</w:t>
        </w:r>
      </w:ins>
      <w:ins w:id="452" w:author="Rudolf Hrudkay" w:date="2019-05-14T10:33:00Z">
        <w:r w:rsidR="004F0878">
          <w:rPr>
            <w:rFonts w:ascii="Arial" w:hAnsi="Arial" w:cs="Arial"/>
            <w:b w:val="0"/>
            <w:color w:val="auto"/>
            <w:sz w:val="19"/>
            <w:szCs w:val="19"/>
            <w:lang w:val="sk-SK"/>
          </w:rPr>
          <w:t>om</w:t>
        </w:r>
      </w:ins>
      <w:ins w:id="453" w:author="Rudolf Hrudkay" w:date="2019-05-14T10:25:00Z">
        <w:r w:rsidR="004F0878">
          <w:rPr>
            <w:rFonts w:ascii="Arial" w:hAnsi="Arial" w:cs="Arial"/>
            <w:b w:val="0"/>
            <w:color w:val="auto"/>
            <w:sz w:val="19"/>
            <w:szCs w:val="19"/>
            <w:lang w:val="sk-SK"/>
          </w:rPr>
          <w:t xml:space="preserve"> verejnej spr</w:t>
        </w:r>
      </w:ins>
      <w:ins w:id="454" w:author="Rudolf Hrudkay" w:date="2019-05-14T10:26:00Z">
        <w:r w:rsidR="004F0878">
          <w:rPr>
            <w:rFonts w:ascii="Arial" w:hAnsi="Arial" w:cs="Arial"/>
            <w:b w:val="0"/>
            <w:color w:val="auto"/>
            <w:sz w:val="19"/>
            <w:szCs w:val="19"/>
            <w:lang w:val="sk-SK"/>
          </w:rPr>
          <w:t>ávy</w:t>
        </w:r>
      </w:ins>
      <w:ins w:id="455" w:author="Rudolf Hrudkay" w:date="2019-05-14T10:32:00Z">
        <w:r w:rsidR="004F0878">
          <w:rPr>
            <w:rFonts w:ascii="Arial" w:hAnsi="Arial" w:cs="Arial"/>
            <w:b w:val="0"/>
            <w:color w:val="auto"/>
            <w:sz w:val="19"/>
            <w:szCs w:val="19"/>
            <w:lang w:val="sk-SK"/>
          </w:rPr>
          <w:t xml:space="preserve"> a jeho zamestnanci pôsobia na systematizovaných pracovných miestach</w:t>
        </w:r>
      </w:ins>
      <w:ins w:id="456" w:author="Rudolf Hrudkay" w:date="2019-05-14T10:33:00Z">
        <w:r w:rsidR="004F0878" w:rsidRPr="004F0878">
          <w:rPr>
            <w:rFonts w:ascii="Arial" w:hAnsi="Arial" w:cs="Arial"/>
            <w:b w:val="0"/>
            <w:color w:val="auto"/>
            <w:sz w:val="19"/>
            <w:szCs w:val="19"/>
            <w:lang w:val="sk-SK"/>
          </w:rPr>
          <w:t>, ktorých pracovný pomer vzniká na základe osobitného predpisu</w:t>
        </w:r>
        <w:r w:rsidR="004F0878">
          <w:rPr>
            <w:rFonts w:ascii="Arial" w:hAnsi="Arial" w:cs="Arial"/>
            <w:b w:val="0"/>
            <w:color w:val="auto"/>
            <w:sz w:val="19"/>
            <w:szCs w:val="19"/>
            <w:lang w:val="sk-SK"/>
          </w:rPr>
          <w:t xml:space="preserve"> (napr. Z</w:t>
        </w:r>
      </w:ins>
      <w:ins w:id="457" w:author="Rudolf Hrudkay" w:date="2019-05-14T10:34:00Z">
        <w:r w:rsidR="004F0878">
          <w:rPr>
            <w:rFonts w:ascii="Arial" w:hAnsi="Arial" w:cs="Arial"/>
            <w:b w:val="0"/>
            <w:color w:val="auto"/>
            <w:sz w:val="19"/>
            <w:szCs w:val="19"/>
            <w:lang w:val="sk-SK"/>
          </w:rPr>
          <w:t>ákon o štátnej službe)</w:t>
        </w:r>
      </w:ins>
      <w:ins w:id="458" w:author="Rudolf Hrudkay" w:date="2019-05-14T10:33:00Z">
        <w:r w:rsidR="004F0878" w:rsidRPr="004F0878">
          <w:rPr>
            <w:rFonts w:ascii="Arial" w:hAnsi="Arial" w:cs="Arial"/>
            <w:b w:val="0"/>
            <w:color w:val="auto"/>
            <w:sz w:val="19"/>
            <w:szCs w:val="19"/>
            <w:lang w:val="sk-SK"/>
          </w:rPr>
          <w:t xml:space="preserve"> mimo Zákonníka práce alebo </w:t>
        </w:r>
      </w:ins>
      <w:ins w:id="459" w:author="Rudolf Hrudkay" w:date="2019-05-14T10:34:00Z">
        <w:r w:rsidR="004F0878">
          <w:rPr>
            <w:rFonts w:ascii="Arial" w:hAnsi="Arial" w:cs="Arial"/>
            <w:b w:val="0"/>
            <w:color w:val="auto"/>
            <w:sz w:val="19"/>
            <w:szCs w:val="19"/>
            <w:lang w:val="sk-SK"/>
          </w:rPr>
          <w:t xml:space="preserve">ide o </w:t>
        </w:r>
      </w:ins>
      <w:ins w:id="460" w:author="Rudolf Hrudkay" w:date="2019-05-14T10:33:00Z">
        <w:r w:rsidR="004F0878" w:rsidRPr="004F0878">
          <w:rPr>
            <w:rFonts w:ascii="Arial" w:hAnsi="Arial" w:cs="Arial"/>
            <w:b w:val="0"/>
            <w:color w:val="auto"/>
            <w:sz w:val="19"/>
            <w:szCs w:val="19"/>
            <w:lang w:val="sk-SK"/>
          </w:rPr>
          <w:t>zamestnancov vykonávajúcich práce vo</w:t>
        </w:r>
      </w:ins>
      <w:ins w:id="461" w:author="Rudolf Hrudkay" w:date="2019-05-14T10:34:00Z">
        <w:r w:rsidR="004F0878">
          <w:rPr>
            <w:rFonts w:ascii="Arial" w:hAnsi="Arial" w:cs="Arial"/>
            <w:b w:val="0"/>
            <w:color w:val="auto"/>
            <w:sz w:val="19"/>
            <w:szCs w:val="19"/>
            <w:lang w:val="sk-SK"/>
          </w:rPr>
          <w:t> </w:t>
        </w:r>
      </w:ins>
      <w:ins w:id="462" w:author="Rudolf Hrudkay" w:date="2019-05-14T10:33:00Z">
        <w:r w:rsidR="004F0878" w:rsidRPr="004F0878">
          <w:rPr>
            <w:rFonts w:ascii="Arial" w:hAnsi="Arial" w:cs="Arial"/>
            <w:b w:val="0"/>
            <w:color w:val="auto"/>
            <w:sz w:val="19"/>
            <w:szCs w:val="19"/>
            <w:lang w:val="sk-SK"/>
          </w:rPr>
          <w:t>verejnom záujme</w:t>
        </w:r>
      </w:ins>
      <w:ins w:id="463" w:author="Rudolf Hrudkay" w:date="2019-05-14T10:26:00Z">
        <w:r w:rsidR="004F0878">
          <w:rPr>
            <w:rFonts w:ascii="Arial" w:hAnsi="Arial" w:cs="Arial"/>
            <w:b w:val="0"/>
            <w:color w:val="auto"/>
            <w:sz w:val="19"/>
            <w:szCs w:val="19"/>
            <w:lang w:val="sk-SK"/>
          </w:rPr>
          <w:t xml:space="preserve">, </w:t>
        </w:r>
      </w:ins>
      <w:r w:rsidRPr="0032396F">
        <w:rPr>
          <w:rFonts w:ascii="Arial" w:hAnsi="Arial" w:cs="Arial"/>
          <w:b w:val="0"/>
          <w:color w:val="auto"/>
          <w:sz w:val="19"/>
          <w:szCs w:val="19"/>
          <w:lang w:val="sk-SK"/>
        </w:rPr>
        <w:t xml:space="preserve">môže žiadateľ  v rámci rozpočtu zohľadniť očakávaný rast mzdových výdavkov a to buď na základe štatistického indexu (databáza </w:t>
      </w:r>
      <w:proofErr w:type="spellStart"/>
      <w:r w:rsidRPr="0032396F">
        <w:rPr>
          <w:rFonts w:ascii="Arial" w:hAnsi="Arial" w:cs="Arial"/>
          <w:b w:val="0"/>
          <w:color w:val="auto"/>
          <w:sz w:val="19"/>
          <w:szCs w:val="19"/>
          <w:lang w:val="sk-SK"/>
        </w:rPr>
        <w:t>STATdat</w:t>
      </w:r>
      <w:proofErr w:type="spellEnd"/>
      <w:r w:rsidRPr="0032396F">
        <w:rPr>
          <w:rFonts w:ascii="Arial" w:hAnsi="Arial" w:cs="Arial"/>
          <w:b w:val="0"/>
          <w:color w:val="auto"/>
          <w:sz w:val="19"/>
          <w:szCs w:val="19"/>
          <w:lang w:val="sk-SK"/>
        </w:rPr>
        <w:t xml:space="preserve">. Štatistického úradu SR) určeného pre </w:t>
      </w:r>
      <w:r>
        <w:rPr>
          <w:rFonts w:ascii="Arial" w:hAnsi="Arial" w:cs="Arial"/>
          <w:b w:val="0"/>
          <w:color w:val="auto"/>
          <w:sz w:val="19"/>
          <w:szCs w:val="19"/>
          <w:lang w:val="sk-SK"/>
        </w:rPr>
        <w:t xml:space="preserve">zodpovedajúce </w:t>
      </w:r>
      <w:r w:rsidRPr="0032396F">
        <w:rPr>
          <w:rFonts w:ascii="Arial" w:hAnsi="Arial" w:cs="Arial"/>
          <w:b w:val="0"/>
          <w:color w:val="auto"/>
          <w:sz w:val="19"/>
          <w:szCs w:val="19"/>
          <w:lang w:val="sk-SK"/>
        </w:rPr>
        <w:t>odvetvie za ostatné tri kalendárne roky</w:t>
      </w:r>
      <w:r w:rsidRPr="0032396F">
        <w:rPr>
          <w:rFonts w:ascii="Arial" w:hAnsi="Arial" w:cs="Arial"/>
          <w:b w:val="0"/>
          <w:color w:val="auto"/>
          <w:sz w:val="19"/>
          <w:szCs w:val="19"/>
          <w:vertAlign w:val="superscript"/>
          <w:lang w:val="sk-SK"/>
        </w:rPr>
        <w:footnoteReference w:id="62"/>
      </w:r>
      <w:r w:rsidRPr="0032396F">
        <w:rPr>
          <w:rFonts w:ascii="Arial" w:hAnsi="Arial" w:cs="Arial"/>
          <w:b w:val="0"/>
          <w:color w:val="auto"/>
          <w:sz w:val="19"/>
          <w:szCs w:val="19"/>
          <w:lang w:val="sk-SK"/>
        </w:rPr>
        <w:t xml:space="preserve"> alebo na základe legislatívne určeného rastu miezd za jednotlivé obdobia (resp. kalendárne roky). </w:t>
      </w:r>
    </w:p>
    <w:p w14:paraId="3B416EDD" w14:textId="0535DB3A"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Pr>
          <w:rFonts w:ascii="Arial" w:hAnsi="Arial" w:cs="Arial"/>
          <w:b w:val="0"/>
          <w:color w:val="auto"/>
          <w:sz w:val="19"/>
          <w:szCs w:val="19"/>
          <w:lang w:val="sk-SK"/>
        </w:rPr>
        <w:t>Žiadate</w:t>
      </w:r>
      <w:r w:rsidRPr="0032396F">
        <w:rPr>
          <w:rFonts w:ascii="Arial" w:hAnsi="Arial" w:cs="Arial"/>
          <w:b w:val="0"/>
          <w:color w:val="auto"/>
          <w:sz w:val="19"/>
          <w:szCs w:val="19"/>
          <w:lang w:val="sk-SK"/>
        </w:rPr>
        <w:t>ľ je povinný pri aplikácii rastu miezd zohľadňovať údaje v predloženej analýze mzdovej politiky. V</w:t>
      </w:r>
      <w:r>
        <w:rPr>
          <w:rFonts w:ascii="Arial" w:hAnsi="Arial" w:cs="Arial"/>
          <w:b w:val="0"/>
          <w:color w:val="auto"/>
          <w:sz w:val="19"/>
          <w:szCs w:val="19"/>
          <w:lang w:val="sk-SK"/>
        </w:rPr>
        <w:t> </w:t>
      </w:r>
      <w:r w:rsidRPr="0032396F">
        <w:rPr>
          <w:rFonts w:ascii="Arial" w:hAnsi="Arial" w:cs="Arial"/>
          <w:b w:val="0"/>
          <w:color w:val="auto"/>
          <w:sz w:val="19"/>
          <w:szCs w:val="19"/>
          <w:lang w:val="sk-SK"/>
        </w:rPr>
        <w:t xml:space="preserve">príslušnej rozpočtovej položke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uvedie ako jednotku „Projekt“ s celkovou sumou výdavkov </w:t>
      </w:r>
      <w:r w:rsidR="003624DE" w:rsidRPr="0032396F">
        <w:rPr>
          <w:rFonts w:ascii="Arial" w:hAnsi="Arial" w:cs="Arial"/>
          <w:b w:val="0"/>
          <w:color w:val="auto"/>
          <w:sz w:val="19"/>
          <w:szCs w:val="19"/>
          <w:lang w:val="sk-SK"/>
        </w:rPr>
        <w:t>za</w:t>
      </w:r>
      <w:r w:rsidR="003624DE">
        <w:rPr>
          <w:rFonts w:ascii="Arial" w:hAnsi="Arial" w:cs="Arial"/>
          <w:b w:val="0"/>
          <w:color w:val="auto"/>
          <w:sz w:val="19"/>
          <w:szCs w:val="19"/>
          <w:lang w:val="sk-SK"/>
        </w:rPr>
        <w:t> </w:t>
      </w:r>
      <w:r w:rsidRPr="0032396F">
        <w:rPr>
          <w:rFonts w:ascii="Arial" w:hAnsi="Arial" w:cs="Arial"/>
          <w:b w:val="0"/>
          <w:color w:val="auto"/>
          <w:sz w:val="19"/>
          <w:szCs w:val="19"/>
          <w:lang w:val="sk-SK"/>
        </w:rPr>
        <w:t>príslušnú rozpočtovú položku, s tým že komentár k rozpočtu bude obsahovať za jednotlivé obdobia aj údaje o výške maximálnej jednotkovej ceny práce</w:t>
      </w:r>
      <w:r w:rsidR="003624DE">
        <w:rPr>
          <w:rFonts w:ascii="Arial" w:hAnsi="Arial" w:cs="Arial"/>
          <w:b w:val="0"/>
          <w:color w:val="auto"/>
          <w:sz w:val="19"/>
          <w:szCs w:val="19"/>
          <w:lang w:val="sk-SK"/>
        </w:rPr>
        <w:t xml:space="preserve"> (hodinovej alebo </w:t>
      </w:r>
      <w:r w:rsidR="00A56817">
        <w:rPr>
          <w:rFonts w:ascii="Arial" w:hAnsi="Arial" w:cs="Arial"/>
          <w:b w:val="0"/>
          <w:color w:val="auto"/>
          <w:sz w:val="19"/>
          <w:szCs w:val="19"/>
          <w:lang w:val="sk-SK"/>
        </w:rPr>
        <w:t>funkčného platu</w:t>
      </w:r>
      <w:r w:rsidR="003624DE">
        <w:rPr>
          <w:rFonts w:ascii="Arial" w:hAnsi="Arial" w:cs="Arial"/>
          <w:b w:val="0"/>
          <w:color w:val="auto"/>
          <w:sz w:val="19"/>
          <w:szCs w:val="19"/>
          <w:lang w:val="sk-SK"/>
        </w:rPr>
        <w:t>)</w:t>
      </w:r>
      <w:r w:rsidRPr="0032396F">
        <w:rPr>
          <w:rFonts w:ascii="Arial" w:hAnsi="Arial" w:cs="Arial"/>
          <w:b w:val="0"/>
          <w:color w:val="auto"/>
          <w:sz w:val="19"/>
          <w:szCs w:val="19"/>
          <w:lang w:val="sk-SK"/>
        </w:rPr>
        <w:t>, ktorá musí byť v súlade s </w:t>
      </w:r>
      <w:r>
        <w:rPr>
          <w:rFonts w:ascii="Arial" w:hAnsi="Arial" w:cs="Arial"/>
          <w:b w:val="0"/>
          <w:color w:val="auto"/>
          <w:sz w:val="19"/>
          <w:szCs w:val="19"/>
          <w:lang w:val="sk-SK"/>
        </w:rPr>
        <w:t xml:space="preserve">Usmernením RO pre OP EVS č. 5. </w:t>
      </w:r>
    </w:p>
    <w:p w14:paraId="5DE79A06" w14:textId="7E42D995" w:rsidR="00E1641D" w:rsidRDefault="00E1641D" w:rsidP="000906F9">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rámci národných projektov (podľa § 26 zákona č. 292/2014 Z. z.)</w:t>
      </w:r>
      <w:ins w:id="464" w:author="Rudolf Hrudkay" w:date="2019-05-14T10:36:00Z">
        <w:r w:rsidR="00C11901" w:rsidRPr="00C11901">
          <w:rPr>
            <w:rFonts w:ascii="Arial" w:hAnsi="Arial" w:cs="Arial"/>
            <w:b w:val="0"/>
            <w:color w:val="auto"/>
            <w:sz w:val="19"/>
            <w:szCs w:val="19"/>
            <w:lang w:val="sk-SK"/>
          </w:rPr>
          <w:t xml:space="preserve"> </w:t>
        </w:r>
        <w:r w:rsidR="00C11901">
          <w:rPr>
            <w:rFonts w:ascii="Arial" w:hAnsi="Arial" w:cs="Arial"/>
            <w:b w:val="0"/>
            <w:color w:val="auto"/>
            <w:sz w:val="19"/>
            <w:szCs w:val="19"/>
            <w:lang w:val="sk-SK"/>
          </w:rPr>
          <w:t>alebo dopytovo-orientovaných projektov, kde je žiadateľ je subjektom verejnej správy a jeho zamestnanci pôsobia na systematizovaných pracovných miestach</w:t>
        </w:r>
        <w:r w:rsidR="00C11901" w:rsidRPr="004F0878">
          <w:rPr>
            <w:rFonts w:ascii="Arial" w:hAnsi="Arial" w:cs="Arial"/>
            <w:b w:val="0"/>
            <w:color w:val="auto"/>
            <w:sz w:val="19"/>
            <w:szCs w:val="19"/>
            <w:lang w:val="sk-SK"/>
          </w:rPr>
          <w:t>, ktorých pracovný pomer vzniká na základe osobitného predpisu</w:t>
        </w:r>
        <w:r w:rsidR="00C11901">
          <w:rPr>
            <w:rFonts w:ascii="Arial" w:hAnsi="Arial" w:cs="Arial"/>
            <w:b w:val="0"/>
            <w:color w:val="auto"/>
            <w:sz w:val="19"/>
            <w:szCs w:val="19"/>
            <w:lang w:val="sk-SK"/>
          </w:rPr>
          <w:t xml:space="preserve"> (napr. Zákon o štátnej službe)</w:t>
        </w:r>
        <w:r w:rsidR="00C11901" w:rsidRPr="004F0878">
          <w:rPr>
            <w:rFonts w:ascii="Arial" w:hAnsi="Arial" w:cs="Arial"/>
            <w:b w:val="0"/>
            <w:color w:val="auto"/>
            <w:sz w:val="19"/>
            <w:szCs w:val="19"/>
            <w:lang w:val="sk-SK"/>
          </w:rPr>
          <w:t xml:space="preserve"> mimo Zákonníka práce alebo </w:t>
        </w:r>
        <w:r w:rsidR="00C11901">
          <w:rPr>
            <w:rFonts w:ascii="Arial" w:hAnsi="Arial" w:cs="Arial"/>
            <w:b w:val="0"/>
            <w:color w:val="auto"/>
            <w:sz w:val="19"/>
            <w:szCs w:val="19"/>
            <w:lang w:val="sk-SK"/>
          </w:rPr>
          <w:t xml:space="preserve">ide o </w:t>
        </w:r>
        <w:r w:rsidR="00C11901" w:rsidRPr="004F0878">
          <w:rPr>
            <w:rFonts w:ascii="Arial" w:hAnsi="Arial" w:cs="Arial"/>
            <w:b w:val="0"/>
            <w:color w:val="auto"/>
            <w:sz w:val="19"/>
            <w:szCs w:val="19"/>
            <w:lang w:val="sk-SK"/>
          </w:rPr>
          <w:t>zamestnancov vykonávajúcich práce vo</w:t>
        </w:r>
        <w:r w:rsidR="00C11901">
          <w:rPr>
            <w:rFonts w:ascii="Arial" w:hAnsi="Arial" w:cs="Arial"/>
            <w:b w:val="0"/>
            <w:color w:val="auto"/>
            <w:sz w:val="19"/>
            <w:szCs w:val="19"/>
            <w:lang w:val="sk-SK"/>
          </w:rPr>
          <w:t> </w:t>
        </w:r>
        <w:r w:rsidR="00C11901" w:rsidRPr="004F0878">
          <w:rPr>
            <w:rFonts w:ascii="Arial" w:hAnsi="Arial" w:cs="Arial"/>
            <w:b w:val="0"/>
            <w:color w:val="auto"/>
            <w:sz w:val="19"/>
            <w:szCs w:val="19"/>
            <w:lang w:val="sk-SK"/>
          </w:rPr>
          <w:t>verejnom záujme</w:t>
        </w:r>
        <w:r w:rsidR="00C11901">
          <w:rPr>
            <w:rFonts w:ascii="Arial" w:hAnsi="Arial" w:cs="Arial"/>
            <w:b w:val="0"/>
            <w:color w:val="auto"/>
            <w:sz w:val="19"/>
            <w:szCs w:val="19"/>
            <w:lang w:val="sk-SK"/>
          </w:rPr>
          <w:t>,</w:t>
        </w:r>
      </w:ins>
      <w:r w:rsidRPr="0032396F">
        <w:rPr>
          <w:rFonts w:ascii="Arial" w:hAnsi="Arial" w:cs="Arial"/>
          <w:b w:val="0"/>
          <w:color w:val="auto"/>
          <w:sz w:val="19"/>
          <w:szCs w:val="19"/>
          <w:lang w:val="sk-SK"/>
        </w:rPr>
        <w:t xml:space="preserve"> môže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v rámci rozpočtu zohľadniť kolísanie maximálnej jednotkovej ceny v roku</w:t>
      </w:r>
      <w:r w:rsidRPr="0032396F">
        <w:rPr>
          <w:rFonts w:ascii="Arial" w:hAnsi="Arial" w:cs="Arial"/>
          <w:b w:val="0"/>
          <w:color w:val="auto"/>
          <w:sz w:val="19"/>
          <w:szCs w:val="19"/>
          <w:vertAlign w:val="superscript"/>
          <w:lang w:val="sk-SK"/>
        </w:rPr>
        <w:footnoteReference w:id="63"/>
      </w:r>
      <w:r w:rsidRPr="0032396F">
        <w:rPr>
          <w:rFonts w:ascii="Arial" w:hAnsi="Arial" w:cs="Arial"/>
          <w:b w:val="0"/>
          <w:color w:val="auto"/>
          <w:sz w:val="19"/>
          <w:szCs w:val="19"/>
          <w:lang w:val="sk-SK"/>
        </w:rPr>
        <w:t xml:space="preserve">, </w:t>
      </w:r>
      <w:proofErr w:type="spellStart"/>
      <w:r w:rsidRPr="0032396F">
        <w:rPr>
          <w:rFonts w:ascii="Arial" w:hAnsi="Arial" w:cs="Arial"/>
          <w:b w:val="0"/>
          <w:color w:val="auto"/>
          <w:sz w:val="19"/>
          <w:szCs w:val="19"/>
          <w:lang w:val="sk-SK"/>
        </w:rPr>
        <w:t>t.j</w:t>
      </w:r>
      <w:proofErr w:type="spellEnd"/>
      <w:r w:rsidRPr="0032396F">
        <w:rPr>
          <w:rFonts w:ascii="Arial" w:hAnsi="Arial" w:cs="Arial"/>
          <w:b w:val="0"/>
          <w:color w:val="auto"/>
          <w:sz w:val="19"/>
          <w:szCs w:val="19"/>
          <w:lang w:val="sk-SK"/>
        </w:rPr>
        <w:t xml:space="preserve">. celkovej ceny práce za zamestnanca </w:t>
      </w:r>
      <w:del w:id="465" w:author="Miruška Hrabčáková" w:date="2019-05-14T10:41:00Z">
        <w:r w:rsidRPr="0032396F" w:rsidDel="008242D5">
          <w:rPr>
            <w:rFonts w:ascii="Arial" w:hAnsi="Arial" w:cs="Arial"/>
            <w:b w:val="0"/>
            <w:color w:val="auto"/>
            <w:sz w:val="19"/>
            <w:szCs w:val="19"/>
            <w:lang w:val="sk-SK"/>
          </w:rPr>
          <w:delText>– pri štátnych zamestnancoch</w:delText>
        </w:r>
        <w:r w:rsidR="0084507C" w:rsidDel="008242D5">
          <w:rPr>
            <w:rFonts w:ascii="Arial" w:hAnsi="Arial" w:cs="Arial"/>
            <w:b w:val="0"/>
            <w:color w:val="auto"/>
            <w:sz w:val="19"/>
            <w:szCs w:val="19"/>
            <w:lang w:val="sk-SK"/>
          </w:rPr>
          <w:delText xml:space="preserve"> </w:delText>
        </w:r>
        <w:r w:rsidR="0084507C" w:rsidRPr="0084507C" w:rsidDel="008242D5">
          <w:rPr>
            <w:rFonts w:ascii="Arial" w:hAnsi="Arial" w:cs="Arial"/>
            <w:b w:val="0"/>
            <w:color w:val="auto"/>
            <w:sz w:val="19"/>
            <w:szCs w:val="19"/>
            <w:lang w:val="sk-SK"/>
          </w:rPr>
          <w:delText xml:space="preserve">(resp. všetkých štátnych zamestnancov, ktorých pracovný </w:delText>
        </w:r>
        <w:r w:rsidR="0084507C" w:rsidRPr="0084507C" w:rsidDel="008242D5">
          <w:rPr>
            <w:rFonts w:ascii="Arial" w:hAnsi="Arial" w:cs="Arial"/>
            <w:b w:val="0"/>
            <w:color w:val="auto"/>
            <w:sz w:val="19"/>
            <w:szCs w:val="19"/>
            <w:lang w:val="sk-SK"/>
          </w:rPr>
          <w:lastRenderedPageBreak/>
          <w:delText>pomer vzniká na základe osobitného predpisu mimo Zákonníka práce)</w:delText>
        </w:r>
        <w:r w:rsidRPr="0032396F" w:rsidDel="008242D5">
          <w:rPr>
            <w:rFonts w:ascii="Arial" w:hAnsi="Arial" w:cs="Arial"/>
            <w:b w:val="0"/>
            <w:color w:val="auto"/>
            <w:sz w:val="19"/>
            <w:szCs w:val="19"/>
            <w:lang w:val="sk-SK"/>
          </w:rPr>
          <w:delText xml:space="preserve"> alebo zamestnancoch vykonávajúcich práce vo verejnom záujme </w:delText>
        </w:r>
      </w:del>
      <w:r w:rsidRPr="0032396F">
        <w:rPr>
          <w:rFonts w:ascii="Arial" w:hAnsi="Arial" w:cs="Arial"/>
          <w:b w:val="0"/>
          <w:color w:val="auto"/>
          <w:sz w:val="19"/>
          <w:szCs w:val="19"/>
          <w:lang w:val="sk-SK"/>
        </w:rPr>
        <w:t xml:space="preserve">a to tak, 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zohľadní údaje v predloženej analýze mzdovej politiky v žiadosti o NFP a v rozpočtovej položke uvedie ako jednotku „Projekt“ s celkovou sumou výdavkov za príslušnú rozpočtovú položku, s tým že komentár k rozpočtu bude obsahovať aj </w:t>
      </w:r>
      <w:r w:rsidR="0084507C">
        <w:rPr>
          <w:rFonts w:ascii="Arial" w:hAnsi="Arial" w:cs="Arial"/>
          <w:b w:val="0"/>
          <w:color w:val="auto"/>
          <w:sz w:val="19"/>
          <w:szCs w:val="19"/>
          <w:lang w:val="sk-SK"/>
        </w:rPr>
        <w:t xml:space="preserve">informáciu </w:t>
      </w:r>
      <w:r w:rsidR="0084507C" w:rsidRPr="0084507C">
        <w:rPr>
          <w:rFonts w:ascii="Arial" w:hAnsi="Arial" w:cs="Arial"/>
          <w:b w:val="0"/>
          <w:color w:val="auto"/>
          <w:sz w:val="19"/>
          <w:szCs w:val="19"/>
          <w:lang w:val="sk-SK"/>
        </w:rPr>
        <w:t>o maximálnom funkčnom plate resp. jeho ekvivalentu</w:t>
      </w:r>
      <w:r w:rsidR="0084507C" w:rsidRPr="00F67895">
        <w:rPr>
          <w:rFonts w:ascii="Arial" w:hAnsi="Arial" w:cs="Arial"/>
          <w:b w:val="0"/>
          <w:color w:val="auto"/>
          <w:sz w:val="19"/>
          <w:szCs w:val="19"/>
          <w:vertAlign w:val="superscript"/>
          <w:lang w:val="sk-SK"/>
        </w:rPr>
        <w:footnoteReference w:id="64"/>
      </w:r>
      <w:r w:rsidR="0084507C" w:rsidRPr="0084507C">
        <w:rPr>
          <w:rFonts w:ascii="Arial" w:hAnsi="Arial"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ascii="Arial" w:hAnsi="Arial" w:cs="Arial"/>
          <w:b w:val="0"/>
          <w:color w:val="auto"/>
          <w:sz w:val="19"/>
          <w:szCs w:val="19"/>
          <w:lang w:val="sk-SK"/>
        </w:rPr>
        <w:t xml:space="preserve"> </w:t>
      </w:r>
    </w:p>
    <w:p w14:paraId="3227AE09" w14:textId="5E79077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komentári k rozpočtu je potrebné uviesť predpokladaný rozsah práce</w:t>
      </w:r>
      <w:r w:rsidRPr="0014645C">
        <w:rPr>
          <w:rFonts w:ascii="Arial" w:hAnsi="Arial" w:cs="Arial"/>
          <w:b w:val="0"/>
          <w:color w:val="auto"/>
          <w:sz w:val="19"/>
          <w:szCs w:val="19"/>
          <w:vertAlign w:val="superscript"/>
          <w:lang w:val="sk-SK"/>
        </w:rPr>
        <w:footnoteReference w:id="65"/>
      </w:r>
      <w:r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6"/>
      </w:r>
      <w:r w:rsidR="004A039B" w:rsidRPr="0014645C">
        <w:rPr>
          <w:rFonts w:ascii="Arial" w:hAnsi="Arial" w:cs="Arial"/>
          <w:b w:val="0"/>
          <w:color w:val="auto"/>
          <w:sz w:val="19"/>
          <w:szCs w:val="19"/>
          <w:lang w:val="sk-SK"/>
        </w:rPr>
        <w:t>.</w:t>
      </w:r>
    </w:p>
    <w:p w14:paraId="50350D5E" w14:textId="73A706D1"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15B0CE7D" w14:textId="7BE54D0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7"/>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15B0CE7E"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7F" w14:textId="4AFCB879"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2"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15B0CE83" w14:textId="2D03FB8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w:t>
      </w:r>
      <w:r w:rsidR="002B7FFA" w:rsidRPr="0014645C">
        <w:rPr>
          <w:rFonts w:ascii="Arial" w:hAnsi="Arial" w:cs="Arial"/>
          <w:b w:val="0"/>
          <w:color w:val="auto"/>
          <w:sz w:val="19"/>
          <w:szCs w:val="19"/>
          <w:lang w:val="sk-SK"/>
        </w:rPr>
        <w:lastRenderedPageBreak/>
        <w:t>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1.3. „Dodávka služieb - personálne výdavky</w:t>
      </w:r>
      <w:r w:rsidRPr="0014645C">
        <w:rPr>
          <w:rFonts w:ascii="Arial" w:hAnsi="Arial" w:cs="Arial"/>
          <w:sz w:val="19"/>
          <w:szCs w:val="19"/>
          <w:lang w:val="sk-SK"/>
        </w:rPr>
        <w:t>“</w:t>
      </w:r>
      <w:r w:rsidRPr="0014645C">
        <w:rPr>
          <w:rStyle w:val="Odkaznapoznmkupodiarou"/>
          <w:rFonts w:cs="Arial"/>
          <w:sz w:val="19"/>
          <w:szCs w:val="19"/>
          <w:lang w:val="sk-SK"/>
        </w:rPr>
        <w:footnoteReference w:id="68"/>
      </w:r>
      <w:r w:rsidRPr="0014645C">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lang w:val="sk-SK"/>
        </w:rPr>
        <w:t>.</w:t>
      </w:r>
      <w:r w:rsidRPr="0014645C">
        <w:rPr>
          <w:rFonts w:ascii="Arial" w:hAnsi="Arial" w:cs="Arial"/>
          <w:sz w:val="19"/>
          <w:szCs w:val="19"/>
          <w:lang w:val="sk-SK"/>
        </w:rPr>
        <w:t xml:space="preserve"> Služby dodávateľov môžu byť využívané v tých prípadoch a pre tie činnosti, kedy nie je možné alebo efektívne </w:t>
      </w:r>
      <w:r w:rsidR="007E1918" w:rsidRPr="0014645C">
        <w:rPr>
          <w:rFonts w:ascii="Arial" w:hAnsi="Arial" w:cs="Arial"/>
          <w:sz w:val="19"/>
          <w:szCs w:val="19"/>
          <w:lang w:val="sk-SK"/>
        </w:rPr>
        <w:t xml:space="preserve">a hospodárne </w:t>
      </w:r>
      <w:r w:rsidRPr="0014645C">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14645C">
        <w:rPr>
          <w:rFonts w:ascii="Arial" w:hAnsi="Arial" w:cs="Arial"/>
          <w:sz w:val="19"/>
          <w:szCs w:val="19"/>
          <w:lang w:val="sk-SK"/>
        </w:rPr>
        <w:t xml:space="preserve">V prípade </w:t>
      </w:r>
      <w:r w:rsidR="00537546" w:rsidRPr="0014645C">
        <w:rPr>
          <w:rFonts w:ascii="Arial" w:hAnsi="Arial" w:cs="Arial"/>
          <w:b/>
          <w:sz w:val="19"/>
          <w:szCs w:val="19"/>
          <w:lang w:val="sk-SK"/>
        </w:rPr>
        <w:t>národných projektov</w:t>
      </w:r>
      <w:r w:rsidR="00537546" w:rsidRPr="0014645C">
        <w:rPr>
          <w:rFonts w:ascii="Arial" w:hAnsi="Arial" w:cs="Arial"/>
          <w:sz w:val="19"/>
          <w:szCs w:val="19"/>
          <w:lang w:val="sk-SK"/>
        </w:rPr>
        <w:t xml:space="preserve"> sú tieto výdavky neoprávnené, nakoľko </w:t>
      </w:r>
      <w:r w:rsidR="00CF5C50" w:rsidRPr="0014645C">
        <w:rPr>
          <w:rFonts w:ascii="Arial" w:hAnsi="Arial" w:cs="Arial"/>
          <w:sz w:val="19"/>
          <w:szCs w:val="19"/>
          <w:lang w:val="sk-SK"/>
        </w:rPr>
        <w:t xml:space="preserve">ide o žiadateľov, ktorí </w:t>
      </w:r>
      <w:r w:rsidR="00F01D8D" w:rsidRPr="0014645C">
        <w:rPr>
          <w:rFonts w:ascii="Arial" w:hAnsi="Arial" w:cs="Arial"/>
          <w:sz w:val="19"/>
          <w:szCs w:val="19"/>
          <w:lang w:val="sk-SK"/>
        </w:rPr>
        <w:t xml:space="preserve">ako jediní </w:t>
      </w:r>
      <w:r w:rsidR="00AB281C" w:rsidRPr="0014645C">
        <w:rPr>
          <w:rFonts w:ascii="Arial" w:hAnsi="Arial" w:cs="Arial"/>
          <w:sz w:val="19"/>
          <w:szCs w:val="19"/>
          <w:lang w:val="sk-SK"/>
        </w:rPr>
        <w:t>disponujú kompetenciami realizovať daný projekt</w:t>
      </w:r>
      <w:r w:rsidR="00501902" w:rsidRPr="0014645C">
        <w:rPr>
          <w:rFonts w:ascii="Arial" w:hAnsi="Arial" w:cs="Arial"/>
          <w:sz w:val="19"/>
          <w:szCs w:val="19"/>
          <w:lang w:val="sk-SK"/>
        </w:rPr>
        <w:t>,</w:t>
      </w:r>
      <w:r w:rsidR="00AB281C" w:rsidRPr="0014645C">
        <w:rPr>
          <w:rFonts w:ascii="Arial" w:hAnsi="Arial" w:cs="Arial"/>
          <w:sz w:val="19"/>
          <w:szCs w:val="19"/>
          <w:lang w:val="sk-SK"/>
        </w:rPr>
        <w:t xml:space="preserve"> a</w:t>
      </w:r>
      <w:r w:rsidR="002321BA" w:rsidRPr="0014645C">
        <w:rPr>
          <w:rFonts w:ascii="Arial" w:hAnsi="Arial" w:cs="Arial"/>
          <w:sz w:val="19"/>
          <w:szCs w:val="19"/>
          <w:lang w:val="sk-SK"/>
        </w:rPr>
        <w:t> z tohto dôvodu</w:t>
      </w:r>
      <w:r w:rsidR="00AB281C" w:rsidRPr="0014645C">
        <w:rPr>
          <w:rFonts w:ascii="Arial" w:hAnsi="Arial" w:cs="Arial"/>
          <w:sz w:val="19"/>
          <w:szCs w:val="19"/>
          <w:lang w:val="sk-SK"/>
        </w:rPr>
        <w:t xml:space="preserve"> </w:t>
      </w:r>
      <w:r w:rsidR="00CF5C50" w:rsidRPr="0014645C">
        <w:rPr>
          <w:rFonts w:ascii="Arial" w:hAnsi="Arial" w:cs="Arial"/>
          <w:sz w:val="19"/>
          <w:szCs w:val="19"/>
          <w:lang w:val="sk-SK"/>
        </w:rPr>
        <w:t xml:space="preserve">by mali aktívne participovať </w:t>
      </w:r>
      <w:r w:rsidR="00AB281C" w:rsidRPr="0014645C">
        <w:rPr>
          <w:rFonts w:ascii="Arial" w:hAnsi="Arial" w:cs="Arial"/>
          <w:sz w:val="19"/>
          <w:szCs w:val="19"/>
          <w:lang w:val="sk-SK"/>
        </w:rPr>
        <w:t xml:space="preserve">aj </w:t>
      </w:r>
      <w:r w:rsidR="00CF5C50" w:rsidRPr="0014645C">
        <w:rPr>
          <w:rFonts w:ascii="Arial" w:hAnsi="Arial" w:cs="Arial"/>
          <w:sz w:val="19"/>
          <w:szCs w:val="19"/>
          <w:lang w:val="sk-SK"/>
        </w:rPr>
        <w:t xml:space="preserve">na </w:t>
      </w:r>
      <w:r w:rsidR="00AB281C" w:rsidRPr="0014645C">
        <w:rPr>
          <w:rFonts w:ascii="Arial" w:hAnsi="Arial" w:cs="Arial"/>
          <w:sz w:val="19"/>
          <w:szCs w:val="19"/>
          <w:lang w:val="sk-SK"/>
        </w:rPr>
        <w:t xml:space="preserve">jeho </w:t>
      </w:r>
      <w:r w:rsidR="00CF5C50" w:rsidRPr="0014645C">
        <w:rPr>
          <w:rFonts w:ascii="Arial" w:hAnsi="Arial" w:cs="Arial"/>
          <w:sz w:val="19"/>
          <w:szCs w:val="19"/>
          <w:lang w:val="sk-SK"/>
        </w:rPr>
        <w:t xml:space="preserve">riadení. </w:t>
      </w:r>
    </w:p>
    <w:p w14:paraId="15B0CE84" w14:textId="5C3DD119" w:rsidR="004265FD" w:rsidRPr="0014645C" w:rsidRDefault="004265FD" w:rsidP="00FE1A63">
      <w:pPr>
        <w:pStyle w:val="Zkladntext"/>
        <w:spacing w:before="120" w:line="288" w:lineRule="auto"/>
        <w:jc w:val="both"/>
        <w:rPr>
          <w:rFonts w:ascii="Arial" w:hAnsi="Arial" w:cs="Arial"/>
          <w:b/>
          <w:sz w:val="19"/>
          <w:szCs w:val="19"/>
          <w:lang w:val="sk-SK"/>
        </w:rPr>
      </w:pPr>
      <w:r w:rsidRPr="0014645C">
        <w:rPr>
          <w:rFonts w:ascii="Arial" w:hAnsi="Arial" w:cs="Arial"/>
          <w:sz w:val="19"/>
          <w:szCs w:val="19"/>
          <w:lang w:val="sk-SK"/>
        </w:rPr>
        <w:t xml:space="preserve">Pretože ide o poskytovanie služieb je </w:t>
      </w:r>
      <w:r w:rsidRPr="0014645C">
        <w:rPr>
          <w:rFonts w:ascii="Arial" w:hAnsi="Arial" w:cs="Arial"/>
          <w:b/>
          <w:sz w:val="19"/>
          <w:szCs w:val="19"/>
          <w:lang w:val="sk-SK"/>
        </w:rPr>
        <w:t xml:space="preserve">nutné spravidla postupovať podľa pravidiel o verejnom obstarávaní (zákon </w:t>
      </w:r>
      <w:r w:rsidR="0005604C" w:rsidRPr="0014645C">
        <w:rPr>
          <w:rFonts w:ascii="Arial" w:hAnsi="Arial" w:cs="Arial"/>
          <w:b/>
          <w:sz w:val="19"/>
          <w:szCs w:val="19"/>
          <w:lang w:val="sk-SK"/>
        </w:rPr>
        <w:t>o VO</w:t>
      </w:r>
      <w:r w:rsidR="00734E49" w:rsidRPr="0014645C">
        <w:rPr>
          <w:rFonts w:ascii="Arial" w:hAnsi="Arial" w:cs="Arial"/>
          <w:b/>
          <w:sz w:val="19"/>
          <w:szCs w:val="19"/>
          <w:lang w:val="sk-SK"/>
        </w:rPr>
        <w:t>)</w:t>
      </w:r>
      <w:r w:rsidRPr="0014645C">
        <w:rPr>
          <w:rFonts w:ascii="Arial" w:hAnsi="Arial" w:cs="Arial"/>
          <w:sz w:val="19"/>
          <w:szCs w:val="19"/>
          <w:lang w:val="sk-SK"/>
        </w:rPr>
        <w:t xml:space="preserve">. </w:t>
      </w:r>
      <w:r w:rsidR="008A3A10" w:rsidRPr="0014645C">
        <w:rPr>
          <w:rFonts w:ascii="Arial" w:hAnsi="Arial" w:cs="Arial"/>
          <w:sz w:val="19"/>
          <w:szCs w:val="19"/>
          <w:lang w:val="sk-SK"/>
        </w:rPr>
        <w:t>R</w:t>
      </w:r>
      <w:r w:rsidRPr="0014645C">
        <w:rPr>
          <w:rFonts w:ascii="Arial" w:hAnsi="Arial" w:cs="Arial"/>
          <w:sz w:val="19"/>
          <w:szCs w:val="19"/>
          <w:lang w:val="sk-SK"/>
        </w:rPr>
        <w:t xml:space="preserve">ozsah práce v komentári </w:t>
      </w:r>
      <w:r w:rsidR="008A3A10" w:rsidRPr="0014645C">
        <w:rPr>
          <w:rFonts w:ascii="Arial" w:hAnsi="Arial" w:cs="Arial"/>
          <w:sz w:val="19"/>
          <w:szCs w:val="19"/>
          <w:lang w:val="sk-SK"/>
        </w:rPr>
        <w:t>sa musí zhodovať</w:t>
      </w:r>
      <w:r w:rsidRPr="0014645C">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lang w:val="sk-SK"/>
        </w:rPr>
        <w:t>Realizáciu činnosti v položke 1.3</w:t>
      </w:r>
      <w:r w:rsidR="00DF6C00" w:rsidRPr="0014645C">
        <w:rPr>
          <w:rFonts w:ascii="Arial" w:hAnsi="Arial" w:cs="Arial"/>
          <w:b/>
          <w:sz w:val="19"/>
          <w:szCs w:val="19"/>
          <w:lang w:val="sk-SK"/>
        </w:rPr>
        <w:t>.</w:t>
      </w:r>
      <w:r w:rsidRPr="0014645C">
        <w:rPr>
          <w:rFonts w:ascii="Arial" w:hAnsi="Arial" w:cs="Arial"/>
          <w:b/>
          <w:sz w:val="19"/>
          <w:szCs w:val="19"/>
          <w:lang w:val="sk-SK"/>
        </w:rPr>
        <w:t xml:space="preserve"> nevykonávajú osoby, ktoré sú v pracovnoprávnom vzťahu k</w:t>
      </w:r>
      <w:r w:rsidR="00E74540" w:rsidRPr="0014645C">
        <w:rPr>
          <w:rFonts w:ascii="Arial" w:hAnsi="Arial" w:cs="Arial"/>
          <w:b/>
          <w:sz w:val="19"/>
          <w:szCs w:val="19"/>
          <w:lang w:val="sk-SK"/>
        </w:rPr>
        <w:t> </w:t>
      </w:r>
      <w:r w:rsidRPr="0014645C">
        <w:rPr>
          <w:rFonts w:ascii="Arial" w:hAnsi="Arial" w:cs="Arial"/>
          <w:b/>
          <w:sz w:val="19"/>
          <w:szCs w:val="19"/>
          <w:lang w:val="sk-SK"/>
        </w:rPr>
        <w:t>žiadateľovi</w:t>
      </w:r>
      <w:r w:rsidR="00E74540" w:rsidRPr="0014645C">
        <w:rPr>
          <w:rFonts w:ascii="Arial" w:hAnsi="Arial" w:cs="Arial"/>
          <w:b/>
          <w:sz w:val="19"/>
          <w:szCs w:val="19"/>
          <w:lang w:val="sk-SK"/>
        </w:rPr>
        <w:t>,</w:t>
      </w:r>
      <w:r w:rsidRPr="0014645C">
        <w:rPr>
          <w:rFonts w:ascii="Arial" w:hAnsi="Arial" w:cs="Arial"/>
          <w:b/>
          <w:sz w:val="19"/>
          <w:szCs w:val="19"/>
          <w:lang w:val="sk-SK"/>
        </w:rPr>
        <w:t xml:space="preserve"> a to ani prostredníctvom iných právnických, resp. fyzických osôb, ani na základe iného právneho vzťahu.</w:t>
      </w:r>
      <w:r w:rsidRPr="0014645C">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lang w:val="sk-SK"/>
        </w:rPr>
        <w:t>„osobohodinu“</w:t>
      </w:r>
      <w:r w:rsidRPr="0014645C">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lang w:val="sk-SK"/>
        </w:rPr>
        <w:t xml:space="preserve"> </w:t>
      </w:r>
      <w:r w:rsidRPr="0014645C">
        <w:rPr>
          <w:rFonts w:ascii="Arial" w:hAnsi="Arial" w:cs="Arial"/>
          <w:sz w:val="19"/>
          <w:szCs w:val="19"/>
          <w:lang w:val="sk-SK"/>
        </w:rPr>
        <w:t xml:space="preserve">j. výdavky spojené s vykonaním diela alebo poskytnutím služby </w:t>
      </w:r>
      <w:r w:rsidRPr="0014645C">
        <w:rPr>
          <w:rFonts w:ascii="Arial" w:hAnsi="Arial" w:cs="Arial"/>
          <w:b/>
          <w:sz w:val="19"/>
          <w:szCs w:val="19"/>
          <w:lang w:val="sk-SK"/>
        </w:rPr>
        <w:t>sú započítané do jednotkovej ceny</w:t>
      </w:r>
      <w:r w:rsidRPr="0014645C">
        <w:rPr>
          <w:rFonts w:ascii="Arial" w:hAnsi="Arial" w:cs="Arial"/>
          <w:sz w:val="19"/>
          <w:szCs w:val="19"/>
          <w:lang w:val="sk-SK"/>
        </w:rPr>
        <w:t>, preto tieto výdavky samostatne fakturované nebudú uznané ako oprávnené.</w:t>
      </w:r>
      <w:r w:rsidRPr="0014645C">
        <w:rPr>
          <w:rFonts w:ascii="Arial" w:hAnsi="Arial" w:cs="Arial"/>
          <w:b/>
          <w:sz w:val="19"/>
          <w:szCs w:val="19"/>
          <w:lang w:val="sk-SK"/>
        </w:rPr>
        <w:t xml:space="preserve"> </w:t>
      </w:r>
    </w:p>
    <w:p w14:paraId="15B0CE87"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15B0CE88" w14:textId="4A8B8F7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9"/>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B0CE89"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8A" w14:textId="5FE702F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D" w14:textId="77777777" w:rsidR="004A613B"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1.4. Ostatné výdavky - nepriame</w:t>
      </w:r>
      <w:r w:rsidRPr="0014645C">
        <w:rPr>
          <w:rFonts w:ascii="Arial" w:hAnsi="Arial" w:cs="Arial"/>
          <w:sz w:val="19"/>
          <w:szCs w:val="19"/>
          <w:lang w:val="sk-SK"/>
        </w:rPr>
        <w:t xml:space="preserve"> </w:t>
      </w:r>
    </w:p>
    <w:p w14:paraId="15B0CE8E" w14:textId="5D84A5A5" w:rsidR="004265FD" w:rsidRPr="0014645C" w:rsidRDefault="004A613B"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Položka </w:t>
      </w:r>
      <w:r w:rsidR="004265FD" w:rsidRPr="0014645C">
        <w:rPr>
          <w:rFonts w:ascii="Arial" w:hAnsi="Arial" w:cs="Arial"/>
          <w:sz w:val="19"/>
          <w:szCs w:val="19"/>
          <w:lang w:val="sk-SK"/>
        </w:rPr>
        <w:t>zahŕňa najmä výdavky vzniknuté pri realizácii projektu. Ide o spotrebný tovar a prevádzkový materiál, výdavky na nájom priestorov</w:t>
      </w:r>
      <w:r w:rsidR="00121A8E" w:rsidRPr="0014645C">
        <w:rPr>
          <w:rFonts w:ascii="Arial" w:hAnsi="Arial" w:cs="Arial"/>
          <w:sz w:val="19"/>
          <w:szCs w:val="19"/>
          <w:lang w:val="sk-SK"/>
        </w:rPr>
        <w:t xml:space="preserve">, </w:t>
      </w:r>
      <w:r w:rsidR="004265FD" w:rsidRPr="0014645C">
        <w:rPr>
          <w:rFonts w:ascii="Arial" w:hAnsi="Arial" w:cs="Arial"/>
          <w:sz w:val="19"/>
          <w:szCs w:val="19"/>
          <w:lang w:val="sk-SK"/>
        </w:rPr>
        <w:t xml:space="preserve">výdavky na poštovné, telekomunikačné poplatky, internet, </w:t>
      </w:r>
      <w:r w:rsidR="00BB4BA8" w:rsidRPr="0014645C">
        <w:rPr>
          <w:rFonts w:ascii="Arial" w:hAnsi="Arial" w:cs="Arial"/>
          <w:sz w:val="19"/>
          <w:szCs w:val="19"/>
          <w:lang w:val="sk-SK"/>
        </w:rPr>
        <w:t xml:space="preserve">stravovanie, </w:t>
      </w:r>
      <w:r w:rsidR="004265FD" w:rsidRPr="0014645C">
        <w:rPr>
          <w:rFonts w:ascii="Arial" w:hAnsi="Arial" w:cs="Arial"/>
          <w:sz w:val="19"/>
          <w:szCs w:val="19"/>
          <w:lang w:val="sk-SK"/>
        </w:rPr>
        <w:t>výdavky na energie, upratovanie v súvislosti s realizáciou projektu</w:t>
      </w:r>
      <w:r w:rsidR="00BB4BA8" w:rsidRPr="0014645C">
        <w:rPr>
          <w:rFonts w:ascii="Arial" w:hAnsi="Arial" w:cs="Arial"/>
          <w:sz w:val="19"/>
          <w:szCs w:val="19"/>
          <w:lang w:val="sk-SK"/>
        </w:rPr>
        <w:t>.</w:t>
      </w:r>
      <w:r w:rsidR="004265FD" w:rsidRPr="0014645C">
        <w:rPr>
          <w:rFonts w:ascii="Arial" w:hAnsi="Arial" w:cs="Arial"/>
          <w:b/>
          <w:sz w:val="19"/>
          <w:szCs w:val="19"/>
          <w:lang w:val="sk-SK"/>
        </w:rPr>
        <w:t xml:space="preserve"> Režijné výdavky, ktoré sa týkajú všeobecnej </w:t>
      </w:r>
      <w:r w:rsidR="004265FD" w:rsidRPr="0014645C">
        <w:rPr>
          <w:rFonts w:ascii="Arial" w:hAnsi="Arial" w:cs="Arial"/>
          <w:b/>
          <w:sz w:val="19"/>
          <w:szCs w:val="19"/>
          <w:lang w:val="sk-SK"/>
        </w:rPr>
        <w:lastRenderedPageBreak/>
        <w:t>prevádzky organizácie bez príčinnej väzby na projekt</w:t>
      </w:r>
      <w:r w:rsidR="00CA3A50" w:rsidRPr="0014645C">
        <w:rPr>
          <w:rFonts w:ascii="Arial" w:hAnsi="Arial" w:cs="Arial"/>
          <w:b/>
          <w:sz w:val="19"/>
          <w:szCs w:val="19"/>
          <w:lang w:val="sk-SK"/>
        </w:rPr>
        <w:t>,</w:t>
      </w:r>
      <w:r w:rsidR="004265FD" w:rsidRPr="0014645C">
        <w:rPr>
          <w:rFonts w:ascii="Arial" w:hAnsi="Arial" w:cs="Arial"/>
          <w:b/>
          <w:sz w:val="19"/>
          <w:szCs w:val="19"/>
          <w:lang w:val="sk-SK"/>
        </w:rPr>
        <w:t xml:space="preserve"> ako i výdavky zodpovedajúce svojím vymedzením účtovnej kategórii mimoriadnych nákladov, sú neoprávnenými výdavkami.</w:t>
      </w:r>
      <w:r w:rsidR="004265FD" w:rsidRPr="0014645C">
        <w:rPr>
          <w:rFonts w:ascii="Arial" w:hAnsi="Arial" w:cs="Arial"/>
          <w:sz w:val="19"/>
          <w:szCs w:val="19"/>
          <w:lang w:val="sk-SK"/>
        </w:rPr>
        <w:t xml:space="preserve"> </w:t>
      </w:r>
    </w:p>
    <w:p w14:paraId="15B0CE8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887F17B" w14:textId="3C204FC4"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14645C">
        <w:rPr>
          <w:rStyle w:val="Odkaznapoznmkupodiarou"/>
          <w:rFonts w:cs="Arial"/>
          <w:b w:val="0"/>
          <w:color w:val="auto"/>
          <w:sz w:val="19"/>
          <w:szCs w:val="19"/>
          <w:lang w:val="sk-SK"/>
        </w:rPr>
        <w:footnoteReference w:id="70"/>
      </w:r>
      <w:r w:rsidR="001F3F62" w:rsidRPr="0014645C">
        <w:rPr>
          <w:rFonts w:ascii="Arial" w:hAnsi="Arial" w:cs="Arial"/>
          <w:b w:val="0"/>
          <w:color w:val="auto"/>
          <w:sz w:val="19"/>
          <w:szCs w:val="19"/>
          <w:lang w:val="sk-SK"/>
        </w:rPr>
        <w:t xml:space="preserve"> projektu sú tieto 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594949FF"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4EB5785F" w14:textId="40A3EE8C"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71"/>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72"/>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7EE19B63" w14:textId="1C66FC1A"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FAA4C68" w14:textId="4537DDF5"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lastRenderedPageBreak/>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15B0CE95" w14:textId="42F18943"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73"/>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4125FFEF" w14:textId="6C033F3B"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4"/>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5"/>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15B0CE99" w14:textId="129DB609"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6"/>
      </w:r>
      <w:r w:rsidR="004265FD" w:rsidRPr="0014645C">
        <w:rPr>
          <w:rFonts w:ascii="Arial" w:hAnsi="Arial" w:cs="Arial"/>
          <w:b w:val="0"/>
          <w:color w:val="auto"/>
          <w:sz w:val="19"/>
          <w:szCs w:val="19"/>
          <w:lang w:val="sk-SK"/>
        </w:rPr>
        <w:t xml:space="preserve"> </w:t>
      </w:r>
    </w:p>
    <w:p w14:paraId="2680CEB6" w14:textId="64F48263"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7"/>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78"/>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Výdavky na energie môžu obsahovať výdavky na elektrickú 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5F2A9A75" w14:textId="05FA431C"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lastRenderedPageBreak/>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5B0CE9A" w14:textId="646CD85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15B0CE9B" w14:textId="27344808"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5B0CE9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14645C" w:rsidRDefault="000761A6" w:rsidP="006B57C7">
      <w:pPr>
        <w:pStyle w:val="Textkomentra"/>
        <w:jc w:val="both"/>
        <w:rPr>
          <w:rFonts w:ascii="Arial" w:hAnsi="Arial" w:cs="Arial"/>
          <w:sz w:val="19"/>
          <w:szCs w:val="19"/>
          <w:lang w:val="sk-SK"/>
        </w:rPr>
      </w:pPr>
      <w:r w:rsidRPr="0014645C">
        <w:rPr>
          <w:rFonts w:ascii="Arial" w:hAnsi="Arial" w:cs="Arial"/>
          <w:sz w:val="19"/>
          <w:szCs w:val="19"/>
          <w:lang w:val="sk-SK"/>
        </w:rPr>
        <w:t>Nadobudnutý dlhodobý majetok/zhodnotený majetok (hlavná položka 2. Zariadenie/vybavenie projektu) v hodnote rovnej alebo vyššej ako 40,00 EUR je prijímateľ povinný poistiť.</w:t>
      </w:r>
      <w:r w:rsidR="00F92B53" w:rsidRPr="0014645C">
        <w:rPr>
          <w:lang w:val="sk-SK"/>
        </w:rPr>
        <w:t xml:space="preserve"> </w:t>
      </w:r>
      <w:r w:rsidR="00F92B53" w:rsidRPr="0014645C">
        <w:rPr>
          <w:rFonts w:ascii="Arial" w:hAnsi="Arial" w:cs="Arial"/>
          <w:sz w:val="19"/>
          <w:szCs w:val="19"/>
          <w:lang w:val="sk-SK"/>
        </w:rPr>
        <w:t>Výnimk</w:t>
      </w:r>
      <w:r w:rsidR="006B57C7" w:rsidRPr="0014645C">
        <w:rPr>
          <w:rFonts w:ascii="Arial" w:hAnsi="Arial" w:cs="Arial"/>
          <w:sz w:val="19"/>
          <w:szCs w:val="19"/>
          <w:lang w:val="sk-SK"/>
        </w:rPr>
        <w:t>a</w:t>
      </w:r>
      <w:r w:rsidR="00F92B53" w:rsidRPr="0014645C">
        <w:rPr>
          <w:rFonts w:ascii="Arial" w:hAnsi="Arial" w:cs="Arial"/>
          <w:sz w:val="19"/>
          <w:szCs w:val="19"/>
          <w:lang w:val="sk-SK"/>
        </w:rPr>
        <w:t xml:space="preserve"> na povinnosť poistenia je možná vo vzťahu k poistným rizikám a poistnej sume</w:t>
      </w:r>
      <w:r w:rsidR="004F11B5" w:rsidRPr="0014645C">
        <w:rPr>
          <w:rFonts w:ascii="Arial" w:hAnsi="Arial" w:cs="Arial"/>
          <w:sz w:val="19"/>
          <w:szCs w:val="19"/>
          <w:lang w:val="sk-SK"/>
        </w:rPr>
        <w:t xml:space="preserve">, </w:t>
      </w:r>
      <w:r w:rsidR="00F92B53" w:rsidRPr="0014645C">
        <w:rPr>
          <w:rFonts w:ascii="Arial" w:hAnsi="Arial" w:cs="Arial"/>
          <w:sz w:val="19"/>
          <w:szCs w:val="19"/>
          <w:lang w:val="sk-SK"/>
        </w:rPr>
        <w:t xml:space="preserve">napr. </w:t>
      </w:r>
      <w:r w:rsidR="004F11B5" w:rsidRPr="0014645C">
        <w:rPr>
          <w:rFonts w:ascii="Arial" w:hAnsi="Arial" w:cs="Arial"/>
          <w:sz w:val="19"/>
          <w:szCs w:val="19"/>
          <w:lang w:val="sk-SK"/>
        </w:rPr>
        <w:t xml:space="preserve">ak sa </w:t>
      </w:r>
      <w:r w:rsidR="00F92B53" w:rsidRPr="0014645C">
        <w:rPr>
          <w:rFonts w:ascii="Arial" w:hAnsi="Arial" w:cs="Arial"/>
          <w:sz w:val="19"/>
          <w:szCs w:val="19"/>
          <w:lang w:val="sk-SK"/>
        </w:rPr>
        <w:t>právo alebo majetková hodnota nedá poistiť fakticky</w:t>
      </w:r>
      <w:r w:rsidR="004F11B5" w:rsidRPr="0014645C">
        <w:rPr>
          <w:rFonts w:ascii="Arial" w:hAnsi="Arial" w:cs="Arial"/>
          <w:sz w:val="19"/>
          <w:szCs w:val="19"/>
          <w:lang w:val="sk-SK"/>
        </w:rPr>
        <w:t xml:space="preserve"> (napr. software, licencie na predmety priemyselného vlastníctva atď</w:t>
      </w:r>
      <w:r w:rsidR="00635A6A" w:rsidRPr="0014645C">
        <w:rPr>
          <w:rFonts w:ascii="Arial" w:hAnsi="Arial" w:cs="Arial"/>
          <w:sz w:val="19"/>
          <w:szCs w:val="19"/>
          <w:lang w:val="sk-SK"/>
        </w:rPr>
        <w:t>.</w:t>
      </w:r>
      <w:r w:rsidR="004F11B5" w:rsidRPr="0014645C">
        <w:rPr>
          <w:rFonts w:ascii="Arial" w:hAnsi="Arial" w:cs="Arial"/>
          <w:sz w:val="19"/>
          <w:szCs w:val="19"/>
          <w:lang w:val="sk-SK"/>
        </w:rPr>
        <w:t>)</w:t>
      </w:r>
      <w:r w:rsidR="00F92B53" w:rsidRPr="0014645C">
        <w:rPr>
          <w:rFonts w:ascii="Arial" w:hAnsi="Arial" w:cs="Arial"/>
          <w:sz w:val="19"/>
          <w:szCs w:val="19"/>
          <w:lang w:val="sk-SK"/>
        </w:rPr>
        <w:t xml:space="preserve"> alebo z ekonomických dôvodov (výška poistného je likvidačná).</w:t>
      </w:r>
    </w:p>
    <w:p w14:paraId="7394D4A0" w14:textId="31593D15" w:rsidR="000761A6" w:rsidRPr="0014645C" w:rsidRDefault="003E5016" w:rsidP="00941FF6">
      <w:pPr>
        <w:pStyle w:val="Textkomentra"/>
        <w:jc w:val="both"/>
        <w:rPr>
          <w:rFonts w:ascii="Arial" w:hAnsi="Arial" w:cs="Arial"/>
          <w:sz w:val="19"/>
          <w:szCs w:val="19"/>
          <w:lang w:val="sk-SK"/>
        </w:rPr>
      </w:pPr>
      <w:r w:rsidRPr="0014645C">
        <w:rPr>
          <w:rFonts w:ascii="Arial" w:hAnsi="Arial" w:cs="Arial"/>
          <w:sz w:val="19"/>
          <w:szCs w:val="19"/>
          <w:lang w:val="sk-SK"/>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7362BAD" w14:textId="05A4A694"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79"/>
      </w:r>
      <w:r w:rsidRPr="0014645C">
        <w:rPr>
          <w:rFonts w:ascii="Arial" w:hAnsi="Arial" w:cs="Arial"/>
          <w:b w:val="0"/>
          <w:color w:val="auto"/>
          <w:sz w:val="19"/>
          <w:szCs w:val="19"/>
          <w:lang w:val="sk-SK"/>
        </w:rPr>
        <w:t xml:space="preserve"> </w:t>
      </w:r>
    </w:p>
    <w:p w14:paraId="15B0CEA0" w14:textId="59F57AA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80"/>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81"/>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lastRenderedPageBreak/>
        <w:t>Položka 1.6 Zariadenie/vybavenie projektu (mimo krížového financovania) - nepriame výdavky</w:t>
      </w:r>
      <w:r w:rsidR="00382FAF" w:rsidRPr="0014645C">
        <w:rPr>
          <w:rStyle w:val="Odkaznapoznmkupodiarou"/>
          <w:rFonts w:cs="Arial"/>
          <w:color w:val="auto"/>
          <w:sz w:val="19"/>
          <w:szCs w:val="19"/>
          <w:lang w:val="sk-SK"/>
        </w:rPr>
        <w:footnoteReference w:id="82"/>
      </w:r>
    </w:p>
    <w:p w14:paraId="04231CD0" w14:textId="5AEDFE8B"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83"/>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666A229F"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4C9986E0" w14:textId="726A2294"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 ktoré žiadateľ/prijímateľ bude využívať len pre účely projektu/</w:t>
      </w:r>
      <w:proofErr w:type="spellStart"/>
      <w:r w:rsidRPr="0014645C">
        <w:rPr>
          <w:rFonts w:ascii="Arial" w:hAnsi="Arial" w:cs="Arial"/>
          <w:b w:val="0"/>
          <w:color w:val="auto"/>
          <w:sz w:val="19"/>
          <w:szCs w:val="19"/>
          <w:lang w:val="sk-SK"/>
        </w:rPr>
        <w:t>ov</w:t>
      </w:r>
      <w:proofErr w:type="spellEnd"/>
      <w:r w:rsidRPr="0014645C">
        <w:rPr>
          <w:rFonts w:ascii="Arial" w:hAnsi="Arial" w:cs="Arial"/>
          <w:b w:val="0"/>
          <w:color w:val="auto"/>
          <w:sz w:val="19"/>
          <w:szCs w:val="19"/>
          <w:lang w:val="sk-SK"/>
        </w:rPr>
        <w:t xml:space="preserve">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07D4E1FC" w14:textId="69CE9F25"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w:t>
      </w:r>
      <w:r w:rsidR="00731776" w:rsidRPr="0014645C">
        <w:rPr>
          <w:rFonts w:ascii="Arial" w:hAnsi="Arial" w:cs="Arial"/>
          <w:sz w:val="19"/>
          <w:szCs w:val="19"/>
          <w:lang w:val="sk-SK"/>
        </w:rPr>
        <w:t>položky</w:t>
      </w:r>
      <w:r w:rsidRPr="0014645C">
        <w:rPr>
          <w:rFonts w:ascii="Arial" w:hAnsi="Arial" w:cs="Arial"/>
          <w:sz w:val="19"/>
          <w:szCs w:val="19"/>
          <w:lang w:val="sk-SK"/>
        </w:rPr>
        <w:t xml:space="preserve"> je možné zaradiť odpisy dlhodobého hmotného a nehmotného majetku </w:t>
      </w:r>
      <w:r w:rsidR="00731776" w:rsidRPr="0014645C">
        <w:rPr>
          <w:rFonts w:ascii="Arial" w:hAnsi="Arial" w:cs="Arial"/>
          <w:sz w:val="19"/>
          <w:szCs w:val="19"/>
          <w:lang w:val="sk-SK"/>
        </w:rPr>
        <w:t xml:space="preserve">využívaného pre riadenie projektu a podporné aktivity </w:t>
      </w:r>
      <w:r w:rsidRPr="0014645C">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lang w:val="sk-SK"/>
        </w:rPr>
        <w:t>Jednotka pri kalkulácii tejto položky môže byť mesiac a iné.</w:t>
      </w:r>
    </w:p>
    <w:p w14:paraId="0CEE3C45" w14:textId="45087DF5" w:rsidR="00A94E21" w:rsidRPr="0014645C" w:rsidRDefault="00A94E21" w:rsidP="00A94E21">
      <w:pPr>
        <w:pStyle w:val="Zkladntext"/>
        <w:spacing w:before="120" w:line="288" w:lineRule="auto"/>
        <w:jc w:val="both"/>
        <w:rPr>
          <w:rFonts w:ascii="Arial" w:hAnsi="Arial" w:cs="Arial"/>
          <w:b/>
          <w:sz w:val="19"/>
          <w:szCs w:val="19"/>
          <w:lang w:val="sk-SK"/>
        </w:rPr>
      </w:pPr>
      <w:r w:rsidRPr="0014645C">
        <w:rPr>
          <w:rFonts w:ascii="Arial" w:hAnsi="Arial" w:cs="Arial"/>
          <w:b/>
          <w:sz w:val="19"/>
          <w:szCs w:val="19"/>
          <w:lang w:val="sk-SK"/>
        </w:rPr>
        <w:t xml:space="preserve">Odpisy sú oprávnené, ak obstaraný odpisovaný majetok (hmotný/nehmotný majetok) nebol financovaný z </w:t>
      </w:r>
      <w:r w:rsidR="006E5E4F" w:rsidRPr="0014645C">
        <w:rPr>
          <w:rFonts w:ascii="Arial" w:hAnsi="Arial" w:cs="Arial"/>
          <w:b/>
          <w:sz w:val="19"/>
          <w:szCs w:val="19"/>
          <w:lang w:val="sk-SK"/>
        </w:rPr>
        <w:t xml:space="preserve">grantov financovaných z </w:t>
      </w:r>
      <w:r w:rsidRPr="0014645C">
        <w:rPr>
          <w:rFonts w:ascii="Arial" w:hAnsi="Arial" w:cs="Arial"/>
          <w:b/>
          <w:sz w:val="19"/>
          <w:szCs w:val="19"/>
          <w:lang w:val="sk-SK"/>
        </w:rPr>
        <w:t>verejných zdrojov (zdroje EÚ, štátny rozpočet, zdroje obce, VÚC a iné verejné zdroje)</w:t>
      </w:r>
      <w:r w:rsidR="001D6C21" w:rsidRPr="0014645C">
        <w:rPr>
          <w:rStyle w:val="Odkaznapoznmkupodiarou"/>
          <w:rFonts w:cs="Arial"/>
          <w:b/>
          <w:sz w:val="19"/>
          <w:szCs w:val="19"/>
          <w:lang w:val="sk-SK"/>
        </w:rPr>
        <w:t xml:space="preserve"> </w:t>
      </w:r>
      <w:r w:rsidR="001D6C21" w:rsidRPr="0014645C">
        <w:rPr>
          <w:rStyle w:val="Odkaznapoznmkupodiarou"/>
          <w:rFonts w:cs="Arial"/>
          <w:b/>
          <w:sz w:val="19"/>
          <w:szCs w:val="19"/>
          <w:lang w:val="sk-SK"/>
        </w:rPr>
        <w:footnoteReference w:id="84"/>
      </w:r>
      <w:r w:rsidRPr="0014645C">
        <w:rPr>
          <w:rFonts w:ascii="Arial" w:hAnsi="Arial" w:cs="Arial"/>
          <w:b/>
          <w:sz w:val="19"/>
          <w:szCs w:val="19"/>
          <w:lang w:val="sk-SK"/>
        </w:rPr>
        <w:t xml:space="preserve">. </w:t>
      </w:r>
    </w:p>
    <w:p w14:paraId="2A8ACDA1"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5"/>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umožňujú to pravidlá oprávnenosti programu;</w:t>
      </w:r>
    </w:p>
    <w:p w14:paraId="25449971"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výška výdavkov</w:t>
      </w:r>
      <w:r w:rsidRPr="0014645C">
        <w:rPr>
          <w:rStyle w:val="Odkaznapoznmkupodiarou"/>
          <w:rFonts w:cs="Arial"/>
          <w:sz w:val="19"/>
          <w:szCs w:val="19"/>
        </w:rPr>
        <w:footnoteReference w:id="86"/>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7"/>
      </w:r>
      <w:r w:rsidRPr="0014645C">
        <w:rPr>
          <w:rFonts w:ascii="Arial" w:hAnsi="Arial" w:cs="Arial"/>
          <w:sz w:val="19"/>
          <w:szCs w:val="19"/>
        </w:rPr>
        <w:t xml:space="preserve">); </w:t>
      </w:r>
    </w:p>
    <w:p w14:paraId="53BF49F5"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6C8527E6" w14:textId="71D50382"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4B5891F9"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Pr="0014645C" w:rsidRDefault="00854B1A" w:rsidP="00854B1A">
      <w:pPr>
        <w:pStyle w:val="BodyText1"/>
        <w:rPr>
          <w:b/>
          <w:sz w:val="20"/>
          <w:lang w:val="sk-SK"/>
        </w:rPr>
      </w:pPr>
    </w:p>
    <w:p w14:paraId="15B0CEA2" w14:textId="77C26080"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1CE2DA70" w14:textId="36BC468D"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88"/>
      </w:r>
      <w:r w:rsidR="003829D0" w:rsidRPr="0014645C">
        <w:rPr>
          <w:rFonts w:ascii="Arial" w:hAnsi="Arial" w:cs="Arial"/>
          <w:b w:val="0"/>
          <w:color w:val="auto"/>
          <w:sz w:val="19"/>
          <w:szCs w:val="19"/>
          <w:lang w:val="sk-SK"/>
        </w:rPr>
        <w:t xml:space="preserve"> 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w:t>
      </w:r>
      <w:r w:rsidR="00BE3155" w:rsidRPr="0014645C">
        <w:rPr>
          <w:rFonts w:ascii="Arial" w:hAnsi="Arial" w:cs="Arial"/>
          <w:b w:val="0"/>
          <w:color w:val="auto"/>
          <w:sz w:val="19"/>
          <w:szCs w:val="19"/>
          <w:lang w:val="sk-SK"/>
        </w:rPr>
        <w:lastRenderedPageBreak/>
        <w:t xml:space="preserve">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15B0CEA3" w14:textId="2AF70FED"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89"/>
      </w:r>
    </w:p>
    <w:p w14:paraId="15B0CEB6" w14:textId="290626D9"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90"/>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91"/>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15B0CEB8" w14:textId="7E0B2B00"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w:t>
      </w:r>
      <w:proofErr w:type="spellStart"/>
      <w:r w:rsidR="00A224F2" w:rsidRPr="0014645C">
        <w:rPr>
          <w:rFonts w:ascii="Arial" w:hAnsi="Arial" w:cs="Arial"/>
          <w:b w:val="0"/>
          <w:color w:val="auto"/>
          <w:sz w:val="19"/>
          <w:szCs w:val="19"/>
          <w:lang w:val="sk-SK"/>
        </w:rPr>
        <w:t>ov</w:t>
      </w:r>
      <w:proofErr w:type="spellEnd"/>
      <w:r w:rsidR="00A224F2" w:rsidRPr="0014645C">
        <w:rPr>
          <w:rFonts w:ascii="Arial" w:hAnsi="Arial" w:cs="Arial"/>
          <w:b w:val="0"/>
          <w:color w:val="auto"/>
          <w:sz w:val="19"/>
          <w:szCs w:val="19"/>
          <w:lang w:val="sk-SK"/>
        </w:rPr>
        <w:t xml:space="preserve">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w:t>
      </w:r>
      <w:r w:rsidR="00CE0C11" w:rsidRPr="0014645C">
        <w:rPr>
          <w:rFonts w:ascii="Arial" w:hAnsi="Arial" w:cs="Arial"/>
          <w:b w:val="0"/>
          <w:color w:val="auto"/>
          <w:sz w:val="19"/>
          <w:szCs w:val="19"/>
          <w:lang w:val="sk-SK"/>
        </w:rPr>
        <w:lastRenderedPageBreak/>
        <w:t xml:space="preserve">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92"/>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1B7B17A2" w14:textId="1A97E45E" w:rsidR="00A75812" w:rsidRPr="0014645C" w:rsidRDefault="00A75812" w:rsidP="00A75812">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386C3403" w14:textId="2C896B9B"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r w:rsidR="001874B7" w:rsidRPr="0014645C">
        <w:rPr>
          <w:b/>
          <w:sz w:val="20"/>
          <w:lang w:val="sk-SK"/>
        </w:rPr>
        <w:t>Žo</w:t>
      </w:r>
      <w:r w:rsidRPr="0014645C">
        <w:rPr>
          <w:b/>
          <w:sz w:val="20"/>
          <w:lang w:val="sk-SK"/>
        </w:rPr>
        <w:t>NFP)</w:t>
      </w:r>
    </w:p>
    <w:p w14:paraId="15B0CF00" w14:textId="4E7DE40F"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 xml:space="preserve">NFP.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15B0CF01" w14:textId="35C4FC68"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15B0CF02" w14:textId="611400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15B0CF03"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2675DE13" w14:textId="056C80B6"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na základe pracovnoprávnych vzťahov alebo obdobných vzťahov (napr. zákonník práce, zákon o štátnej službe,...). Jednotka pri kalkulácii pre tieto podpoložky (</w:t>
      </w:r>
      <w:proofErr w:type="spellStart"/>
      <w:r w:rsidR="004265FD" w:rsidRPr="0014645C">
        <w:rPr>
          <w:rFonts w:ascii="Arial" w:hAnsi="Arial" w:cs="Arial"/>
          <w:b w:val="0"/>
          <w:color w:val="auto"/>
          <w:sz w:val="19"/>
          <w:szCs w:val="19"/>
          <w:lang w:val="sk-SK"/>
        </w:rPr>
        <w:t>podpodpoložky</w:t>
      </w:r>
      <w:proofErr w:type="spellEnd"/>
      <w:r w:rsidR="004265FD" w:rsidRPr="0014645C">
        <w:rPr>
          <w:rFonts w:ascii="Arial" w:hAnsi="Arial" w:cs="Arial"/>
          <w:b w:val="0"/>
          <w:color w:val="auto"/>
          <w:sz w:val="19"/>
          <w:szCs w:val="19"/>
          <w:lang w:val="sk-SK"/>
        </w:rPr>
        <w:t xml:space="preserve">)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mimo pracovného pomeru. V prípade pracovnoprávnych vzťahov mimo pracovného pomeru na činnosti medzi žiadateľom a </w:t>
      </w:r>
      <w:r w:rsidR="004265FD" w:rsidRPr="0014645C">
        <w:rPr>
          <w:rFonts w:ascii="Arial" w:hAnsi="Arial" w:cs="Arial"/>
          <w:b w:val="0"/>
          <w:color w:val="auto"/>
          <w:sz w:val="19"/>
          <w:szCs w:val="19"/>
          <w:lang w:val="sk-SK"/>
        </w:rPr>
        <w:lastRenderedPageBreak/>
        <w:t>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4"/>
      </w:r>
      <w:r w:rsidR="004265FD" w:rsidRPr="0014645C">
        <w:rPr>
          <w:rFonts w:ascii="Arial" w:hAnsi="Arial" w:cs="Arial"/>
          <w:b w:val="0"/>
          <w:color w:val="auto"/>
          <w:sz w:val="19"/>
          <w:szCs w:val="19"/>
          <w:lang w:val="sk-SK"/>
        </w:rPr>
        <w:t xml:space="preserve">. </w:t>
      </w:r>
    </w:p>
    <w:p w14:paraId="15B0CF04" w14:textId="6567C288"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15B0CF0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5"/>
      </w:r>
      <w:r w:rsidR="004265FD" w:rsidRPr="0014645C">
        <w:rPr>
          <w:rFonts w:ascii="Arial" w:hAnsi="Arial" w:cs="Arial"/>
          <w:b w:val="0"/>
          <w:color w:val="auto"/>
          <w:sz w:val="19"/>
          <w:szCs w:val="19"/>
          <w:lang w:val="sk-SK"/>
        </w:rPr>
        <w:t xml:space="preserve">. </w:t>
      </w:r>
    </w:p>
    <w:p w14:paraId="15B0CF07"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15B0CF08" w14:textId="2473B43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15B0CF0A" w14:textId="7131B0D3"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6"/>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lastRenderedPageBreak/>
        <w:t xml:space="preserve">vykonávať osoby, ktoré sú v pracovnoprávnom vzťahu k žiadateľovi a to ani prostredníctvom iných právnických, resp. fyzických osôb, </w:t>
      </w:r>
    </w:p>
    <w:p w14:paraId="15B0CF0B"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15B0CF0D"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Položka 3.4. Ostatné výdavky – priame</w:t>
      </w:r>
      <w:r w:rsidRPr="0014645C">
        <w:rPr>
          <w:rFonts w:ascii="Arial" w:hAnsi="Arial" w:cs="Arial"/>
          <w:b w:val="0"/>
          <w:color w:val="auto"/>
          <w:sz w:val="19"/>
          <w:szCs w:val="19"/>
          <w:lang w:val="sk-SK"/>
        </w:rPr>
        <w:t xml:space="preserve"> </w:t>
      </w:r>
    </w:p>
    <w:p w14:paraId="15B0CF0E" w14:textId="37DCAD94"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15B0CF0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BC56348" w14:textId="2E926E35"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5199392" w14:textId="2E7E65CC"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6542B59E"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15B0CF15" w14:textId="429AA18C"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7"/>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98"/>
      </w:r>
      <w:r w:rsidR="004265FD" w:rsidRPr="0014645C">
        <w:rPr>
          <w:rFonts w:ascii="Arial" w:hAnsi="Arial" w:cs="Arial"/>
          <w:b w:val="0"/>
          <w:color w:val="auto"/>
          <w:sz w:val="19"/>
          <w:szCs w:val="19"/>
          <w:lang w:val="sk-SK"/>
        </w:rPr>
        <w:t>.</w:t>
      </w:r>
    </w:p>
    <w:p w14:paraId="7A324907" w14:textId="00E39FE8"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lastRenderedPageBreak/>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15B0CF18" w14:textId="7499782F"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99"/>
      </w:r>
      <w:r w:rsidRPr="0014645C">
        <w:rPr>
          <w:rFonts w:ascii="Arial" w:hAnsi="Arial" w:cs="Arial"/>
          <w:b w:val="0"/>
          <w:color w:val="auto"/>
          <w:sz w:val="19"/>
          <w:szCs w:val="19"/>
          <w:lang w:val="sk-SK"/>
        </w:rPr>
        <w:t xml:space="preserve"> </w:t>
      </w:r>
    </w:p>
    <w:p w14:paraId="15B0CF1A" w14:textId="4CDA6CF2"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58444583" w14:textId="27FBE973"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Žiadateľ môže vytvoriť aj ďalšie rozpočtové podpoložky a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xml:space="preserve"> nevyhnutné na realizáciu predmetnej aktivity za predpokladu dodržiavania zásad hospodárnosti, efektívnosti, účelnosti, účinnosti a jednoznačného prepojenia výdavku s projektom.</w:t>
      </w:r>
    </w:p>
    <w:p w14:paraId="6F038A32" w14:textId="77777777" w:rsidR="000A2933" w:rsidRPr="0014645C" w:rsidRDefault="000A2933" w:rsidP="000A2933">
      <w:pPr>
        <w:pStyle w:val="BodyText1"/>
        <w:rPr>
          <w:b/>
          <w:sz w:val="20"/>
          <w:lang w:val="sk-SK"/>
        </w:rPr>
      </w:pPr>
    </w:p>
    <w:p w14:paraId="15B0CF1E" w14:textId="3EA49DA8"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15B0CF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15B0CF20" w14:textId="1D96E1D6"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Rezerva na nepredvídané výdavky</w:t>
      </w:r>
      <w:r w:rsidRPr="0014645C">
        <w:rPr>
          <w:rFonts w:ascii="Arial" w:hAnsi="Arial" w:cs="Arial"/>
          <w:sz w:val="19"/>
          <w:szCs w:val="19"/>
          <w:lang w:val="sk-SK"/>
        </w:rPr>
        <w:t xml:space="preserve"> (</w:t>
      </w:r>
      <w:r w:rsidRPr="0014645C">
        <w:rPr>
          <w:rFonts w:ascii="Arial" w:hAnsi="Arial" w:cs="Arial"/>
          <w:b/>
          <w:sz w:val="19"/>
          <w:szCs w:val="19"/>
          <w:lang w:val="sk-SK"/>
        </w:rPr>
        <w:t>skupina oprávnených výdavkov 930</w:t>
      </w:r>
      <w:r w:rsidRPr="0014645C">
        <w:rPr>
          <w:rFonts w:ascii="Arial" w:hAnsi="Arial" w:cs="Arial"/>
          <w:i/>
          <w:sz w:val="19"/>
          <w:szCs w:val="19"/>
          <w:lang w:val="sk-SK"/>
        </w:rPr>
        <w:t>)</w:t>
      </w:r>
      <w:r w:rsidRPr="0014645C">
        <w:rPr>
          <w:rFonts w:ascii="Arial" w:hAnsi="Arial" w:cs="Arial"/>
          <w:sz w:val="19"/>
          <w:szCs w:val="19"/>
          <w:lang w:val="sk-SK"/>
        </w:rPr>
        <w:t xml:space="preserve"> slúži ako rezerva na nepredpokladané zmeny, ktoré môžu vzniknúť počas realizácie projektu. </w:t>
      </w:r>
      <w:r w:rsidR="008A14B3" w:rsidRPr="0014645C">
        <w:rPr>
          <w:rFonts w:ascii="Arial" w:hAnsi="Arial" w:cs="Arial"/>
          <w:sz w:val="19"/>
          <w:szCs w:val="19"/>
          <w:lang w:val="sk-SK"/>
        </w:rPr>
        <w:t>Pri výzve/vyzvaní s uplatnením zjednodušeného vykazovania výdavkov (napr. stanovením paušálnej sadzby) sa rezerva na nepredvídané výdavky nemôže použiť.</w:t>
      </w:r>
    </w:p>
    <w:p w14:paraId="15B0CF21" w14:textId="77777777"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Rezerva na nepredvídané výdavky sa použije najmä v prípadoch, ak došlo k:</w:t>
      </w:r>
    </w:p>
    <w:p w14:paraId="15B0CF22" w14:textId="7292509C"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objektívnej zmene cien výdavkov projektu v dôsledku zmeny legislatívy SR</w:t>
      </w:r>
      <w:r w:rsidR="00A03585" w:rsidRPr="0014645C">
        <w:rPr>
          <w:rFonts w:ascii="Arial" w:hAnsi="Arial" w:cs="Arial"/>
          <w:sz w:val="19"/>
          <w:szCs w:val="19"/>
          <w:lang w:val="sk-SK"/>
        </w:rPr>
        <w:t>,</w:t>
      </w:r>
      <w:r w:rsidRPr="0014645C">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zmene postavenia prijímateľa voči povinnostiam a nárokom vyplývajúcich z legislatívy SR, napr. registrácia prijímateľa ako zdaniteľnej osoby podliehajúcej DPH</w:t>
      </w:r>
    </w:p>
    <w:p w14:paraId="15B0CF24" w14:textId="0DB85975"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14645C" w:rsidRDefault="00D67FC4"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Rezervu na nepredvídané výdavky nie je možné aplikovať na výdavky spojené s riadením projektu (administrácia, riadenie, monito</w:t>
      </w:r>
      <w:r w:rsidR="00001A81" w:rsidRPr="0014645C">
        <w:rPr>
          <w:rFonts w:ascii="Arial" w:hAnsi="Arial" w:cs="Arial"/>
          <w:sz w:val="19"/>
          <w:szCs w:val="19"/>
          <w:lang w:val="sk-SK"/>
        </w:rPr>
        <w:t>rovanie</w:t>
      </w:r>
      <w:r w:rsidRPr="0014645C">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14645C">
        <w:rPr>
          <w:rStyle w:val="Odkaznapoznmkupodiarou"/>
          <w:rFonts w:cs="Arial"/>
          <w:sz w:val="19"/>
          <w:szCs w:val="19"/>
          <w:lang w:val="sk-SK"/>
        </w:rPr>
        <w:footnoteReference w:id="100"/>
      </w:r>
      <w:r w:rsidRPr="0014645C">
        <w:rPr>
          <w:rFonts w:ascii="Arial" w:hAnsi="Arial" w:cs="Arial"/>
          <w:sz w:val="19"/>
          <w:szCs w:val="19"/>
          <w:lang w:val="sk-SK"/>
        </w:rPr>
        <w:t xml:space="preserve">. </w:t>
      </w:r>
    </w:p>
    <w:p w14:paraId="15B0CF26" w14:textId="452E63A0"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tejto aktivity si žiadateľ určí sumu (max. </w:t>
      </w:r>
      <w:r w:rsidR="00E96358" w:rsidRPr="0014645C">
        <w:rPr>
          <w:rFonts w:ascii="Arial" w:hAnsi="Arial" w:cs="Arial"/>
          <w:sz w:val="19"/>
          <w:szCs w:val="19"/>
          <w:lang w:val="sk-SK"/>
        </w:rPr>
        <w:t xml:space="preserve">percentuálny limit je </w:t>
      </w:r>
      <w:r w:rsidR="00505432" w:rsidRPr="0014645C">
        <w:rPr>
          <w:rFonts w:ascii="Arial" w:hAnsi="Arial" w:cs="Arial"/>
          <w:b/>
          <w:sz w:val="19"/>
          <w:szCs w:val="19"/>
          <w:lang w:val="sk-SK"/>
        </w:rPr>
        <w:t>3% z priamych výdavkov</w:t>
      </w:r>
      <w:r w:rsidRPr="0014645C">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komentári rozpočtu žiadateľ zdôvodní použitie podpoložky, resp. </w:t>
      </w:r>
      <w:proofErr w:type="spellStart"/>
      <w:r w:rsidRPr="0014645C">
        <w:rPr>
          <w:rFonts w:ascii="Arial" w:hAnsi="Arial" w:cs="Arial"/>
          <w:sz w:val="19"/>
          <w:szCs w:val="19"/>
          <w:lang w:val="sk-SK"/>
        </w:rPr>
        <w:t>podpodpoložky</w:t>
      </w:r>
      <w:proofErr w:type="spellEnd"/>
      <w:r w:rsidRPr="0014645C">
        <w:rPr>
          <w:rFonts w:ascii="Arial" w:hAnsi="Arial" w:cs="Arial"/>
          <w:sz w:val="19"/>
          <w:szCs w:val="19"/>
          <w:lang w:val="sk-SK"/>
        </w:rPr>
        <w:t xml:space="preserve"> na vykrytie prípadných strát </w:t>
      </w:r>
      <w:r w:rsidRPr="0014645C">
        <w:rPr>
          <w:rFonts w:ascii="Arial" w:hAnsi="Arial" w:cs="Arial"/>
          <w:b/>
          <w:sz w:val="19"/>
          <w:szCs w:val="19"/>
          <w:lang w:val="sk-SK"/>
        </w:rPr>
        <w:t>a vo formulári rozpočtu ich označí symbolom X v stĺpci Nepredvídané výdavky</w:t>
      </w:r>
      <w:r w:rsidRPr="0014645C">
        <w:rPr>
          <w:rFonts w:ascii="Arial" w:hAnsi="Arial" w:cs="Arial"/>
          <w:sz w:val="19"/>
          <w:szCs w:val="19"/>
          <w:lang w:val="sk-SK"/>
        </w:rPr>
        <w:t>.</w:t>
      </w:r>
    </w:p>
    <w:p w14:paraId="15B0CF2A" w14:textId="002D796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Ako prílohu </w:t>
      </w:r>
      <w:r w:rsidR="001874B7" w:rsidRPr="0014645C">
        <w:rPr>
          <w:rFonts w:ascii="Arial" w:hAnsi="Arial" w:cs="Arial"/>
          <w:sz w:val="19"/>
          <w:szCs w:val="19"/>
          <w:lang w:val="sk-SK"/>
        </w:rPr>
        <w:t>Žo</w:t>
      </w:r>
      <w:r w:rsidRPr="0014645C">
        <w:rPr>
          <w:rFonts w:ascii="Arial" w:hAnsi="Arial" w:cs="Arial"/>
          <w:sz w:val="19"/>
          <w:szCs w:val="19"/>
          <w:lang w:val="sk-SK"/>
        </w:rPr>
        <w:t xml:space="preserve">NFP je žiadateľ povinný predložiť aj doklad preukazujúci určenie hodnoty tovarov a služieb, ktoré sú predmetom </w:t>
      </w:r>
      <w:r w:rsidR="001874B7" w:rsidRPr="0014645C">
        <w:rPr>
          <w:rFonts w:ascii="Arial" w:hAnsi="Arial" w:cs="Arial"/>
          <w:sz w:val="19"/>
          <w:szCs w:val="19"/>
          <w:lang w:val="sk-SK"/>
        </w:rPr>
        <w:t>Žo</w:t>
      </w:r>
      <w:r w:rsidRPr="0014645C">
        <w:rPr>
          <w:rFonts w:ascii="Arial" w:hAnsi="Arial" w:cs="Arial"/>
          <w:sz w:val="19"/>
          <w:szCs w:val="19"/>
          <w:lang w:val="sk-SK"/>
        </w:rPr>
        <w:t>NFP za účelom posúdenia hospodárnosti a efektívnosti výdavkov projektu</w:t>
      </w:r>
      <w:r w:rsidR="00A01C16" w:rsidRPr="0014645C">
        <w:rPr>
          <w:rFonts w:ascii="Arial" w:hAnsi="Arial" w:cs="Arial"/>
          <w:sz w:val="19"/>
          <w:szCs w:val="19"/>
          <w:lang w:val="sk-SK"/>
        </w:rPr>
        <w:t xml:space="preserve"> (napr. prieskum trhu)</w:t>
      </w:r>
      <w:r w:rsidRPr="0014645C">
        <w:rPr>
          <w:rFonts w:ascii="Arial" w:hAnsi="Arial" w:cs="Arial"/>
          <w:sz w:val="19"/>
          <w:szCs w:val="19"/>
          <w:lang w:val="sk-SK"/>
        </w:rPr>
        <w:t xml:space="preserve">. </w:t>
      </w:r>
    </w:p>
    <w:p w14:paraId="15B0CF2B" w14:textId="766B1630"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je viazaný pokiaľ ide o formu a spôsob preukázania určenia hodnoty aktivít (tovarov, služieb) možnosťami </w:t>
      </w:r>
      <w:r w:rsidR="00FC4593" w:rsidRPr="0014645C">
        <w:rPr>
          <w:rFonts w:ascii="Arial" w:hAnsi="Arial" w:cs="Arial"/>
          <w:sz w:val="19"/>
          <w:szCs w:val="19"/>
          <w:lang w:val="sk-SK"/>
        </w:rPr>
        <w:t xml:space="preserve">a </w:t>
      </w:r>
      <w:r w:rsidRPr="0014645C">
        <w:rPr>
          <w:rFonts w:ascii="Arial" w:hAnsi="Arial" w:cs="Arial"/>
          <w:sz w:val="19"/>
          <w:szCs w:val="19"/>
          <w:lang w:val="sk-SK"/>
        </w:rPr>
        <w:t xml:space="preserve">pravidlami k overovaniu hospodárnosti výdavkov stanovenými </w:t>
      </w:r>
      <w:r w:rsidR="0005604C" w:rsidRPr="0014645C">
        <w:rPr>
          <w:rFonts w:ascii="Arial" w:hAnsi="Arial" w:cs="Arial"/>
          <w:sz w:val="19"/>
          <w:szCs w:val="19"/>
          <w:lang w:val="sk-SK"/>
        </w:rPr>
        <w:t xml:space="preserve">RO pre OP EVS </w:t>
      </w:r>
      <w:r w:rsidRPr="0014645C">
        <w:rPr>
          <w:rFonts w:ascii="Arial" w:hAnsi="Arial" w:cs="Arial"/>
          <w:sz w:val="19"/>
          <w:szCs w:val="19"/>
          <w:lang w:val="sk-SK"/>
        </w:rPr>
        <w:t>vo výzve</w:t>
      </w:r>
      <w:r w:rsidR="00953B7A" w:rsidRPr="0014645C">
        <w:rPr>
          <w:rFonts w:ascii="Arial" w:hAnsi="Arial" w:cs="Arial"/>
          <w:sz w:val="19"/>
          <w:szCs w:val="19"/>
          <w:lang w:val="sk-SK"/>
        </w:rPr>
        <w:t>,</w:t>
      </w:r>
      <w:r w:rsidRPr="0014645C">
        <w:rPr>
          <w:rFonts w:ascii="Arial" w:hAnsi="Arial" w:cs="Arial"/>
          <w:sz w:val="19"/>
          <w:szCs w:val="19"/>
          <w:lang w:val="sk-SK"/>
        </w:rPr>
        <w:t xml:space="preserve"> resp. vyzvaní na predkladanie </w:t>
      </w:r>
      <w:r w:rsidR="001874B7" w:rsidRPr="0014645C">
        <w:rPr>
          <w:rFonts w:ascii="Arial" w:hAnsi="Arial" w:cs="Arial"/>
          <w:sz w:val="19"/>
          <w:szCs w:val="19"/>
          <w:lang w:val="sk-SK"/>
        </w:rPr>
        <w:t>Žo</w:t>
      </w:r>
      <w:r w:rsidRPr="0014645C">
        <w:rPr>
          <w:rFonts w:ascii="Arial" w:hAnsi="Arial" w:cs="Arial"/>
          <w:sz w:val="19"/>
          <w:szCs w:val="19"/>
          <w:lang w:val="sk-SK"/>
        </w:rPr>
        <w:t>NFP.</w:t>
      </w:r>
    </w:p>
    <w:p w14:paraId="4089B076" w14:textId="77777777" w:rsidR="000A2933" w:rsidRPr="0014645C" w:rsidRDefault="000A2933" w:rsidP="000A2933">
      <w:pPr>
        <w:pStyle w:val="BodyText1"/>
        <w:rPr>
          <w:b/>
          <w:sz w:val="20"/>
          <w:lang w:val="sk-SK"/>
        </w:rPr>
      </w:pPr>
    </w:p>
    <w:p w14:paraId="15B0CF2C" w14:textId="77777777" w:rsidR="004265FD" w:rsidRPr="0014645C" w:rsidRDefault="004265FD" w:rsidP="000A2933">
      <w:pPr>
        <w:pStyle w:val="BodyText1"/>
        <w:rPr>
          <w:b/>
          <w:sz w:val="20"/>
          <w:lang w:val="sk-SK"/>
        </w:rPr>
      </w:pPr>
      <w:r w:rsidRPr="0014645C">
        <w:rPr>
          <w:b/>
          <w:sz w:val="20"/>
          <w:lang w:val="sk-SK"/>
        </w:rPr>
        <w:t>Postup pri vypĺňaní rozpočtu</w:t>
      </w:r>
    </w:p>
    <w:p w14:paraId="15B0CF2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 xml:space="preserve">a jej podpoložky (prípadne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w:t>
      </w:r>
    </w:p>
    <w:p w14:paraId="15B0CF2E"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Časti rozpočtu A1 a A2 majú jasne stanovenú štruktúru, ako sa majú rozpočtovať.</w:t>
      </w:r>
    </w:p>
    <w:p w14:paraId="15B0CF2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15B0CF30" w14:textId="38B0E87C"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15B0CF31"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rozpočtu je možné pridávať ďalšie podpoložky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 xml:space="preserve">), ktoré obsahovo patria do predmetnej </w:t>
      </w:r>
    </w:p>
    <w:p w14:paraId="15B0CF32" w14:textId="6F1375F5"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15B0CF33"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uvádza číslo položky, podpoložky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 Každá položka, podpoložka (</w:t>
      </w:r>
      <w:proofErr w:type="spellStart"/>
      <w:r w:rsidRPr="0014645C">
        <w:rPr>
          <w:rFonts w:ascii="Arial" w:hAnsi="Arial" w:cs="Arial"/>
          <w:b w:val="0"/>
          <w:color w:val="auto"/>
          <w:sz w:val="19"/>
          <w:szCs w:val="19"/>
          <w:lang w:val="sk-SK"/>
        </w:rPr>
        <w:t>podpodpoložka</w:t>
      </w:r>
      <w:proofErr w:type="spellEnd"/>
      <w:r w:rsidRPr="0014645C">
        <w:rPr>
          <w:rFonts w:ascii="Arial" w:hAnsi="Arial" w:cs="Arial"/>
          <w:b w:val="0"/>
          <w:color w:val="auto"/>
          <w:sz w:val="19"/>
          <w:szCs w:val="19"/>
          <w:lang w:val="sk-SK"/>
        </w:rPr>
        <w:t xml:space="preserve">)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15B0CF34" w14:textId="7A0E40A1"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B</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položky</w:t>
      </w:r>
      <w:r w:rsidR="00DA46F1" w:rsidRPr="0014645C">
        <w:rPr>
          <w:rFonts w:ascii="Arial" w:hAnsi="Arial" w:cs="Arial"/>
          <w:sz w:val="19"/>
          <w:szCs w:val="19"/>
          <w:lang w:val="sk-SK"/>
        </w:rPr>
        <w:t xml:space="preserve"> rozpočtu</w:t>
      </w:r>
      <w:r w:rsidRPr="0014645C">
        <w:rPr>
          <w:rFonts w:ascii="Arial" w:hAnsi="Arial" w:cs="Arial"/>
          <w:sz w:val="19"/>
          <w:szCs w:val="19"/>
          <w:lang w:val="sk-SK"/>
        </w:rPr>
        <w:t>, podpoložky (</w:t>
      </w:r>
      <w:proofErr w:type="spellStart"/>
      <w:r w:rsidRPr="0014645C">
        <w:rPr>
          <w:rFonts w:ascii="Arial" w:hAnsi="Arial" w:cs="Arial"/>
          <w:sz w:val="19"/>
          <w:szCs w:val="19"/>
          <w:lang w:val="sk-SK"/>
        </w:rPr>
        <w:t>podpodpoložky</w:t>
      </w:r>
      <w:proofErr w:type="spellEnd"/>
      <w:r w:rsidRPr="0014645C">
        <w:rPr>
          <w:rFonts w:ascii="Arial" w:hAnsi="Arial" w:cs="Arial"/>
          <w:sz w:val="19"/>
          <w:szCs w:val="19"/>
          <w:lang w:val="sk-SK"/>
        </w:rPr>
        <w:t xml:space="preserve">). Z hľadiska oprávnenosti výdavkov je dôležité, ako presne </w:t>
      </w:r>
      <w:r w:rsidR="00E1761C" w:rsidRPr="0014645C">
        <w:rPr>
          <w:rFonts w:ascii="Arial" w:hAnsi="Arial" w:cs="Arial"/>
          <w:sz w:val="19"/>
          <w:szCs w:val="19"/>
          <w:lang w:val="sk-SK"/>
        </w:rPr>
        <w:t xml:space="preserve">sa </w:t>
      </w:r>
      <w:r w:rsidRPr="0014645C">
        <w:rPr>
          <w:rFonts w:ascii="Arial" w:hAnsi="Arial" w:cs="Arial"/>
          <w:sz w:val="19"/>
          <w:szCs w:val="19"/>
          <w:lang w:val="sk-SK"/>
        </w:rPr>
        <w:t>pomenuje rozpočtov</w:t>
      </w:r>
      <w:r w:rsidR="00E1761C" w:rsidRPr="0014645C">
        <w:rPr>
          <w:rFonts w:ascii="Arial" w:hAnsi="Arial" w:cs="Arial"/>
          <w:sz w:val="19"/>
          <w:szCs w:val="19"/>
          <w:lang w:val="sk-SK"/>
        </w:rPr>
        <w:t>á</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podpoložka </w:t>
      </w:r>
      <w:r w:rsidRPr="0014645C">
        <w:rPr>
          <w:rFonts w:ascii="Arial" w:hAnsi="Arial" w:cs="Arial"/>
          <w:sz w:val="19"/>
          <w:szCs w:val="19"/>
          <w:lang w:val="sk-SK"/>
        </w:rPr>
        <w:t>(</w:t>
      </w:r>
      <w:proofErr w:type="spellStart"/>
      <w:r w:rsidR="00E1761C" w:rsidRPr="0014645C">
        <w:rPr>
          <w:rFonts w:ascii="Arial" w:hAnsi="Arial" w:cs="Arial"/>
          <w:sz w:val="19"/>
          <w:szCs w:val="19"/>
          <w:lang w:val="sk-SK"/>
        </w:rPr>
        <w:t>podpodpoložka</w:t>
      </w:r>
      <w:proofErr w:type="spellEnd"/>
      <w:r w:rsidRPr="0014645C">
        <w:rPr>
          <w:rFonts w:ascii="Arial" w:hAnsi="Arial" w:cs="Arial"/>
          <w:sz w:val="19"/>
          <w:szCs w:val="19"/>
          <w:lang w:val="sk-SK"/>
        </w:rPr>
        <w:t xml:space="preserve">). Je </w:t>
      </w:r>
      <w:r w:rsidR="00E1761C" w:rsidRPr="0014645C">
        <w:rPr>
          <w:rFonts w:ascii="Arial" w:hAnsi="Arial" w:cs="Arial"/>
          <w:sz w:val="19"/>
          <w:szCs w:val="19"/>
          <w:lang w:val="sk-SK"/>
        </w:rPr>
        <w:t xml:space="preserve">vhodné </w:t>
      </w:r>
      <w:r w:rsidRPr="0014645C">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14645C">
        <w:rPr>
          <w:rFonts w:ascii="Arial" w:hAnsi="Arial" w:cs="Arial"/>
          <w:sz w:val="19"/>
          <w:szCs w:val="19"/>
          <w:lang w:val="sk-SK"/>
        </w:rPr>
        <w:t xml:space="preserve"> </w:t>
      </w:r>
    </w:p>
    <w:p w14:paraId="15B0CF35" w14:textId="0FD26B1C" w:rsidR="003C4571" w:rsidRPr="0014645C" w:rsidRDefault="004265FD" w:rsidP="007D0CA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1C3D3C" w:rsidRPr="0014645C">
        <w:rPr>
          <w:rFonts w:ascii="Arial" w:hAnsi="Arial" w:cs="Arial"/>
          <w:sz w:val="19"/>
          <w:szCs w:val="19"/>
          <w:lang w:val="sk-SK"/>
        </w:rPr>
        <w:t>„C“</w:t>
      </w:r>
      <w:r w:rsidRPr="0014645C">
        <w:rPr>
          <w:rFonts w:ascii="Arial" w:hAnsi="Arial" w:cs="Arial"/>
          <w:sz w:val="19"/>
          <w:szCs w:val="19"/>
          <w:lang w:val="sk-SK"/>
        </w:rPr>
        <w:t xml:space="preserve"> sa </w:t>
      </w:r>
      <w:r w:rsidR="003C4571" w:rsidRPr="0014645C">
        <w:rPr>
          <w:rFonts w:ascii="Arial" w:hAnsi="Arial" w:cs="Arial"/>
          <w:sz w:val="19"/>
          <w:szCs w:val="19"/>
          <w:lang w:val="sk-SK"/>
        </w:rPr>
        <w:t>uvádza</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kód z </w:t>
      </w:r>
      <w:r w:rsidRPr="0014645C">
        <w:rPr>
          <w:rFonts w:ascii="Arial" w:hAnsi="Arial" w:cs="Arial"/>
          <w:sz w:val="19"/>
          <w:szCs w:val="19"/>
          <w:lang w:val="sk-SK"/>
        </w:rPr>
        <w:t>číselník</w:t>
      </w:r>
      <w:r w:rsidR="003C4571" w:rsidRPr="0014645C">
        <w:rPr>
          <w:rFonts w:ascii="Arial" w:hAnsi="Arial" w:cs="Arial"/>
          <w:sz w:val="19"/>
          <w:szCs w:val="19"/>
          <w:lang w:val="sk-SK"/>
        </w:rPr>
        <w:t>a</w:t>
      </w:r>
      <w:r w:rsidRPr="0014645C">
        <w:rPr>
          <w:rFonts w:ascii="Arial" w:hAnsi="Arial" w:cs="Arial"/>
          <w:sz w:val="19"/>
          <w:szCs w:val="19"/>
          <w:lang w:val="sk-SK"/>
        </w:rPr>
        <w:t xml:space="preserve"> oprávnených výdavkov </w:t>
      </w:r>
      <w:r w:rsidR="0060767B" w:rsidRPr="0014645C">
        <w:rPr>
          <w:rFonts w:ascii="Arial" w:hAnsi="Arial" w:cs="Arial"/>
          <w:sz w:val="19"/>
          <w:szCs w:val="19"/>
          <w:lang w:val="sk-SK"/>
        </w:rPr>
        <w:t xml:space="preserve">uvedený </w:t>
      </w:r>
      <w:r w:rsidR="003C4571" w:rsidRPr="0014645C">
        <w:rPr>
          <w:rFonts w:ascii="Arial" w:hAnsi="Arial" w:cs="Arial"/>
          <w:sz w:val="19"/>
          <w:szCs w:val="19"/>
          <w:lang w:val="sk-SK"/>
        </w:rPr>
        <w:t>v </w:t>
      </w:r>
      <w:r w:rsidR="00E1761C" w:rsidRPr="0014645C">
        <w:rPr>
          <w:rFonts w:ascii="Arial" w:hAnsi="Arial" w:cs="Arial"/>
          <w:sz w:val="19"/>
          <w:szCs w:val="19"/>
          <w:lang w:val="sk-SK"/>
        </w:rPr>
        <w:t xml:space="preserve">prílohe č. 1 metodického pokynu </w:t>
      </w:r>
      <w:r w:rsidR="003C4571" w:rsidRPr="0014645C">
        <w:rPr>
          <w:rFonts w:ascii="Arial" w:hAnsi="Arial" w:cs="Arial"/>
          <w:sz w:val="19"/>
          <w:szCs w:val="19"/>
          <w:lang w:val="sk-SK"/>
        </w:rPr>
        <w:t>CKO č. 4.</w:t>
      </w:r>
      <w:r w:rsidRPr="0014645C">
        <w:rPr>
          <w:rFonts w:ascii="Arial" w:hAnsi="Arial" w:cs="Arial"/>
          <w:sz w:val="19"/>
          <w:szCs w:val="19"/>
          <w:lang w:val="sk-SK"/>
        </w:rPr>
        <w:t xml:space="preserve"> </w:t>
      </w:r>
      <w:r w:rsidR="003C4571" w:rsidRPr="0014645C">
        <w:rPr>
          <w:rFonts w:ascii="Arial" w:hAnsi="Arial" w:cs="Arial"/>
          <w:sz w:val="19"/>
          <w:szCs w:val="19"/>
          <w:lang w:val="sk-SK"/>
        </w:rPr>
        <w:t>Každá podpoložka (</w:t>
      </w:r>
      <w:proofErr w:type="spellStart"/>
      <w:r w:rsidR="003C4571" w:rsidRPr="0014645C">
        <w:rPr>
          <w:rFonts w:ascii="Arial" w:hAnsi="Arial" w:cs="Arial"/>
          <w:sz w:val="19"/>
          <w:szCs w:val="19"/>
          <w:lang w:val="sk-SK"/>
        </w:rPr>
        <w:t>podpodpoložka</w:t>
      </w:r>
      <w:proofErr w:type="spellEnd"/>
      <w:r w:rsidR="003C4571" w:rsidRPr="0014645C">
        <w:rPr>
          <w:rFonts w:ascii="Arial" w:hAnsi="Arial" w:cs="Arial"/>
          <w:sz w:val="19"/>
          <w:szCs w:val="19"/>
          <w:lang w:val="sk-SK"/>
        </w:rPr>
        <w:t xml:space="preserve">) musí </w:t>
      </w:r>
      <w:r w:rsidR="00E1761C" w:rsidRPr="0014645C">
        <w:rPr>
          <w:rFonts w:ascii="Arial" w:hAnsi="Arial" w:cs="Arial"/>
          <w:sz w:val="19"/>
          <w:szCs w:val="19"/>
          <w:lang w:val="sk-SK"/>
        </w:rPr>
        <w:t xml:space="preserve">byť označená </w:t>
      </w:r>
      <w:r w:rsidR="003C4571" w:rsidRPr="0014645C">
        <w:rPr>
          <w:rFonts w:ascii="Arial" w:hAnsi="Arial" w:cs="Arial"/>
          <w:sz w:val="19"/>
          <w:szCs w:val="19"/>
          <w:lang w:val="sk-SK"/>
        </w:rPr>
        <w:t>kód</w:t>
      </w:r>
      <w:r w:rsidR="00E1761C" w:rsidRPr="0014645C">
        <w:rPr>
          <w:rFonts w:ascii="Arial" w:hAnsi="Arial" w:cs="Arial"/>
          <w:sz w:val="19"/>
          <w:szCs w:val="19"/>
          <w:lang w:val="sk-SK"/>
        </w:rPr>
        <w:t>om</w:t>
      </w:r>
      <w:r w:rsidR="003C4571" w:rsidRPr="0014645C">
        <w:rPr>
          <w:rFonts w:ascii="Arial" w:hAnsi="Arial" w:cs="Arial"/>
          <w:sz w:val="19"/>
          <w:szCs w:val="19"/>
          <w:lang w:val="sk-SK"/>
        </w:rPr>
        <w:t xml:space="preserve"> z číselníka oprávnených výdavkov.</w:t>
      </w:r>
    </w:p>
    <w:p w14:paraId="3EE24900"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D</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jednotky. Pri </w:t>
      </w:r>
      <w:r w:rsidR="004204C6" w:rsidRPr="0014645C">
        <w:rPr>
          <w:rFonts w:ascii="Arial" w:hAnsi="Arial" w:cs="Arial"/>
          <w:sz w:val="19"/>
          <w:szCs w:val="19"/>
          <w:lang w:val="sk-SK"/>
        </w:rPr>
        <w:t>z</w:t>
      </w:r>
      <w:r w:rsidRPr="0014645C">
        <w:rPr>
          <w:rFonts w:ascii="Arial" w:hAnsi="Arial" w:cs="Arial"/>
          <w:sz w:val="19"/>
          <w:szCs w:val="19"/>
          <w:lang w:val="sk-SK"/>
        </w:rPr>
        <w:t xml:space="preserve">volení názvu jednotky </w:t>
      </w:r>
      <w:r w:rsidR="00E1761C" w:rsidRPr="0014645C">
        <w:rPr>
          <w:rFonts w:ascii="Arial" w:hAnsi="Arial" w:cs="Arial"/>
          <w:sz w:val="19"/>
          <w:szCs w:val="19"/>
          <w:lang w:val="sk-SK"/>
        </w:rPr>
        <w:t xml:space="preserve">sa vychádza </w:t>
      </w:r>
      <w:r w:rsidRPr="0014645C">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3C386D" w:rsidRPr="0014645C">
        <w:rPr>
          <w:rFonts w:ascii="Arial" w:hAnsi="Arial" w:cs="Arial"/>
          <w:sz w:val="19"/>
          <w:szCs w:val="19"/>
          <w:lang w:val="sk-SK"/>
        </w:rPr>
        <w:t>„</w:t>
      </w:r>
      <w:r w:rsidR="0052645E" w:rsidRPr="0014645C">
        <w:rPr>
          <w:rFonts w:ascii="Arial" w:hAnsi="Arial" w:cs="Arial"/>
          <w:sz w:val="19"/>
          <w:szCs w:val="19"/>
          <w:lang w:val="sk-SK"/>
        </w:rPr>
        <w:t>E</w:t>
      </w:r>
      <w:r w:rsidR="003C386D"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počet jednotiek prislúchajúci k danej položke rozpočtu</w:t>
      </w:r>
      <w:r w:rsidR="000A3D7D" w:rsidRPr="0014645C">
        <w:rPr>
          <w:rFonts w:ascii="Arial" w:hAnsi="Arial" w:cs="Arial"/>
          <w:sz w:val="19"/>
          <w:szCs w:val="19"/>
          <w:lang w:val="sk-SK"/>
        </w:rPr>
        <w:t>.</w:t>
      </w:r>
    </w:p>
    <w:p w14:paraId="15B0CF39" w14:textId="539DBA7C" w:rsidR="004265FD" w:rsidRPr="0014645C" w:rsidRDefault="0052645E"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F</w:t>
      </w:r>
      <w:r w:rsidR="00E1761C" w:rsidRPr="0014645C">
        <w:rPr>
          <w:rFonts w:ascii="Arial" w:hAnsi="Arial" w:cs="Arial"/>
          <w:sz w:val="19"/>
          <w:szCs w:val="19"/>
          <w:lang w:val="sk-SK"/>
        </w:rPr>
        <w:t>“</w:t>
      </w:r>
      <w:r w:rsidR="004265FD"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maximálna jednotková cena </w:t>
      </w:r>
      <w:r w:rsidR="004265FD" w:rsidRPr="0014645C">
        <w:rPr>
          <w:rFonts w:ascii="Arial" w:hAnsi="Arial" w:cs="Arial"/>
          <w:sz w:val="19"/>
          <w:szCs w:val="19"/>
          <w:lang w:val="sk-SK"/>
        </w:rPr>
        <w:t>(</w:t>
      </w:r>
      <w:r w:rsidR="004265FD"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4265FD" w:rsidRPr="0014645C">
        <w:rPr>
          <w:rFonts w:ascii="Arial" w:hAnsi="Arial" w:cs="Arial"/>
          <w:sz w:val="19"/>
          <w:szCs w:val="19"/>
          <w:lang w:val="sk-SK"/>
        </w:rPr>
        <w:t xml:space="preserve"> – viď inštrukcie, ktoré sa nachádzajú v časti: „Správne vyplnený rozpočet projektu po obsahovej stránke“) </w:t>
      </w:r>
      <w:r w:rsidR="00E1761C" w:rsidRPr="0014645C">
        <w:rPr>
          <w:rFonts w:ascii="Arial" w:hAnsi="Arial" w:cs="Arial"/>
          <w:sz w:val="19"/>
          <w:szCs w:val="19"/>
          <w:lang w:val="sk-SK"/>
        </w:rPr>
        <w:t xml:space="preserve">zaokrúhlená </w:t>
      </w:r>
      <w:r w:rsidR="004265FD" w:rsidRPr="0014645C">
        <w:rPr>
          <w:rFonts w:ascii="Arial" w:hAnsi="Arial" w:cs="Arial"/>
          <w:sz w:val="19"/>
          <w:szCs w:val="19"/>
          <w:lang w:val="sk-SK"/>
        </w:rPr>
        <w:t>matematicky maximálne na dve desatinné miesta</w:t>
      </w:r>
      <w:r w:rsidR="000A3D7D" w:rsidRPr="0014645C">
        <w:rPr>
          <w:rFonts w:ascii="Arial" w:hAnsi="Arial" w:cs="Arial"/>
          <w:sz w:val="19"/>
          <w:szCs w:val="19"/>
          <w:lang w:val="sk-SK"/>
        </w:rPr>
        <w:t>.</w:t>
      </w:r>
    </w:p>
    <w:p w14:paraId="15B0CF3A" w14:textId="1EF9C50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Stĺpec </w:t>
      </w:r>
      <w:r w:rsidR="00E1761C" w:rsidRPr="0014645C">
        <w:rPr>
          <w:rFonts w:ascii="Arial" w:hAnsi="Arial" w:cs="Arial"/>
          <w:sz w:val="19"/>
          <w:szCs w:val="19"/>
          <w:lang w:val="sk-SK"/>
        </w:rPr>
        <w:t>„</w:t>
      </w:r>
      <w:r w:rsidR="0052645E" w:rsidRPr="0014645C">
        <w:rPr>
          <w:rFonts w:ascii="Arial" w:hAnsi="Arial" w:cs="Arial"/>
          <w:sz w:val="19"/>
          <w:szCs w:val="19"/>
          <w:lang w:val="sk-SK"/>
        </w:rPr>
        <w:t>G</w:t>
      </w:r>
      <w:r w:rsidR="00E1761C" w:rsidRPr="0014645C">
        <w:rPr>
          <w:rFonts w:ascii="Arial" w:hAnsi="Arial" w:cs="Arial"/>
          <w:sz w:val="19"/>
          <w:szCs w:val="19"/>
          <w:lang w:val="sk-SK"/>
        </w:rPr>
        <w:t>“</w:t>
      </w:r>
      <w:r w:rsidRPr="0014645C">
        <w:rPr>
          <w:rFonts w:ascii="Arial" w:hAnsi="Arial" w:cs="Arial"/>
          <w:sz w:val="19"/>
          <w:szCs w:val="19"/>
          <w:lang w:val="sk-SK"/>
        </w:rPr>
        <w:t xml:space="preserve"> sa počíta automaticky. Výdavky </w:t>
      </w:r>
      <w:r w:rsidR="00E1761C" w:rsidRPr="0014645C">
        <w:rPr>
          <w:rFonts w:ascii="Arial" w:hAnsi="Arial" w:cs="Arial"/>
          <w:sz w:val="19"/>
          <w:szCs w:val="19"/>
          <w:lang w:val="sk-SK"/>
        </w:rPr>
        <w:t xml:space="preserve">je potrebné </w:t>
      </w:r>
      <w:r w:rsidRPr="0014645C">
        <w:rPr>
          <w:rFonts w:ascii="Arial" w:hAnsi="Arial" w:cs="Arial"/>
          <w:sz w:val="19"/>
          <w:szCs w:val="19"/>
          <w:lang w:val="sk-SK"/>
        </w:rPr>
        <w:t>zaokrúhľovať matematicky maximálne na dve desatinné miesta.</w:t>
      </w:r>
      <w:r w:rsidR="00E112F4" w:rsidRPr="0014645C">
        <w:rPr>
          <w:rFonts w:ascii="Arial" w:hAnsi="Arial" w:cs="Arial"/>
          <w:sz w:val="19"/>
          <w:szCs w:val="19"/>
          <w:lang w:val="sk-SK"/>
        </w:rPr>
        <w:t xml:space="preserve"> </w:t>
      </w:r>
    </w:p>
    <w:p w14:paraId="15B0CF3B" w14:textId="4B38D3E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H</w:t>
      </w:r>
      <w:r w:rsidR="00E1761C"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 xml:space="preserve">komentár, ako </w:t>
      </w:r>
      <w:r w:rsidR="00E1761C" w:rsidRPr="0014645C">
        <w:rPr>
          <w:rFonts w:ascii="Arial" w:hAnsi="Arial" w:cs="Arial"/>
          <w:sz w:val="19"/>
          <w:szCs w:val="19"/>
          <w:lang w:val="sk-SK"/>
        </w:rPr>
        <w:t xml:space="preserve">sa rozpočtovala daná položka </w:t>
      </w:r>
      <w:r w:rsidRPr="0014645C">
        <w:rPr>
          <w:rFonts w:ascii="Arial" w:hAnsi="Arial" w:cs="Arial"/>
          <w:sz w:val="19"/>
          <w:szCs w:val="19"/>
          <w:lang w:val="sk-SK"/>
        </w:rPr>
        <w:t xml:space="preserve">– spôsob výpočtu výslednej sumy, </w:t>
      </w:r>
      <w:r w:rsidR="009D0D6D" w:rsidRPr="0014645C">
        <w:rPr>
          <w:rFonts w:ascii="Arial" w:hAnsi="Arial" w:cs="Arial"/>
          <w:sz w:val="19"/>
          <w:szCs w:val="19"/>
          <w:lang w:val="sk-SK"/>
        </w:rPr>
        <w:t xml:space="preserve">bližšia špecifikácia </w:t>
      </w:r>
      <w:r w:rsidRPr="0014645C">
        <w:rPr>
          <w:rFonts w:ascii="Arial" w:hAnsi="Arial" w:cs="Arial"/>
          <w:sz w:val="19"/>
          <w:szCs w:val="19"/>
          <w:lang w:val="sk-SK"/>
        </w:rPr>
        <w:t>obsah</w:t>
      </w:r>
      <w:r w:rsidR="009D0D6D" w:rsidRPr="0014645C">
        <w:rPr>
          <w:rFonts w:ascii="Arial" w:hAnsi="Arial" w:cs="Arial"/>
          <w:sz w:val="19"/>
          <w:szCs w:val="19"/>
          <w:lang w:val="sk-SK"/>
        </w:rPr>
        <w:t>u</w:t>
      </w:r>
      <w:r w:rsidRPr="0014645C">
        <w:rPr>
          <w:rFonts w:ascii="Arial" w:hAnsi="Arial" w:cs="Arial"/>
          <w:sz w:val="19"/>
          <w:szCs w:val="19"/>
          <w:lang w:val="sk-SK"/>
        </w:rPr>
        <w:t xml:space="preserve"> danej podpoložky (</w:t>
      </w:r>
      <w:proofErr w:type="spellStart"/>
      <w:r w:rsidRPr="0014645C">
        <w:rPr>
          <w:rFonts w:ascii="Arial" w:hAnsi="Arial" w:cs="Arial"/>
          <w:sz w:val="19"/>
          <w:szCs w:val="19"/>
          <w:lang w:val="sk-SK"/>
        </w:rPr>
        <w:t>podpodpoložky</w:t>
      </w:r>
      <w:proofErr w:type="spellEnd"/>
      <w:r w:rsidRPr="0014645C">
        <w:rPr>
          <w:rFonts w:ascii="Arial" w:hAnsi="Arial" w:cs="Arial"/>
          <w:sz w:val="19"/>
          <w:szCs w:val="19"/>
          <w:lang w:val="sk-SK"/>
        </w:rPr>
        <w:t xml:space="preserve">). V prípade, ak </w:t>
      </w:r>
      <w:r w:rsidR="00E1761C" w:rsidRPr="0014645C">
        <w:rPr>
          <w:rFonts w:ascii="Arial" w:hAnsi="Arial" w:cs="Arial"/>
          <w:sz w:val="19"/>
          <w:szCs w:val="19"/>
          <w:lang w:val="sk-SK"/>
        </w:rPr>
        <w:t xml:space="preserve">sa </w:t>
      </w:r>
      <w:r w:rsidRPr="0014645C">
        <w:rPr>
          <w:rFonts w:ascii="Arial" w:hAnsi="Arial" w:cs="Arial"/>
          <w:sz w:val="19"/>
          <w:szCs w:val="19"/>
          <w:lang w:val="sk-SK"/>
        </w:rPr>
        <w:t>v komentári položky</w:t>
      </w:r>
      <w:r w:rsidR="004667A9" w:rsidRPr="0014645C">
        <w:rPr>
          <w:rFonts w:ascii="Arial" w:hAnsi="Arial" w:cs="Arial"/>
          <w:sz w:val="19"/>
          <w:szCs w:val="19"/>
          <w:lang w:val="sk-SK"/>
        </w:rPr>
        <w:t xml:space="preserve"> rozpočtu</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neuvedú </w:t>
      </w:r>
      <w:r w:rsidRPr="0014645C">
        <w:rPr>
          <w:rFonts w:ascii="Arial" w:hAnsi="Arial" w:cs="Arial"/>
          <w:sz w:val="19"/>
          <w:szCs w:val="19"/>
          <w:lang w:val="sk-SK"/>
        </w:rPr>
        <w:t xml:space="preserve">sprievodné výdavky k danému výdavku, nebudú tieto výdavky </w:t>
      </w:r>
      <w:r w:rsidR="004F7617" w:rsidRPr="0014645C">
        <w:rPr>
          <w:rFonts w:ascii="Arial" w:hAnsi="Arial" w:cs="Arial"/>
          <w:sz w:val="19"/>
          <w:szCs w:val="19"/>
          <w:lang w:val="sk-SK"/>
        </w:rPr>
        <w:t>považované za oprávnené</w:t>
      </w:r>
      <w:r w:rsidR="006C06CC" w:rsidRPr="0014645C">
        <w:rPr>
          <w:rFonts w:ascii="Arial" w:hAnsi="Arial" w:cs="Arial"/>
          <w:sz w:val="19"/>
          <w:szCs w:val="19"/>
          <w:lang w:val="sk-SK"/>
        </w:rPr>
        <w:t xml:space="preserve"> (n</w:t>
      </w:r>
      <w:r w:rsidRPr="0014645C">
        <w:rPr>
          <w:rFonts w:ascii="Arial" w:hAnsi="Arial" w:cs="Arial"/>
          <w:sz w:val="19"/>
          <w:szCs w:val="19"/>
          <w:lang w:val="sk-SK"/>
        </w:rPr>
        <w:t xml:space="preserve">apr. pri nákupe knižného fondu </w:t>
      </w:r>
      <w:r w:rsidR="00E1761C" w:rsidRPr="0014645C">
        <w:rPr>
          <w:rFonts w:ascii="Arial" w:hAnsi="Arial" w:cs="Arial"/>
          <w:sz w:val="19"/>
          <w:szCs w:val="19"/>
          <w:lang w:val="sk-SK"/>
        </w:rPr>
        <w:t xml:space="preserve">sa </w:t>
      </w:r>
      <w:r w:rsidRPr="0014645C">
        <w:rPr>
          <w:rFonts w:ascii="Arial" w:hAnsi="Arial" w:cs="Arial"/>
          <w:sz w:val="19"/>
          <w:szCs w:val="19"/>
          <w:lang w:val="sk-SK"/>
        </w:rPr>
        <w:t>môže v komentári uviesť „vrátane poštovného a</w:t>
      </w:r>
      <w:r w:rsidR="006C06CC" w:rsidRPr="0014645C">
        <w:rPr>
          <w:rFonts w:ascii="Arial" w:hAnsi="Arial" w:cs="Arial"/>
          <w:sz w:val="19"/>
          <w:szCs w:val="19"/>
          <w:lang w:val="sk-SK"/>
        </w:rPr>
        <w:t> </w:t>
      </w:r>
      <w:r w:rsidRPr="0014645C">
        <w:rPr>
          <w:rFonts w:ascii="Arial" w:hAnsi="Arial" w:cs="Arial"/>
          <w:sz w:val="19"/>
          <w:szCs w:val="19"/>
          <w:lang w:val="sk-SK"/>
        </w:rPr>
        <w:t>balného</w:t>
      </w:r>
      <w:r w:rsidR="006C06CC" w:rsidRPr="0014645C">
        <w:rPr>
          <w:rFonts w:ascii="Arial" w:hAnsi="Arial" w:cs="Arial"/>
          <w:sz w:val="19"/>
          <w:szCs w:val="19"/>
          <w:lang w:val="sk-SK"/>
        </w:rPr>
        <w:t>“)</w:t>
      </w:r>
      <w:r w:rsidRPr="0014645C">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lang w:val="sk-SK"/>
        </w:rPr>
        <w:t xml:space="preserve">personálnych výdavkov </w:t>
      </w:r>
      <w:r w:rsidRPr="0014645C">
        <w:rPr>
          <w:rFonts w:ascii="Arial" w:hAnsi="Arial" w:cs="Arial"/>
          <w:sz w:val="19"/>
          <w:szCs w:val="19"/>
          <w:lang w:val="sk-SK"/>
        </w:rPr>
        <w:t xml:space="preserve">je potrebné uviesť predpokladaný rozsah práce </w:t>
      </w:r>
      <w:r w:rsidR="00691669" w:rsidRPr="0014645C">
        <w:rPr>
          <w:rFonts w:ascii="Arial" w:hAnsi="Arial" w:cs="Arial"/>
          <w:sz w:val="19"/>
          <w:szCs w:val="19"/>
          <w:lang w:val="sk-SK"/>
        </w:rPr>
        <w:t>v hodinách</w:t>
      </w:r>
      <w:r w:rsidRPr="0014645C">
        <w:rPr>
          <w:rFonts w:ascii="Arial" w:hAnsi="Arial" w:cs="Arial"/>
          <w:sz w:val="19"/>
          <w:szCs w:val="19"/>
          <w:lang w:val="sk-SK"/>
        </w:rPr>
        <w:t xml:space="preserve"> (v prípade, ak zamestnanec nepracuje 100 % </w:t>
      </w:r>
      <w:r w:rsidR="00055DA3" w:rsidRPr="0014645C">
        <w:rPr>
          <w:rFonts w:ascii="Arial" w:hAnsi="Arial" w:cs="Arial"/>
          <w:sz w:val="19"/>
          <w:szCs w:val="19"/>
          <w:lang w:val="sk-SK"/>
        </w:rPr>
        <w:t xml:space="preserve">činností </w:t>
      </w:r>
      <w:r w:rsidRPr="0014645C">
        <w:rPr>
          <w:rFonts w:ascii="Arial" w:hAnsi="Arial" w:cs="Arial"/>
          <w:sz w:val="19"/>
          <w:szCs w:val="19"/>
          <w:lang w:val="sk-SK"/>
        </w:rPr>
        <w:t xml:space="preserve">na projekte sa uvedie podiel práce zamestnanca na projekte), opis pracovnej činnosti, zmluvný vzťah, či je </w:t>
      </w:r>
      <w:r w:rsidR="00E1761C" w:rsidRPr="0014645C">
        <w:rPr>
          <w:rFonts w:ascii="Arial" w:hAnsi="Arial" w:cs="Arial"/>
          <w:sz w:val="19"/>
          <w:szCs w:val="19"/>
          <w:lang w:val="sk-SK"/>
        </w:rPr>
        <w:t xml:space="preserve">uvedená </w:t>
      </w:r>
      <w:r w:rsidRPr="0014645C">
        <w:rPr>
          <w:rFonts w:ascii="Arial" w:hAnsi="Arial" w:cs="Arial"/>
          <w:sz w:val="19"/>
          <w:szCs w:val="19"/>
          <w:lang w:val="sk-SK"/>
        </w:rPr>
        <w:t xml:space="preserve">cena </w:t>
      </w:r>
      <w:r w:rsidR="00E1761C" w:rsidRPr="0014645C">
        <w:rPr>
          <w:rFonts w:ascii="Arial" w:hAnsi="Arial" w:cs="Arial"/>
          <w:sz w:val="19"/>
          <w:szCs w:val="19"/>
          <w:lang w:val="sk-SK"/>
        </w:rPr>
        <w:t xml:space="preserve">vrátane </w:t>
      </w:r>
      <w:r w:rsidRPr="0014645C">
        <w:rPr>
          <w:rFonts w:ascii="Arial" w:hAnsi="Arial" w:cs="Arial"/>
          <w:sz w:val="19"/>
          <w:szCs w:val="19"/>
          <w:lang w:val="sk-SK"/>
        </w:rPr>
        <w:t>odvod</w:t>
      </w:r>
      <w:r w:rsidR="00E1761C" w:rsidRPr="0014645C">
        <w:rPr>
          <w:rFonts w:ascii="Arial" w:hAnsi="Arial" w:cs="Arial"/>
          <w:sz w:val="19"/>
          <w:szCs w:val="19"/>
          <w:lang w:val="sk-SK"/>
        </w:rPr>
        <w:t>ov</w:t>
      </w:r>
      <w:r w:rsidR="00311494" w:rsidRPr="0014645C">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lang w:val="sk-SK"/>
        </w:rPr>
        <w:t>, výpočet celkového oprávneného výdavku</w:t>
      </w:r>
      <w:r w:rsidR="00311494" w:rsidRPr="0014645C">
        <w:rPr>
          <w:rFonts w:ascii="Arial" w:hAnsi="Arial" w:cs="Arial"/>
          <w:sz w:val="19"/>
          <w:szCs w:val="19"/>
          <w:lang w:val="sk-SK"/>
        </w:rPr>
        <w:t>.</w:t>
      </w:r>
      <w:r w:rsidRPr="0014645C">
        <w:rPr>
          <w:rFonts w:ascii="Arial" w:hAnsi="Arial" w:cs="Arial"/>
          <w:sz w:val="19"/>
          <w:szCs w:val="19"/>
          <w:lang w:val="sk-SK"/>
        </w:rPr>
        <w:t xml:space="preserve"> </w:t>
      </w:r>
    </w:p>
    <w:p w14:paraId="15B0CF3C" w14:textId="3632E98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w:t>
      </w:r>
      <w:r w:rsidR="00E1761C" w:rsidRPr="0014645C">
        <w:rPr>
          <w:rFonts w:ascii="Arial" w:hAnsi="Arial" w:cs="Arial"/>
          <w:sz w:val="19"/>
          <w:szCs w:val="19"/>
          <w:lang w:val="sk-SK"/>
        </w:rPr>
        <w:t>“</w:t>
      </w:r>
      <w:r w:rsidRPr="0014645C">
        <w:rPr>
          <w:rFonts w:ascii="Arial" w:hAnsi="Arial" w:cs="Arial"/>
          <w:sz w:val="19"/>
          <w:szCs w:val="19"/>
          <w:lang w:val="sk-SK"/>
        </w:rPr>
        <w:t xml:space="preserve"> žiadateľ označí, ku ktor</w:t>
      </w:r>
      <w:r w:rsidR="00BD705B" w:rsidRPr="0014645C">
        <w:rPr>
          <w:rFonts w:ascii="Arial" w:hAnsi="Arial" w:cs="Arial"/>
          <w:sz w:val="19"/>
          <w:szCs w:val="19"/>
          <w:lang w:val="sk-SK"/>
        </w:rPr>
        <w:t xml:space="preserve">ej aktivite uvedenej </w:t>
      </w:r>
      <w:r w:rsidRPr="0014645C">
        <w:rPr>
          <w:rFonts w:ascii="Arial" w:hAnsi="Arial" w:cs="Arial"/>
          <w:sz w:val="19"/>
          <w:szCs w:val="19"/>
          <w:lang w:val="sk-SK"/>
        </w:rPr>
        <w:t>v opise projektu sa viaže konkrétna rozpočtová podpoložka</w:t>
      </w:r>
      <w:r w:rsidR="00BD705B" w:rsidRPr="0014645C">
        <w:rPr>
          <w:rFonts w:ascii="Arial" w:hAnsi="Arial" w:cs="Arial"/>
          <w:sz w:val="19"/>
          <w:szCs w:val="19"/>
          <w:lang w:val="sk-SK"/>
        </w:rPr>
        <w:t>.</w:t>
      </w:r>
      <w:r w:rsidRPr="0014645C">
        <w:rPr>
          <w:rFonts w:ascii="Arial" w:hAnsi="Arial" w:cs="Arial"/>
          <w:sz w:val="19"/>
          <w:szCs w:val="19"/>
          <w:lang w:val="sk-SK"/>
        </w:rPr>
        <w:t xml:space="preserve"> </w:t>
      </w:r>
      <w:r w:rsidR="00BD705B" w:rsidRPr="0014645C">
        <w:rPr>
          <w:rFonts w:ascii="Arial" w:hAnsi="Arial" w:cs="Arial"/>
          <w:sz w:val="19"/>
          <w:szCs w:val="19"/>
          <w:lang w:val="sk-SK"/>
        </w:rPr>
        <w:t>V</w:t>
      </w:r>
      <w:r w:rsidR="002668CE" w:rsidRPr="0014645C">
        <w:rPr>
          <w:rFonts w:ascii="Arial" w:hAnsi="Arial" w:cs="Arial"/>
          <w:sz w:val="19"/>
          <w:szCs w:val="19"/>
          <w:lang w:val="sk-SK"/>
        </w:rPr>
        <w:t xml:space="preserve"> </w:t>
      </w:r>
      <w:r w:rsidR="004D698F" w:rsidRPr="0014645C">
        <w:rPr>
          <w:rFonts w:ascii="Arial" w:hAnsi="Arial" w:cs="Arial"/>
          <w:sz w:val="19"/>
          <w:szCs w:val="19"/>
          <w:lang w:val="sk-SK"/>
        </w:rPr>
        <w:t>rámci časti 2. Zariadenie/vybavenie projektu</w:t>
      </w:r>
      <w:r w:rsidR="00BD705B" w:rsidRPr="0014645C">
        <w:rPr>
          <w:rFonts w:ascii="Arial" w:hAnsi="Arial" w:cs="Arial"/>
          <w:sz w:val="19"/>
          <w:szCs w:val="19"/>
          <w:lang w:val="sk-SK"/>
        </w:rPr>
        <w:t xml:space="preserve"> – priame výdavky</w:t>
      </w:r>
      <w:r w:rsidR="004D698F" w:rsidRPr="0014645C">
        <w:rPr>
          <w:rFonts w:ascii="Arial" w:hAnsi="Arial" w:cs="Arial"/>
          <w:sz w:val="19"/>
          <w:szCs w:val="19"/>
          <w:lang w:val="sk-SK"/>
        </w:rPr>
        <w:t xml:space="preserve"> </w:t>
      </w:r>
      <w:r w:rsidR="00BD705B" w:rsidRPr="0014645C">
        <w:rPr>
          <w:rFonts w:ascii="Arial" w:hAnsi="Arial" w:cs="Arial"/>
          <w:sz w:val="19"/>
          <w:szCs w:val="19"/>
          <w:lang w:val="sk-SK"/>
        </w:rPr>
        <w:t>je potrebné určiť hlavnú aktivitu projektu</w:t>
      </w:r>
      <w:r w:rsidR="00040949" w:rsidRPr="0014645C">
        <w:rPr>
          <w:rStyle w:val="Odkaznapoznmkupodiarou"/>
          <w:rFonts w:cs="Arial"/>
          <w:szCs w:val="19"/>
          <w:lang w:val="sk-SK"/>
        </w:rPr>
        <w:footnoteReference w:id="101"/>
      </w:r>
      <w:r w:rsidR="00040949" w:rsidRPr="0014645C">
        <w:rPr>
          <w:rFonts w:ascii="Arial" w:hAnsi="Arial" w:cs="Arial"/>
          <w:sz w:val="19"/>
          <w:szCs w:val="19"/>
          <w:lang w:val="sk-SK"/>
        </w:rPr>
        <w:t xml:space="preserve">, </w:t>
      </w:r>
      <w:r w:rsidR="00BD705B" w:rsidRPr="0014645C">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lang w:val="sk-SK"/>
        </w:rPr>
        <w:t xml:space="preserve"> </w:t>
      </w:r>
      <w:r w:rsidR="00BD705B" w:rsidRPr="0014645C">
        <w:rPr>
          <w:rFonts w:ascii="Arial" w:hAnsi="Arial" w:cs="Arial"/>
          <w:sz w:val="19"/>
          <w:szCs w:val="19"/>
          <w:lang w:val="sk-SK"/>
        </w:rPr>
        <w:t xml:space="preserve"> </w:t>
      </w:r>
      <w:r w:rsidR="002668CE" w:rsidRPr="0014645C">
        <w:rPr>
          <w:rFonts w:ascii="Arial" w:hAnsi="Arial" w:cs="Arial"/>
          <w:sz w:val="19"/>
          <w:szCs w:val="19"/>
          <w:lang w:val="sk-SK"/>
        </w:rPr>
        <w:t xml:space="preserve"> Zároveň položky rozpočtu v časti 2. Zariadenie/vybavenie projektu - priame výdavky</w:t>
      </w:r>
      <w:r w:rsidR="002668CE" w:rsidRPr="0014645C">
        <w:rPr>
          <w:rFonts w:ascii="Arial" w:hAnsi="Arial" w:cs="Arial"/>
          <w:b/>
          <w:sz w:val="19"/>
          <w:szCs w:val="19"/>
          <w:lang w:val="sk-SK"/>
        </w:rPr>
        <w:t xml:space="preserve"> </w:t>
      </w:r>
      <w:r w:rsidR="002668CE" w:rsidRPr="0014645C">
        <w:rPr>
          <w:rFonts w:ascii="Arial" w:hAnsi="Arial" w:cs="Arial"/>
          <w:sz w:val="19"/>
          <w:szCs w:val="19"/>
          <w:lang w:val="sk-SK"/>
        </w:rPr>
        <w:t>musia byť jasne priradené k aktivite/aktivitám projektu v komentári k rozpočtu a v súlade s Opisom projektu.</w:t>
      </w:r>
    </w:p>
    <w:p w14:paraId="15B0CF3D" w14:textId="3BCB790C"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II</w:t>
      </w:r>
      <w:r w:rsidR="00E1761C" w:rsidRPr="0014645C">
        <w:rPr>
          <w:rFonts w:ascii="Arial" w:hAnsi="Arial" w:cs="Arial"/>
          <w:sz w:val="19"/>
          <w:szCs w:val="19"/>
          <w:lang w:val="sk-SK"/>
        </w:rPr>
        <w:t>“</w:t>
      </w:r>
      <w:r w:rsidRPr="0014645C">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w:t>
      </w:r>
      <w:proofErr w:type="spellStart"/>
      <w:r w:rsidRPr="0014645C">
        <w:rPr>
          <w:rFonts w:ascii="Arial" w:hAnsi="Arial" w:cs="Arial"/>
          <w:b/>
          <w:sz w:val="19"/>
          <w:szCs w:val="19"/>
          <w:lang w:val="sk-SK"/>
        </w:rPr>
        <w:t>podpodpoložiek</w:t>
      </w:r>
      <w:proofErr w:type="spellEnd"/>
      <w:r w:rsidRPr="0014645C">
        <w:rPr>
          <w:rFonts w:ascii="Arial" w:hAnsi="Arial" w:cs="Arial"/>
          <w:b/>
          <w:sz w:val="19"/>
          <w:szCs w:val="19"/>
          <w:lang w:val="sk-SK"/>
        </w:rPr>
        <w:t xml:space="preserve">), ktoré sa využívajú na riadenie a administráciu projektu a rovnako je potrebné vylúčiť hlavnú položku </w:t>
      </w:r>
      <w:r w:rsidR="00897146" w:rsidRPr="0014645C">
        <w:rPr>
          <w:rFonts w:ascii="Arial" w:hAnsi="Arial" w:cs="Arial"/>
          <w:b/>
          <w:sz w:val="19"/>
          <w:szCs w:val="19"/>
          <w:lang w:val="sk-SK"/>
        </w:rPr>
        <w:t xml:space="preserve">rozpočtu </w:t>
      </w:r>
      <w:r w:rsidRPr="0014645C">
        <w:rPr>
          <w:rFonts w:ascii="Arial" w:hAnsi="Arial" w:cs="Arial"/>
          <w:b/>
          <w:sz w:val="19"/>
          <w:szCs w:val="19"/>
          <w:lang w:val="sk-SK"/>
        </w:rPr>
        <w:t xml:space="preserve">Riadenie rizík), z ktorých vypočíta </w:t>
      </w:r>
      <w:r w:rsidR="00610446" w:rsidRPr="0014645C">
        <w:rPr>
          <w:rFonts w:ascii="Arial" w:hAnsi="Arial" w:cs="Arial"/>
          <w:b/>
          <w:sz w:val="19"/>
          <w:szCs w:val="19"/>
          <w:lang w:val="sk-SK"/>
        </w:rPr>
        <w:t xml:space="preserve">percentuálny </w:t>
      </w:r>
      <w:r w:rsidRPr="0014645C">
        <w:rPr>
          <w:rFonts w:ascii="Arial" w:hAnsi="Arial" w:cs="Arial"/>
          <w:b/>
          <w:sz w:val="19"/>
          <w:szCs w:val="19"/>
          <w:lang w:val="sk-SK"/>
        </w:rPr>
        <w:t>limit pre nepriame výdavky projektu.</w:t>
      </w:r>
    </w:p>
    <w:p w14:paraId="15B0CF40" w14:textId="0E383D24"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002D4BAB" w:rsidRPr="0014645C">
        <w:rPr>
          <w:rFonts w:ascii="Arial" w:hAnsi="Arial" w:cs="Arial"/>
          <w:sz w:val="19"/>
          <w:szCs w:val="19"/>
          <w:lang w:val="sk-SK"/>
        </w:rPr>
        <w:t xml:space="preserve"> </w:t>
      </w:r>
      <w:r w:rsidR="004265FD" w:rsidRPr="0014645C">
        <w:rPr>
          <w:rFonts w:ascii="Arial" w:hAnsi="Arial" w:cs="Arial"/>
          <w:sz w:val="19"/>
          <w:szCs w:val="19"/>
          <w:lang w:val="sk-SK"/>
        </w:rPr>
        <w:t xml:space="preserve">Žiadateľ uvedie v rozpočte len oprávnené výdavky podľa aktuálnej výzvy na predkladanie </w:t>
      </w:r>
      <w:r w:rsidR="001874B7" w:rsidRPr="0014645C">
        <w:rPr>
          <w:rFonts w:ascii="Arial" w:hAnsi="Arial" w:cs="Arial"/>
          <w:sz w:val="19"/>
          <w:szCs w:val="19"/>
          <w:lang w:val="sk-SK"/>
        </w:rPr>
        <w:t>Žo</w:t>
      </w:r>
      <w:r w:rsidR="004265FD" w:rsidRPr="0014645C">
        <w:rPr>
          <w:rFonts w:ascii="Arial" w:hAnsi="Arial" w:cs="Arial"/>
          <w:sz w:val="19"/>
          <w:szCs w:val="19"/>
          <w:lang w:val="sk-SK"/>
        </w:rPr>
        <w:t>NFP/vyzvania</w:t>
      </w:r>
      <w:r w:rsidR="00B544DA" w:rsidRPr="0014645C">
        <w:rPr>
          <w:rFonts w:ascii="Arial" w:hAnsi="Arial" w:cs="Arial"/>
          <w:sz w:val="19"/>
          <w:szCs w:val="19"/>
          <w:lang w:val="sk-SK"/>
        </w:rPr>
        <w:t>, v ktorej sú definované oprávnené výdavky</w:t>
      </w:r>
      <w:r w:rsidR="004265FD" w:rsidRPr="0014645C">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lang w:val="sk-SK"/>
        </w:rPr>
        <w:footnoteReference w:id="102"/>
      </w:r>
      <w:r w:rsidRPr="0014645C">
        <w:rPr>
          <w:rFonts w:ascii="Arial" w:hAnsi="Arial" w:cs="Arial"/>
          <w:sz w:val="19"/>
          <w:szCs w:val="19"/>
          <w:lang w:val="sk-SK"/>
        </w:rPr>
        <w:t>.</w:t>
      </w:r>
      <w:r w:rsidR="004265FD" w:rsidRPr="0014645C">
        <w:rPr>
          <w:rFonts w:ascii="Arial" w:hAnsi="Arial" w:cs="Arial"/>
          <w:sz w:val="19"/>
          <w:szCs w:val="19"/>
          <w:lang w:val="sk-SK"/>
        </w:rPr>
        <w:t xml:space="preserve"> </w:t>
      </w:r>
      <w:r w:rsidRPr="0014645C">
        <w:rPr>
          <w:rFonts w:ascii="Arial" w:hAnsi="Arial" w:cs="Arial"/>
          <w:sz w:val="19"/>
          <w:szCs w:val="19"/>
          <w:lang w:val="sk-SK"/>
        </w:rPr>
        <w:t>A</w:t>
      </w:r>
      <w:r w:rsidR="004265FD" w:rsidRPr="0014645C">
        <w:rPr>
          <w:rFonts w:ascii="Arial" w:hAnsi="Arial" w:cs="Arial"/>
          <w:sz w:val="19"/>
          <w:szCs w:val="19"/>
          <w:lang w:val="sk-SK"/>
        </w:rPr>
        <w:t xml:space="preserve">k predmetný výdavok uvedie, budú tieto výdavky považované automaticky za neoprávnené). </w:t>
      </w:r>
    </w:p>
    <w:p w14:paraId="15B0CF41" w14:textId="34259EC2"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Výdavky podliehajú schváleniu RO pre OP EVS. To, že výdavok bude predbežne schválený, ešte</w:t>
      </w:r>
      <w:r w:rsidR="00F67895">
        <w:rPr>
          <w:rFonts w:ascii="Arial" w:hAnsi="Arial" w:cs="Arial"/>
          <w:b/>
          <w:sz w:val="19"/>
          <w:szCs w:val="19"/>
          <w:lang w:val="sk-SK"/>
        </w:rPr>
        <w:t xml:space="preserve"> </w:t>
      </w:r>
      <w:r w:rsidRPr="0014645C">
        <w:rPr>
          <w:rFonts w:ascii="Arial" w:hAnsi="Arial" w:cs="Arial"/>
          <w:b/>
          <w:sz w:val="19"/>
          <w:szCs w:val="19"/>
          <w:lang w:val="sk-SK"/>
        </w:rPr>
        <w:t xml:space="preserve">neznamená, že musí byť aj následne </w:t>
      </w:r>
      <w:r w:rsidR="009A0081" w:rsidRPr="0014645C">
        <w:rPr>
          <w:rFonts w:ascii="Arial" w:hAnsi="Arial" w:cs="Arial"/>
          <w:b/>
          <w:sz w:val="19"/>
          <w:szCs w:val="19"/>
          <w:lang w:val="sk-SK"/>
        </w:rPr>
        <w:t xml:space="preserve">zo strany RO pre OP EVS </w:t>
      </w:r>
      <w:r w:rsidRPr="0014645C">
        <w:rPr>
          <w:rFonts w:ascii="Arial" w:hAnsi="Arial" w:cs="Arial"/>
          <w:b/>
          <w:sz w:val="19"/>
          <w:szCs w:val="19"/>
          <w:lang w:val="sk-SK"/>
        </w:rPr>
        <w:t xml:space="preserve">preplatený. </w:t>
      </w:r>
    </w:p>
    <w:p w14:paraId="6EE33869" w14:textId="77777777" w:rsidR="00AC1F93" w:rsidRPr="0014645C" w:rsidRDefault="00AC1F93" w:rsidP="00AC1F93">
      <w:pPr>
        <w:pStyle w:val="Nadpis2"/>
        <w:rPr>
          <w:b/>
          <w:lang w:val="sk-SK"/>
        </w:rPr>
      </w:pPr>
      <w:bookmarkStart w:id="466" w:name="_Toc417082820"/>
      <w:bookmarkStart w:id="467" w:name="_Toc417132510"/>
      <w:bookmarkStart w:id="468" w:name="_Toc417648923"/>
      <w:bookmarkStart w:id="469" w:name="_Toc440355014"/>
      <w:bookmarkStart w:id="470" w:name="_Toc440375345"/>
      <w:bookmarkStart w:id="471" w:name="_Toc458432931"/>
      <w:bookmarkEnd w:id="466"/>
    </w:p>
    <w:p w14:paraId="15B0CF43" w14:textId="10CC989B" w:rsidR="006069FC" w:rsidRPr="0014645C" w:rsidRDefault="00953D2E" w:rsidP="00551D65">
      <w:pPr>
        <w:pStyle w:val="Nadpis2"/>
        <w:spacing w:line="480" w:lineRule="auto"/>
        <w:rPr>
          <w:b/>
          <w:lang w:val="sk-SK"/>
        </w:rPr>
      </w:pPr>
      <w:bookmarkStart w:id="472" w:name="_Toc334107"/>
      <w:r w:rsidRPr="0014645C">
        <w:rPr>
          <w:b/>
          <w:lang w:val="sk-SK"/>
        </w:rPr>
        <w:t>3.3</w:t>
      </w:r>
      <w:r w:rsidR="00400B1E" w:rsidRPr="0014645C">
        <w:rPr>
          <w:b/>
          <w:lang w:val="sk-SK"/>
        </w:rPr>
        <w:tab/>
      </w:r>
      <w:r w:rsidR="006069FC" w:rsidRPr="0014645C">
        <w:rPr>
          <w:b/>
          <w:lang w:val="sk-SK"/>
        </w:rPr>
        <w:t xml:space="preserve">Spôsob predloženia </w:t>
      </w:r>
      <w:r w:rsidR="009142A7" w:rsidRPr="0014645C">
        <w:rPr>
          <w:b/>
          <w:lang w:val="sk-SK"/>
        </w:rPr>
        <w:t>Ž</w:t>
      </w:r>
      <w:r w:rsidR="006069FC" w:rsidRPr="0014645C">
        <w:rPr>
          <w:b/>
          <w:lang w:val="sk-SK"/>
        </w:rPr>
        <w:t>oNFP</w:t>
      </w:r>
      <w:bookmarkEnd w:id="438"/>
      <w:bookmarkEnd w:id="467"/>
      <w:bookmarkEnd w:id="468"/>
      <w:bookmarkEnd w:id="469"/>
      <w:bookmarkEnd w:id="470"/>
      <w:bookmarkEnd w:id="471"/>
      <w:bookmarkEnd w:id="472"/>
    </w:p>
    <w:p w14:paraId="2F15966E"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Pre úspešné  predloženie  </w:t>
      </w:r>
      <w:r w:rsidR="00F220F5" w:rsidRPr="0014645C">
        <w:rPr>
          <w:rFonts w:ascii="Arial" w:hAnsi="Arial" w:cs="Arial"/>
          <w:sz w:val="19"/>
          <w:szCs w:val="19"/>
          <w:lang w:val="sk-SK"/>
        </w:rPr>
        <w:t xml:space="preserve">ŽoNFP </w:t>
      </w:r>
      <w:r w:rsidR="00C85E20" w:rsidRPr="0014645C">
        <w:rPr>
          <w:rFonts w:ascii="Arial" w:hAnsi="Arial" w:cs="Arial"/>
          <w:sz w:val="19"/>
          <w:szCs w:val="19"/>
          <w:lang w:val="sk-SK"/>
        </w:rPr>
        <w:t xml:space="preserve">je na </w:t>
      </w:r>
      <w:r w:rsidR="00F220F5" w:rsidRPr="0014645C">
        <w:rPr>
          <w:rFonts w:ascii="Arial" w:hAnsi="Arial" w:cs="Arial"/>
          <w:sz w:val="19"/>
          <w:szCs w:val="19"/>
          <w:lang w:val="sk-SK"/>
        </w:rPr>
        <w:t xml:space="preserve">RO pre OP EVS </w:t>
      </w:r>
      <w:r>
        <w:rPr>
          <w:rFonts w:ascii="Arial" w:hAnsi="Arial" w:cs="Arial"/>
          <w:sz w:val="19"/>
          <w:szCs w:val="19"/>
          <w:lang w:val="sk-SK"/>
        </w:rPr>
        <w:t>musí žiadateľ splniť podmienku doručenia stanovenú zákonom o príspevku z EŠIF a SR EŠIF upravenú pre aplikáciu v reáliách  OP EVS v  tejto príručke a konkrétnom vyzvaní.</w:t>
      </w:r>
    </w:p>
    <w:p w14:paraId="6A38BE5E" w14:textId="77777777" w:rsidR="00B221DB" w:rsidRPr="00174DF4" w:rsidRDefault="00B221DB" w:rsidP="00B221DB">
      <w:pPr>
        <w:pStyle w:val="Zkladntext"/>
        <w:tabs>
          <w:tab w:val="left" w:pos="720"/>
        </w:tabs>
        <w:spacing w:before="120" w:line="288" w:lineRule="auto"/>
        <w:jc w:val="both"/>
        <w:rPr>
          <w:rFonts w:ascii="Arial" w:hAnsi="Arial" w:cs="Arial"/>
          <w:sz w:val="19"/>
          <w:szCs w:val="19"/>
          <w:lang w:val="sk-SK"/>
        </w:rPr>
      </w:pPr>
      <w:r w:rsidRPr="00174DF4">
        <w:rPr>
          <w:rFonts w:ascii="Arial" w:hAnsi="Arial" w:cs="Arial"/>
          <w:sz w:val="19"/>
          <w:szCs w:val="19"/>
          <w:lang w:val="sk-SK"/>
        </w:rPr>
        <w:t xml:space="preserve">Pre splnenie podmienky doručenia musí byť ŽoNFP doručená </w:t>
      </w:r>
      <w:r w:rsidRPr="00174DF4">
        <w:rPr>
          <w:szCs w:val="22"/>
          <w:lang w:val="sk-SK"/>
        </w:rPr>
        <w:t>riadne, včas a vo forme určenej RO.</w:t>
      </w:r>
    </w:p>
    <w:p w14:paraId="1DEC1622"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v určenej forme</w:t>
      </w:r>
    </w:p>
    <w:p w14:paraId="0519E51B" w14:textId="5486D8E5" w:rsidR="00B221DB" w:rsidRDefault="00B221DB" w:rsidP="00B221DB">
      <w:pPr>
        <w:pStyle w:val="Zkladntext"/>
        <w:tabs>
          <w:tab w:val="left" w:pos="720"/>
        </w:tabs>
        <w:spacing w:before="120" w:line="288" w:lineRule="auto"/>
        <w:jc w:val="both"/>
        <w:rPr>
          <w:rFonts w:ascii="Arial" w:hAnsi="Arial" w:cs="Arial"/>
          <w:sz w:val="19"/>
          <w:szCs w:val="19"/>
          <w:lang w:val="sk-SK"/>
        </w:rPr>
      </w:pPr>
      <w:r w:rsidRPr="00E11CC4">
        <w:rPr>
          <w:rFonts w:ascii="Arial" w:hAnsi="Arial" w:cs="Arial"/>
          <w:sz w:val="19"/>
          <w:szCs w:val="19"/>
          <w:lang w:val="sk-SK"/>
        </w:rPr>
        <w:t>ŽoNFP je doručená v určenej forme, ak je doručená prostredníctvom verejnej časti ITMS2014+</w:t>
      </w:r>
      <w:r>
        <w:rPr>
          <w:rFonts w:ascii="Arial" w:hAnsi="Arial" w:cs="Arial"/>
          <w:sz w:val="19"/>
          <w:szCs w:val="19"/>
          <w:lang w:val="sk-SK"/>
        </w:rPr>
        <w:t xml:space="preserve"> (bližšie kap.3.3.1)</w:t>
      </w:r>
      <w:r w:rsidRPr="00E11CC4">
        <w:rPr>
          <w:rFonts w:ascii="Arial" w:hAnsi="Arial" w:cs="Arial"/>
          <w:sz w:val="19"/>
          <w:szCs w:val="19"/>
          <w:lang w:val="sk-SK"/>
        </w:rPr>
        <w:t xml:space="preserve"> a zároveň v písomnej </w:t>
      </w:r>
      <w:r w:rsidR="00EC4985">
        <w:rPr>
          <w:rFonts w:ascii="Arial" w:hAnsi="Arial" w:cs="Arial"/>
          <w:sz w:val="19"/>
          <w:szCs w:val="19"/>
          <w:lang w:val="sk-SK"/>
        </w:rPr>
        <w:t>forme</w:t>
      </w:r>
      <w:r>
        <w:rPr>
          <w:rFonts w:ascii="Arial" w:hAnsi="Arial" w:cs="Arial"/>
          <w:sz w:val="19"/>
          <w:szCs w:val="19"/>
          <w:lang w:val="sk-SK"/>
        </w:rPr>
        <w:t xml:space="preserve"> (bližšie kap. 3.3.2)</w:t>
      </w:r>
      <w:r w:rsidRPr="00E11CC4">
        <w:rPr>
          <w:rFonts w:ascii="Arial" w:hAnsi="Arial" w:cs="Arial"/>
          <w:sz w:val="19"/>
          <w:szCs w:val="19"/>
          <w:lang w:val="sk-SK"/>
        </w:rPr>
        <w:t>. Elektronické doručenie ŽoNFP v zmysle zákona o e-</w:t>
      </w:r>
      <w:proofErr w:type="spellStart"/>
      <w:r w:rsidRPr="00E11CC4">
        <w:rPr>
          <w:rFonts w:ascii="Arial" w:hAnsi="Arial" w:cs="Arial"/>
          <w:sz w:val="19"/>
          <w:szCs w:val="19"/>
          <w:lang w:val="sk-SK"/>
        </w:rPr>
        <w:t>Governmente</w:t>
      </w:r>
      <w:proofErr w:type="spellEnd"/>
      <w:r w:rsidRPr="00E11CC4">
        <w:rPr>
          <w:rFonts w:ascii="Arial" w:hAnsi="Arial" w:cs="Arial"/>
          <w:sz w:val="19"/>
          <w:szCs w:val="19"/>
          <w:lang w:val="sk-SK"/>
        </w:rPr>
        <w:t xml:space="preserve"> sa považuje za doručenie v písomnej </w:t>
      </w:r>
      <w:r w:rsidR="00EC4985">
        <w:rPr>
          <w:rFonts w:ascii="Arial" w:hAnsi="Arial" w:cs="Arial"/>
          <w:sz w:val="19"/>
          <w:szCs w:val="19"/>
          <w:lang w:val="sk-SK"/>
        </w:rPr>
        <w:t>forme</w:t>
      </w:r>
      <w:r w:rsidRPr="00E11CC4">
        <w:rPr>
          <w:rFonts w:ascii="Arial" w:hAnsi="Arial" w:cs="Arial"/>
          <w:sz w:val="19"/>
          <w:szCs w:val="19"/>
          <w:lang w:val="sk-SK"/>
        </w:rPr>
        <w:t xml:space="preserve">. </w:t>
      </w:r>
    </w:p>
    <w:p w14:paraId="4D76EC9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včas</w:t>
      </w:r>
    </w:p>
    <w:p w14:paraId="66601887" w14:textId="0D942AF9"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ŽoNFP je doručená včas, ak je doručená </w:t>
      </w:r>
      <w:r w:rsidRPr="00E11CC4">
        <w:rPr>
          <w:rFonts w:ascii="Arial" w:hAnsi="Arial" w:cs="Arial"/>
          <w:sz w:val="19"/>
          <w:szCs w:val="19"/>
          <w:lang w:val="sk-SK"/>
        </w:rPr>
        <w:t>podľa lehoty na to určenej písomným vyzvaním, teda do dátumu, ktorý určuje uzavretie vyzvania</w:t>
      </w:r>
      <w:r>
        <w:rPr>
          <w:rFonts w:ascii="Arial" w:hAnsi="Arial" w:cs="Arial"/>
          <w:sz w:val="19"/>
          <w:szCs w:val="19"/>
          <w:lang w:val="sk-SK"/>
        </w:rPr>
        <w:t>. resp. hodnotiaceho kola</w:t>
      </w:r>
      <w:r w:rsidRPr="00E11CC4">
        <w:rPr>
          <w:rFonts w:ascii="Arial" w:hAnsi="Arial" w:cs="Arial"/>
          <w:sz w:val="19"/>
          <w:szCs w:val="19"/>
          <w:lang w:val="sk-SK"/>
        </w:rPr>
        <w:t>.</w:t>
      </w:r>
      <w:r>
        <w:rPr>
          <w:rFonts w:ascii="Arial" w:hAnsi="Arial" w:cs="Arial"/>
          <w:sz w:val="19"/>
          <w:szCs w:val="19"/>
          <w:lang w:val="sk-SK"/>
        </w:rPr>
        <w:t xml:space="preserve"> </w:t>
      </w:r>
      <w:r w:rsidRPr="00E11CC4">
        <w:rPr>
          <w:rFonts w:ascii="Arial" w:hAnsi="Arial" w:cs="Arial"/>
          <w:sz w:val="19"/>
          <w:szCs w:val="19"/>
          <w:lang w:val="sk-SK"/>
        </w:rPr>
        <w:t>Pre splnenie podmienky podať ŽoNFP včas je rozhodujúci dátum podania</w:t>
      </w:r>
      <w:r w:rsidR="00EC4985">
        <w:rPr>
          <w:rFonts w:ascii="Arial" w:hAnsi="Arial" w:cs="Arial"/>
          <w:sz w:val="19"/>
          <w:szCs w:val="19"/>
          <w:lang w:val="sk-SK"/>
        </w:rPr>
        <w:t xml:space="preserve"> </w:t>
      </w:r>
      <w:r w:rsidRPr="00E11CC4">
        <w:rPr>
          <w:rFonts w:ascii="Arial" w:hAnsi="Arial" w:cs="Arial"/>
          <w:sz w:val="19"/>
          <w:szCs w:val="19"/>
          <w:lang w:val="sk-SK"/>
        </w:rPr>
        <w:t xml:space="preserve"> písomnej </w:t>
      </w:r>
      <w:r w:rsidR="00EC4985">
        <w:rPr>
          <w:rFonts w:ascii="Arial" w:hAnsi="Arial" w:cs="Arial"/>
          <w:sz w:val="19"/>
          <w:szCs w:val="19"/>
          <w:lang w:val="sk-SK"/>
        </w:rPr>
        <w:t>formy</w:t>
      </w:r>
      <w:r>
        <w:rPr>
          <w:rFonts w:ascii="Arial" w:hAnsi="Arial" w:cs="Arial"/>
          <w:sz w:val="19"/>
          <w:szCs w:val="19"/>
          <w:lang w:val="sk-SK"/>
        </w:rPr>
        <w:t xml:space="preserve"> ŽoNFP osobne u poskytovateľa </w:t>
      </w:r>
      <w:r w:rsidRPr="009B5A9B">
        <w:rPr>
          <w:rFonts w:ascii="Arial" w:hAnsi="Arial" w:cs="Arial"/>
          <w:sz w:val="19"/>
          <w:szCs w:val="19"/>
          <w:lang w:val="sk-SK"/>
        </w:rPr>
        <w:t>na podateľni SEP MV SR (RO o prijatí vystaví žiadateľovi potvrdenie s vyznačeným dátumom prijatia ŽoNFP)</w:t>
      </w:r>
      <w:r>
        <w:rPr>
          <w:rFonts w:ascii="Arial" w:hAnsi="Arial" w:cs="Arial"/>
          <w:sz w:val="19"/>
          <w:szCs w:val="19"/>
          <w:lang w:val="sk-SK"/>
        </w:rPr>
        <w:t xml:space="preserve"> </w:t>
      </w:r>
      <w:r w:rsidRPr="00E11CC4">
        <w:rPr>
          <w:rFonts w:ascii="Arial" w:hAnsi="Arial" w:cs="Arial"/>
          <w:sz w:val="19"/>
          <w:szCs w:val="19"/>
          <w:lang w:val="sk-SK"/>
        </w:rPr>
        <w:t>alebo dátum odovzdania na poštovú, resp. inú prepravu</w:t>
      </w:r>
      <w:r>
        <w:rPr>
          <w:rFonts w:ascii="Arial" w:hAnsi="Arial" w:cs="Arial"/>
          <w:sz w:val="19"/>
          <w:szCs w:val="19"/>
          <w:lang w:val="sk-SK"/>
        </w:rPr>
        <w:t xml:space="preserve"> </w:t>
      </w:r>
      <w:r w:rsidRPr="009B5A9B">
        <w:rPr>
          <w:rFonts w:ascii="Arial" w:hAnsi="Arial" w:cs="Arial"/>
          <w:sz w:val="19"/>
          <w:szCs w:val="19"/>
          <w:lang w:val="sk-SK"/>
        </w:rPr>
        <w:t>(napr. zasielanie prostredníctvom kuriéra)</w:t>
      </w:r>
      <w:r w:rsidRPr="00E11CC4">
        <w:rPr>
          <w:rFonts w:ascii="Arial" w:hAnsi="Arial" w:cs="Arial"/>
          <w:sz w:val="19"/>
          <w:szCs w:val="19"/>
          <w:lang w:val="sk-SK"/>
        </w:rPr>
        <w:t>. V prípade elektronického doručenia ŽoNFP v zmysle zákona o e-</w:t>
      </w:r>
      <w:proofErr w:type="spellStart"/>
      <w:r w:rsidRPr="00E11CC4">
        <w:rPr>
          <w:rFonts w:ascii="Arial" w:hAnsi="Arial" w:cs="Arial"/>
          <w:sz w:val="19"/>
          <w:szCs w:val="19"/>
          <w:lang w:val="sk-SK"/>
        </w:rPr>
        <w:t>Governmente</w:t>
      </w:r>
      <w:proofErr w:type="spellEnd"/>
      <w:r w:rsidRPr="00E11CC4">
        <w:rPr>
          <w:rFonts w:ascii="Arial" w:hAnsi="Arial" w:cs="Arial"/>
          <w:sz w:val="19"/>
          <w:szCs w:val="19"/>
          <w:lang w:val="sk-SK"/>
        </w:rPr>
        <w:t xml:space="preserve"> je rozhodujúci dátum podania ŽoNFP do elektronickej schránky RO. </w:t>
      </w:r>
    </w:p>
    <w:p w14:paraId="0F99D68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riadne</w:t>
      </w:r>
    </w:p>
    <w:p w14:paraId="1BC89B18" w14:textId="08413D2B"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RO pre OP EVS ako poskytovateľ ŽoNFP na </w:t>
      </w:r>
      <w:r w:rsidRPr="00174DF4">
        <w:rPr>
          <w:rFonts w:ascii="Arial" w:hAnsi="Arial" w:cs="Arial"/>
          <w:sz w:val="19"/>
          <w:szCs w:val="19"/>
          <w:lang w:val="sk-SK"/>
        </w:rPr>
        <w:t xml:space="preserve">základe kapitoly 3.2.1.1 </w:t>
      </w:r>
      <w:r>
        <w:rPr>
          <w:rFonts w:ascii="Arial" w:hAnsi="Arial" w:cs="Arial"/>
          <w:sz w:val="19"/>
          <w:szCs w:val="19"/>
          <w:lang w:val="sk-SK"/>
        </w:rPr>
        <w:t>SR</w:t>
      </w:r>
      <w:r w:rsidRPr="00174DF4">
        <w:rPr>
          <w:rFonts w:ascii="Arial" w:hAnsi="Arial" w:cs="Arial"/>
          <w:sz w:val="19"/>
          <w:szCs w:val="19"/>
          <w:lang w:val="sk-SK"/>
        </w:rPr>
        <w:t xml:space="preserve"> EŠIF </w:t>
      </w:r>
      <w:r>
        <w:rPr>
          <w:rFonts w:ascii="Arial" w:hAnsi="Arial" w:cs="Arial"/>
          <w:sz w:val="19"/>
          <w:szCs w:val="19"/>
          <w:lang w:val="sk-SK"/>
        </w:rPr>
        <w:t xml:space="preserve">určí vo výzve </w:t>
      </w:r>
      <w:r w:rsidRPr="00174DF4">
        <w:rPr>
          <w:rFonts w:ascii="Arial" w:hAnsi="Arial" w:cs="Arial"/>
          <w:sz w:val="19"/>
          <w:szCs w:val="19"/>
          <w:lang w:val="sk-SK"/>
        </w:rPr>
        <w:t>podmi</w:t>
      </w:r>
      <w:r>
        <w:rPr>
          <w:rFonts w:ascii="Arial" w:hAnsi="Arial" w:cs="Arial"/>
          <w:sz w:val="19"/>
          <w:szCs w:val="19"/>
          <w:lang w:val="sk-SK"/>
        </w:rPr>
        <w:t xml:space="preserve">enky pre riadne doručenie ŽoNFP. Obvykle musí byť </w:t>
      </w:r>
      <w:r w:rsidRPr="00174DF4">
        <w:rPr>
          <w:rFonts w:ascii="Arial" w:hAnsi="Arial" w:cs="Arial"/>
          <w:sz w:val="19"/>
          <w:szCs w:val="19"/>
          <w:lang w:val="sk-SK"/>
        </w:rPr>
        <w:t>ŽoNFP vyplnená v slovenskom jazyku  písmom umožňujúcim rozpoznanie obsahu textu</w:t>
      </w:r>
      <w:r>
        <w:rPr>
          <w:rFonts w:ascii="Arial" w:hAnsi="Arial" w:cs="Arial"/>
          <w:sz w:val="19"/>
          <w:szCs w:val="19"/>
          <w:lang w:val="sk-SK"/>
        </w:rPr>
        <w:t xml:space="preserve"> a  </w:t>
      </w:r>
      <w:r w:rsidRPr="00174DF4">
        <w:rPr>
          <w:rFonts w:ascii="Arial" w:hAnsi="Arial" w:cs="Arial"/>
          <w:sz w:val="19"/>
          <w:szCs w:val="19"/>
          <w:lang w:val="sk-SK"/>
        </w:rPr>
        <w:t xml:space="preserve"> v písomnej </w:t>
      </w:r>
      <w:r w:rsidR="00780F49">
        <w:rPr>
          <w:rFonts w:ascii="Arial" w:hAnsi="Arial" w:cs="Arial"/>
          <w:sz w:val="19"/>
          <w:szCs w:val="19"/>
          <w:lang w:val="sk-SK"/>
        </w:rPr>
        <w:t>forme</w:t>
      </w:r>
      <w:r w:rsidRPr="00174DF4">
        <w:rPr>
          <w:rFonts w:ascii="Arial" w:hAnsi="Arial" w:cs="Arial"/>
          <w:sz w:val="19"/>
          <w:szCs w:val="19"/>
          <w:lang w:val="sk-SK"/>
        </w:rPr>
        <w:t xml:space="preserve">  podpísaná  štatutárnym orgánom</w:t>
      </w:r>
      <w:r>
        <w:rPr>
          <w:rFonts w:ascii="Arial" w:hAnsi="Arial" w:cs="Arial"/>
          <w:sz w:val="19"/>
          <w:szCs w:val="19"/>
          <w:lang w:val="sk-SK"/>
        </w:rPr>
        <w:t xml:space="preserve"> žiadateľa.</w:t>
      </w:r>
    </w:p>
    <w:p w14:paraId="6FB647EF" w14:textId="22FDB8D6" w:rsidR="00B221DB" w:rsidRDefault="00B221DB" w:rsidP="00B221DB">
      <w:pPr>
        <w:pStyle w:val="Zkladntext"/>
        <w:tabs>
          <w:tab w:val="left" w:pos="720"/>
        </w:tabs>
        <w:spacing w:before="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V prípade predkladania príloh k ŽoNFP požadovaných výzvou/vyzvaním na overenie podmienok poskytnutia príspevku sa pre prílohy primerane aplikujú </w:t>
      </w:r>
      <w:r>
        <w:rPr>
          <w:rFonts w:ascii="Arial" w:hAnsi="Arial" w:cs="Arial"/>
          <w:sz w:val="19"/>
          <w:szCs w:val="19"/>
          <w:lang w:val="sk-SK"/>
        </w:rPr>
        <w:t>podmienky</w:t>
      </w:r>
      <w:r w:rsidRPr="0014645C">
        <w:rPr>
          <w:rFonts w:ascii="Arial" w:hAnsi="Arial" w:cs="Arial"/>
          <w:sz w:val="19"/>
          <w:szCs w:val="19"/>
          <w:lang w:val="sk-SK"/>
        </w:rPr>
        <w:t xml:space="preserve"> pre riadne doručenie ako sú stanovené  vo vyzvaní/výzve</w:t>
      </w:r>
      <w:r>
        <w:rPr>
          <w:rFonts w:ascii="Arial" w:hAnsi="Arial" w:cs="Arial"/>
          <w:sz w:val="19"/>
          <w:szCs w:val="19"/>
          <w:lang w:val="sk-SK"/>
        </w:rPr>
        <w:t xml:space="preserve"> pre ŽoNFP</w:t>
      </w:r>
      <w:r w:rsidRPr="0014645C">
        <w:rPr>
          <w:rFonts w:ascii="Arial" w:hAnsi="Arial" w:cs="Arial"/>
          <w:sz w:val="19"/>
          <w:szCs w:val="19"/>
          <w:lang w:val="sk-SK"/>
        </w:rPr>
        <w:t>.</w:t>
      </w:r>
    </w:p>
    <w:p w14:paraId="15B0CF45" w14:textId="77777777" w:rsidR="00F220F5"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RO po</w:t>
      </w:r>
      <w:r w:rsidR="004936F9" w:rsidRPr="0014645C">
        <w:rPr>
          <w:rFonts w:ascii="Arial" w:hAnsi="Arial" w:cs="Arial"/>
          <w:sz w:val="19"/>
          <w:szCs w:val="19"/>
          <w:lang w:val="sk-SK"/>
        </w:rPr>
        <w:t xml:space="preserve"> posúdení splnenia podmienok doručenia ŽoNFP</w:t>
      </w:r>
      <w:r w:rsidR="00C85E20" w:rsidRPr="0014645C">
        <w:rPr>
          <w:rFonts w:ascii="Arial" w:hAnsi="Arial" w:cs="Arial"/>
          <w:sz w:val="19"/>
          <w:szCs w:val="19"/>
          <w:lang w:val="sk-SK"/>
        </w:rPr>
        <w:t xml:space="preserve"> (doručenie riadne, včas a vo forme určenej RO pre OP EVS)</w:t>
      </w:r>
      <w:r w:rsidRPr="0014645C">
        <w:rPr>
          <w:rFonts w:ascii="Arial" w:hAnsi="Arial" w:cs="Arial"/>
          <w:sz w:val="19"/>
          <w:szCs w:val="19"/>
          <w:lang w:val="sk-SK"/>
        </w:rPr>
        <w:t xml:space="preserve"> zaregistr</w:t>
      </w:r>
      <w:r w:rsidR="004936F9" w:rsidRPr="0014645C">
        <w:rPr>
          <w:rFonts w:ascii="Arial" w:hAnsi="Arial" w:cs="Arial"/>
          <w:sz w:val="19"/>
          <w:szCs w:val="19"/>
          <w:lang w:val="sk-SK"/>
        </w:rPr>
        <w:t>uje</w:t>
      </w:r>
      <w:r w:rsidRPr="0014645C">
        <w:rPr>
          <w:rFonts w:ascii="Arial" w:hAnsi="Arial" w:cs="Arial"/>
          <w:sz w:val="19"/>
          <w:szCs w:val="19"/>
          <w:lang w:val="sk-SK"/>
        </w:rPr>
        <w:t xml:space="preserve"> ŽoNFP prostredníctvom ITMS2014+ </w:t>
      </w:r>
      <w:r w:rsidR="004936F9" w:rsidRPr="0014645C">
        <w:rPr>
          <w:rFonts w:ascii="Arial" w:hAnsi="Arial" w:cs="Arial"/>
          <w:sz w:val="19"/>
          <w:szCs w:val="19"/>
          <w:lang w:val="sk-SK"/>
        </w:rPr>
        <w:t xml:space="preserve">a </w:t>
      </w:r>
      <w:r w:rsidRPr="0014645C">
        <w:rPr>
          <w:rFonts w:ascii="Arial" w:hAnsi="Arial" w:cs="Arial"/>
          <w:sz w:val="19"/>
          <w:szCs w:val="19"/>
          <w:lang w:val="sk-SK"/>
        </w:rPr>
        <w:t xml:space="preserve">zašle žiadateľovi </w:t>
      </w:r>
      <w:r w:rsidRPr="0014645C">
        <w:rPr>
          <w:rFonts w:ascii="Arial" w:hAnsi="Arial" w:cs="Arial"/>
          <w:b/>
          <w:sz w:val="19"/>
          <w:szCs w:val="19"/>
          <w:lang w:val="sk-SK"/>
        </w:rPr>
        <w:t>Potvrdenie o registrácii ŽoNFP</w:t>
      </w:r>
      <w:r w:rsidRPr="0014645C">
        <w:rPr>
          <w:rFonts w:ascii="Arial" w:hAnsi="Arial" w:cs="Arial"/>
          <w:sz w:val="19"/>
          <w:szCs w:val="19"/>
          <w:lang w:val="sk-SK"/>
        </w:rPr>
        <w:t>. V prípade nefunkčnosti ITMS2014+ zasiela toto potvrdenie poštou.</w:t>
      </w:r>
      <w:r w:rsidR="004936F9" w:rsidRPr="0014645C">
        <w:rPr>
          <w:rFonts w:ascii="Arial" w:hAnsi="Arial" w:cs="Arial"/>
          <w:sz w:val="19"/>
          <w:szCs w:val="19"/>
          <w:lang w:val="sk-SK"/>
        </w:rPr>
        <w:t xml:space="preserve"> </w:t>
      </w:r>
    </w:p>
    <w:p w14:paraId="2B2B2ED9" w14:textId="49EDE036" w:rsidR="00B221DB" w:rsidRPr="0014645C" w:rsidRDefault="00B221DB"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b/>
          <w:sz w:val="19"/>
          <w:szCs w:val="19"/>
          <w:lang w:val="sk-SK"/>
        </w:rPr>
        <w:t>V prípade, ak žiadateľ nepredložil ŽoNFP riadne, včas alebo v určenej forme, RO vydá rozhodnutie o zastavení konania o ŽoNFP.</w:t>
      </w:r>
      <w:r>
        <w:rPr>
          <w:rFonts w:ascii="Arial" w:hAnsi="Arial" w:cs="Arial"/>
          <w:b/>
          <w:sz w:val="19"/>
          <w:szCs w:val="19"/>
          <w:lang w:val="sk-SK"/>
        </w:rPr>
        <w:t xml:space="preserve"> </w:t>
      </w:r>
    </w:p>
    <w:p w14:paraId="4777791D" w14:textId="77777777" w:rsidR="00887135" w:rsidRPr="0014645C" w:rsidRDefault="00887135" w:rsidP="00AC1F93">
      <w:pPr>
        <w:pStyle w:val="Nadpis3"/>
        <w:spacing w:line="360" w:lineRule="auto"/>
        <w:ind w:left="720"/>
        <w:jc w:val="both"/>
        <w:rPr>
          <w:b/>
          <w:color w:val="3C8A2E" w:themeColor="accent5"/>
          <w:sz w:val="24"/>
          <w:szCs w:val="24"/>
          <w:lang w:val="sk-SK"/>
        </w:rPr>
      </w:pPr>
      <w:bookmarkStart w:id="473" w:name="_Toc413832245"/>
      <w:bookmarkStart w:id="474" w:name="_Toc417132511"/>
      <w:bookmarkStart w:id="475" w:name="_Toc417648924"/>
      <w:bookmarkStart w:id="476" w:name="_Toc440355015"/>
      <w:bookmarkStart w:id="477" w:name="_Toc440375346"/>
      <w:bookmarkStart w:id="478" w:name="_Toc458432932"/>
    </w:p>
    <w:p w14:paraId="15B0CF46" w14:textId="564EBCBA" w:rsidR="00F220F5" w:rsidRPr="0014645C" w:rsidRDefault="00953D2E" w:rsidP="00AC1F93">
      <w:pPr>
        <w:pStyle w:val="Nadpis3"/>
        <w:spacing w:line="360" w:lineRule="auto"/>
        <w:ind w:left="720"/>
        <w:jc w:val="both"/>
        <w:rPr>
          <w:b/>
          <w:color w:val="3C8A2E" w:themeColor="accent5"/>
          <w:sz w:val="24"/>
          <w:szCs w:val="24"/>
          <w:lang w:val="sk-SK"/>
        </w:rPr>
      </w:pPr>
      <w:bookmarkStart w:id="479" w:name="_Toc334108"/>
      <w:r w:rsidRPr="0014645C">
        <w:rPr>
          <w:b/>
          <w:color w:val="3C8A2E" w:themeColor="accent5"/>
          <w:sz w:val="24"/>
          <w:szCs w:val="24"/>
          <w:lang w:val="sk-SK"/>
        </w:rPr>
        <w:t>3.3.1</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elektronicky prostredníctvom ITMS2014+</w:t>
      </w:r>
      <w:bookmarkEnd w:id="473"/>
      <w:bookmarkEnd w:id="474"/>
      <w:bookmarkEnd w:id="475"/>
      <w:bookmarkEnd w:id="476"/>
      <w:bookmarkEnd w:id="477"/>
      <w:bookmarkEnd w:id="478"/>
      <w:bookmarkEnd w:id="479"/>
    </w:p>
    <w:p w14:paraId="7818C7D0" w14:textId="77777777" w:rsidR="00AC1C0F" w:rsidRPr="0014645C" w:rsidRDefault="00AC1C0F" w:rsidP="00AC1F93">
      <w:pPr>
        <w:pStyle w:val="Zkladntext"/>
        <w:spacing w:after="0" w:line="360" w:lineRule="auto"/>
        <w:ind w:left="720"/>
        <w:jc w:val="both"/>
        <w:rPr>
          <w:color w:val="3C8A2E" w:themeColor="accent5"/>
          <w:sz w:val="24"/>
          <w:szCs w:val="24"/>
          <w:lang w:val="sk-SK" w:eastAsia="sk-SK"/>
        </w:rPr>
      </w:pPr>
      <w:r w:rsidRPr="0014645C">
        <w:rPr>
          <w:b/>
          <w:color w:val="3C8A2E" w:themeColor="accent5"/>
          <w:sz w:val="24"/>
          <w:szCs w:val="24"/>
          <w:lang w:val="sk-SK" w:eastAsia="sk-SK"/>
        </w:rPr>
        <w:t>Postup vytvorenia prístupu žiadateľa do verejnej časti ITMS.</w:t>
      </w:r>
      <w:r w:rsidRPr="0014645C">
        <w:rPr>
          <w:color w:val="3C8A2E" w:themeColor="accent5"/>
          <w:sz w:val="24"/>
          <w:szCs w:val="24"/>
          <w:lang w:val="sk-SK" w:eastAsia="sk-SK"/>
        </w:rPr>
        <w:t xml:space="preserve"> </w:t>
      </w:r>
    </w:p>
    <w:p w14:paraId="69B66DD9" w14:textId="77777777" w:rsidR="00AC1C0F" w:rsidRPr="0014645C"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14645C" w:rsidRDefault="00AC1C0F" w:rsidP="0091333D">
      <w:pPr>
        <w:pStyle w:val="Zkladntext"/>
        <w:spacing w:after="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O prístup do verejnej časti ITMS2014+ sa žiada vyplnením a odoslaním elektronickej žiadosti o aktiváciu konta (ďalej len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je potrebné vyplniť a odoslať v elektronickej podobe prostredníctvom verejnej časti ITMS2014+ (</w:t>
      </w:r>
      <w:hyperlink r:id="rId24" w:history="1">
        <w:r w:rsidRPr="0014645C">
          <w:rPr>
            <w:rStyle w:val="Hypertextovprepojenie"/>
            <w:rFonts w:cs="Arial"/>
            <w:szCs w:val="19"/>
            <w:lang w:val="sk-SK" w:eastAsia="sk-SK"/>
          </w:rPr>
          <w:t>https://www.itms2014.sk/</w:t>
        </w:r>
      </w:hyperlink>
      <w:r w:rsidRPr="0014645C">
        <w:rPr>
          <w:rFonts w:ascii="Arial" w:hAnsi="Arial" w:cs="Arial"/>
          <w:sz w:val="19"/>
          <w:szCs w:val="19"/>
          <w:lang w:val="sk-SK" w:eastAsia="sk-SK"/>
        </w:rPr>
        <w:t xml:space="preserve">).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w:t>
      </w:r>
      <w:proofErr w:type="spellStart"/>
      <w:r w:rsidRPr="0014645C">
        <w:rPr>
          <w:rFonts w:ascii="Arial" w:hAnsi="Arial" w:cs="Arial"/>
          <w:sz w:val="19"/>
          <w:szCs w:val="19"/>
          <w:lang w:val="sk-SK" w:eastAsia="sk-SK"/>
        </w:rPr>
        <w:t>DataCentra</w:t>
      </w:r>
      <w:proofErr w:type="spellEnd"/>
      <w:r w:rsidRPr="0014645C">
        <w:rPr>
          <w:rFonts w:ascii="Arial" w:hAnsi="Arial" w:cs="Arial"/>
          <w:sz w:val="19"/>
          <w:szCs w:val="19"/>
          <w:lang w:val="sk-SK" w:eastAsia="sk-SK"/>
        </w:rPr>
        <w:t xml:space="preserve">, Cintorínska 5, 814 88 Bratislava. Pri vypĺňaní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je potrebné postupovať v zmysle </w:t>
      </w:r>
      <w:proofErr w:type="spellStart"/>
      <w:r w:rsidRPr="0014645C">
        <w:rPr>
          <w:rFonts w:ascii="Arial" w:hAnsi="Arial" w:cs="Arial"/>
          <w:sz w:val="19"/>
          <w:szCs w:val="19"/>
          <w:lang w:val="sk-SK" w:eastAsia="sk-SK"/>
        </w:rPr>
        <w:t>nápoved</w:t>
      </w:r>
      <w:r w:rsidR="00026E2A" w:rsidRPr="0014645C">
        <w:rPr>
          <w:rFonts w:ascii="Arial" w:hAnsi="Arial" w:cs="Arial"/>
          <w:sz w:val="19"/>
          <w:szCs w:val="19"/>
          <w:lang w:val="sk-SK" w:eastAsia="sk-SK"/>
        </w:rPr>
        <w:t>y</w:t>
      </w:r>
      <w:proofErr w:type="spellEnd"/>
      <w:r w:rsidRPr="0014645C">
        <w:rPr>
          <w:rFonts w:ascii="Arial" w:hAnsi="Arial" w:cs="Arial"/>
          <w:sz w:val="19"/>
          <w:szCs w:val="19"/>
          <w:lang w:val="sk-SK" w:eastAsia="sk-SK"/>
        </w:rPr>
        <w:t xml:space="preserve">/pokynov k vypĺňaniu žiadosti o zriadenie používateľského konta, ktoré sú dostupné priamo v elektronickom formulári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w:t>
      </w:r>
    </w:p>
    <w:p w14:paraId="2A2EE2BC" w14:textId="77777777" w:rsidR="00AC1C0F" w:rsidRPr="0014645C" w:rsidRDefault="00AC1C0F" w:rsidP="006114F6">
      <w:pPr>
        <w:spacing w:line="288" w:lineRule="auto"/>
        <w:jc w:val="both"/>
        <w:rPr>
          <w:rFonts w:ascii="Arial" w:hAnsi="Arial" w:cs="Arial"/>
          <w:sz w:val="19"/>
          <w:szCs w:val="19"/>
          <w:lang w:val="sk-SK"/>
        </w:rPr>
      </w:pPr>
    </w:p>
    <w:p w14:paraId="52CF9D04" w14:textId="35A68558" w:rsidR="001B2286" w:rsidRPr="0014645C" w:rsidRDefault="00D150CA" w:rsidP="00D150CA">
      <w:pPr>
        <w:pStyle w:val="Zkladntext"/>
        <w:spacing w:after="0" w:line="480" w:lineRule="auto"/>
        <w:ind w:left="720"/>
        <w:jc w:val="both"/>
        <w:rPr>
          <w:b/>
          <w:color w:val="3C8A2E" w:themeColor="accent5"/>
          <w:sz w:val="24"/>
          <w:szCs w:val="24"/>
          <w:lang w:val="sk-SK" w:eastAsia="sk-SK"/>
        </w:rPr>
      </w:pPr>
      <w:r w:rsidRPr="0014645C">
        <w:rPr>
          <w:b/>
          <w:color w:val="3C8A2E" w:themeColor="accent5"/>
          <w:sz w:val="24"/>
          <w:szCs w:val="24"/>
          <w:lang w:val="sk-SK" w:eastAsia="sk-SK"/>
        </w:rPr>
        <w:t>Procesný postup predloženia ŽoNFP prostredníctvom ITMS</w:t>
      </w:r>
    </w:p>
    <w:p w14:paraId="264622E7" w14:textId="6D7B8EBC"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Žiadateľ</w:t>
      </w:r>
      <w:r w:rsidR="00B221DB">
        <w:rPr>
          <w:rFonts w:ascii="Arial" w:hAnsi="Arial" w:cs="Arial"/>
          <w:sz w:val="19"/>
          <w:szCs w:val="19"/>
          <w:lang w:val="sk-SK"/>
        </w:rPr>
        <w:t xml:space="preserve"> najprv</w:t>
      </w:r>
      <w:r w:rsidRPr="0014645C">
        <w:rPr>
          <w:rFonts w:ascii="Arial" w:hAnsi="Arial" w:cs="Arial"/>
          <w:sz w:val="19"/>
          <w:szCs w:val="19"/>
          <w:lang w:val="sk-SK"/>
        </w:rPr>
        <w:t xml:space="preserve"> predkladá ŽoNFP elektronicky prostredníctvom verejnej časti ITMS2014+</w:t>
      </w:r>
      <w:r w:rsidR="00B221DB">
        <w:rPr>
          <w:rFonts w:ascii="Arial" w:hAnsi="Arial" w:cs="Arial"/>
          <w:sz w:val="19"/>
          <w:szCs w:val="19"/>
          <w:lang w:val="sk-SK"/>
        </w:rPr>
        <w:t>.</w:t>
      </w:r>
      <w:r w:rsidRPr="0014645C">
        <w:rPr>
          <w:rFonts w:ascii="Arial" w:hAnsi="Arial" w:cs="Arial"/>
          <w:sz w:val="19"/>
          <w:szCs w:val="19"/>
          <w:lang w:val="sk-SK"/>
        </w:rPr>
        <w:t xml:space="preserve"> </w:t>
      </w:r>
      <w:r w:rsidRPr="0014645C">
        <w:rPr>
          <w:rFonts w:ascii="Arial" w:hAnsi="Arial" w:cs="Arial"/>
          <w:sz w:val="19"/>
          <w:szCs w:val="19"/>
          <w:lang w:val="sk-SK"/>
        </w:rPr>
        <w:br/>
        <w:t xml:space="preserve"> Odoslanie ŽoNFP </w:t>
      </w:r>
      <w:r w:rsidRPr="0014645C">
        <w:rPr>
          <w:rFonts w:ascii="Arial" w:hAnsi="Arial" w:cs="Arial"/>
          <w:sz w:val="19"/>
          <w:szCs w:val="19"/>
          <w:lang w:val="sk-SK"/>
        </w:rPr>
        <w:br/>
        <w:t xml:space="preserve">zo strany žiadateľa musí byť vykonané v rámci intervalu od dátumu vyhlásenia vyzvania </w:t>
      </w:r>
      <w:r w:rsidRPr="0014645C">
        <w:rPr>
          <w:rFonts w:ascii="Arial" w:hAnsi="Arial" w:cs="Arial"/>
          <w:sz w:val="19"/>
          <w:szCs w:val="19"/>
          <w:lang w:val="sk-SK"/>
        </w:rPr>
        <w:br/>
        <w:t xml:space="preserve">do dátumu uzavretia vyzvania. Mimo tohto intervalu nie je možné ŽoNFP odoslať z verejnej časti ITMS2014+. Bližšie informácie o postupe sa nachádzajú na webovom sídle Úradu vlády SR: </w:t>
      </w:r>
      <w:hyperlink r:id="rId25" w:history="1">
        <w:r w:rsidRPr="0014645C">
          <w:rPr>
            <w:rFonts w:cs="Arial"/>
            <w:sz w:val="19"/>
            <w:szCs w:val="19"/>
            <w:lang w:val="sk-SK"/>
          </w:rPr>
          <w:t>http://www.partnerskadohoda.gov.sk/usmernenia-a-manualy/</w:t>
        </w:r>
      </w:hyperlink>
      <w:r w:rsidRPr="0014645C">
        <w:rPr>
          <w:rFonts w:ascii="Arial" w:hAnsi="Arial" w:cs="Arial"/>
          <w:sz w:val="19"/>
          <w:szCs w:val="19"/>
          <w:lang w:val="sk-SK"/>
        </w:rPr>
        <w:t xml:space="preserve"> </w:t>
      </w:r>
      <w:hyperlink r:id="rId26" w:history="1"/>
      <w:r w:rsidRPr="0014645C">
        <w:rPr>
          <w:rFonts w:ascii="Arial" w:hAnsi="Arial" w:cs="Arial"/>
          <w:sz w:val="19"/>
          <w:szCs w:val="19"/>
          <w:lang w:val="sk-SK"/>
        </w:rPr>
        <w:t xml:space="preserve">v Usmernení CKO č. 1 k postupu administrácie ŽoNFP cez ITMS2014+. </w:t>
      </w:r>
    </w:p>
    <w:p w14:paraId="6BB5C132" w14:textId="77777777"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66005415" w14:textId="77777777" w:rsidR="00D150CA" w:rsidRPr="0014645C"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sz w:val="19"/>
          <w:szCs w:val="19"/>
          <w:lang w:val="sk-SK"/>
        </w:rPr>
        <w:t xml:space="preserve">Proces vytvorenia a podania ŽoNFP je v ITMS2014+ rozdelený na dva za sebou logicky nasledujúce kroky. </w:t>
      </w:r>
    </w:p>
    <w:p w14:paraId="2F836042" w14:textId="25AB19B8"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b/>
          <w:sz w:val="19"/>
          <w:szCs w:val="19"/>
          <w:lang w:val="sk-SK"/>
        </w:rPr>
        <w:t xml:space="preserve">Prvým krokom je </w:t>
      </w:r>
      <w:proofErr w:type="spellStart"/>
      <w:r w:rsidRPr="0014645C">
        <w:rPr>
          <w:rFonts w:ascii="Arial" w:hAnsi="Arial" w:cs="Arial"/>
          <w:b/>
          <w:sz w:val="19"/>
          <w:szCs w:val="19"/>
          <w:lang w:val="sk-SK"/>
        </w:rPr>
        <w:t>wizard</w:t>
      </w:r>
      <w:proofErr w:type="spellEnd"/>
      <w:r w:rsidRPr="0014645C">
        <w:rPr>
          <w:rFonts w:ascii="Arial" w:hAnsi="Arial" w:cs="Arial"/>
          <w:sz w:val="19"/>
          <w:szCs w:val="19"/>
          <w:lang w:val="sk-SK"/>
        </w:rPr>
        <w:t>, ktorý slúži na vytvorenie ŽoNFP, výber a zadanie primárnych údajov ŽoNFP.</w:t>
      </w:r>
      <w:r w:rsidR="001B2286" w:rsidRPr="0014645C">
        <w:rPr>
          <w:rFonts w:ascii="Arial" w:hAnsi="Arial" w:cs="Arial"/>
          <w:sz w:val="19"/>
          <w:szCs w:val="19"/>
          <w:lang w:val="sk-SK"/>
        </w:rPr>
        <w:t xml:space="preserve"> </w:t>
      </w:r>
      <w:proofErr w:type="spellStart"/>
      <w:r w:rsidR="001B2286" w:rsidRPr="0014645C">
        <w:rPr>
          <w:rFonts w:ascii="Arial" w:hAnsi="Arial" w:cs="Arial"/>
          <w:sz w:val="19"/>
          <w:szCs w:val="19"/>
          <w:lang w:val="sk-SK"/>
        </w:rPr>
        <w:t>Wizard</w:t>
      </w:r>
      <w:proofErr w:type="spellEnd"/>
      <w:r w:rsidR="001B2286" w:rsidRPr="0014645C">
        <w:rPr>
          <w:rFonts w:ascii="Arial" w:hAnsi="Arial" w:cs="Arial"/>
          <w:sz w:val="19"/>
          <w:szCs w:val="19"/>
          <w:lang w:val="sk-SK"/>
        </w:rPr>
        <w:t xml:space="preserve"> sa skladá z nasledujúcich krokov: výber výzvy/vyzvania, výber operačného program</w:t>
      </w:r>
      <w:r w:rsidR="002067F0" w:rsidRPr="0014645C">
        <w:rPr>
          <w:rFonts w:ascii="Arial" w:hAnsi="Arial" w:cs="Arial"/>
          <w:sz w:val="19"/>
          <w:szCs w:val="19"/>
          <w:lang w:val="sk-SK"/>
        </w:rPr>
        <w:t>u</w:t>
      </w:r>
      <w:r w:rsidR="001B2286" w:rsidRPr="0014645C">
        <w:rPr>
          <w:rFonts w:ascii="Arial" w:hAnsi="Arial" w:cs="Arial"/>
          <w:sz w:val="19"/>
          <w:szCs w:val="19"/>
          <w:lang w:val="sk-SK"/>
        </w:rPr>
        <w:t xml:space="preserve">, zadanie základných údajov ŽoNFP a zobrazenie základných kritérií oprávnenosti. Po úspešnom ukončení </w:t>
      </w:r>
      <w:proofErr w:type="spellStart"/>
      <w:r w:rsidR="001B2286" w:rsidRPr="0014645C">
        <w:rPr>
          <w:rFonts w:ascii="Arial" w:hAnsi="Arial" w:cs="Arial"/>
          <w:sz w:val="19"/>
          <w:szCs w:val="19"/>
          <w:lang w:val="sk-SK"/>
        </w:rPr>
        <w:t>wizardu</w:t>
      </w:r>
      <w:proofErr w:type="spellEnd"/>
      <w:r w:rsidR="001B2286" w:rsidRPr="0014645C">
        <w:rPr>
          <w:rFonts w:ascii="Arial" w:hAnsi="Arial" w:cs="Arial"/>
          <w:sz w:val="19"/>
          <w:szCs w:val="19"/>
          <w:lang w:val="sk-SK"/>
        </w:rPr>
        <w:t xml:space="preserve"> vytvorenia ŽoNFP systém ITMS2014+ vygeneruje kód ŽoNFP, ktorý </w:t>
      </w:r>
      <w:r w:rsidR="00B1125A" w:rsidRPr="0014645C">
        <w:rPr>
          <w:rFonts w:ascii="Arial" w:hAnsi="Arial" w:cs="Arial"/>
          <w:sz w:val="19"/>
          <w:szCs w:val="19"/>
          <w:lang w:val="sk-SK"/>
        </w:rPr>
        <w:t xml:space="preserve">obsahuje </w:t>
      </w:r>
      <w:r w:rsidR="001B2286" w:rsidRPr="0014645C">
        <w:rPr>
          <w:rFonts w:ascii="Arial" w:hAnsi="Arial" w:cs="Arial"/>
          <w:sz w:val="19"/>
          <w:szCs w:val="19"/>
          <w:lang w:val="sk-SK"/>
        </w:rPr>
        <w:t xml:space="preserve">jednoznačný a jedinečný </w:t>
      </w:r>
      <w:r w:rsidR="00B1125A" w:rsidRPr="0014645C">
        <w:rPr>
          <w:rFonts w:ascii="Arial" w:hAnsi="Arial" w:cs="Arial"/>
          <w:sz w:val="19"/>
          <w:szCs w:val="19"/>
          <w:lang w:val="sk-SK"/>
        </w:rPr>
        <w:t xml:space="preserve">číselný </w:t>
      </w:r>
      <w:r w:rsidR="001B2286" w:rsidRPr="0014645C">
        <w:rPr>
          <w:rFonts w:ascii="Arial" w:hAnsi="Arial" w:cs="Arial"/>
          <w:sz w:val="19"/>
          <w:szCs w:val="19"/>
          <w:lang w:val="sk-SK"/>
        </w:rPr>
        <w:t>identifikátor v rámci celého systému ITMS2014+.</w:t>
      </w:r>
    </w:p>
    <w:p w14:paraId="0758DFC3" w14:textId="3C0BD5B3" w:rsidR="001B2286" w:rsidRPr="0014645C" w:rsidRDefault="001B2286" w:rsidP="006114F6">
      <w:pPr>
        <w:spacing w:line="288" w:lineRule="auto"/>
        <w:jc w:val="both"/>
        <w:rPr>
          <w:rFonts w:ascii="Arial" w:hAnsi="Arial" w:cs="Arial"/>
          <w:sz w:val="19"/>
          <w:szCs w:val="19"/>
          <w:lang w:val="sk-SK"/>
        </w:rPr>
      </w:pPr>
      <w:r w:rsidRPr="0014645C">
        <w:rPr>
          <w:rFonts w:ascii="Arial" w:hAnsi="Arial" w:cs="Arial"/>
          <w:b/>
          <w:sz w:val="19"/>
          <w:szCs w:val="19"/>
          <w:lang w:val="sk-SK"/>
        </w:rPr>
        <w:lastRenderedPageBreak/>
        <w:t xml:space="preserve">Druhým krokom je </w:t>
      </w:r>
      <w:r w:rsidR="00AF7EB8" w:rsidRPr="0014645C">
        <w:rPr>
          <w:rFonts w:ascii="Arial" w:hAnsi="Arial" w:cs="Arial"/>
          <w:b/>
          <w:sz w:val="19"/>
          <w:szCs w:val="19"/>
          <w:lang w:val="sk-SK"/>
        </w:rPr>
        <w:t>vyplnenie f</w:t>
      </w:r>
      <w:r w:rsidRPr="0014645C">
        <w:rPr>
          <w:rFonts w:ascii="Arial" w:hAnsi="Arial" w:cs="Arial"/>
          <w:b/>
          <w:sz w:val="19"/>
          <w:szCs w:val="19"/>
          <w:lang w:val="sk-SK"/>
        </w:rPr>
        <w:t>ormulár</w:t>
      </w:r>
      <w:r w:rsidR="00AF7EB8" w:rsidRPr="0014645C">
        <w:rPr>
          <w:rFonts w:ascii="Arial" w:hAnsi="Arial" w:cs="Arial"/>
          <w:b/>
          <w:sz w:val="19"/>
          <w:szCs w:val="19"/>
          <w:lang w:val="sk-SK"/>
        </w:rPr>
        <w:t>a</w:t>
      </w:r>
      <w:r w:rsidRPr="0014645C">
        <w:rPr>
          <w:rFonts w:ascii="Arial" w:hAnsi="Arial" w:cs="Arial"/>
          <w:b/>
          <w:sz w:val="19"/>
          <w:szCs w:val="19"/>
          <w:lang w:val="sk-SK"/>
        </w:rPr>
        <w:t xml:space="preserve"> ŽoNFP</w:t>
      </w:r>
      <w:r w:rsidRPr="0014645C">
        <w:rPr>
          <w:rFonts w:ascii="Arial" w:hAnsi="Arial" w:cs="Arial"/>
          <w:sz w:val="19"/>
          <w:szCs w:val="19"/>
          <w:lang w:val="sk-SK"/>
        </w:rPr>
        <w:t xml:space="preserve">, ktorý sa zobrazí automaticky po ukončení </w:t>
      </w:r>
      <w:proofErr w:type="spellStart"/>
      <w:r w:rsidRPr="0014645C">
        <w:rPr>
          <w:rFonts w:ascii="Arial" w:hAnsi="Arial" w:cs="Arial"/>
          <w:sz w:val="19"/>
          <w:szCs w:val="19"/>
          <w:lang w:val="sk-SK"/>
        </w:rPr>
        <w:t>wizardu</w:t>
      </w:r>
      <w:proofErr w:type="spellEnd"/>
      <w:r w:rsidRPr="0014645C">
        <w:rPr>
          <w:rFonts w:ascii="Arial" w:hAnsi="Arial" w:cs="Arial"/>
          <w:sz w:val="19"/>
          <w:szCs w:val="19"/>
          <w:lang w:val="sk-SK"/>
        </w:rPr>
        <w:t xml:space="preserve"> vytvorenia ŽoNFP. </w:t>
      </w:r>
      <w:r w:rsidR="00AF7EB8" w:rsidRPr="0014645C">
        <w:rPr>
          <w:rFonts w:ascii="Arial" w:hAnsi="Arial" w:cs="Arial"/>
          <w:sz w:val="19"/>
          <w:szCs w:val="19"/>
          <w:lang w:val="sk-SK"/>
        </w:rPr>
        <w:t>Elektronický formulár ŽoNFP na verejnej časti  ITMS2014+ je rozdelený do nasledovných logických celkov:</w:t>
      </w:r>
    </w:p>
    <w:p w14:paraId="27345548"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Identifikácia žiadateľa a partnerov,</w:t>
      </w:r>
    </w:p>
    <w:p w14:paraId="1DB8690D"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Údaje o projekte,</w:t>
      </w:r>
    </w:p>
    <w:p w14:paraId="46A2CC8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Harmonogram projektu a výstupy,</w:t>
      </w:r>
    </w:p>
    <w:p w14:paraId="6E8DF2D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Rozpočet projektu,</w:t>
      </w:r>
    </w:p>
    <w:p w14:paraId="56AB30F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Predpoklady a riziká projektu,</w:t>
      </w:r>
    </w:p>
    <w:p w14:paraId="0081AF5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Podmienky poskytnutia príspevku,</w:t>
      </w:r>
    </w:p>
    <w:p w14:paraId="0A2FBCD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 xml:space="preserve">Čestné vyhlásenie.  </w:t>
      </w:r>
    </w:p>
    <w:p w14:paraId="27465F5C" w14:textId="0BA9D676" w:rsidR="00AF7EB8" w:rsidRPr="0014645C" w:rsidRDefault="00AF7EB8" w:rsidP="00150BDD">
      <w:pPr>
        <w:spacing w:line="288" w:lineRule="auto"/>
        <w:jc w:val="both"/>
        <w:rPr>
          <w:rFonts w:ascii="Arial" w:hAnsi="Arial" w:cs="Arial"/>
          <w:sz w:val="19"/>
          <w:szCs w:val="19"/>
          <w:lang w:val="sk-SK"/>
        </w:rPr>
      </w:pPr>
      <w:r w:rsidRPr="0014645C">
        <w:rPr>
          <w:rFonts w:ascii="Arial" w:hAnsi="Arial" w:cs="Arial"/>
          <w:sz w:val="19"/>
          <w:szCs w:val="19"/>
          <w:lang w:val="sk-SK"/>
        </w:rPr>
        <w:t xml:space="preserve">Obsah jednotlivých logických celkov je podrobne popísaný </w:t>
      </w:r>
      <w:r w:rsidR="00150BDD" w:rsidRPr="0014645C">
        <w:rPr>
          <w:rFonts w:ascii="Arial" w:hAnsi="Arial" w:cs="Arial"/>
          <w:sz w:val="19"/>
          <w:szCs w:val="19"/>
          <w:lang w:val="sk-SK"/>
        </w:rPr>
        <w:t>v </w:t>
      </w:r>
      <w:r w:rsidRPr="0014645C">
        <w:rPr>
          <w:rFonts w:ascii="Arial" w:hAnsi="Arial" w:cs="Arial"/>
          <w:sz w:val="19"/>
          <w:szCs w:val="19"/>
          <w:lang w:val="sk-SK"/>
        </w:rPr>
        <w:t xml:space="preserve">prílohe č. 1 </w:t>
      </w:r>
      <w:r w:rsidR="00150BDD" w:rsidRPr="0014645C">
        <w:rPr>
          <w:rFonts w:ascii="Arial" w:hAnsi="Arial" w:cs="Arial"/>
          <w:sz w:val="19"/>
          <w:szCs w:val="19"/>
          <w:lang w:val="sk-SK"/>
        </w:rPr>
        <w:t>k usmerneniu CKO č. 1 k postupu administrácie žiadosti o nenávratný finančný príspevok cez ITMS2014+.</w:t>
      </w:r>
    </w:p>
    <w:p w14:paraId="6F322C1C" w14:textId="77777777" w:rsidR="004E5C2D" w:rsidRPr="0014645C" w:rsidRDefault="004E5C2D" w:rsidP="0091333D">
      <w:pPr>
        <w:spacing w:before="120" w:after="120" w:line="288" w:lineRule="auto"/>
        <w:jc w:val="both"/>
        <w:rPr>
          <w:rFonts w:ascii="Arial" w:hAnsi="Arial" w:cs="Arial"/>
          <w:sz w:val="19"/>
          <w:szCs w:val="19"/>
          <w:lang w:val="sk-SK"/>
        </w:rPr>
      </w:pPr>
    </w:p>
    <w:p w14:paraId="57707402" w14:textId="7BB558F5"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sz w:val="19"/>
          <w:szCs w:val="19"/>
          <w:lang w:val="sk-SK"/>
        </w:rPr>
        <w:t>Odporúčanie</w:t>
      </w:r>
      <w:r w:rsidR="004E5C2D" w:rsidRPr="0014645C">
        <w:rPr>
          <w:rFonts w:ascii="Arial" w:hAnsi="Arial" w:cs="Arial"/>
          <w:b/>
          <w:sz w:val="19"/>
          <w:szCs w:val="19"/>
          <w:lang w:val="sk-SK"/>
        </w:rPr>
        <w:t xml:space="preserve"> pre žiadateľa:</w:t>
      </w:r>
      <w:r w:rsidR="004E5C2D" w:rsidRPr="0014645C">
        <w:rPr>
          <w:rFonts w:ascii="Arial" w:hAnsi="Arial" w:cs="Arial"/>
          <w:sz w:val="19"/>
          <w:szCs w:val="19"/>
          <w:lang w:val="sk-SK"/>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005F7DA3" w14:textId="77777777" w:rsidR="00AF7EB8" w:rsidRPr="0014645C" w:rsidRDefault="00AF7EB8" w:rsidP="001B2286">
      <w:pPr>
        <w:spacing w:line="288" w:lineRule="auto"/>
        <w:rPr>
          <w:lang w:val="sk-SK"/>
        </w:rPr>
      </w:pPr>
    </w:p>
    <w:p w14:paraId="3FA39880" w14:textId="30065BC5" w:rsidR="00F220F5" w:rsidRPr="0014645C" w:rsidRDefault="00953D2E" w:rsidP="00551D65">
      <w:pPr>
        <w:pStyle w:val="Nadpis3"/>
        <w:spacing w:line="480" w:lineRule="auto"/>
        <w:ind w:left="720"/>
        <w:rPr>
          <w:b/>
          <w:sz w:val="24"/>
          <w:szCs w:val="24"/>
          <w:lang w:val="sk-SK"/>
        </w:rPr>
      </w:pPr>
      <w:bookmarkStart w:id="480" w:name="_Toc418003090"/>
      <w:bookmarkStart w:id="481" w:name="_Toc417132512"/>
      <w:bookmarkStart w:id="482" w:name="_Toc417648925"/>
      <w:bookmarkStart w:id="483" w:name="_Toc440355016"/>
      <w:bookmarkStart w:id="484" w:name="_Toc440375347"/>
      <w:bookmarkStart w:id="485" w:name="_Toc458432933"/>
      <w:bookmarkStart w:id="486" w:name="_Toc334109"/>
      <w:bookmarkEnd w:id="480"/>
      <w:r w:rsidRPr="0014645C">
        <w:rPr>
          <w:b/>
          <w:color w:val="3C8A2E" w:themeColor="accent5"/>
          <w:sz w:val="24"/>
          <w:szCs w:val="24"/>
          <w:lang w:val="sk-SK"/>
        </w:rPr>
        <w:t>3.3.2</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v písomnej forme</w:t>
      </w:r>
      <w:bookmarkEnd w:id="481"/>
      <w:bookmarkEnd w:id="482"/>
      <w:bookmarkEnd w:id="483"/>
      <w:bookmarkEnd w:id="484"/>
      <w:bookmarkEnd w:id="485"/>
      <w:bookmarkEnd w:id="486"/>
    </w:p>
    <w:p w14:paraId="6C6EE56C" w14:textId="2AB1D70B"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odoslaní ŽoNFP elektronicky prostredníctvom verejnej časti ITMS2014+, predkladá žiadateľ fyzicky pevne zviazanú kompletnú </w:t>
      </w:r>
      <w:r w:rsidR="00887135" w:rsidRPr="0014645C">
        <w:rPr>
          <w:rFonts w:ascii="Arial" w:hAnsi="Arial" w:cs="Arial"/>
          <w:sz w:val="19"/>
          <w:szCs w:val="19"/>
          <w:lang w:val="sk-SK"/>
        </w:rPr>
        <w:t>Ž</w:t>
      </w:r>
      <w:r w:rsidRPr="0014645C">
        <w:rPr>
          <w:rFonts w:ascii="Arial" w:hAnsi="Arial" w:cs="Arial"/>
          <w:sz w:val="19"/>
          <w:szCs w:val="19"/>
          <w:lang w:val="sk-SK"/>
        </w:rPr>
        <w:t xml:space="preserve">oNFP vytlačenú cez aplikáciu ITMS2014+ vrátane všetkých príloh (originál alebo úradne </w:t>
      </w:r>
      <w:r w:rsidR="00922460" w:rsidRPr="0014645C">
        <w:rPr>
          <w:rFonts w:ascii="Arial" w:hAnsi="Arial" w:cs="Arial"/>
          <w:sz w:val="19"/>
          <w:szCs w:val="19"/>
          <w:lang w:val="sk-SK"/>
        </w:rPr>
        <w:t xml:space="preserve"> overená</w:t>
      </w:r>
      <w:r w:rsidRPr="0014645C">
        <w:rPr>
          <w:rFonts w:ascii="Arial" w:hAnsi="Arial" w:cs="Arial"/>
          <w:sz w:val="19"/>
          <w:szCs w:val="19"/>
          <w:lang w:val="sk-SK"/>
        </w:rPr>
        <w:t xml:space="preserve"> kópia) spolu s identickou písomnou kópiou originálu ŽoNFP a jej príloh na adresu RO pre OP EVS pre doručovanie poštových zásielok:  </w:t>
      </w:r>
    </w:p>
    <w:p w14:paraId="15B0CF4A" w14:textId="039383C3" w:rsidR="00F220F5" w:rsidRPr="0014645C" w:rsidRDefault="00F220F5" w:rsidP="003868A0">
      <w:pPr>
        <w:spacing w:before="120" w:after="120" w:line="288" w:lineRule="auto"/>
        <w:jc w:val="both"/>
        <w:rPr>
          <w:rFonts w:ascii="Arial" w:hAnsi="Arial" w:cs="Arial"/>
          <w:sz w:val="19"/>
          <w:szCs w:val="19"/>
          <w:lang w:val="sk-SK"/>
        </w:rPr>
      </w:pPr>
    </w:p>
    <w:p w14:paraId="15B0CF4B" w14:textId="77777777" w:rsidR="00F220F5" w:rsidRPr="0014645C" w:rsidRDefault="00F220F5" w:rsidP="005F6320">
      <w:pPr>
        <w:pStyle w:val="Zkladntext"/>
        <w:spacing w:before="120" w:line="288" w:lineRule="auto"/>
        <w:ind w:left="709"/>
        <w:jc w:val="both"/>
        <w:rPr>
          <w:rFonts w:ascii="Arial" w:hAnsi="Arial" w:cs="Arial"/>
          <w:b/>
          <w:sz w:val="19"/>
          <w:szCs w:val="19"/>
          <w:lang w:val="sk-SK"/>
        </w:rPr>
      </w:pPr>
      <w:r w:rsidRPr="0014645C">
        <w:rPr>
          <w:rFonts w:ascii="Arial" w:hAnsi="Arial" w:cs="Arial"/>
          <w:b/>
          <w:sz w:val="19"/>
          <w:szCs w:val="19"/>
          <w:lang w:val="sk-SK"/>
        </w:rPr>
        <w:t>Ministerstvo vnútra SR</w:t>
      </w:r>
    </w:p>
    <w:p w14:paraId="15B0CF4C" w14:textId="162A4F2A"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 xml:space="preserve">sekcia </w:t>
      </w:r>
      <w:r w:rsidR="00F220F5" w:rsidRPr="0014645C">
        <w:rPr>
          <w:rFonts w:ascii="Arial" w:hAnsi="Arial" w:cs="Arial"/>
          <w:b/>
          <w:sz w:val="19"/>
          <w:szCs w:val="19"/>
          <w:lang w:val="sk-SK"/>
        </w:rPr>
        <w:t>európskych programov MV SR</w:t>
      </w:r>
    </w:p>
    <w:p w14:paraId="15B0CF4D" w14:textId="4C0960AD"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Panenská 21</w:t>
      </w:r>
    </w:p>
    <w:p w14:paraId="15B0CF4E" w14:textId="1ECEB214" w:rsidR="00F220F5" w:rsidRPr="0014645C" w:rsidRDefault="002B18E6"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812 82</w:t>
      </w:r>
      <w:r w:rsidR="00F220F5" w:rsidRPr="0014645C">
        <w:rPr>
          <w:rFonts w:ascii="Arial" w:hAnsi="Arial" w:cs="Arial"/>
          <w:b/>
          <w:sz w:val="19"/>
          <w:szCs w:val="19"/>
          <w:lang w:val="sk-SK"/>
        </w:rPr>
        <w:t xml:space="preserve"> Bratislava</w:t>
      </w:r>
    </w:p>
    <w:p w14:paraId="01B51295" w14:textId="73612AA1"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Žiadateľovi sa odporúča</w:t>
      </w:r>
      <w:r w:rsidRPr="0014645C">
        <w:rPr>
          <w:rFonts w:ascii="Arial" w:hAnsi="Arial" w:cs="Arial"/>
          <w:sz w:val="19"/>
          <w:szCs w:val="19"/>
          <w:lang w:val="sk-SK"/>
        </w:rPr>
        <w:tab/>
        <w:t>predložiť ŽoNFP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lang w:val="sk-SK"/>
        </w:rPr>
        <w:t>.</w:t>
      </w:r>
      <w:r w:rsidRPr="0014645C">
        <w:rPr>
          <w:rFonts w:ascii="Arial" w:hAnsi="Arial" w:cs="Arial"/>
          <w:sz w:val="19"/>
          <w:szCs w:val="19"/>
          <w:lang w:val="sk-SK"/>
        </w:rPr>
        <w:t xml:space="preserve"> </w:t>
      </w:r>
    </w:p>
    <w:p w14:paraId="15B0CF4F"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Spôsoby fyzického doručenia ŽoNFP:</w:t>
      </w:r>
    </w:p>
    <w:p w14:paraId="15B0CF50"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poštou</w:t>
      </w:r>
    </w:p>
    <w:p w14:paraId="15B0CF51"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kuriérom</w:t>
      </w:r>
    </w:p>
    <w:p w14:paraId="15B0CF52"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osobne</w:t>
      </w:r>
    </w:p>
    <w:p w14:paraId="15B0CF53" w14:textId="1A059331"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Preberanie fyzicky doručených ŽoNFP vykonáva podateľňa Sekcie európskych programov MV SR v pracovných dňoch v čase od </w:t>
      </w:r>
      <w:r w:rsidR="000B2031" w:rsidRPr="0014645C">
        <w:rPr>
          <w:rFonts w:ascii="Arial" w:hAnsi="Arial" w:cs="Arial"/>
          <w:sz w:val="19"/>
          <w:szCs w:val="19"/>
          <w:lang w:val="sk-SK"/>
        </w:rPr>
        <w:t>8</w:t>
      </w:r>
      <w:r w:rsidRPr="0014645C">
        <w:rPr>
          <w:rFonts w:ascii="Arial" w:hAnsi="Arial" w:cs="Arial"/>
          <w:sz w:val="19"/>
          <w:szCs w:val="19"/>
          <w:lang w:val="sk-SK"/>
        </w:rPr>
        <w:t>:</w:t>
      </w:r>
      <w:r w:rsidR="001E09F2">
        <w:rPr>
          <w:rFonts w:ascii="Arial" w:hAnsi="Arial" w:cs="Arial"/>
          <w:sz w:val="19"/>
          <w:szCs w:val="19"/>
          <w:lang w:val="sk-SK"/>
        </w:rPr>
        <w:t>0</w:t>
      </w:r>
      <w:r w:rsidR="001E09F2" w:rsidRPr="0014645C">
        <w:rPr>
          <w:rFonts w:ascii="Arial" w:hAnsi="Arial" w:cs="Arial"/>
          <w:sz w:val="19"/>
          <w:szCs w:val="19"/>
          <w:lang w:val="sk-SK"/>
        </w:rPr>
        <w:t xml:space="preserve">0 </w:t>
      </w:r>
      <w:r w:rsidRPr="0014645C">
        <w:rPr>
          <w:rFonts w:ascii="Arial" w:hAnsi="Arial" w:cs="Arial"/>
          <w:sz w:val="19"/>
          <w:szCs w:val="19"/>
          <w:lang w:val="sk-SK"/>
        </w:rPr>
        <w:t>hod. do 15:</w:t>
      </w:r>
      <w:r w:rsidR="001E09F2">
        <w:rPr>
          <w:rFonts w:ascii="Arial" w:hAnsi="Arial" w:cs="Arial"/>
          <w:sz w:val="19"/>
          <w:szCs w:val="19"/>
          <w:lang w:val="sk-SK"/>
        </w:rPr>
        <w:t>00</w:t>
      </w:r>
      <w:r w:rsidR="001E09F2" w:rsidRPr="0014645C">
        <w:rPr>
          <w:rFonts w:ascii="Arial" w:hAnsi="Arial" w:cs="Arial"/>
          <w:sz w:val="19"/>
          <w:szCs w:val="19"/>
          <w:lang w:val="sk-SK"/>
        </w:rPr>
        <w:t xml:space="preserve"> </w:t>
      </w:r>
      <w:r w:rsidRPr="0014645C">
        <w:rPr>
          <w:rFonts w:ascii="Arial" w:hAnsi="Arial" w:cs="Arial"/>
          <w:sz w:val="19"/>
          <w:szCs w:val="19"/>
          <w:lang w:val="sk-SK"/>
        </w:rPr>
        <w:t>hod.</w:t>
      </w:r>
    </w:p>
    <w:p w14:paraId="15B0CF54" w14:textId="69329B91"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ŽoNFP je potrebné doručiť na Sekciu európskych programov MV SR </w:t>
      </w:r>
      <w:r w:rsidR="00DF1D19" w:rsidRPr="0014645C">
        <w:rPr>
          <w:rFonts w:ascii="Arial" w:hAnsi="Arial" w:cs="Arial"/>
          <w:sz w:val="19"/>
          <w:szCs w:val="19"/>
          <w:lang w:val="sk-SK"/>
        </w:rPr>
        <w:t xml:space="preserve">(ďalej len „SEP MV SR“) </w:t>
      </w:r>
      <w:r w:rsidRPr="0014645C">
        <w:rPr>
          <w:rFonts w:ascii="Arial" w:hAnsi="Arial" w:cs="Arial"/>
          <w:sz w:val="19"/>
          <w:szCs w:val="19"/>
          <w:lang w:val="sk-SK"/>
        </w:rPr>
        <w:t xml:space="preserve">v uzavretom a nepriehľadnom obale, na ktorom </w:t>
      </w:r>
      <w:r w:rsidR="00B221DB">
        <w:rPr>
          <w:rFonts w:ascii="Arial" w:hAnsi="Arial" w:cs="Arial"/>
          <w:sz w:val="19"/>
          <w:szCs w:val="19"/>
          <w:lang w:val="sk-SK"/>
        </w:rPr>
        <w:t xml:space="preserve"> sú </w:t>
      </w:r>
      <w:r w:rsidRPr="0014645C">
        <w:rPr>
          <w:rFonts w:ascii="Arial" w:hAnsi="Arial" w:cs="Arial"/>
          <w:sz w:val="19"/>
          <w:szCs w:val="19"/>
          <w:lang w:val="sk-SK"/>
        </w:rPr>
        <w:t xml:space="preserve">uvedené nasledovné údaje: </w:t>
      </w:r>
    </w:p>
    <w:p w14:paraId="15B0CF55"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názov a adresa žiadateľa o NFP;</w:t>
      </w:r>
    </w:p>
    <w:p w14:paraId="15B0CF56"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MV SR ako RO pre OP EVS;</w:t>
      </w:r>
    </w:p>
    <w:p w14:paraId="15B0CF5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OP;</w:t>
      </w:r>
    </w:p>
    <w:p w14:paraId="15B0CF58"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projektu;</w:t>
      </w:r>
    </w:p>
    <w:p w14:paraId="15B0CF59"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kód a názov Prioritnej osi, ku ktorej sa žiadosť vzťahuje; </w:t>
      </w:r>
    </w:p>
    <w:p w14:paraId="15B0CF5A"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identifikátor žiadosti o NFP</w:t>
      </w:r>
      <w:r w:rsidRPr="0014645C">
        <w:rPr>
          <w:rStyle w:val="Odkaznapoznmkupodiarou"/>
          <w:rFonts w:cs="Arial"/>
          <w:sz w:val="19"/>
          <w:szCs w:val="19"/>
          <w:lang w:val="sk-SK"/>
        </w:rPr>
        <w:footnoteReference w:id="103"/>
      </w:r>
      <w:r w:rsidRPr="0014645C">
        <w:rPr>
          <w:rFonts w:ascii="Arial" w:hAnsi="Arial" w:cs="Arial"/>
          <w:sz w:val="19"/>
          <w:szCs w:val="19"/>
          <w:lang w:val="sk-SK"/>
        </w:rPr>
        <w:t>;</w:t>
      </w:r>
    </w:p>
    <w:p w14:paraId="15B0CF5B"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„ŽIADOSŤ O NFP“;</w:t>
      </w:r>
    </w:p>
    <w:p w14:paraId="15B0CF5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„neotvárať“.</w:t>
      </w:r>
    </w:p>
    <w:p w14:paraId="5DDBE8B7" w14:textId="77777777" w:rsidR="008475E6" w:rsidRDefault="00B221DB" w:rsidP="008475E6">
      <w:pPr>
        <w:spacing w:before="120" w:after="120" w:line="288" w:lineRule="auto"/>
        <w:ind w:left="720"/>
        <w:jc w:val="both"/>
        <w:rPr>
          <w:rFonts w:ascii="Arial" w:hAnsi="Arial" w:cs="Arial"/>
          <w:sz w:val="19"/>
          <w:szCs w:val="19"/>
          <w:lang w:val="sk-SK"/>
        </w:rPr>
      </w:pPr>
      <w:r w:rsidRPr="009F1FE3">
        <w:rPr>
          <w:rFonts w:ascii="Arial" w:hAnsi="Arial" w:cs="Arial"/>
          <w:sz w:val="19"/>
          <w:szCs w:val="19"/>
          <w:lang w:val="sk-SK"/>
        </w:rPr>
        <w:t xml:space="preserve">V rámci konania o ŽoNFP sa za písomnú </w:t>
      </w:r>
      <w:r w:rsidR="00EC4985">
        <w:rPr>
          <w:rFonts w:ascii="Arial" w:hAnsi="Arial" w:cs="Arial"/>
          <w:sz w:val="19"/>
          <w:szCs w:val="19"/>
          <w:lang w:val="sk-SK"/>
        </w:rPr>
        <w:t>formu</w:t>
      </w:r>
      <w:r w:rsidRPr="009F1FE3">
        <w:rPr>
          <w:rFonts w:ascii="Arial" w:hAnsi="Arial" w:cs="Arial"/>
          <w:sz w:val="19"/>
          <w:szCs w:val="19"/>
          <w:lang w:val="sk-SK"/>
        </w:rPr>
        <w:t xml:space="preserve"> v zmysle zákona o e-</w:t>
      </w:r>
      <w:proofErr w:type="spellStart"/>
      <w:r w:rsidRPr="009F1FE3">
        <w:rPr>
          <w:rFonts w:ascii="Arial" w:hAnsi="Arial" w:cs="Arial"/>
          <w:sz w:val="19"/>
          <w:szCs w:val="19"/>
          <w:lang w:val="sk-SK"/>
        </w:rPr>
        <w:t>Governmente</w:t>
      </w:r>
      <w:proofErr w:type="spellEnd"/>
      <w:r w:rsidRPr="009F1FE3">
        <w:rPr>
          <w:rFonts w:ascii="Arial" w:hAnsi="Arial" w:cs="Arial"/>
          <w:sz w:val="19"/>
          <w:szCs w:val="19"/>
          <w:lang w:val="sk-SK"/>
        </w:rPr>
        <w:t>, považuje aj doručenie ŽoNFP resp. ďalších dokumentov autorizovaných kvalifikovaným elektronickým podpisom, kvalifikovaným elektronickým podpisom s mandátnym certifikátom alebo kvalifikovanou elektronickou pečaťou do elektronickej schránky RO. Elektronické predloženie ŽoNFP môže žiadateľ realizovať priamo v prostredí ITMS2014+  alebo prostredníctvom portálu https://www.slovensko.sk s  využitím služby "Všeobecná agenda" resp. využitím špecifickej služby " Podania v  procese  implementácie EŠIF pre programové obdobie 2014-2020</w:t>
      </w:r>
      <w:r w:rsidRPr="00F673F7">
        <w:rPr>
          <w:rFonts w:ascii="Arial" w:hAnsi="Arial" w:cs="Arial"/>
          <w:sz w:val="19"/>
          <w:szCs w:val="19"/>
          <w:lang w:val="sk-SK"/>
        </w:rPr>
        <w:t>“</w:t>
      </w:r>
      <w:r>
        <w:rPr>
          <w:rFonts w:ascii="Arial" w:hAnsi="Arial" w:cs="Arial"/>
          <w:sz w:val="19"/>
          <w:szCs w:val="19"/>
          <w:lang w:val="sk-SK"/>
        </w:rPr>
        <w:t>.</w:t>
      </w:r>
      <w:r w:rsidR="008475E6">
        <w:rPr>
          <w:rFonts w:ascii="Arial" w:hAnsi="Arial" w:cs="Arial"/>
          <w:sz w:val="19"/>
          <w:szCs w:val="19"/>
          <w:lang w:val="sk-SK"/>
        </w:rPr>
        <w:t xml:space="preserve"> </w:t>
      </w:r>
      <w:r w:rsidR="008475E6" w:rsidRPr="008475E6">
        <w:rPr>
          <w:rFonts w:ascii="Arial" w:hAnsi="Arial" w:cs="Arial"/>
          <w:sz w:val="19"/>
          <w:szCs w:val="19"/>
          <w:lang w:val="sk-SK"/>
        </w:rPr>
        <w:t>V prípade, že prílohy ŽoNFP nevie žiadateľ  priložiť autorizované kvalifikovaným elektronickým podpisom, kvalifikovaným elektronickým podpisom s mandátnym certifikátom alebo kvalifikovanou elektronickou pečaťou do elektronickej schránky RO, predloží prílohy v listinnej podobe.</w:t>
      </w:r>
    </w:p>
    <w:p w14:paraId="5AF60C87" w14:textId="7BC84310" w:rsidR="008475E6" w:rsidRDefault="008475E6" w:rsidP="00E41C60">
      <w:pPr>
        <w:spacing w:before="120" w:after="120" w:line="288" w:lineRule="auto"/>
        <w:ind w:left="720"/>
        <w:jc w:val="both"/>
        <w:rPr>
          <w:rFonts w:ascii="Arial" w:hAnsi="Arial" w:cs="Arial"/>
          <w:sz w:val="19"/>
          <w:szCs w:val="19"/>
          <w:lang w:val="sk-SK"/>
        </w:rPr>
      </w:pPr>
    </w:p>
    <w:p w14:paraId="15B0CF5D" w14:textId="0A238CDF" w:rsidR="00F220F5" w:rsidRPr="0014645C" w:rsidRDefault="00F220F5" w:rsidP="003868A0">
      <w:pPr>
        <w:spacing w:before="120" w:after="120" w:line="288" w:lineRule="auto"/>
        <w:jc w:val="both"/>
        <w:rPr>
          <w:rFonts w:ascii="Arial" w:hAnsi="Arial" w:cs="Arial"/>
          <w:sz w:val="19"/>
          <w:szCs w:val="19"/>
          <w:lang w:val="sk-SK"/>
        </w:rPr>
      </w:pPr>
    </w:p>
    <w:p w14:paraId="15B0CF60" w14:textId="77777777" w:rsidR="00F220F5" w:rsidRPr="0014645C" w:rsidRDefault="00F220F5" w:rsidP="001545E4">
      <w:pPr>
        <w:pStyle w:val="Nadpis1"/>
        <w:numPr>
          <w:ilvl w:val="0"/>
          <w:numId w:val="29"/>
        </w:numPr>
        <w:spacing w:after="480" w:line="288" w:lineRule="auto"/>
        <w:rPr>
          <w:i w:val="0"/>
          <w:lang w:val="sk-SK"/>
        </w:rPr>
      </w:pPr>
      <w:bookmarkStart w:id="487" w:name="_Toc417132513"/>
      <w:bookmarkStart w:id="488" w:name="_Toc417648926"/>
      <w:bookmarkStart w:id="489" w:name="_Toc440355017"/>
      <w:bookmarkStart w:id="490" w:name="_Toc440375348"/>
      <w:bookmarkStart w:id="491" w:name="_Toc458432934"/>
      <w:bookmarkStart w:id="492" w:name="_Toc334110"/>
      <w:r w:rsidRPr="0014645C">
        <w:rPr>
          <w:i w:val="0"/>
          <w:lang w:val="sk-SK"/>
        </w:rPr>
        <w:lastRenderedPageBreak/>
        <w:t>Postup schvaľovania ŽoNFP</w:t>
      </w:r>
      <w:bookmarkEnd w:id="487"/>
      <w:bookmarkEnd w:id="488"/>
      <w:bookmarkEnd w:id="489"/>
      <w:bookmarkEnd w:id="490"/>
      <w:bookmarkEnd w:id="491"/>
      <w:bookmarkEnd w:id="492"/>
    </w:p>
    <w:p w14:paraId="15B0CF6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ŽoNFP sa rozdeľuje do nasledujúcich fáz: </w:t>
      </w:r>
    </w:p>
    <w:p w14:paraId="15B0CF62"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administratívne overenie;</w:t>
      </w:r>
    </w:p>
    <w:p w14:paraId="15B0CF63"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odborné hodnotenie a výber;</w:t>
      </w:r>
    </w:p>
    <w:p w14:paraId="15B0CF64"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opravné prostriedky (neobligatórna časť schvaľovacieho procesu).</w:t>
      </w:r>
    </w:p>
    <w:p w14:paraId="15B0CF65"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15B0CF67" w14:textId="3D9DC911"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 xml:space="preserve">RO pre OP EVS </w:t>
      </w:r>
      <w:r w:rsidR="00C85E20" w:rsidRPr="0014645C">
        <w:rPr>
          <w:rFonts w:ascii="Arial" w:hAnsi="Arial" w:cs="Arial"/>
          <w:sz w:val="19"/>
          <w:szCs w:val="19"/>
          <w:lang w:val="sk-SK"/>
        </w:rPr>
        <w:t>nevyvodí</w:t>
      </w:r>
      <w:r w:rsidRPr="0014645C">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Pr="0014645C" w:rsidRDefault="00AC1F93" w:rsidP="00AC1F93">
      <w:pPr>
        <w:pStyle w:val="Nadpis2"/>
        <w:tabs>
          <w:tab w:val="num" w:pos="709"/>
        </w:tabs>
        <w:spacing w:after="180"/>
        <w:rPr>
          <w:b/>
          <w:lang w:val="sk-SK"/>
        </w:rPr>
      </w:pPr>
      <w:bookmarkStart w:id="493" w:name="_Toc413832248"/>
      <w:bookmarkStart w:id="494" w:name="_Toc417132514"/>
      <w:bookmarkStart w:id="495" w:name="_Toc417648927"/>
      <w:bookmarkStart w:id="496" w:name="_Toc440355018"/>
      <w:bookmarkStart w:id="497" w:name="_Toc440375349"/>
      <w:bookmarkStart w:id="498" w:name="_Toc458432935"/>
    </w:p>
    <w:p w14:paraId="15B0CF68" w14:textId="567B11C8" w:rsidR="00F220F5" w:rsidRPr="0014645C" w:rsidRDefault="00953D2E" w:rsidP="00551D65">
      <w:pPr>
        <w:pStyle w:val="Nadpis2"/>
        <w:tabs>
          <w:tab w:val="num" w:pos="709"/>
        </w:tabs>
        <w:spacing w:after="180" w:line="480" w:lineRule="auto"/>
        <w:rPr>
          <w:b/>
          <w:lang w:val="sk-SK"/>
        </w:rPr>
      </w:pPr>
      <w:bookmarkStart w:id="499" w:name="_Toc334111"/>
      <w:r w:rsidRPr="0014645C">
        <w:rPr>
          <w:b/>
          <w:lang w:val="sk-SK"/>
        </w:rPr>
        <w:t>4.1</w:t>
      </w:r>
      <w:r w:rsidR="00400B1E" w:rsidRPr="0014645C">
        <w:rPr>
          <w:b/>
          <w:lang w:val="sk-SK"/>
        </w:rPr>
        <w:tab/>
      </w:r>
      <w:r w:rsidR="00F220F5" w:rsidRPr="0014645C">
        <w:rPr>
          <w:b/>
          <w:lang w:val="sk-SK"/>
        </w:rPr>
        <w:t>Administratívne overenie ŽoNFP</w:t>
      </w:r>
      <w:bookmarkEnd w:id="493"/>
      <w:bookmarkEnd w:id="494"/>
      <w:bookmarkEnd w:id="495"/>
      <w:bookmarkEnd w:id="496"/>
      <w:bookmarkEnd w:id="497"/>
      <w:bookmarkEnd w:id="498"/>
      <w:bookmarkEnd w:id="499"/>
    </w:p>
    <w:p w14:paraId="15B0CF69" w14:textId="2496348B" w:rsidR="00F220F5"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Predmetom administratívneho overenia ŽoNFP je overenie:</w:t>
      </w:r>
    </w:p>
    <w:p w14:paraId="48ADB50E" w14:textId="41E0D4D9" w:rsidR="00FC532B" w:rsidRPr="00FC532B" w:rsidRDefault="00FC532B" w:rsidP="00C30B5B">
      <w:pPr>
        <w:pStyle w:val="Odsekzoznamu"/>
        <w:numPr>
          <w:ilvl w:val="0"/>
          <w:numId w:val="55"/>
        </w:numPr>
        <w:spacing w:before="120" w:after="120" w:line="288" w:lineRule="auto"/>
        <w:ind w:hanging="436"/>
        <w:jc w:val="both"/>
        <w:rPr>
          <w:rFonts w:ascii="Arial" w:hAnsi="Arial" w:cs="Arial"/>
          <w:sz w:val="19"/>
          <w:szCs w:val="19"/>
          <w:lang w:val="sk-SK"/>
        </w:rPr>
      </w:pPr>
      <w:r w:rsidRPr="00C30B5B">
        <w:rPr>
          <w:rFonts w:ascii="Arial" w:hAnsi="Arial" w:cs="Arial"/>
          <w:sz w:val="19"/>
          <w:szCs w:val="19"/>
          <w:lang w:val="sk-SK"/>
        </w:rPr>
        <w:t>podmienky doručenia ŽoNFP riadne, včas vo forme určenej RO</w:t>
      </w:r>
    </w:p>
    <w:p w14:paraId="15B0CF6A"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splnenia podmienok poskytnutia príspevku zadefinovaných vo výzve</w:t>
      </w:r>
      <w:r w:rsidR="003F5A7C" w:rsidRPr="0014645C">
        <w:rPr>
          <w:rFonts w:ascii="Arial" w:hAnsi="Arial" w:cs="Arial"/>
          <w:sz w:val="19"/>
          <w:szCs w:val="19"/>
          <w:lang w:val="sk-SK"/>
        </w:rPr>
        <w:t>/vyzvaní</w:t>
      </w:r>
      <w:r w:rsidRPr="0014645C">
        <w:rPr>
          <w:rFonts w:ascii="Arial" w:hAnsi="Arial" w:cs="Arial"/>
          <w:sz w:val="19"/>
          <w:szCs w:val="19"/>
          <w:lang w:val="sk-SK"/>
        </w:rPr>
        <w:t>;</w:t>
      </w:r>
    </w:p>
    <w:p w14:paraId="15B0CF6B" w14:textId="77777777" w:rsidR="00F220F5"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úplnosti predloženej ŽoNFP.</w:t>
      </w:r>
    </w:p>
    <w:p w14:paraId="1164A880" w14:textId="7FE5E471" w:rsidR="00FC532B" w:rsidRPr="00C30B5B"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Po overení splnenia podmienky doručiť ŽoNFP riadne, včas a v určenej forme RO zaregistruje ŽoNFP v  ITMS 2014+.</w:t>
      </w:r>
    </w:p>
    <w:p w14:paraId="77647F79" w14:textId="3B61DBBF" w:rsidR="00FC532B" w:rsidRPr="00C30B5B" w:rsidRDefault="00C30B5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V prípade, že žiadateľ nesplnil podmienku doručenia ŽoNFP RO zastaví konanie vydaním rozhodnutia o zastavení konania o ŽoNFP a o tejto skutočnosti informuje žiadateľa.</w:t>
      </w:r>
    </w:p>
    <w:p w14:paraId="01F06F2E" w14:textId="24554C80" w:rsidR="00FC532B" w:rsidRPr="0014645C"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Pri ŽoNFP, ktoré splnili podmienky doručenia, RO ďalej overí v rámci administratívneho overenia splnenie každej jednotlivej podmienky poskytnutia príspevku na základe údajov uvedených žiadateľom.</w:t>
      </w:r>
    </w:p>
    <w:p w14:paraId="15B0CF6C" w14:textId="7AC3F5BA" w:rsidR="00F220F5" w:rsidRPr="00576FB3"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w:t>
      </w:r>
      <w:r w:rsidR="00794177">
        <w:rPr>
          <w:rFonts w:ascii="Arial" w:hAnsi="Arial" w:cs="Arial"/>
          <w:sz w:val="19"/>
          <w:szCs w:val="19"/>
          <w:lang w:val="sk-SK"/>
        </w:rPr>
        <w:t>imálne</w:t>
      </w:r>
      <w:r w:rsidRPr="0014645C">
        <w:rPr>
          <w:rFonts w:ascii="Arial" w:hAnsi="Arial" w:cs="Arial"/>
          <w:sz w:val="19"/>
          <w:szCs w:val="19"/>
          <w:lang w:val="sk-SK"/>
        </w:rPr>
        <w:t xml:space="preserve"> </w:t>
      </w:r>
      <w:r w:rsidR="00794177">
        <w:rPr>
          <w:rFonts w:ascii="Arial" w:hAnsi="Arial" w:cs="Arial"/>
          <w:sz w:val="19"/>
          <w:szCs w:val="19"/>
          <w:lang w:val="sk-SK"/>
        </w:rPr>
        <w:br/>
      </w:r>
      <w:r w:rsidRPr="0014645C">
        <w:rPr>
          <w:rFonts w:ascii="Arial" w:hAnsi="Arial" w:cs="Arial"/>
          <w:sz w:val="19"/>
          <w:szCs w:val="19"/>
          <w:lang w:val="sk-SK"/>
        </w:rPr>
        <w:t>5 pracovných dní</w:t>
      </w:r>
      <w:r w:rsidR="00B01420">
        <w:rPr>
          <w:rFonts w:ascii="Arial" w:hAnsi="Arial" w:cs="Arial"/>
          <w:sz w:val="19"/>
          <w:szCs w:val="19"/>
          <w:lang w:val="sk-SK"/>
        </w:rPr>
        <w:t xml:space="preserve"> od jej doručenia</w:t>
      </w:r>
      <w:r w:rsidR="00794177">
        <w:rPr>
          <w:rFonts w:ascii="Arial" w:hAnsi="Arial" w:cs="Arial"/>
          <w:sz w:val="19"/>
          <w:szCs w:val="19"/>
          <w:lang w:val="sk-SK"/>
        </w:rPr>
        <w:t xml:space="preserve">. </w:t>
      </w:r>
      <w:r w:rsidR="00B01420">
        <w:rPr>
          <w:rFonts w:ascii="Arial" w:hAnsi="Arial" w:cs="Arial"/>
          <w:sz w:val="19"/>
          <w:szCs w:val="19"/>
          <w:lang w:val="sk-SK"/>
        </w:rPr>
        <w:t>Lehota musí byť poskytnutá zhodne pre všetkých žiadateľov v rámci konania o ŽoNFP na základe tej istej výzvy na predkladanie ŽoNFP.</w:t>
      </w:r>
    </w:p>
    <w:p w14:paraId="15B0CF6D"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rPr>
        <w:t>V uvedených prípadoch RO postupuje nasledovne:</w:t>
      </w:r>
    </w:p>
    <w:p w14:paraId="15B0CF6E"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v prípade splnenia všetkých podmienok poskytnutia príspevku, ktorých overenie je súčasťou administratívneho overenia, RO postúpi ŽoNFP na</w:t>
      </w:r>
      <w:r w:rsidRPr="0014645C">
        <w:rPr>
          <w:rFonts w:ascii="Arial" w:hAnsi="Arial" w:cs="Arial"/>
          <w:b/>
          <w:sz w:val="19"/>
          <w:szCs w:val="19"/>
          <w:lang w:val="sk-SK"/>
        </w:rPr>
        <w:t xml:space="preserve"> odborné hodnotenie</w:t>
      </w:r>
      <w:r w:rsidRPr="0014645C">
        <w:rPr>
          <w:rFonts w:ascii="Arial" w:hAnsi="Arial" w:cs="Arial"/>
          <w:sz w:val="19"/>
          <w:szCs w:val="19"/>
          <w:lang w:val="sk-SK"/>
        </w:rPr>
        <w:t>;</w:t>
      </w:r>
    </w:p>
    <w:p w14:paraId="15B0CF6F" w14:textId="7D6A956D"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lang w:val="sk-SK"/>
        </w:rPr>
        <w:t>r</w:t>
      </w:r>
      <w:r w:rsidRPr="0014645C">
        <w:rPr>
          <w:rFonts w:ascii="Arial" w:hAnsi="Arial" w:cs="Arial"/>
          <w:b/>
          <w:sz w:val="19"/>
          <w:szCs w:val="19"/>
          <w:lang w:val="sk-SK"/>
        </w:rPr>
        <w:t>ozhodnutie o neschválení ŽoNFP</w:t>
      </w:r>
      <w:r w:rsidRPr="0014645C">
        <w:rPr>
          <w:rFonts w:ascii="Arial" w:hAnsi="Arial" w:cs="Arial"/>
          <w:sz w:val="19"/>
          <w:szCs w:val="19"/>
          <w:lang w:val="sk-SK"/>
        </w:rPr>
        <w:t>, pričom v rozhodnutí identifikuje, ktorá z podmienok nebola splnená;</w:t>
      </w:r>
    </w:p>
    <w:p w14:paraId="15B0CF70" w14:textId="53D28ED8"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nedoplnenia žiadnych náležitostí, v prípade doručenia požadovaných náležitostí po stanovenom termíne alebo v prípade, ak aj po doplnení chýbajúcich náležitostí naďalej pretrvávajú </w:t>
      </w:r>
      <w:r w:rsidRPr="0014645C">
        <w:rPr>
          <w:rFonts w:ascii="Arial" w:hAnsi="Arial" w:cs="Arial"/>
          <w:sz w:val="19"/>
          <w:szCs w:val="19"/>
          <w:lang w:val="sk-SK"/>
        </w:rPr>
        <w:lastRenderedPageBreak/>
        <w:t>pochybnosti o pravdivosti alebo úplnosti žiadosti, na základe čoho nie je možné overiť splnenie niektorej z podmienok poskytnutia príspevku a rozhodnúť o schválení ŽoNFP, RO</w:t>
      </w:r>
      <w:r w:rsidRPr="0014645C">
        <w:rPr>
          <w:rFonts w:ascii="Arial" w:hAnsi="Arial" w:cs="Arial"/>
          <w:b/>
          <w:sz w:val="19"/>
          <w:szCs w:val="19"/>
          <w:lang w:val="sk-SK"/>
        </w:rPr>
        <w:t xml:space="preserve"> </w:t>
      </w:r>
      <w:r w:rsidRPr="0014645C">
        <w:rPr>
          <w:rFonts w:ascii="Arial" w:hAnsi="Arial" w:cs="Arial"/>
          <w:sz w:val="19"/>
          <w:szCs w:val="19"/>
          <w:lang w:val="sk-SK"/>
        </w:rPr>
        <w:t xml:space="preserve">vydá </w:t>
      </w:r>
      <w:r w:rsidR="00AD5CE7" w:rsidRPr="0014645C">
        <w:rPr>
          <w:rFonts w:ascii="Arial" w:hAnsi="Arial" w:cs="Arial"/>
          <w:b/>
          <w:sz w:val="19"/>
          <w:szCs w:val="19"/>
          <w:lang w:val="sk-SK"/>
        </w:rPr>
        <w:t>r</w:t>
      </w:r>
      <w:r w:rsidRPr="0014645C">
        <w:rPr>
          <w:rFonts w:ascii="Arial" w:hAnsi="Arial" w:cs="Arial"/>
          <w:b/>
          <w:sz w:val="19"/>
          <w:szCs w:val="19"/>
          <w:lang w:val="sk-SK"/>
        </w:rPr>
        <w:t>ozhodnutie o zastavení ŽoNFP</w:t>
      </w:r>
      <w:r w:rsidRPr="0014645C">
        <w:rPr>
          <w:rFonts w:ascii="Arial" w:hAnsi="Arial" w:cs="Arial"/>
          <w:sz w:val="19"/>
          <w:szCs w:val="19"/>
          <w:lang w:val="sk-SK"/>
        </w:rPr>
        <w:t xml:space="preserve">. </w:t>
      </w:r>
    </w:p>
    <w:p w14:paraId="15B0CF71" w14:textId="0E12459B" w:rsidR="00F220F5" w:rsidRPr="0014645C" w:rsidRDefault="00953D2E" w:rsidP="00551D65">
      <w:pPr>
        <w:pStyle w:val="Nadpis2"/>
        <w:tabs>
          <w:tab w:val="num" w:pos="709"/>
        </w:tabs>
        <w:spacing w:after="180" w:line="480" w:lineRule="auto"/>
        <w:rPr>
          <w:b/>
          <w:lang w:val="sk-SK"/>
        </w:rPr>
      </w:pPr>
      <w:bookmarkStart w:id="500" w:name="_Toc413832249"/>
      <w:bookmarkStart w:id="501" w:name="_Toc417132515"/>
      <w:bookmarkStart w:id="502" w:name="_Toc417648928"/>
      <w:bookmarkStart w:id="503" w:name="_Toc440355019"/>
      <w:bookmarkStart w:id="504" w:name="_Toc440375350"/>
      <w:bookmarkStart w:id="505" w:name="_Toc458432936"/>
      <w:bookmarkStart w:id="506" w:name="_Toc334112"/>
      <w:r w:rsidRPr="0014645C">
        <w:rPr>
          <w:b/>
          <w:lang w:val="sk-SK"/>
        </w:rPr>
        <w:t>4.2</w:t>
      </w:r>
      <w:r w:rsidR="00400B1E" w:rsidRPr="0014645C">
        <w:rPr>
          <w:b/>
          <w:lang w:val="sk-SK"/>
        </w:rPr>
        <w:tab/>
      </w:r>
      <w:r w:rsidR="00F220F5" w:rsidRPr="0014645C">
        <w:rPr>
          <w:b/>
          <w:lang w:val="sk-SK"/>
        </w:rPr>
        <w:t>Odborné hodnotenie ŽoNFP</w:t>
      </w:r>
      <w:bookmarkEnd w:id="500"/>
      <w:bookmarkEnd w:id="501"/>
      <w:bookmarkEnd w:id="502"/>
      <w:bookmarkEnd w:id="503"/>
      <w:bookmarkEnd w:id="504"/>
      <w:bookmarkEnd w:id="505"/>
      <w:bookmarkEnd w:id="506"/>
    </w:p>
    <w:p w14:paraId="15B0CF72" w14:textId="20C16988"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odborného hodnotenia ŽoNFP je vykonať odborné, objektívne, nezávislé a transparentné posúdenie </w:t>
      </w:r>
      <w:r w:rsidRPr="0014645C">
        <w:rPr>
          <w:rFonts w:ascii="Arial" w:hAnsi="Arial" w:cs="Arial"/>
          <w:b/>
          <w:sz w:val="19"/>
          <w:szCs w:val="19"/>
          <w:lang w:val="sk-SK"/>
        </w:rPr>
        <w:t>súladu ŽoNFP s</w:t>
      </w:r>
      <w:r w:rsidR="007C278F" w:rsidRPr="0014645C">
        <w:rPr>
          <w:rFonts w:ascii="Arial" w:hAnsi="Arial" w:cs="Arial"/>
          <w:b/>
          <w:sz w:val="19"/>
          <w:szCs w:val="19"/>
          <w:lang w:val="sk-SK"/>
        </w:rPr>
        <w:t xml:space="preserve"> </w:t>
      </w:r>
      <w:r w:rsidRPr="0014645C">
        <w:rPr>
          <w:rFonts w:ascii="Arial" w:hAnsi="Arial" w:cs="Arial"/>
          <w:b/>
          <w:sz w:val="19"/>
          <w:szCs w:val="19"/>
          <w:lang w:val="sk-SK"/>
        </w:rPr>
        <w:t>kritériami</w:t>
      </w:r>
      <w:r w:rsidR="007C278F" w:rsidRPr="0014645C">
        <w:rPr>
          <w:rFonts w:ascii="Arial" w:hAnsi="Arial" w:cs="Arial"/>
          <w:b/>
          <w:sz w:val="19"/>
          <w:szCs w:val="19"/>
          <w:lang w:val="sk-SK"/>
        </w:rPr>
        <w:t xml:space="preserve"> pre </w:t>
      </w:r>
      <w:r w:rsidR="003F5A7C" w:rsidRPr="0014645C">
        <w:rPr>
          <w:rFonts w:ascii="Arial" w:hAnsi="Arial" w:cs="Arial"/>
          <w:b/>
          <w:sz w:val="19"/>
          <w:szCs w:val="19"/>
          <w:lang w:val="sk-SK"/>
        </w:rPr>
        <w:t xml:space="preserve">výber </w:t>
      </w:r>
      <w:r w:rsidR="007C278F" w:rsidRPr="0014645C">
        <w:rPr>
          <w:rFonts w:ascii="Arial" w:hAnsi="Arial" w:cs="Arial"/>
          <w:b/>
          <w:sz w:val="19"/>
          <w:szCs w:val="19"/>
          <w:lang w:val="sk-SK"/>
        </w:rPr>
        <w:t>projekt</w:t>
      </w:r>
      <w:r w:rsidR="003F5A7C" w:rsidRPr="0014645C">
        <w:rPr>
          <w:rFonts w:ascii="Arial" w:hAnsi="Arial" w:cs="Arial"/>
          <w:b/>
          <w:sz w:val="19"/>
          <w:szCs w:val="19"/>
          <w:lang w:val="sk-SK"/>
        </w:rPr>
        <w:t>ov</w:t>
      </w:r>
      <w:r w:rsidRPr="0014645C">
        <w:rPr>
          <w:rFonts w:ascii="Arial" w:hAnsi="Arial" w:cs="Arial"/>
          <w:b/>
          <w:sz w:val="19"/>
          <w:szCs w:val="19"/>
          <w:lang w:val="sk-SK"/>
        </w:rPr>
        <w:t xml:space="preserve"> </w:t>
      </w:r>
      <w:r w:rsidRPr="0014645C">
        <w:rPr>
          <w:rFonts w:ascii="Arial" w:hAnsi="Arial" w:cs="Arial"/>
          <w:sz w:val="19"/>
          <w:szCs w:val="19"/>
          <w:lang w:val="sk-SK"/>
        </w:rPr>
        <w:t>schválenými MV OP EVS</w:t>
      </w:r>
      <w:r w:rsidR="00C85E20" w:rsidRPr="0014645C">
        <w:rPr>
          <w:rFonts w:ascii="Arial" w:hAnsi="Arial" w:cs="Arial"/>
          <w:sz w:val="19"/>
          <w:szCs w:val="19"/>
          <w:lang w:val="sk-SK"/>
        </w:rPr>
        <w:t xml:space="preserve">, ktoré sú zverejnené na webovom sídle OP EVS </w:t>
      </w:r>
      <w:hyperlink r:id="rId27" w:history="1">
        <w:r w:rsidR="00C85E20" w:rsidRPr="0014645C">
          <w:rPr>
            <w:rStyle w:val="Hypertextovprepojenie"/>
            <w:rFonts w:cs="Arial"/>
            <w:szCs w:val="19"/>
            <w:lang w:val="sk-SK"/>
          </w:rPr>
          <w:t>www.opevs.eu</w:t>
        </w:r>
      </w:hyperlink>
      <w:r w:rsidR="00586DBE">
        <w:rPr>
          <w:rStyle w:val="Hypertextovprepojenie"/>
          <w:rFonts w:cs="Arial"/>
          <w:szCs w:val="19"/>
          <w:lang w:val="sk-SK"/>
        </w:rPr>
        <w:t xml:space="preserve">, </w:t>
      </w:r>
      <w:r w:rsidR="00586DBE" w:rsidRPr="00113E54">
        <w:rPr>
          <w:rStyle w:val="Hypertextovprepojenie"/>
          <w:rFonts w:cs="Arial"/>
          <w:color w:val="auto"/>
          <w:szCs w:val="19"/>
          <w:u w:val="none"/>
          <w:lang w:val="sk-SK"/>
        </w:rPr>
        <w:t>resp.</w:t>
      </w:r>
      <w:r w:rsidR="00426E7C">
        <w:rPr>
          <w:rFonts w:ascii="Arial" w:hAnsi="Arial" w:cs="Arial"/>
          <w:sz w:val="19"/>
          <w:szCs w:val="19"/>
          <w:lang w:val="sk-SK"/>
        </w:rPr>
        <w:t xml:space="preserve"> </w:t>
      </w:r>
      <w:r w:rsidR="00426E7C" w:rsidRPr="00113E54">
        <w:rPr>
          <w:rFonts w:ascii="Arial" w:hAnsi="Arial" w:cs="Arial"/>
          <w:color w:val="00B0F0"/>
          <w:sz w:val="19"/>
          <w:szCs w:val="19"/>
          <w:u w:val="single"/>
          <w:lang w:val="sk-SK"/>
        </w:rPr>
        <w:t>www.reformuj.sk</w:t>
      </w:r>
      <w:r w:rsidR="00113E54">
        <w:rPr>
          <w:rFonts w:ascii="Arial" w:hAnsi="Arial" w:cs="Arial"/>
          <w:color w:val="00B0F0"/>
          <w:sz w:val="19"/>
          <w:szCs w:val="19"/>
          <w:u w:val="single"/>
          <w:lang w:val="sk-SK"/>
        </w:rPr>
        <w:t>.</w:t>
      </w:r>
    </w:p>
    <w:p w14:paraId="15B0CF73" w14:textId="0F3F1C8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odborné hodnotenie tých ŽoNFP, ktoré splnili podmienky administratívneho overenia. Odborné hodnotenie je vykonávané </w:t>
      </w:r>
      <w:r w:rsidR="002426A1" w:rsidRPr="0014645C">
        <w:rPr>
          <w:rFonts w:ascii="Arial" w:hAnsi="Arial" w:cs="Arial"/>
          <w:sz w:val="19"/>
          <w:szCs w:val="19"/>
          <w:lang w:val="sk-SK"/>
        </w:rPr>
        <w:t>minimálne dvom</w:t>
      </w:r>
      <w:r w:rsidR="008511ED" w:rsidRPr="0014645C">
        <w:rPr>
          <w:rFonts w:ascii="Arial" w:hAnsi="Arial" w:cs="Arial"/>
          <w:sz w:val="19"/>
          <w:szCs w:val="19"/>
          <w:lang w:val="sk-SK"/>
        </w:rPr>
        <w:t xml:space="preserve">i </w:t>
      </w:r>
      <w:r w:rsidR="002426A1" w:rsidRPr="0014645C">
        <w:rPr>
          <w:rFonts w:ascii="Arial" w:hAnsi="Arial" w:cs="Arial"/>
          <w:sz w:val="19"/>
          <w:szCs w:val="19"/>
          <w:lang w:val="sk-SK"/>
        </w:rPr>
        <w:t>odbornými hodnotiteľmi v totožnom rozsahu</w:t>
      </w:r>
      <w:r w:rsidR="000F10EC" w:rsidRPr="0014645C">
        <w:rPr>
          <w:rFonts w:ascii="Arial" w:hAnsi="Arial" w:cs="Arial"/>
          <w:sz w:val="19"/>
          <w:szCs w:val="19"/>
          <w:lang w:val="sk-SK"/>
        </w:rPr>
        <w:t>.</w:t>
      </w:r>
    </w:p>
    <w:p w14:paraId="15B0CF74" w14:textId="10C402E5" w:rsidR="00F220F5" w:rsidRPr="0014645C"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Hodnotitelia </w:t>
      </w:r>
      <w:r w:rsidR="00C85E20" w:rsidRPr="0014645C">
        <w:rPr>
          <w:rFonts w:ascii="Arial" w:hAnsi="Arial" w:cs="Arial"/>
          <w:sz w:val="19"/>
          <w:szCs w:val="19"/>
          <w:lang w:val="sk-SK"/>
        </w:rPr>
        <w:t xml:space="preserve">posudzujú </w:t>
      </w:r>
      <w:r w:rsidRPr="0014645C">
        <w:rPr>
          <w:rFonts w:ascii="Arial" w:hAnsi="Arial" w:cs="Arial"/>
          <w:sz w:val="19"/>
          <w:szCs w:val="19"/>
          <w:lang w:val="sk-SK"/>
        </w:rPr>
        <w:t xml:space="preserve">projekt ako celok, berúc do úvahy údaje a informácie uvedené v ŽoNFP a jej povinných prílohách. Hodnotitelia zaznamenávajú odborné hodnotenie jednotlivých ŽoNFP </w:t>
      </w:r>
      <w:r w:rsidR="00941808" w:rsidRPr="0014645C">
        <w:rPr>
          <w:rFonts w:ascii="Arial" w:hAnsi="Arial" w:cs="Arial"/>
          <w:sz w:val="19"/>
          <w:szCs w:val="19"/>
          <w:lang w:val="sk-SK"/>
        </w:rPr>
        <w:t>spoločne</w:t>
      </w:r>
      <w:r w:rsidRPr="0014645C">
        <w:rPr>
          <w:rFonts w:ascii="Arial" w:hAnsi="Arial" w:cs="Arial"/>
          <w:sz w:val="19"/>
          <w:szCs w:val="19"/>
          <w:lang w:val="sk-SK"/>
        </w:rPr>
        <w:t xml:space="preserve"> do </w:t>
      </w:r>
      <w:r w:rsidR="00AD5CE7" w:rsidRPr="0014645C">
        <w:rPr>
          <w:rFonts w:ascii="Arial" w:hAnsi="Arial" w:cs="Arial"/>
          <w:iCs/>
          <w:sz w:val="19"/>
          <w:szCs w:val="19"/>
          <w:lang w:val="sk-SK"/>
        </w:rPr>
        <w:t>h</w:t>
      </w:r>
      <w:r w:rsidRPr="0014645C">
        <w:rPr>
          <w:rFonts w:ascii="Arial" w:hAnsi="Arial" w:cs="Arial"/>
          <w:iCs/>
          <w:sz w:val="19"/>
          <w:szCs w:val="19"/>
          <w:lang w:val="sk-SK"/>
        </w:rPr>
        <w:t xml:space="preserve">odnotiaceho hárku odborného </w:t>
      </w:r>
      <w:r w:rsidRPr="0014645C">
        <w:rPr>
          <w:rFonts w:ascii="Arial" w:hAnsi="Arial" w:cs="Arial"/>
          <w:sz w:val="19"/>
          <w:szCs w:val="19"/>
          <w:lang w:val="sk-SK"/>
        </w:rPr>
        <w:t>hodnotenia</w:t>
      </w:r>
      <w:r w:rsidRPr="0014645C">
        <w:rPr>
          <w:rFonts w:ascii="Arial" w:hAnsi="Arial" w:cs="Arial"/>
          <w:iCs/>
          <w:sz w:val="19"/>
          <w:szCs w:val="19"/>
          <w:lang w:val="sk-SK"/>
        </w:rPr>
        <w:t xml:space="preserve"> ŽoNFP</w:t>
      </w:r>
      <w:r w:rsidRPr="0014645C">
        <w:rPr>
          <w:rFonts w:ascii="Arial" w:hAnsi="Arial" w:cs="Arial"/>
          <w:sz w:val="19"/>
          <w:szCs w:val="19"/>
          <w:lang w:val="sk-SK"/>
        </w:rPr>
        <w:t>.</w:t>
      </w:r>
    </w:p>
    <w:p w14:paraId="15B0CF75"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66FCF144" w14:textId="48D3561C" w:rsidR="00BF0AAC" w:rsidRPr="0014645C" w:rsidRDefault="00BF0AAC"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B0CF76" w14:textId="10C0B2D2"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sa na základe predloženia dokumentov preukáže, že žiadateľ nespĺňa niektorú z podmienok poskytnutia prí</w:t>
      </w:r>
      <w:r w:rsidR="00AD5CE7" w:rsidRPr="0014645C">
        <w:rPr>
          <w:rFonts w:ascii="Arial" w:hAnsi="Arial" w:cs="Arial"/>
          <w:sz w:val="19"/>
          <w:szCs w:val="19"/>
          <w:lang w:val="sk-SK"/>
        </w:rPr>
        <w:t>spevku, RO pre OP EVS pripraví r</w:t>
      </w:r>
      <w:r w:rsidRPr="0014645C">
        <w:rPr>
          <w:rFonts w:ascii="Arial" w:hAnsi="Arial" w:cs="Arial"/>
          <w:sz w:val="19"/>
          <w:szCs w:val="19"/>
          <w:lang w:val="sk-SK"/>
        </w:rPr>
        <w:t>ozhodnutie o neschválení ŽoNFP, v ktorom identifikuje presnú podmienku poskytnutia príspevku, ktorá nebola zo strany žiadateľa splnená.</w:t>
      </w:r>
    </w:p>
    <w:p w14:paraId="15B0CF77" w14:textId="0336F58A"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14645C">
        <w:rPr>
          <w:rFonts w:ascii="Arial" w:hAnsi="Arial" w:cs="Arial"/>
          <w:sz w:val="19"/>
          <w:szCs w:val="19"/>
          <w:lang w:val="sk-SK"/>
        </w:rPr>
        <w:t>ŽoNFP, RO pre OP EVS pripraví r</w:t>
      </w:r>
      <w:r w:rsidRPr="0014645C">
        <w:rPr>
          <w:rFonts w:ascii="Arial" w:hAnsi="Arial" w:cs="Arial"/>
          <w:sz w:val="19"/>
          <w:szCs w:val="19"/>
          <w:lang w:val="sk-SK"/>
        </w:rPr>
        <w:t>ozhodnutie o zastavení konania.</w:t>
      </w:r>
    </w:p>
    <w:p w14:paraId="15B0CF78" w14:textId="7EB9B60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preukázania splnenia podmienok poskytnutia príspevku po predložení doku</w:t>
      </w:r>
      <w:r w:rsidR="00AD5CE7" w:rsidRPr="0014645C">
        <w:rPr>
          <w:rFonts w:ascii="Arial" w:hAnsi="Arial" w:cs="Arial"/>
          <w:sz w:val="19"/>
          <w:szCs w:val="19"/>
          <w:lang w:val="sk-SK"/>
        </w:rPr>
        <w:t>mentov</w:t>
      </w:r>
      <w:r w:rsidR="00BF0AAC" w:rsidRPr="0014645C">
        <w:rPr>
          <w:rFonts w:ascii="Arial" w:hAnsi="Arial" w:cs="Arial"/>
          <w:sz w:val="19"/>
          <w:szCs w:val="19"/>
          <w:lang w:val="sk-SK"/>
        </w:rPr>
        <w:t xml:space="preserve"> a odbornom hodnotení</w:t>
      </w:r>
      <w:r w:rsidR="00AD5CE7" w:rsidRPr="0014645C">
        <w:rPr>
          <w:rFonts w:ascii="Arial" w:hAnsi="Arial" w:cs="Arial"/>
          <w:sz w:val="19"/>
          <w:szCs w:val="19"/>
          <w:lang w:val="sk-SK"/>
        </w:rPr>
        <w:t>, RO pre OP EVS pripraví r</w:t>
      </w:r>
      <w:r w:rsidRPr="0014645C">
        <w:rPr>
          <w:rFonts w:ascii="Arial" w:hAnsi="Arial" w:cs="Arial"/>
          <w:sz w:val="19"/>
          <w:szCs w:val="19"/>
          <w:lang w:val="sk-SK"/>
        </w:rPr>
        <w:t>ozhodnutie o schválení ŽoNFP.</w:t>
      </w:r>
    </w:p>
    <w:p w14:paraId="6BCB1FAA" w14:textId="77777777" w:rsidR="00AC1F93" w:rsidRPr="0014645C" w:rsidRDefault="00AC1F93" w:rsidP="00AC1F93">
      <w:pPr>
        <w:pStyle w:val="Nadpis2"/>
        <w:tabs>
          <w:tab w:val="num" w:pos="709"/>
        </w:tabs>
        <w:spacing w:after="180"/>
        <w:rPr>
          <w:b/>
          <w:lang w:val="sk-SK"/>
        </w:rPr>
      </w:pPr>
      <w:bookmarkStart w:id="507" w:name="_Toc413832250"/>
      <w:bookmarkStart w:id="508" w:name="_Toc417132516"/>
      <w:bookmarkStart w:id="509" w:name="_Toc417648929"/>
      <w:bookmarkStart w:id="510" w:name="_Toc440355020"/>
      <w:bookmarkStart w:id="511" w:name="_Toc440375351"/>
      <w:bookmarkStart w:id="512" w:name="_Toc458432937"/>
    </w:p>
    <w:p w14:paraId="15B0CF79" w14:textId="513A84AF" w:rsidR="00F220F5" w:rsidRPr="0014645C" w:rsidRDefault="00953D2E" w:rsidP="00551D65">
      <w:pPr>
        <w:pStyle w:val="Nadpis2"/>
        <w:tabs>
          <w:tab w:val="num" w:pos="709"/>
        </w:tabs>
        <w:spacing w:after="180" w:line="480" w:lineRule="auto"/>
        <w:rPr>
          <w:b/>
          <w:lang w:val="sk-SK"/>
        </w:rPr>
      </w:pPr>
      <w:bookmarkStart w:id="513" w:name="_Toc334113"/>
      <w:r w:rsidRPr="0014645C">
        <w:rPr>
          <w:b/>
          <w:lang w:val="sk-SK"/>
        </w:rPr>
        <w:t>4.3</w:t>
      </w:r>
      <w:r w:rsidR="00400B1E" w:rsidRPr="0014645C">
        <w:rPr>
          <w:b/>
          <w:lang w:val="sk-SK"/>
        </w:rPr>
        <w:tab/>
      </w:r>
      <w:r w:rsidR="00F220F5" w:rsidRPr="0014645C">
        <w:rPr>
          <w:b/>
          <w:lang w:val="sk-SK"/>
        </w:rPr>
        <w:t>Vydávanie rozhodnutia</w:t>
      </w:r>
      <w:bookmarkEnd w:id="507"/>
      <w:r w:rsidR="00D86ED1" w:rsidRPr="0014645C">
        <w:rPr>
          <w:b/>
          <w:lang w:val="sk-SK"/>
        </w:rPr>
        <w:t xml:space="preserve"> a zverejňovanie</w:t>
      </w:r>
      <w:bookmarkEnd w:id="508"/>
      <w:bookmarkEnd w:id="509"/>
      <w:bookmarkEnd w:id="510"/>
      <w:bookmarkEnd w:id="511"/>
      <w:bookmarkEnd w:id="512"/>
      <w:bookmarkEnd w:id="513"/>
    </w:p>
    <w:p w14:paraId="15B0CF7A" w14:textId="3A66819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Na základe skutočností zistených v rámci konania o ŽoNFP, </w:t>
      </w:r>
      <w:proofErr w:type="spellStart"/>
      <w:r w:rsidRPr="0014645C">
        <w:rPr>
          <w:rFonts w:ascii="Arial" w:hAnsi="Arial" w:cs="Arial"/>
          <w:sz w:val="19"/>
          <w:szCs w:val="19"/>
          <w:lang w:val="sk-SK"/>
        </w:rPr>
        <w:t>t.j</w:t>
      </w:r>
      <w:proofErr w:type="spellEnd"/>
      <w:r w:rsidRPr="0014645C">
        <w:rPr>
          <w:rFonts w:ascii="Arial" w:hAnsi="Arial" w:cs="Arial"/>
          <w:sz w:val="19"/>
          <w:szCs w:val="19"/>
          <w:lang w:val="sk-SK"/>
        </w:rPr>
        <w:t>. na základe posúdenia splnenia podmienok poskytnutia príspevku určených vo výzve</w:t>
      </w:r>
      <w:r w:rsidR="00792257" w:rsidRPr="0014645C">
        <w:rPr>
          <w:rFonts w:ascii="Arial" w:hAnsi="Arial" w:cs="Arial"/>
          <w:sz w:val="19"/>
          <w:szCs w:val="19"/>
          <w:lang w:val="sk-SK"/>
        </w:rPr>
        <w:t>/vyzvaní</w:t>
      </w:r>
      <w:r w:rsidRPr="0014645C">
        <w:rPr>
          <w:rFonts w:ascii="Arial" w:hAnsi="Arial" w:cs="Arial"/>
          <w:sz w:val="19"/>
          <w:szCs w:val="19"/>
          <w:lang w:val="sk-SK"/>
        </w:rPr>
        <w:t>, vydá RO pre OP EVS o ŽoNFP:</w:t>
      </w:r>
    </w:p>
    <w:p w14:paraId="15B0CF7B"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schválení;</w:t>
      </w:r>
    </w:p>
    <w:p w14:paraId="15B0CF7C"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neschválení;</w:t>
      </w:r>
    </w:p>
    <w:p w14:paraId="15B0CF7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 xml:space="preserve">ozhodnutie o zastavení konania. </w:t>
      </w:r>
    </w:p>
    <w:p w14:paraId="15B0CF7E" w14:textId="6FDFA14F"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vydá rozhodnutie do </w:t>
      </w:r>
      <w:r w:rsidR="006C5102">
        <w:rPr>
          <w:rFonts w:ascii="Arial" w:hAnsi="Arial" w:cs="Arial"/>
          <w:sz w:val="19"/>
          <w:szCs w:val="19"/>
          <w:lang w:val="sk-SK"/>
        </w:rPr>
        <w:t>70</w:t>
      </w:r>
      <w:r w:rsidR="006C5102" w:rsidRPr="0014645C">
        <w:rPr>
          <w:rFonts w:ascii="Arial" w:hAnsi="Arial" w:cs="Arial"/>
          <w:sz w:val="19"/>
          <w:szCs w:val="19"/>
          <w:lang w:val="sk-SK"/>
        </w:rPr>
        <w:t xml:space="preserve"> </w:t>
      </w:r>
      <w:r w:rsidR="0026770F" w:rsidRPr="0014645C">
        <w:rPr>
          <w:rFonts w:ascii="Arial" w:hAnsi="Arial" w:cs="Arial"/>
          <w:sz w:val="19"/>
          <w:szCs w:val="19"/>
          <w:lang w:val="sk-SK"/>
        </w:rPr>
        <w:t xml:space="preserve">pracovných </w:t>
      </w:r>
      <w:r w:rsidRPr="0014645C">
        <w:rPr>
          <w:rFonts w:ascii="Arial" w:hAnsi="Arial" w:cs="Arial"/>
          <w:sz w:val="19"/>
          <w:szCs w:val="19"/>
          <w:lang w:val="sk-SK"/>
        </w:rPr>
        <w:t>dní od konečného termínu príslušného posudzovaného časového obdobia vyzvania</w:t>
      </w:r>
      <w:r w:rsidR="002C5241" w:rsidRPr="0014645C">
        <w:rPr>
          <w:rFonts w:ascii="Arial" w:hAnsi="Arial" w:cs="Arial"/>
          <w:sz w:val="19"/>
          <w:szCs w:val="19"/>
          <w:lang w:val="sk-SK"/>
        </w:rPr>
        <w:t>/výzvy</w:t>
      </w:r>
      <w:r w:rsidRPr="0014645C">
        <w:rPr>
          <w:rFonts w:ascii="Arial" w:hAnsi="Arial" w:cs="Arial"/>
          <w:sz w:val="19"/>
          <w:szCs w:val="19"/>
          <w:lang w:val="sk-SK"/>
        </w:rPr>
        <w:t>.</w:t>
      </w:r>
    </w:p>
    <w:p w14:paraId="15B0CF7F" w14:textId="41A4C1B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lastRenderedPageBreak/>
        <w:t>Rozhodnutím o schválení ŽoNFP</w:t>
      </w:r>
      <w:r w:rsidRPr="0014645C">
        <w:rPr>
          <w:rFonts w:ascii="Arial" w:hAnsi="Arial" w:cs="Arial"/>
          <w:sz w:val="19"/>
          <w:szCs w:val="19"/>
          <w:lang w:val="sk-SK"/>
        </w:rPr>
        <w:t xml:space="preserve"> RO pre OP EVS konštatuje splnenie všetkých podmienok poskytnutia príspevku stanovených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w:t>
      </w:r>
    </w:p>
    <w:p w14:paraId="15B0CF80" w14:textId="590A422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neschválení ŽoNFP</w:t>
      </w:r>
      <w:r w:rsidRPr="0014645C">
        <w:rPr>
          <w:rFonts w:ascii="Arial" w:hAnsi="Arial" w:cs="Arial"/>
          <w:sz w:val="19"/>
          <w:szCs w:val="19"/>
          <w:lang w:val="sk-SK"/>
        </w:rPr>
        <w:t xml:space="preserve"> RO pre OP EVS konštatuje nesplnenie jednej alebo viacerých podmienok poskytnutia príspevku stanovených vo vyzvaní</w:t>
      </w:r>
      <w:r w:rsidR="001A76DC" w:rsidRPr="0014645C">
        <w:rPr>
          <w:rFonts w:ascii="Arial" w:hAnsi="Arial" w:cs="Arial"/>
          <w:sz w:val="19"/>
          <w:szCs w:val="19"/>
          <w:lang w:val="sk-SK"/>
        </w:rPr>
        <w:t>/výzve</w:t>
      </w:r>
      <w:r w:rsidRPr="0014645C">
        <w:rPr>
          <w:rFonts w:ascii="Arial" w:hAnsi="Arial"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15B0CF8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zastavení konania</w:t>
      </w:r>
      <w:r w:rsidRPr="0014645C">
        <w:rPr>
          <w:rFonts w:ascii="Arial" w:hAnsi="Arial" w:cs="Arial"/>
          <w:sz w:val="19"/>
          <w:szCs w:val="19"/>
          <w:lang w:val="sk-SK"/>
        </w:rPr>
        <w:t xml:space="preserve"> RO pre OP EVS konštatuje, že v konaní o ŽoNFP nastala niektorá zo skutočností stanovených v § 20 zákona o príspevku z EŠIF. Rozhodnutím o zastavení konania RO</w:t>
      </w:r>
      <w:r w:rsidR="003868A0" w:rsidRPr="0014645C">
        <w:rPr>
          <w:rFonts w:ascii="Arial" w:hAnsi="Arial" w:cs="Arial"/>
          <w:sz w:val="19"/>
          <w:szCs w:val="19"/>
          <w:lang w:val="sk-SK"/>
        </w:rPr>
        <w:t xml:space="preserve"> pre OP EVS</w:t>
      </w:r>
      <w:r w:rsidRPr="0014645C">
        <w:rPr>
          <w:rFonts w:ascii="Arial" w:hAnsi="Arial" w:cs="Arial"/>
          <w:sz w:val="19"/>
          <w:szCs w:val="19"/>
          <w:lang w:val="sk-SK"/>
        </w:rPr>
        <w:t xml:space="preserve"> konštatuje neúplnosť podania, resp. nemožnosť posúdenia splnenia/nesplnenia podmienok poskytnutia príspevku bez priameho výroku o</w:t>
      </w:r>
      <w:r w:rsidR="003868A0" w:rsidRPr="0014645C">
        <w:rPr>
          <w:rFonts w:ascii="Arial" w:hAnsi="Arial" w:cs="Arial"/>
          <w:sz w:val="19"/>
          <w:szCs w:val="19"/>
          <w:lang w:val="sk-SK"/>
        </w:rPr>
        <w:t> </w:t>
      </w:r>
      <w:r w:rsidRPr="0014645C">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4D3F683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Jedným z dôvodov zastavenia konania je skutočnosť, že žiadateľ vzal svoju ŽoNFP späť. Žiadateľ je oprávnený kedykoľvek počas konania o ŽoNFP vziať svoju ŽoNFP späť. </w:t>
      </w:r>
      <w:r w:rsidR="00C85E20" w:rsidRPr="0014645C">
        <w:rPr>
          <w:rFonts w:ascii="Arial" w:hAnsi="Arial" w:cs="Arial"/>
          <w:sz w:val="19"/>
          <w:szCs w:val="19"/>
          <w:lang w:val="sk-SK"/>
        </w:rPr>
        <w:t xml:space="preserve">Vykonáva sa </w:t>
      </w:r>
      <w:r w:rsidRPr="0014645C">
        <w:rPr>
          <w:rFonts w:ascii="Arial" w:hAnsi="Arial" w:cs="Arial"/>
          <w:sz w:val="19"/>
          <w:szCs w:val="19"/>
          <w:lang w:val="sk-SK"/>
        </w:rPr>
        <w:t>podan</w:t>
      </w:r>
      <w:r w:rsidR="00C85E20" w:rsidRPr="0014645C">
        <w:rPr>
          <w:rFonts w:ascii="Arial" w:hAnsi="Arial" w:cs="Arial"/>
          <w:sz w:val="19"/>
          <w:szCs w:val="19"/>
          <w:lang w:val="sk-SK"/>
        </w:rPr>
        <w:t xml:space="preserve">ím </w:t>
      </w:r>
      <w:r w:rsidRPr="0014645C">
        <w:rPr>
          <w:rFonts w:ascii="Arial" w:hAnsi="Arial" w:cs="Arial"/>
          <w:sz w:val="19"/>
          <w:szCs w:val="19"/>
          <w:lang w:val="sk-SK"/>
        </w:rPr>
        <w:t xml:space="preserve">žiadateľa </w:t>
      </w:r>
      <w:r w:rsidR="00C85E20" w:rsidRPr="0014645C">
        <w:rPr>
          <w:rFonts w:ascii="Arial" w:hAnsi="Arial" w:cs="Arial"/>
          <w:sz w:val="19"/>
          <w:szCs w:val="19"/>
          <w:lang w:val="sk-SK"/>
        </w:rPr>
        <w:t xml:space="preserve">adresovaným </w:t>
      </w:r>
      <w:r w:rsidRPr="0014645C">
        <w:rPr>
          <w:rFonts w:ascii="Arial" w:hAnsi="Arial" w:cs="Arial"/>
          <w:sz w:val="19"/>
          <w:szCs w:val="19"/>
          <w:lang w:val="sk-SK"/>
        </w:rPr>
        <w:t xml:space="preserve">RO pre OP EVS v písomnej </w:t>
      </w:r>
      <w:r w:rsidR="00780F49">
        <w:rPr>
          <w:rFonts w:ascii="Arial" w:hAnsi="Arial" w:cs="Arial"/>
          <w:sz w:val="19"/>
          <w:szCs w:val="19"/>
          <w:lang w:val="sk-SK"/>
        </w:rPr>
        <w:t>forme</w:t>
      </w:r>
      <w:r w:rsidR="00C85E20" w:rsidRPr="0014645C">
        <w:rPr>
          <w:rFonts w:ascii="Arial" w:hAnsi="Arial" w:cs="Arial"/>
          <w:sz w:val="19"/>
          <w:szCs w:val="19"/>
          <w:lang w:val="sk-SK"/>
        </w:rPr>
        <w:t>.</w:t>
      </w:r>
      <w:r w:rsidRPr="0014645C">
        <w:rPr>
          <w:rFonts w:ascii="Arial" w:hAnsi="Arial" w:cs="Arial"/>
          <w:sz w:val="19"/>
          <w:szCs w:val="19"/>
          <w:lang w:val="sk-SK"/>
        </w:rPr>
        <w:t xml:space="preserve"> V prípade </w:t>
      </w:r>
      <w:proofErr w:type="spellStart"/>
      <w:r w:rsidRPr="0014645C">
        <w:rPr>
          <w:rFonts w:ascii="Arial" w:hAnsi="Arial" w:cs="Arial"/>
          <w:sz w:val="19"/>
          <w:szCs w:val="19"/>
          <w:lang w:val="sk-SK"/>
        </w:rPr>
        <w:t>späťvzatia</w:t>
      </w:r>
      <w:proofErr w:type="spellEnd"/>
      <w:r w:rsidRPr="0014645C">
        <w:rPr>
          <w:rFonts w:ascii="Arial" w:hAnsi="Arial" w:cs="Arial"/>
          <w:sz w:val="19"/>
          <w:szCs w:val="19"/>
          <w:lang w:val="sk-SK"/>
        </w:rPr>
        <w:t xml:space="preserve"> </w:t>
      </w:r>
      <w:r w:rsidR="00B15967" w:rsidRPr="0014645C">
        <w:rPr>
          <w:rFonts w:ascii="Arial" w:hAnsi="Arial" w:cs="Arial"/>
          <w:sz w:val="19"/>
          <w:szCs w:val="19"/>
          <w:lang w:val="sk-SK"/>
        </w:rPr>
        <w:t xml:space="preserve">ŽoNFP </w:t>
      </w:r>
      <w:r w:rsidRPr="0014645C">
        <w:rPr>
          <w:rFonts w:ascii="Arial" w:hAnsi="Arial" w:cs="Arial"/>
          <w:sz w:val="19"/>
          <w:szCs w:val="19"/>
          <w:lang w:val="sk-SK"/>
        </w:rPr>
        <w:t xml:space="preserve">RO pre OP EVS konanie o ŽoNFP rozhodnutím zastaví ku dňu doručenia </w:t>
      </w:r>
      <w:proofErr w:type="spellStart"/>
      <w:r w:rsidRPr="0014645C">
        <w:rPr>
          <w:rFonts w:ascii="Arial" w:hAnsi="Arial" w:cs="Arial"/>
          <w:sz w:val="19"/>
          <w:szCs w:val="19"/>
          <w:lang w:val="sk-SK"/>
        </w:rPr>
        <w:t>späťvzatia</w:t>
      </w:r>
      <w:proofErr w:type="spellEnd"/>
      <w:r w:rsidRPr="0014645C">
        <w:rPr>
          <w:rFonts w:ascii="Arial" w:hAnsi="Arial" w:cs="Arial"/>
          <w:sz w:val="19"/>
          <w:szCs w:val="19"/>
          <w:lang w:val="sk-SK"/>
        </w:rPr>
        <w:t xml:space="preserve"> </w:t>
      </w:r>
      <w:r w:rsidR="00D86ED1" w:rsidRPr="0014645C">
        <w:rPr>
          <w:rFonts w:ascii="Arial" w:hAnsi="Arial" w:cs="Arial"/>
          <w:sz w:val="19"/>
          <w:szCs w:val="19"/>
          <w:lang w:val="sk-SK"/>
        </w:rPr>
        <w:t>(</w:t>
      </w:r>
      <w:r w:rsidRPr="0014645C">
        <w:rPr>
          <w:rFonts w:ascii="Arial" w:hAnsi="Arial" w:cs="Arial"/>
          <w:sz w:val="19"/>
          <w:szCs w:val="19"/>
          <w:lang w:val="sk-SK"/>
        </w:rPr>
        <w:t>doručenie na podateľňu Sekcie európskych programov MV SR,</w:t>
      </w:r>
      <w:r w:rsidR="00D86ED1" w:rsidRPr="0014645C">
        <w:rPr>
          <w:rFonts w:ascii="Arial" w:hAnsi="Arial" w:cs="Arial"/>
          <w:sz w:val="19"/>
          <w:szCs w:val="19"/>
          <w:lang w:val="sk-SK"/>
        </w:rPr>
        <w:t xml:space="preserve"> resp.</w:t>
      </w:r>
      <w:r w:rsidRPr="0014645C">
        <w:rPr>
          <w:rFonts w:ascii="Arial" w:hAnsi="Arial" w:cs="Arial"/>
          <w:sz w:val="19"/>
          <w:szCs w:val="19"/>
          <w:lang w:val="sk-SK"/>
        </w:rPr>
        <w:t xml:space="preserve"> prevzatie podania zamestnancom RO pre OP EVS oprávneným na príjem písomností</w:t>
      </w:r>
      <w:r w:rsidR="00D86ED1" w:rsidRPr="0014645C">
        <w:rPr>
          <w:rFonts w:ascii="Arial" w:hAnsi="Arial" w:cs="Arial"/>
          <w:sz w:val="19"/>
          <w:szCs w:val="19"/>
          <w:lang w:val="sk-SK"/>
        </w:rPr>
        <w:t>)</w:t>
      </w:r>
      <w:r w:rsidRPr="0014645C">
        <w:rPr>
          <w:rFonts w:ascii="Arial" w:hAnsi="Arial" w:cs="Arial"/>
          <w:sz w:val="19"/>
          <w:szCs w:val="19"/>
          <w:lang w:val="sk-SK"/>
        </w:rPr>
        <w:t>.</w:t>
      </w:r>
    </w:p>
    <w:p w14:paraId="4DCCDC37" w14:textId="148EA077" w:rsidR="009668BE" w:rsidRPr="0014645C" w:rsidRDefault="009668BE"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b/>
        <w:t xml:space="preserve">V  prípade zastavenia konania je žiadateľ, ktorý  k ŽoNFP priložil aj kópiu ŽoNFP v akomkoľvek formáte (napr. elektronicky na CD alebo v </w:t>
      </w:r>
      <w:r w:rsidR="008B57B2">
        <w:rPr>
          <w:rFonts w:ascii="Arial" w:hAnsi="Arial" w:cs="Arial"/>
          <w:sz w:val="19"/>
          <w:szCs w:val="19"/>
          <w:lang w:val="sk-SK"/>
        </w:rPr>
        <w:t>listinnej</w:t>
      </w:r>
      <w:r w:rsidR="008B57B2" w:rsidRPr="0014645C">
        <w:rPr>
          <w:rFonts w:ascii="Arial" w:hAnsi="Arial" w:cs="Arial"/>
          <w:sz w:val="19"/>
          <w:szCs w:val="19"/>
          <w:lang w:val="sk-SK"/>
        </w:rPr>
        <w:t xml:space="preserve"> </w:t>
      </w:r>
      <w:r w:rsidRPr="0014645C">
        <w:rPr>
          <w:rFonts w:ascii="Arial" w:hAnsi="Arial" w:cs="Arial"/>
          <w:sz w:val="19"/>
          <w:szCs w:val="19"/>
          <w:lang w:val="sk-SK"/>
        </w:rPr>
        <w:t>podobe), oprávnený si prevziať takúto kópiu späť do 30 dní od doručenia príslušného rozhodnutia o zastavení konania o ŽoNFP.</w:t>
      </w:r>
    </w:p>
    <w:p w14:paraId="15B0CF83" w14:textId="2EBCC116"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B97513" w:rsidRPr="0014645C">
        <w:rPr>
          <w:rFonts w:ascii="Arial" w:hAnsi="Arial" w:cs="Arial"/>
          <w:sz w:val="19"/>
          <w:szCs w:val="19"/>
          <w:lang w:val="sk-SK"/>
        </w:rPr>
        <w:t xml:space="preserve">Do lehoty pre RO </w:t>
      </w:r>
      <w:r w:rsidR="00937319" w:rsidRPr="0014645C">
        <w:rPr>
          <w:rFonts w:ascii="Arial" w:hAnsi="Arial" w:cs="Arial"/>
          <w:sz w:val="19"/>
          <w:szCs w:val="19"/>
          <w:lang w:val="sk-SK"/>
        </w:rPr>
        <w:t xml:space="preserve">pre OP EVS </w:t>
      </w:r>
      <w:r w:rsidR="00B97513" w:rsidRPr="0014645C">
        <w:rPr>
          <w:rFonts w:ascii="Arial" w:hAnsi="Arial" w:cs="Arial"/>
          <w:sz w:val="19"/>
          <w:szCs w:val="19"/>
          <w:lang w:val="sk-SK"/>
        </w:rPr>
        <w:t>na vydanie rozhodnutia pre ŽoNFP, ktorá bola predmetom schvaľovacieho procesu sa nezapočítava doba potrebná na predloženie náležitostí zo strany žiadateľa na základe výzvy zaslanej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proofErr w:type="spellStart"/>
      <w:r w:rsidR="00B97513" w:rsidRPr="0014645C">
        <w:rPr>
          <w:rFonts w:ascii="Arial" w:hAnsi="Arial" w:cs="Arial"/>
          <w:sz w:val="19"/>
          <w:szCs w:val="19"/>
          <w:lang w:val="sk-SK"/>
        </w:rPr>
        <w:t>t.j</w:t>
      </w:r>
      <w:proofErr w:type="spellEnd"/>
      <w:r w:rsidR="00B97513" w:rsidRPr="0014645C">
        <w:rPr>
          <w:rFonts w:ascii="Arial" w:hAnsi="Arial" w:cs="Arial"/>
          <w:sz w:val="19"/>
          <w:szCs w:val="19"/>
          <w:lang w:val="sk-SK"/>
        </w:rPr>
        <w:t>. prerušuje sa v momente zaslania výzvy na doplnenie chýbajúcich náležitostí a začína plynúť momentom doručenia náležitostí na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r w:rsidR="00BE798C" w:rsidRPr="0014645C">
        <w:rPr>
          <w:rFonts w:ascii="Arial" w:hAnsi="Arial" w:cs="Arial"/>
          <w:sz w:val="19"/>
          <w:szCs w:val="19"/>
          <w:lang w:val="sk-SK"/>
        </w:rPr>
        <w:t>To znamená, že n</w:t>
      </w:r>
      <w:r w:rsidR="00B97513" w:rsidRPr="0014645C">
        <w:rPr>
          <w:rFonts w:ascii="Arial" w:hAnsi="Arial" w:cs="Arial"/>
          <w:sz w:val="19"/>
          <w:szCs w:val="19"/>
          <w:lang w:val="sk-SK"/>
        </w:rPr>
        <w:t xml:space="preserve">apr. </w:t>
      </w:r>
      <w:r w:rsidR="00BE798C" w:rsidRPr="0014645C">
        <w:rPr>
          <w:rFonts w:ascii="Arial" w:hAnsi="Arial" w:cs="Arial"/>
          <w:sz w:val="19"/>
          <w:szCs w:val="19"/>
          <w:lang w:val="sk-SK"/>
        </w:rPr>
        <w:t xml:space="preserve">lehota na </w:t>
      </w:r>
      <w:r w:rsidR="00B97513" w:rsidRPr="0014645C">
        <w:rPr>
          <w:rFonts w:ascii="Arial" w:hAnsi="Arial" w:cs="Arial"/>
          <w:sz w:val="19"/>
          <w:szCs w:val="19"/>
          <w:lang w:val="sk-SK"/>
        </w:rPr>
        <w:t>vydani</w:t>
      </w:r>
      <w:r w:rsidR="00BE798C" w:rsidRPr="0014645C">
        <w:rPr>
          <w:rFonts w:ascii="Arial" w:hAnsi="Arial" w:cs="Arial"/>
          <w:sz w:val="19"/>
          <w:szCs w:val="19"/>
          <w:lang w:val="sk-SK"/>
        </w:rPr>
        <w:t>e</w:t>
      </w:r>
      <w:r w:rsidR="00B97513" w:rsidRPr="0014645C">
        <w:rPr>
          <w:rFonts w:ascii="Arial" w:hAnsi="Arial" w:cs="Arial"/>
          <w:sz w:val="19"/>
          <w:szCs w:val="19"/>
          <w:lang w:val="sk-SK"/>
        </w:rPr>
        <w:t xml:space="preserve"> </w:t>
      </w:r>
      <w:r w:rsidR="00F220F5" w:rsidRPr="0014645C">
        <w:rPr>
          <w:rFonts w:ascii="Arial" w:hAnsi="Arial" w:cs="Arial"/>
          <w:sz w:val="19"/>
          <w:szCs w:val="19"/>
          <w:lang w:val="sk-SK"/>
        </w:rPr>
        <w:t>rozhodnuti</w:t>
      </w:r>
      <w:r w:rsidR="00B97513" w:rsidRPr="0014645C">
        <w:rPr>
          <w:rFonts w:ascii="Arial" w:hAnsi="Arial" w:cs="Arial"/>
          <w:sz w:val="19"/>
          <w:szCs w:val="19"/>
          <w:lang w:val="sk-SK"/>
        </w:rPr>
        <w:t>a</w:t>
      </w:r>
      <w:r w:rsidR="00F220F5" w:rsidRPr="0014645C">
        <w:rPr>
          <w:rFonts w:ascii="Arial" w:hAnsi="Arial" w:cs="Arial"/>
          <w:sz w:val="19"/>
          <w:szCs w:val="19"/>
          <w:lang w:val="sk-SK"/>
        </w:rPr>
        <w:t xml:space="preserve"> pre ŽoNFP</w:t>
      </w:r>
      <w:r w:rsidR="00B15967" w:rsidRPr="0014645C">
        <w:rPr>
          <w:rFonts w:ascii="Arial" w:hAnsi="Arial" w:cs="Arial"/>
          <w:sz w:val="19"/>
          <w:szCs w:val="19"/>
          <w:lang w:val="sk-SK"/>
        </w:rPr>
        <w:t>,</w:t>
      </w:r>
      <w:r w:rsidR="00CE27B5" w:rsidRPr="0014645C">
        <w:rPr>
          <w:rFonts w:ascii="Arial" w:hAnsi="Arial" w:cs="Arial"/>
          <w:sz w:val="19"/>
          <w:szCs w:val="19"/>
          <w:lang w:val="sk-SK"/>
        </w:rPr>
        <w:t xml:space="preserve"> určená „</w:t>
      </w:r>
      <w:r w:rsidR="00BE798C" w:rsidRPr="0014645C">
        <w:rPr>
          <w:rFonts w:ascii="Arial" w:hAnsi="Arial" w:cs="Arial"/>
          <w:sz w:val="19"/>
          <w:szCs w:val="19"/>
          <w:lang w:val="sk-SK"/>
        </w:rPr>
        <w:t xml:space="preserve">najneskôr </w:t>
      </w:r>
      <w:r w:rsidR="00F220F5" w:rsidRPr="0014645C">
        <w:rPr>
          <w:rFonts w:ascii="Arial" w:hAnsi="Arial" w:cs="Arial"/>
          <w:sz w:val="19"/>
          <w:szCs w:val="19"/>
          <w:lang w:val="sk-SK"/>
        </w:rPr>
        <w:t xml:space="preserve">do </w:t>
      </w:r>
      <w:r w:rsidR="00775CA7">
        <w:rPr>
          <w:rFonts w:ascii="Arial" w:hAnsi="Arial" w:cs="Arial"/>
          <w:sz w:val="19"/>
          <w:szCs w:val="19"/>
          <w:lang w:val="sk-SK"/>
        </w:rPr>
        <w:t>70</w:t>
      </w:r>
      <w:r w:rsidR="00775CA7" w:rsidRPr="0014645C">
        <w:rPr>
          <w:rFonts w:ascii="Arial" w:hAnsi="Arial" w:cs="Arial"/>
          <w:sz w:val="19"/>
          <w:szCs w:val="19"/>
          <w:lang w:val="sk-SK"/>
        </w:rPr>
        <w:t xml:space="preserve"> </w:t>
      </w:r>
      <w:r w:rsidR="00F220F5" w:rsidRPr="0014645C">
        <w:rPr>
          <w:rFonts w:ascii="Arial" w:hAnsi="Arial" w:cs="Arial"/>
          <w:sz w:val="19"/>
          <w:szCs w:val="19"/>
          <w:lang w:val="sk-SK"/>
        </w:rPr>
        <w:t xml:space="preserve">pracovných dní </w:t>
      </w:r>
      <w:r w:rsidR="00BE798C" w:rsidRPr="0014645C">
        <w:rPr>
          <w:rFonts w:ascii="Arial" w:hAnsi="Arial" w:cs="Arial"/>
          <w:sz w:val="19"/>
          <w:szCs w:val="19"/>
          <w:lang w:val="sk-SK"/>
        </w:rPr>
        <w:t>od konečného termínu na predkladanie ŽoNFP uvedeného vo výzve v prípade uzavretej výzvy</w:t>
      </w:r>
      <w:r w:rsidR="00CE27B5" w:rsidRPr="0014645C">
        <w:rPr>
          <w:rFonts w:ascii="Arial" w:hAnsi="Arial" w:cs="Arial"/>
          <w:sz w:val="19"/>
          <w:szCs w:val="19"/>
          <w:lang w:val="sk-SK"/>
        </w:rPr>
        <w:t>“</w:t>
      </w:r>
      <w:r w:rsidR="00BE798C" w:rsidRPr="0014645C">
        <w:rPr>
          <w:rFonts w:ascii="Arial" w:hAnsi="Arial" w:cs="Arial"/>
          <w:sz w:val="19"/>
          <w:szCs w:val="19"/>
          <w:lang w:val="sk-SK"/>
        </w:rPr>
        <w:t>, môže v skutočnosti byť na základe zaslania výzvy/výziev zásadne dlhšia</w:t>
      </w:r>
      <w:r w:rsidR="00CE27B5" w:rsidRPr="0014645C">
        <w:rPr>
          <w:rFonts w:ascii="Arial" w:hAnsi="Arial" w:cs="Arial"/>
          <w:sz w:val="19"/>
          <w:szCs w:val="19"/>
          <w:lang w:val="sk-SK"/>
        </w:rPr>
        <w:t xml:space="preserve"> ako </w:t>
      </w:r>
      <w:r w:rsidR="00775CA7">
        <w:rPr>
          <w:rFonts w:ascii="Arial" w:hAnsi="Arial" w:cs="Arial"/>
          <w:sz w:val="19"/>
          <w:szCs w:val="19"/>
          <w:lang w:val="sk-SK"/>
        </w:rPr>
        <w:t>70</w:t>
      </w:r>
      <w:r w:rsidR="00775CA7" w:rsidRPr="0014645C">
        <w:rPr>
          <w:rFonts w:ascii="Arial" w:hAnsi="Arial" w:cs="Arial"/>
          <w:sz w:val="19"/>
          <w:szCs w:val="19"/>
          <w:lang w:val="sk-SK"/>
        </w:rPr>
        <w:t xml:space="preserve"> </w:t>
      </w:r>
      <w:r w:rsidR="00CE27B5" w:rsidRPr="0014645C">
        <w:rPr>
          <w:rFonts w:ascii="Arial" w:hAnsi="Arial" w:cs="Arial"/>
          <w:sz w:val="19"/>
          <w:szCs w:val="19"/>
          <w:lang w:val="sk-SK"/>
        </w:rPr>
        <w:t>dní</w:t>
      </w:r>
      <w:r w:rsidR="00BE798C" w:rsidRPr="0014645C">
        <w:rPr>
          <w:rFonts w:ascii="Arial" w:hAnsi="Arial" w:cs="Arial"/>
          <w:sz w:val="19"/>
          <w:szCs w:val="19"/>
          <w:lang w:val="sk-SK"/>
        </w:rPr>
        <w:t xml:space="preserve">. </w:t>
      </w:r>
    </w:p>
    <w:p w14:paraId="15B0CF84" w14:textId="2AC64781" w:rsidR="00F220F5" w:rsidRPr="0014645C" w:rsidRDefault="00F220F5" w:rsidP="003868A0">
      <w:pPr>
        <w:pStyle w:val="Obyajntext"/>
        <w:spacing w:before="120" w:after="12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RO pre OP EVS zverejní </w:t>
      </w:r>
      <w:r w:rsidR="00933B1D" w:rsidRPr="0014645C">
        <w:rPr>
          <w:rFonts w:ascii="Arial" w:hAnsi="Arial" w:cs="Arial"/>
          <w:sz w:val="19"/>
          <w:szCs w:val="19"/>
          <w:lang w:val="sk-SK" w:eastAsia="sk-SK"/>
        </w:rPr>
        <w:t xml:space="preserve">na </w:t>
      </w:r>
      <w:r w:rsidRPr="0014645C">
        <w:rPr>
          <w:rFonts w:ascii="Arial" w:hAnsi="Arial" w:cs="Arial"/>
          <w:sz w:val="19"/>
          <w:szCs w:val="19"/>
          <w:lang w:val="sk-SK" w:eastAsia="sk-SK"/>
        </w:rPr>
        <w:t xml:space="preserve">svojom webovom sídle </w:t>
      </w:r>
      <w:hyperlink r:id="rId28" w:history="1">
        <w:r w:rsidR="00D86ED1" w:rsidRPr="0014645C">
          <w:rPr>
            <w:rStyle w:val="Hypertextovprepojenie"/>
            <w:rFonts w:cs="Arial"/>
            <w:szCs w:val="19"/>
            <w:lang w:val="sk-SK" w:eastAsia="sk-SK"/>
          </w:rPr>
          <w:t>www.opevs.eu</w:t>
        </w:r>
      </w:hyperlink>
      <w:r w:rsidR="00586DBE">
        <w:rPr>
          <w:rStyle w:val="Hypertextovprepojenie"/>
          <w:rFonts w:cs="Arial"/>
          <w:szCs w:val="19"/>
          <w:lang w:val="sk-SK" w:eastAsia="sk-SK"/>
        </w:rPr>
        <w:t>,</w:t>
      </w:r>
      <w:r w:rsidR="00D86ED1" w:rsidRPr="0014645C">
        <w:rPr>
          <w:rFonts w:ascii="Arial" w:hAnsi="Arial" w:cs="Arial"/>
          <w:sz w:val="19"/>
          <w:szCs w:val="19"/>
          <w:lang w:val="sk-SK" w:eastAsia="sk-SK"/>
        </w:rPr>
        <w:t xml:space="preserve"> </w:t>
      </w:r>
      <w:r w:rsidR="00586DBE">
        <w:rPr>
          <w:rFonts w:ascii="Arial" w:hAnsi="Arial" w:cs="Arial"/>
          <w:sz w:val="19"/>
          <w:szCs w:val="19"/>
          <w:lang w:val="sk-SK" w:eastAsia="sk-SK"/>
        </w:rPr>
        <w:t xml:space="preserve">resp. </w:t>
      </w:r>
      <w:hyperlink r:id="rId29"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eastAsia="sk-SK"/>
        </w:rPr>
        <w:t>do 60 pracovných dní od skončenia rozhodovania o ŽoNFP pre každé vyzvanie</w:t>
      </w:r>
      <w:r w:rsidR="00D86ED1" w:rsidRPr="0014645C">
        <w:rPr>
          <w:rFonts w:ascii="Arial" w:hAnsi="Arial" w:cs="Arial"/>
          <w:sz w:val="19"/>
          <w:szCs w:val="19"/>
          <w:lang w:val="sk-SK" w:eastAsia="sk-SK"/>
        </w:rPr>
        <w:t>/výzvu</w:t>
      </w:r>
      <w:r w:rsidRPr="0014645C">
        <w:rPr>
          <w:rFonts w:ascii="Arial" w:hAnsi="Arial" w:cs="Arial"/>
          <w:sz w:val="19"/>
          <w:szCs w:val="19"/>
          <w:lang w:val="sk-SK" w:eastAsia="sk-SK"/>
        </w:rPr>
        <w:t xml:space="preserve"> zoznam schválených ŽoNFP v poradí určenom na základe aplikácie kritérií pre výber projektov, ktorý obsahuje:</w:t>
      </w:r>
    </w:p>
    <w:p w14:paraId="15B0CF8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52"/>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r w:rsidRPr="0014645C">
        <w:rPr>
          <w:rFonts w:ascii="Arial" w:hAnsi="Arial" w:cs="Arial"/>
          <w:spacing w:val="53"/>
          <w:sz w:val="19"/>
          <w:szCs w:val="19"/>
          <w:lang w:val="sk-SK"/>
        </w:rPr>
        <w:t xml:space="preserve"> </w:t>
      </w:r>
      <w:r w:rsidRPr="0014645C">
        <w:rPr>
          <w:rFonts w:ascii="Arial" w:hAnsi="Arial" w:cs="Arial"/>
          <w:spacing w:val="1"/>
          <w:sz w:val="19"/>
          <w:szCs w:val="19"/>
          <w:lang w:val="sk-SK"/>
        </w:rPr>
        <w:t>f</w:t>
      </w:r>
      <w:r w:rsidRPr="0014645C">
        <w:rPr>
          <w:rFonts w:ascii="Arial" w:hAnsi="Arial" w:cs="Arial"/>
          <w:spacing w:val="-5"/>
          <w:sz w:val="19"/>
          <w:szCs w:val="19"/>
          <w:lang w:val="sk-SK"/>
        </w:rPr>
        <w:t>y</w:t>
      </w:r>
      <w:r w:rsidRPr="0014645C">
        <w:rPr>
          <w:rFonts w:ascii="Arial" w:hAnsi="Arial" w:cs="Arial"/>
          <w:spacing w:val="1"/>
          <w:sz w:val="19"/>
          <w:szCs w:val="19"/>
          <w:lang w:val="sk-SK"/>
        </w:rPr>
        <w:t>z</w:t>
      </w:r>
      <w:r w:rsidRPr="0014645C">
        <w:rPr>
          <w:rFonts w:ascii="Arial" w:hAnsi="Arial" w:cs="Arial"/>
          <w:spacing w:val="3"/>
          <w:sz w:val="19"/>
          <w:szCs w:val="19"/>
          <w:lang w:val="sk-SK"/>
        </w:rPr>
        <w:t>i</w:t>
      </w:r>
      <w:r w:rsidRPr="0014645C">
        <w:rPr>
          <w:rFonts w:ascii="Arial" w:hAnsi="Arial" w:cs="Arial"/>
          <w:spacing w:val="-1"/>
          <w:sz w:val="19"/>
          <w:szCs w:val="19"/>
          <w:lang w:val="sk-SK"/>
        </w:rPr>
        <w:t>c</w:t>
      </w:r>
      <w:r w:rsidRPr="0014645C">
        <w:rPr>
          <w:rFonts w:ascii="Arial" w:hAnsi="Arial" w:cs="Arial"/>
          <w:sz w:val="19"/>
          <w:szCs w:val="19"/>
          <w:lang w:val="sk-SK"/>
        </w:rPr>
        <w:t>k</w:t>
      </w:r>
      <w:r w:rsidRPr="0014645C">
        <w:rPr>
          <w:rFonts w:ascii="Arial" w:hAnsi="Arial" w:cs="Arial"/>
          <w:spacing w:val="-1"/>
          <w:sz w:val="19"/>
          <w:szCs w:val="19"/>
          <w:lang w:val="sk-SK"/>
        </w:rPr>
        <w:t>e</w:t>
      </w:r>
      <w:r w:rsidRPr="0014645C">
        <w:rPr>
          <w:rFonts w:ascii="Arial" w:hAnsi="Arial" w:cs="Arial"/>
          <w:sz w:val="19"/>
          <w:szCs w:val="19"/>
          <w:lang w:val="sk-SK"/>
        </w:rPr>
        <w:t>j</w:t>
      </w:r>
      <w:r w:rsidRPr="0014645C">
        <w:rPr>
          <w:rFonts w:ascii="Arial" w:hAnsi="Arial" w:cs="Arial"/>
          <w:spacing w:val="53"/>
          <w:sz w:val="19"/>
          <w:szCs w:val="19"/>
          <w:lang w:val="sk-SK"/>
        </w:rPr>
        <w:t xml:space="preserve"> </w:t>
      </w:r>
      <w:r w:rsidRPr="0014645C">
        <w:rPr>
          <w:rFonts w:ascii="Arial" w:hAnsi="Arial" w:cs="Arial"/>
          <w:sz w:val="19"/>
          <w:szCs w:val="19"/>
          <w:lang w:val="sk-SK"/>
        </w:rPr>
        <w:t>oso</w:t>
      </w:r>
      <w:r w:rsidRPr="0014645C">
        <w:rPr>
          <w:rFonts w:ascii="Arial" w:hAnsi="Arial" w:cs="Arial"/>
          <w:spacing w:val="2"/>
          <w:sz w:val="19"/>
          <w:szCs w:val="19"/>
          <w:lang w:val="sk-SK"/>
        </w:rPr>
        <w:t>b</w:t>
      </w:r>
      <w:r w:rsidRPr="0014645C">
        <w:rPr>
          <w:rFonts w:ascii="Arial" w:hAnsi="Arial" w:cs="Arial"/>
          <w:sz w:val="19"/>
          <w:szCs w:val="19"/>
          <w:lang w:val="sk-SK"/>
        </w:rPr>
        <w:t>y</w:t>
      </w:r>
      <w:r w:rsidRPr="0014645C">
        <w:rPr>
          <w:rFonts w:ascii="Arial" w:hAnsi="Arial" w:cs="Arial"/>
          <w:spacing w:val="50"/>
          <w:sz w:val="19"/>
          <w:szCs w:val="19"/>
          <w:lang w:val="sk-SK"/>
        </w:rPr>
        <w:t xml:space="preserve"> </w:t>
      </w:r>
      <w:r w:rsidRPr="0014645C">
        <w:rPr>
          <w:rFonts w:ascii="Arial" w:hAnsi="Arial" w:cs="Arial"/>
          <w:spacing w:val="-1"/>
          <w:sz w:val="19"/>
          <w:szCs w:val="19"/>
          <w:lang w:val="sk-SK"/>
        </w:rPr>
        <w:t>a</w:t>
      </w:r>
      <w:r w:rsidRPr="0014645C">
        <w:rPr>
          <w:rFonts w:ascii="Arial" w:hAnsi="Arial" w:cs="Arial"/>
          <w:sz w:val="19"/>
          <w:szCs w:val="19"/>
          <w:lang w:val="sk-SK"/>
        </w:rPr>
        <w:t>lebo</w:t>
      </w:r>
      <w:r w:rsidRPr="0014645C">
        <w:rPr>
          <w:rFonts w:ascii="Arial" w:hAnsi="Arial" w:cs="Arial"/>
          <w:spacing w:val="52"/>
          <w:sz w:val="19"/>
          <w:szCs w:val="19"/>
          <w:lang w:val="sk-SK"/>
        </w:rPr>
        <w:t xml:space="preserve"> </w:t>
      </w:r>
      <w:r w:rsidRPr="0014645C">
        <w:rPr>
          <w:rFonts w:ascii="Arial" w:hAnsi="Arial" w:cs="Arial"/>
          <w:sz w:val="19"/>
          <w:szCs w:val="19"/>
          <w:lang w:val="sk-SK"/>
        </w:rPr>
        <w:t>ob</w:t>
      </w:r>
      <w:r w:rsidRPr="0014645C">
        <w:rPr>
          <w:rFonts w:ascii="Arial" w:hAnsi="Arial" w:cs="Arial"/>
          <w:spacing w:val="-1"/>
          <w:sz w:val="19"/>
          <w:szCs w:val="19"/>
          <w:lang w:val="sk-SK"/>
        </w:rPr>
        <w:t>c</w:t>
      </w:r>
      <w:r w:rsidRPr="0014645C">
        <w:rPr>
          <w:rFonts w:ascii="Arial" w:hAnsi="Arial" w:cs="Arial"/>
          <w:sz w:val="19"/>
          <w:szCs w:val="19"/>
          <w:lang w:val="sk-SK"/>
        </w:rPr>
        <w:t>h</w:t>
      </w:r>
      <w:r w:rsidRPr="0014645C">
        <w:rPr>
          <w:rFonts w:ascii="Arial" w:hAnsi="Arial" w:cs="Arial"/>
          <w:spacing w:val="2"/>
          <w:sz w:val="19"/>
          <w:szCs w:val="19"/>
          <w:lang w:val="sk-SK"/>
        </w:rPr>
        <w:t>o</w:t>
      </w:r>
      <w:r w:rsidRPr="0014645C">
        <w:rPr>
          <w:rFonts w:ascii="Arial" w:hAnsi="Arial" w:cs="Arial"/>
          <w:sz w:val="19"/>
          <w:szCs w:val="19"/>
          <w:lang w:val="sk-SK"/>
        </w:rPr>
        <w:t>dné</w:t>
      </w:r>
      <w:r w:rsidRPr="0014645C">
        <w:rPr>
          <w:rFonts w:ascii="Arial" w:hAnsi="Arial" w:cs="Arial"/>
          <w:spacing w:val="52"/>
          <w:sz w:val="19"/>
          <w:szCs w:val="19"/>
          <w:lang w:val="sk-SK"/>
        </w:rPr>
        <w:t xml:space="preserve"> </w:t>
      </w: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4"/>
          <w:sz w:val="19"/>
          <w:szCs w:val="19"/>
          <w:lang w:val="sk-SK"/>
        </w:rPr>
        <w:t xml:space="preserve"> </w:t>
      </w:r>
      <w:r w:rsidRPr="0014645C">
        <w:rPr>
          <w:rFonts w:ascii="Arial" w:hAnsi="Arial" w:cs="Arial"/>
          <w:sz w:val="19"/>
          <w:szCs w:val="19"/>
          <w:lang w:val="sk-SK"/>
        </w:rPr>
        <w:t>identifik</w:t>
      </w:r>
      <w:r w:rsidRPr="0014645C">
        <w:rPr>
          <w:rFonts w:ascii="Arial" w:hAnsi="Arial" w:cs="Arial"/>
          <w:spacing w:val="1"/>
          <w:sz w:val="19"/>
          <w:szCs w:val="19"/>
          <w:lang w:val="sk-SK"/>
        </w:rPr>
        <w:t>a</w:t>
      </w:r>
      <w:r w:rsidRPr="0014645C">
        <w:rPr>
          <w:rFonts w:ascii="Arial" w:hAnsi="Arial" w:cs="Arial"/>
          <w:spacing w:val="-1"/>
          <w:sz w:val="19"/>
          <w:szCs w:val="19"/>
          <w:lang w:val="sk-SK"/>
        </w:rPr>
        <w:t>č</w:t>
      </w:r>
      <w:r w:rsidRPr="0014645C">
        <w:rPr>
          <w:rFonts w:ascii="Arial" w:hAnsi="Arial" w:cs="Arial"/>
          <w:spacing w:val="2"/>
          <w:sz w:val="19"/>
          <w:szCs w:val="19"/>
          <w:lang w:val="sk-SK"/>
        </w:rPr>
        <w:t>n</w:t>
      </w:r>
      <w:r w:rsidRPr="0014645C">
        <w:rPr>
          <w:rFonts w:ascii="Arial" w:hAnsi="Arial" w:cs="Arial"/>
          <w:sz w:val="19"/>
          <w:szCs w:val="19"/>
          <w:lang w:val="sk-SK"/>
        </w:rPr>
        <w:t>é</w:t>
      </w:r>
      <w:r w:rsidRPr="0014645C">
        <w:rPr>
          <w:rFonts w:ascii="Arial" w:hAnsi="Arial" w:cs="Arial"/>
          <w:spacing w:val="52"/>
          <w:sz w:val="19"/>
          <w:szCs w:val="19"/>
          <w:lang w:val="sk-SK"/>
        </w:rPr>
        <w:t xml:space="preserve"> </w:t>
      </w:r>
      <w:r w:rsidRPr="0014645C">
        <w:rPr>
          <w:rFonts w:ascii="Arial" w:hAnsi="Arial" w:cs="Arial"/>
          <w:spacing w:val="-1"/>
          <w:sz w:val="19"/>
          <w:szCs w:val="19"/>
          <w:lang w:val="sk-SK"/>
        </w:rPr>
        <w:t>č</w:t>
      </w:r>
      <w:r w:rsidRPr="0014645C">
        <w:rPr>
          <w:rFonts w:ascii="Arial" w:hAnsi="Arial" w:cs="Arial"/>
          <w:sz w:val="19"/>
          <w:szCs w:val="19"/>
          <w:lang w:val="sk-SK"/>
        </w:rPr>
        <w:t>ís</w:t>
      </w:r>
      <w:r w:rsidRPr="0014645C">
        <w:rPr>
          <w:rFonts w:ascii="Arial" w:hAnsi="Arial" w:cs="Arial"/>
          <w:spacing w:val="1"/>
          <w:sz w:val="19"/>
          <w:szCs w:val="19"/>
          <w:lang w:val="sk-SK"/>
        </w:rPr>
        <w:t>l</w:t>
      </w:r>
      <w:r w:rsidRPr="0014645C">
        <w:rPr>
          <w:rFonts w:ascii="Arial" w:hAnsi="Arial" w:cs="Arial"/>
          <w:sz w:val="19"/>
          <w:szCs w:val="19"/>
          <w:lang w:val="sk-SK"/>
        </w:rPr>
        <w:t>o</w:t>
      </w:r>
      <w:r w:rsidRPr="0014645C">
        <w:rPr>
          <w:rFonts w:ascii="Arial" w:hAnsi="Arial" w:cs="Arial"/>
          <w:spacing w:val="53"/>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rá</w:t>
      </w:r>
      <w:r w:rsidRPr="0014645C">
        <w:rPr>
          <w:rFonts w:ascii="Arial" w:hAnsi="Arial" w:cs="Arial"/>
          <w:sz w:val="19"/>
          <w:szCs w:val="19"/>
          <w:lang w:val="sk-SK"/>
        </w:rPr>
        <w:t>vnick</w:t>
      </w:r>
      <w:r w:rsidRPr="0014645C">
        <w:rPr>
          <w:rFonts w:ascii="Arial" w:hAnsi="Arial" w:cs="Arial"/>
          <w:spacing w:val="-1"/>
          <w:sz w:val="19"/>
          <w:szCs w:val="19"/>
          <w:lang w:val="sk-SK"/>
        </w:rPr>
        <w:t>e</w:t>
      </w:r>
      <w:r w:rsidRPr="0014645C">
        <w:rPr>
          <w:rFonts w:ascii="Arial" w:hAnsi="Arial" w:cs="Arial"/>
          <w:sz w:val="19"/>
          <w:szCs w:val="19"/>
          <w:lang w:val="sk-SK"/>
        </w:rPr>
        <w:t>j oso</w:t>
      </w:r>
      <w:r w:rsidRPr="0014645C">
        <w:rPr>
          <w:rFonts w:ascii="Arial" w:hAnsi="Arial" w:cs="Arial"/>
          <w:spacing w:val="2"/>
          <w:sz w:val="19"/>
          <w:szCs w:val="19"/>
          <w:lang w:val="sk-SK"/>
        </w:rPr>
        <w:t>b</w:t>
      </w:r>
      <w:r w:rsidRPr="0014645C">
        <w:rPr>
          <w:rFonts w:ascii="Arial" w:hAnsi="Arial" w:cs="Arial"/>
          <w:spacing w:val="-5"/>
          <w:sz w:val="19"/>
          <w:szCs w:val="19"/>
          <w:lang w:val="sk-SK"/>
        </w:rPr>
        <w:t>y</w:t>
      </w:r>
      <w:r w:rsidRPr="0014645C">
        <w:rPr>
          <w:rFonts w:ascii="Arial" w:hAnsi="Arial" w:cs="Arial"/>
          <w:sz w:val="19"/>
          <w:szCs w:val="19"/>
          <w:lang w:val="sk-SK"/>
        </w:rPr>
        <w:t>, ktorá</w:t>
      </w:r>
      <w:r w:rsidRPr="0014645C">
        <w:rPr>
          <w:rFonts w:ascii="Arial" w:hAnsi="Arial" w:cs="Arial"/>
          <w:spacing w:val="-1"/>
          <w:sz w:val="19"/>
          <w:szCs w:val="19"/>
          <w:lang w:val="sk-SK"/>
        </w:rPr>
        <w:t xml:space="preserve"> </w:t>
      </w:r>
      <w:r w:rsidRPr="0014645C">
        <w:rPr>
          <w:rFonts w:ascii="Arial" w:hAnsi="Arial" w:cs="Arial"/>
          <w:sz w:val="19"/>
          <w:szCs w:val="19"/>
          <w:lang w:val="sk-SK"/>
        </w:rPr>
        <w:t>po</w:t>
      </w:r>
      <w:r w:rsidRPr="0014645C">
        <w:rPr>
          <w:rFonts w:ascii="Arial" w:hAnsi="Arial" w:cs="Arial"/>
          <w:spacing w:val="1"/>
          <w:sz w:val="19"/>
          <w:szCs w:val="19"/>
          <w:lang w:val="sk-SK"/>
        </w:rPr>
        <w:t>ž</w:t>
      </w:r>
      <w:r w:rsidRPr="0014645C">
        <w:rPr>
          <w:rFonts w:ascii="Arial" w:hAnsi="Arial" w:cs="Arial"/>
          <w:sz w:val="19"/>
          <w:szCs w:val="19"/>
          <w:lang w:val="sk-SK"/>
        </w:rPr>
        <w:t>iad</w:t>
      </w:r>
      <w:r w:rsidRPr="0014645C">
        <w:rPr>
          <w:rFonts w:ascii="Arial" w:hAnsi="Arial" w:cs="Arial"/>
          <w:spacing w:val="-1"/>
          <w:sz w:val="19"/>
          <w:szCs w:val="19"/>
          <w:lang w:val="sk-SK"/>
        </w:rPr>
        <w:t>a</w:t>
      </w:r>
      <w:r w:rsidRPr="0014645C">
        <w:rPr>
          <w:rFonts w:ascii="Arial" w:hAnsi="Arial" w:cs="Arial"/>
          <w:spacing w:val="3"/>
          <w:sz w:val="19"/>
          <w:szCs w:val="19"/>
          <w:lang w:val="sk-SK"/>
        </w:rPr>
        <w:t>l</w:t>
      </w:r>
      <w:r w:rsidRPr="0014645C">
        <w:rPr>
          <w:rFonts w:ascii="Arial" w:hAnsi="Arial" w:cs="Arial"/>
          <w:sz w:val="19"/>
          <w:szCs w:val="19"/>
          <w:lang w:val="sk-SK"/>
        </w:rPr>
        <w:t>a</w:t>
      </w:r>
      <w:r w:rsidRPr="0014645C">
        <w:rPr>
          <w:rFonts w:ascii="Arial" w:hAnsi="Arial" w:cs="Arial"/>
          <w:spacing w:val="-1"/>
          <w:sz w:val="19"/>
          <w:szCs w:val="19"/>
          <w:lang w:val="sk-SK"/>
        </w:rPr>
        <w:t xml:space="preserve"> </w:t>
      </w:r>
      <w:r w:rsidRPr="0014645C">
        <w:rPr>
          <w:rFonts w:ascii="Arial" w:hAnsi="Arial" w:cs="Arial"/>
          <w:sz w:val="19"/>
          <w:szCs w:val="19"/>
          <w:lang w:val="sk-SK"/>
        </w:rPr>
        <w:t>o</w:t>
      </w:r>
      <w:r w:rsidRPr="0014645C">
        <w:rPr>
          <w:rFonts w:ascii="Arial" w:hAnsi="Arial" w:cs="Arial"/>
          <w:spacing w:val="2"/>
          <w:sz w:val="19"/>
          <w:szCs w:val="19"/>
          <w:lang w:val="sk-SK"/>
        </w:rPr>
        <w:t xml:space="preserve"> </w:t>
      </w:r>
      <w:r w:rsidRPr="0014645C">
        <w:rPr>
          <w:rFonts w:ascii="Arial" w:hAnsi="Arial" w:cs="Arial"/>
          <w:sz w:val="19"/>
          <w:szCs w:val="19"/>
          <w:lang w:val="sk-SK"/>
        </w:rPr>
        <w:t>pos</w:t>
      </w:r>
      <w:r w:rsidRPr="0014645C">
        <w:rPr>
          <w:rFonts w:ascii="Arial" w:hAnsi="Arial" w:cs="Arial"/>
          <w:spacing w:val="2"/>
          <w:sz w:val="19"/>
          <w:szCs w:val="19"/>
          <w:lang w:val="sk-SK"/>
        </w:rPr>
        <w:t>k</w:t>
      </w:r>
      <w:r w:rsidRPr="0014645C">
        <w:rPr>
          <w:rFonts w:ascii="Arial" w:hAnsi="Arial" w:cs="Arial"/>
          <w:spacing w:val="-5"/>
          <w:sz w:val="19"/>
          <w:szCs w:val="19"/>
          <w:lang w:val="sk-SK"/>
        </w:rPr>
        <w:t>y</w:t>
      </w:r>
      <w:r w:rsidRPr="0014645C">
        <w:rPr>
          <w:rFonts w:ascii="Arial" w:hAnsi="Arial" w:cs="Arial"/>
          <w:sz w:val="19"/>
          <w:szCs w:val="19"/>
          <w:lang w:val="sk-SK"/>
        </w:rPr>
        <w:t>tnu</w:t>
      </w:r>
      <w:r w:rsidRPr="0014645C">
        <w:rPr>
          <w:rFonts w:ascii="Arial" w:hAnsi="Arial" w:cs="Arial"/>
          <w:spacing w:val="1"/>
          <w:sz w:val="19"/>
          <w:szCs w:val="19"/>
          <w:lang w:val="sk-SK"/>
        </w:rPr>
        <w:t>t</w:t>
      </w:r>
      <w:r w:rsidRPr="0014645C">
        <w:rPr>
          <w:rFonts w:ascii="Arial" w:hAnsi="Arial" w:cs="Arial"/>
          <w:sz w:val="19"/>
          <w:szCs w:val="19"/>
          <w:lang w:val="sk-SK"/>
        </w:rPr>
        <w:t>ie p</w:t>
      </w:r>
      <w:r w:rsidRPr="0014645C">
        <w:rPr>
          <w:rFonts w:ascii="Arial" w:hAnsi="Arial" w:cs="Arial"/>
          <w:spacing w:val="-1"/>
          <w:sz w:val="19"/>
          <w:szCs w:val="19"/>
          <w:lang w:val="sk-SK"/>
        </w:rPr>
        <w:t>r</w:t>
      </w:r>
      <w:r w:rsidRPr="0014645C">
        <w:rPr>
          <w:rFonts w:ascii="Arial" w:hAnsi="Arial" w:cs="Arial"/>
          <w:sz w:val="19"/>
          <w:szCs w:val="19"/>
          <w:lang w:val="sk-SK"/>
        </w:rPr>
        <w:t>íspevku,</w:t>
      </w:r>
    </w:p>
    <w:p w14:paraId="15B0CF86"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n</w:t>
      </w:r>
      <w:r w:rsidRPr="0014645C">
        <w:rPr>
          <w:rFonts w:ascii="Arial" w:hAnsi="Arial" w:cs="Arial"/>
          <w:spacing w:val="-1"/>
          <w:sz w:val="19"/>
          <w:szCs w:val="19"/>
          <w:lang w:val="sk-SK"/>
        </w:rPr>
        <w:t>á</w:t>
      </w:r>
      <w:r w:rsidRPr="0014645C">
        <w:rPr>
          <w:rFonts w:ascii="Arial" w:hAnsi="Arial" w:cs="Arial"/>
          <w:spacing w:val="1"/>
          <w:sz w:val="19"/>
          <w:szCs w:val="19"/>
          <w:lang w:val="sk-SK"/>
        </w:rPr>
        <w:t>z</w:t>
      </w:r>
      <w:r w:rsidRPr="0014645C">
        <w:rPr>
          <w:rFonts w:ascii="Arial" w:hAnsi="Arial" w:cs="Arial"/>
          <w:sz w:val="19"/>
          <w:szCs w:val="19"/>
          <w:lang w:val="sk-SK"/>
        </w:rPr>
        <w:t>ov p</w:t>
      </w:r>
      <w:r w:rsidRPr="0014645C">
        <w:rPr>
          <w:rFonts w:ascii="Arial" w:hAnsi="Arial" w:cs="Arial"/>
          <w:spacing w:val="-1"/>
          <w:sz w:val="19"/>
          <w:szCs w:val="19"/>
          <w:lang w:val="sk-SK"/>
        </w:rPr>
        <w:t>r</w:t>
      </w:r>
      <w:r w:rsidRPr="0014645C">
        <w:rPr>
          <w:rFonts w:ascii="Arial" w:hAnsi="Arial" w:cs="Arial"/>
          <w:sz w:val="19"/>
          <w:szCs w:val="19"/>
          <w:lang w:val="sk-SK"/>
        </w:rPr>
        <w:t>ojektu,</w:t>
      </w:r>
    </w:p>
    <w:p w14:paraId="15B0CF8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2"/>
          <w:sz w:val="19"/>
          <w:szCs w:val="19"/>
          <w:lang w:val="sk-SK"/>
        </w:rPr>
        <w:t>v</w:t>
      </w:r>
      <w:r w:rsidRPr="0014645C">
        <w:rPr>
          <w:rFonts w:ascii="Arial" w:hAnsi="Arial" w:cs="Arial"/>
          <w:spacing w:val="-5"/>
          <w:sz w:val="19"/>
          <w:szCs w:val="19"/>
          <w:lang w:val="sk-SK"/>
        </w:rPr>
        <w:t>ý</w:t>
      </w:r>
      <w:r w:rsidRPr="0014645C">
        <w:rPr>
          <w:rFonts w:ascii="Arial" w:hAnsi="Arial" w:cs="Arial"/>
          <w:sz w:val="19"/>
          <w:szCs w:val="19"/>
          <w:lang w:val="sk-SK"/>
        </w:rPr>
        <w:t>šku sch</w:t>
      </w:r>
      <w:r w:rsidRPr="0014645C">
        <w:rPr>
          <w:rFonts w:ascii="Arial" w:hAnsi="Arial" w:cs="Arial"/>
          <w:spacing w:val="2"/>
          <w:sz w:val="19"/>
          <w:szCs w:val="19"/>
          <w:lang w:val="sk-SK"/>
        </w:rPr>
        <w:t>v</w:t>
      </w:r>
      <w:r w:rsidRPr="0014645C">
        <w:rPr>
          <w:rFonts w:ascii="Arial" w:hAnsi="Arial" w:cs="Arial"/>
          <w:spacing w:val="-1"/>
          <w:sz w:val="19"/>
          <w:szCs w:val="19"/>
          <w:lang w:val="sk-SK"/>
        </w:rPr>
        <w:t>á</w:t>
      </w:r>
      <w:r w:rsidRPr="0014645C">
        <w:rPr>
          <w:rFonts w:ascii="Arial" w:hAnsi="Arial" w:cs="Arial"/>
          <w:sz w:val="19"/>
          <w:szCs w:val="19"/>
          <w:lang w:val="sk-SK"/>
        </w:rPr>
        <w:t>len</w:t>
      </w:r>
      <w:r w:rsidRPr="0014645C">
        <w:rPr>
          <w:rFonts w:ascii="Arial" w:hAnsi="Arial" w:cs="Arial"/>
          <w:spacing w:val="-1"/>
          <w:sz w:val="19"/>
          <w:szCs w:val="19"/>
          <w:lang w:val="sk-SK"/>
        </w:rPr>
        <w:t>é</w:t>
      </w:r>
      <w:r w:rsidRPr="0014645C">
        <w:rPr>
          <w:rFonts w:ascii="Arial" w:hAnsi="Arial" w:cs="Arial"/>
          <w:sz w:val="19"/>
          <w:szCs w:val="19"/>
          <w:lang w:val="sk-SK"/>
        </w:rPr>
        <w:t xml:space="preserve">ho </w:t>
      </w:r>
      <w:r w:rsidRPr="0014645C">
        <w:rPr>
          <w:rFonts w:ascii="Arial" w:hAnsi="Arial" w:cs="Arial"/>
          <w:spacing w:val="2"/>
          <w:sz w:val="19"/>
          <w:szCs w:val="19"/>
          <w:lang w:val="sk-SK"/>
        </w:rPr>
        <w:t>p</w:t>
      </w:r>
      <w:r w:rsidRPr="0014645C">
        <w:rPr>
          <w:rFonts w:ascii="Arial" w:hAnsi="Arial" w:cs="Arial"/>
          <w:sz w:val="19"/>
          <w:szCs w:val="19"/>
          <w:lang w:val="sk-SK"/>
        </w:rPr>
        <w:t>rísp</w:t>
      </w:r>
      <w:r w:rsidRPr="0014645C">
        <w:rPr>
          <w:rFonts w:ascii="Arial" w:hAnsi="Arial" w:cs="Arial"/>
          <w:spacing w:val="-1"/>
          <w:sz w:val="19"/>
          <w:szCs w:val="19"/>
          <w:lang w:val="sk-SK"/>
        </w:rPr>
        <w:t>e</w:t>
      </w:r>
      <w:r w:rsidRPr="0014645C">
        <w:rPr>
          <w:rFonts w:ascii="Arial" w:hAnsi="Arial" w:cs="Arial"/>
          <w:sz w:val="19"/>
          <w:szCs w:val="19"/>
          <w:lang w:val="sk-SK"/>
        </w:rPr>
        <w:t>vku,</w:t>
      </w:r>
    </w:p>
    <w:p w14:paraId="15B0CF8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1"/>
          <w:sz w:val="19"/>
          <w:szCs w:val="19"/>
          <w:lang w:val="sk-SK"/>
        </w:rPr>
        <w:t>z</w:t>
      </w:r>
      <w:r w:rsidRPr="0014645C">
        <w:rPr>
          <w:rFonts w:ascii="Arial" w:hAnsi="Arial" w:cs="Arial"/>
          <w:sz w:val="19"/>
          <w:szCs w:val="19"/>
          <w:lang w:val="sk-SK"/>
        </w:rPr>
        <w:t>o</w:t>
      </w:r>
      <w:r w:rsidRPr="0014645C">
        <w:rPr>
          <w:rFonts w:ascii="Arial" w:hAnsi="Arial" w:cs="Arial"/>
          <w:spacing w:val="1"/>
          <w:sz w:val="19"/>
          <w:szCs w:val="19"/>
          <w:lang w:val="sk-SK"/>
        </w:rPr>
        <w:t>z</w:t>
      </w:r>
      <w:r w:rsidRPr="0014645C">
        <w:rPr>
          <w:rFonts w:ascii="Arial" w:hAnsi="Arial" w:cs="Arial"/>
          <w:sz w:val="19"/>
          <w:szCs w:val="19"/>
          <w:lang w:val="sk-SK"/>
        </w:rPr>
        <w:t>n</w:t>
      </w:r>
      <w:r w:rsidRPr="0014645C">
        <w:rPr>
          <w:rFonts w:ascii="Arial" w:hAnsi="Arial" w:cs="Arial"/>
          <w:spacing w:val="-1"/>
          <w:sz w:val="19"/>
          <w:szCs w:val="19"/>
          <w:lang w:val="sk-SK"/>
        </w:rPr>
        <w:t>a</w:t>
      </w:r>
      <w:r w:rsidRPr="0014645C">
        <w:rPr>
          <w:rFonts w:ascii="Arial" w:hAnsi="Arial" w:cs="Arial"/>
          <w:sz w:val="19"/>
          <w:szCs w:val="19"/>
          <w:lang w:val="sk-SK"/>
        </w:rPr>
        <w:t>m odbor</w:t>
      </w:r>
      <w:r w:rsidRPr="0014645C">
        <w:rPr>
          <w:rFonts w:ascii="Arial" w:hAnsi="Arial" w:cs="Arial"/>
          <w:spacing w:val="2"/>
          <w:sz w:val="19"/>
          <w:szCs w:val="19"/>
          <w:lang w:val="sk-SK"/>
        </w:rPr>
        <w:t>n</w:t>
      </w:r>
      <w:r w:rsidRPr="0014645C">
        <w:rPr>
          <w:rFonts w:ascii="Arial" w:hAnsi="Arial" w:cs="Arial"/>
          <w:spacing w:val="-5"/>
          <w:sz w:val="19"/>
          <w:szCs w:val="19"/>
          <w:lang w:val="sk-SK"/>
        </w:rPr>
        <w:t>ý</w:t>
      </w:r>
      <w:r w:rsidRPr="0014645C">
        <w:rPr>
          <w:rFonts w:ascii="Arial" w:hAnsi="Arial" w:cs="Arial"/>
          <w:spacing w:val="-1"/>
          <w:sz w:val="19"/>
          <w:szCs w:val="19"/>
          <w:lang w:val="sk-SK"/>
        </w:rPr>
        <w:t>c</w:t>
      </w:r>
      <w:r w:rsidRPr="0014645C">
        <w:rPr>
          <w:rFonts w:ascii="Arial" w:hAnsi="Arial" w:cs="Arial"/>
          <w:sz w:val="19"/>
          <w:szCs w:val="19"/>
          <w:lang w:val="sk-SK"/>
        </w:rPr>
        <w:t>h hod</w:t>
      </w:r>
      <w:r w:rsidRPr="0014645C">
        <w:rPr>
          <w:rFonts w:ascii="Arial" w:hAnsi="Arial" w:cs="Arial"/>
          <w:spacing w:val="2"/>
          <w:sz w:val="19"/>
          <w:szCs w:val="19"/>
          <w:lang w:val="sk-SK"/>
        </w:rPr>
        <w:t>n</w:t>
      </w:r>
      <w:r w:rsidRPr="0014645C">
        <w:rPr>
          <w:rFonts w:ascii="Arial" w:hAnsi="Arial" w:cs="Arial"/>
          <w:sz w:val="19"/>
          <w:szCs w:val="19"/>
          <w:lang w:val="sk-SK"/>
        </w:rPr>
        <w:t>ot</w:t>
      </w:r>
      <w:r w:rsidRPr="0014645C">
        <w:rPr>
          <w:rFonts w:ascii="Arial" w:hAnsi="Arial" w:cs="Arial"/>
          <w:spacing w:val="1"/>
          <w:sz w:val="19"/>
          <w:szCs w:val="19"/>
          <w:lang w:val="sk-SK"/>
        </w:rPr>
        <w:t>i</w:t>
      </w:r>
      <w:r w:rsidRPr="0014645C">
        <w:rPr>
          <w:rFonts w:ascii="Arial" w:hAnsi="Arial" w:cs="Arial"/>
          <w:sz w:val="19"/>
          <w:szCs w:val="19"/>
          <w:lang w:val="sk-SK"/>
        </w:rPr>
        <w:t>teľov, v</w:t>
      </w:r>
      <w:r w:rsidRPr="0014645C">
        <w:rPr>
          <w:rFonts w:ascii="Arial" w:hAnsi="Arial" w:cs="Arial"/>
          <w:spacing w:val="2"/>
          <w:sz w:val="19"/>
          <w:szCs w:val="19"/>
          <w:lang w:val="sk-SK"/>
        </w:rPr>
        <w:t xml:space="preserve"> </w:t>
      </w:r>
      <w:r w:rsidRPr="0014645C">
        <w:rPr>
          <w:rFonts w:ascii="Arial" w:hAnsi="Arial" w:cs="Arial"/>
          <w:sz w:val="19"/>
          <w:szCs w:val="19"/>
          <w:lang w:val="sk-SK"/>
        </w:rPr>
        <w:t>rozs</w:t>
      </w:r>
      <w:r w:rsidRPr="0014645C">
        <w:rPr>
          <w:rFonts w:ascii="Arial" w:hAnsi="Arial" w:cs="Arial"/>
          <w:spacing w:val="-1"/>
          <w:sz w:val="19"/>
          <w:szCs w:val="19"/>
          <w:lang w:val="sk-SK"/>
        </w:rPr>
        <w:t>a</w:t>
      </w:r>
      <w:r w:rsidRPr="0014645C">
        <w:rPr>
          <w:rFonts w:ascii="Arial" w:hAnsi="Arial" w:cs="Arial"/>
          <w:sz w:val="19"/>
          <w:szCs w:val="19"/>
          <w:lang w:val="sk-SK"/>
        </w:rPr>
        <w:t>hu t</w:t>
      </w:r>
      <w:r w:rsidRPr="0014645C">
        <w:rPr>
          <w:rFonts w:ascii="Arial" w:hAnsi="Arial" w:cs="Arial"/>
          <w:spacing w:val="1"/>
          <w:sz w:val="19"/>
          <w:szCs w:val="19"/>
          <w:lang w:val="sk-SK"/>
        </w:rPr>
        <w:t>i</w:t>
      </w:r>
      <w:r w:rsidRPr="0014645C">
        <w:rPr>
          <w:rFonts w:ascii="Arial" w:hAnsi="Arial" w:cs="Arial"/>
          <w:sz w:val="19"/>
          <w:szCs w:val="19"/>
          <w:lang w:val="sk-SK"/>
        </w:rPr>
        <w:t>tu</w:t>
      </w:r>
      <w:r w:rsidRPr="0014645C">
        <w:rPr>
          <w:rFonts w:ascii="Arial" w:hAnsi="Arial" w:cs="Arial"/>
          <w:spacing w:val="1"/>
          <w:sz w:val="19"/>
          <w:szCs w:val="19"/>
          <w:lang w:val="sk-SK"/>
        </w:rPr>
        <w:t>l</w:t>
      </w:r>
      <w:r w:rsidRPr="0014645C">
        <w:rPr>
          <w:rFonts w:ascii="Arial" w:hAnsi="Arial" w:cs="Arial"/>
          <w:sz w:val="19"/>
          <w:szCs w:val="19"/>
          <w:lang w:val="sk-SK"/>
        </w:rPr>
        <w:t>,</w:t>
      </w:r>
      <w:r w:rsidRPr="0014645C">
        <w:rPr>
          <w:rFonts w:ascii="Arial" w:hAnsi="Arial" w:cs="Arial"/>
          <w:spacing w:val="-2"/>
          <w:sz w:val="19"/>
          <w:szCs w:val="19"/>
          <w:lang w:val="sk-SK"/>
        </w:rPr>
        <w:t xml:space="preserve"> </w:t>
      </w:r>
      <w:r w:rsidRPr="0014645C">
        <w:rPr>
          <w:rFonts w:ascii="Arial" w:hAnsi="Arial" w:cs="Arial"/>
          <w:sz w:val="19"/>
          <w:szCs w:val="19"/>
          <w:lang w:val="sk-SK"/>
        </w:rPr>
        <w:t>meno, 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p>
    <w:p w14:paraId="15B0CF89" w14:textId="13B1D9C9"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eastAsia="sk-SK"/>
        </w:rPr>
        <w:t xml:space="preserve">RO pre OP EVS </w:t>
      </w:r>
      <w:r w:rsidRPr="0014645C">
        <w:rPr>
          <w:rFonts w:ascii="Arial" w:hAnsi="Arial" w:cs="Arial"/>
          <w:sz w:val="19"/>
          <w:szCs w:val="19"/>
          <w:lang w:val="sk-SK"/>
        </w:rPr>
        <w:t xml:space="preserve">zverejní na svojom webovom sídle </w:t>
      </w:r>
      <w:hyperlink r:id="rId30" w:history="1">
        <w:r w:rsidR="00D86ED1" w:rsidRPr="0014645C">
          <w:rPr>
            <w:rStyle w:val="Hypertextovprepojenie"/>
            <w:rFonts w:cs="Arial"/>
            <w:szCs w:val="19"/>
            <w:lang w:val="sk-SK"/>
          </w:rPr>
          <w:t>www.opevs.eu</w:t>
        </w:r>
      </w:hyperlink>
      <w:r w:rsidR="00586DBE">
        <w:rPr>
          <w:rStyle w:val="Hypertextovprepojenie"/>
          <w:rFonts w:cs="Arial"/>
          <w:szCs w:val="19"/>
          <w:lang w:val="sk-SK"/>
        </w:rPr>
        <w:t>,</w:t>
      </w:r>
      <w:r w:rsidR="00D86ED1" w:rsidRPr="0014645C">
        <w:rPr>
          <w:rFonts w:ascii="Arial" w:hAnsi="Arial" w:cs="Arial"/>
          <w:sz w:val="19"/>
          <w:szCs w:val="19"/>
          <w:lang w:val="sk-SK"/>
        </w:rPr>
        <w:t xml:space="preserve"> </w:t>
      </w:r>
      <w:r w:rsidR="00586DBE">
        <w:rPr>
          <w:rFonts w:ascii="Arial" w:hAnsi="Arial" w:cs="Arial"/>
          <w:sz w:val="19"/>
          <w:szCs w:val="19"/>
          <w:lang w:val="sk-SK" w:eastAsia="sk-SK"/>
        </w:rPr>
        <w:t xml:space="preserve">resp. </w:t>
      </w:r>
      <w:hyperlink r:id="rId31"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rPr>
        <w:t>do 60 pracovných dní od skončenia rozhodovania o ŽoNFP pre každé vyzvanie</w:t>
      </w:r>
      <w:r w:rsidR="005800CB" w:rsidRPr="0014645C">
        <w:rPr>
          <w:rFonts w:ascii="Arial" w:hAnsi="Arial" w:cs="Arial"/>
          <w:sz w:val="19"/>
          <w:szCs w:val="19"/>
          <w:lang w:val="sk-SK"/>
        </w:rPr>
        <w:t>/výzvu</w:t>
      </w:r>
      <w:r w:rsidRPr="0014645C">
        <w:rPr>
          <w:rFonts w:ascii="Arial" w:hAnsi="Arial" w:cs="Arial"/>
          <w:sz w:val="19"/>
          <w:szCs w:val="19"/>
          <w:lang w:val="sk-SK"/>
        </w:rPr>
        <w:t xml:space="preserve"> zoznam neschválených ŽoNFP v poradí určenom na základe aplikácie kritérií pre výber projektov, ktorý obsahuje:</w:t>
      </w:r>
    </w:p>
    <w:p w14:paraId="15B0CF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lastRenderedPageBreak/>
        <w:t>názov projektu,</w:t>
      </w:r>
    </w:p>
    <w:p w14:paraId="15B0CF8C"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dôvody neschválenia žiadosti,</w:t>
      </w:r>
    </w:p>
    <w:p w14:paraId="15B0CF8D"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zoznam odborných hodnotiteľov, v rozsahu titul, meno, priezvisko.</w:t>
      </w:r>
    </w:p>
    <w:p w14:paraId="15B0CF8E" w14:textId="4F4AC6BA" w:rsidR="00F220F5" w:rsidRPr="0014645C" w:rsidRDefault="00953D2E" w:rsidP="00551D65">
      <w:pPr>
        <w:pStyle w:val="Nadpis2"/>
        <w:tabs>
          <w:tab w:val="num" w:pos="709"/>
        </w:tabs>
        <w:spacing w:after="180" w:line="480" w:lineRule="auto"/>
        <w:rPr>
          <w:b/>
          <w:lang w:val="sk-SK"/>
        </w:rPr>
      </w:pPr>
      <w:bookmarkStart w:id="514" w:name="_Toc413832252"/>
      <w:bookmarkStart w:id="515" w:name="_Toc417132517"/>
      <w:bookmarkStart w:id="516" w:name="_Toc417648930"/>
      <w:bookmarkStart w:id="517" w:name="_Toc440355021"/>
      <w:bookmarkStart w:id="518" w:name="_Toc440375352"/>
      <w:bookmarkStart w:id="519" w:name="_Toc458432938"/>
      <w:bookmarkStart w:id="520" w:name="_Toc334114"/>
      <w:r w:rsidRPr="0014645C">
        <w:rPr>
          <w:b/>
          <w:lang w:val="sk-SK"/>
        </w:rPr>
        <w:t>4.4</w:t>
      </w:r>
      <w:r w:rsidR="00400B1E" w:rsidRPr="0014645C">
        <w:rPr>
          <w:b/>
          <w:lang w:val="sk-SK"/>
        </w:rPr>
        <w:tab/>
      </w:r>
      <w:r w:rsidR="00F220F5" w:rsidRPr="0014645C">
        <w:rPr>
          <w:b/>
          <w:lang w:val="sk-SK"/>
        </w:rPr>
        <w:t>Opravné prostriedky</w:t>
      </w:r>
      <w:bookmarkEnd w:id="514"/>
      <w:bookmarkEnd w:id="515"/>
      <w:bookmarkEnd w:id="516"/>
      <w:bookmarkEnd w:id="517"/>
      <w:bookmarkEnd w:id="518"/>
      <w:bookmarkEnd w:id="519"/>
      <w:bookmarkEnd w:id="520"/>
    </w:p>
    <w:p w14:paraId="15B0CF8F"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Pr="0014645C" w:rsidRDefault="00F220F5" w:rsidP="00887135">
      <w:pPr>
        <w:pStyle w:val="Odsekzoznamu"/>
        <w:spacing w:before="120" w:after="120" w:line="288" w:lineRule="auto"/>
        <w:ind w:left="0" w:right="-17"/>
        <w:contextualSpacing w:val="0"/>
        <w:jc w:val="both"/>
        <w:rPr>
          <w:lang w:val="sk-SK"/>
        </w:rPr>
      </w:pPr>
      <w:r w:rsidRPr="0014645C">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521" w:name="_Toc413832253"/>
      <w:bookmarkStart w:id="522" w:name="_Toc417132518"/>
      <w:bookmarkStart w:id="523" w:name="_Toc417648931"/>
      <w:bookmarkStart w:id="524" w:name="_Toc440355022"/>
      <w:bookmarkStart w:id="525" w:name="_Toc440375353"/>
      <w:bookmarkStart w:id="526" w:name="_Toc458432939"/>
    </w:p>
    <w:p w14:paraId="15B0CF93" w14:textId="7294652F" w:rsidR="00F220F5" w:rsidRPr="0014645C" w:rsidRDefault="00953D2E" w:rsidP="00887135">
      <w:pPr>
        <w:pStyle w:val="Nadpis3"/>
        <w:spacing w:before="240" w:line="480" w:lineRule="auto"/>
        <w:ind w:left="720"/>
        <w:rPr>
          <w:b/>
          <w:color w:val="3C8A2E" w:themeColor="accent5"/>
          <w:sz w:val="24"/>
          <w:szCs w:val="24"/>
          <w:lang w:val="sk-SK"/>
        </w:rPr>
      </w:pPr>
      <w:bookmarkStart w:id="527" w:name="_Toc334115"/>
      <w:r w:rsidRPr="0014645C">
        <w:rPr>
          <w:b/>
          <w:color w:val="3C8A2E" w:themeColor="accent5"/>
          <w:sz w:val="24"/>
          <w:szCs w:val="24"/>
          <w:lang w:val="sk-SK"/>
        </w:rPr>
        <w:t>4.4.1</w:t>
      </w:r>
      <w:r w:rsidR="00400B1E" w:rsidRPr="0014645C">
        <w:rPr>
          <w:b/>
          <w:color w:val="3C8A2E" w:themeColor="accent5"/>
          <w:sz w:val="24"/>
          <w:szCs w:val="24"/>
          <w:lang w:val="sk-SK"/>
        </w:rPr>
        <w:tab/>
      </w:r>
      <w:r w:rsidR="00F220F5" w:rsidRPr="0014645C">
        <w:rPr>
          <w:b/>
          <w:color w:val="3C8A2E" w:themeColor="accent5"/>
          <w:sz w:val="24"/>
          <w:szCs w:val="24"/>
          <w:lang w:val="sk-SK"/>
        </w:rPr>
        <w:t>Odvolanie a odvolacie konanie</w:t>
      </w:r>
      <w:bookmarkEnd w:id="521"/>
      <w:bookmarkEnd w:id="522"/>
      <w:bookmarkEnd w:id="523"/>
      <w:bookmarkEnd w:id="524"/>
      <w:bookmarkEnd w:id="525"/>
      <w:bookmarkEnd w:id="526"/>
      <w:bookmarkEnd w:id="527"/>
    </w:p>
    <w:p w14:paraId="15B0CF94" w14:textId="7A926BF3" w:rsidR="006C1CCF" w:rsidRPr="0014645C" w:rsidRDefault="006C1CCF" w:rsidP="00AD5CE7">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Proti rozhodnutiu podľa 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w:t>
      </w:r>
      <w:r w:rsidRPr="0014645C">
        <w:rPr>
          <w:rFonts w:ascii="Arial" w:hAnsi="Arial" w:cs="Arial"/>
          <w:sz w:val="19"/>
          <w:szCs w:val="19"/>
          <w:lang w:val="sk-SK" w:eastAsia="cs-CZ"/>
        </w:rPr>
        <w:t>možno podať</w:t>
      </w:r>
      <w:r w:rsidRPr="0014645C">
        <w:rPr>
          <w:rFonts w:ascii="Arial" w:hAnsi="Arial" w:cs="Arial"/>
          <w:sz w:val="19"/>
          <w:szCs w:val="19"/>
          <w:lang w:val="sk-SK"/>
        </w:rPr>
        <w:t xml:space="preserve"> odvolanie, ak tento zákon neustanovuje inak alebo ak sa žiadateľ písomne u </w:t>
      </w:r>
      <w:r w:rsidR="0005604C" w:rsidRPr="0014645C">
        <w:rPr>
          <w:rFonts w:ascii="Arial" w:hAnsi="Arial" w:cs="Arial"/>
          <w:sz w:val="19"/>
          <w:szCs w:val="19"/>
          <w:lang w:val="sk-SK"/>
        </w:rPr>
        <w:t xml:space="preserve">RO </w:t>
      </w:r>
      <w:r w:rsidRPr="0014645C">
        <w:rPr>
          <w:rFonts w:ascii="Arial" w:hAnsi="Arial" w:cs="Arial"/>
          <w:sz w:val="19"/>
          <w:szCs w:val="19"/>
          <w:lang w:val="sk-SK"/>
        </w:rPr>
        <w:t xml:space="preserve">práva na odvolanie nevzdal. </w:t>
      </w:r>
      <w:r w:rsidR="00F220F5" w:rsidRPr="0014645C">
        <w:rPr>
          <w:rFonts w:ascii="Arial" w:hAnsi="Arial" w:cs="Arial"/>
          <w:sz w:val="19"/>
          <w:szCs w:val="19"/>
          <w:lang w:val="sk-SK"/>
        </w:rPr>
        <w:t>Odvolanie</w:t>
      </w:r>
      <w:r w:rsidRPr="0014645C">
        <w:rPr>
          <w:rFonts w:ascii="Arial" w:hAnsi="Arial" w:cs="Arial"/>
          <w:sz w:val="19"/>
          <w:szCs w:val="19"/>
          <w:lang w:val="sk-SK"/>
        </w:rPr>
        <w:t xml:space="preserve"> môže </w:t>
      </w:r>
      <w:r w:rsidR="00F220F5" w:rsidRPr="0014645C">
        <w:rPr>
          <w:rFonts w:ascii="Arial" w:hAnsi="Arial" w:cs="Arial"/>
          <w:sz w:val="19"/>
          <w:szCs w:val="19"/>
          <w:lang w:val="sk-SK"/>
        </w:rPr>
        <w:t>pod</w:t>
      </w:r>
      <w:r w:rsidRPr="0014645C">
        <w:rPr>
          <w:rFonts w:ascii="Arial" w:hAnsi="Arial" w:cs="Arial"/>
          <w:sz w:val="19"/>
          <w:szCs w:val="19"/>
          <w:lang w:val="sk-SK"/>
        </w:rPr>
        <w:t>ať</w:t>
      </w:r>
      <w:r w:rsidR="00F220F5" w:rsidRPr="0014645C">
        <w:rPr>
          <w:rFonts w:ascii="Arial" w:hAnsi="Arial" w:cs="Arial"/>
          <w:sz w:val="19"/>
          <w:szCs w:val="19"/>
          <w:lang w:val="sk-SK"/>
        </w:rPr>
        <w:t xml:space="preserve"> žiadateľ písomne</w:t>
      </w:r>
      <w:r w:rsidRPr="0014645C">
        <w:rPr>
          <w:rFonts w:ascii="Arial" w:hAnsi="Arial" w:cs="Arial"/>
          <w:sz w:val="19"/>
          <w:szCs w:val="19"/>
          <w:lang w:val="sk-SK"/>
        </w:rPr>
        <w:t xml:space="preserve"> u</w:t>
      </w:r>
      <w:r w:rsidR="00F220F5" w:rsidRPr="0014645C">
        <w:rPr>
          <w:rFonts w:ascii="Arial" w:hAnsi="Arial" w:cs="Arial"/>
          <w:sz w:val="19"/>
          <w:szCs w:val="19"/>
          <w:lang w:val="sk-SK"/>
        </w:rPr>
        <w:t xml:space="preserve"> RO pre OP EVS v lehote 10 pracovných dní odo dňa doručenia rozhodnutia. </w:t>
      </w:r>
    </w:p>
    <w:p w14:paraId="15B0CF95" w14:textId="77777777" w:rsidR="00D86ED1" w:rsidRPr="0014645C" w:rsidRDefault="006C1CCF"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Rozsah, v akom sa rozhodnutie napáda, a dôvody odvolania môže žiadateľ rozšíriť len do uplynutia lehoty na podanie odvolania.</w:t>
      </w:r>
      <w:r w:rsidR="00AE7B26" w:rsidRPr="0014645C">
        <w:rPr>
          <w:rFonts w:ascii="Arial" w:hAnsi="Arial" w:cs="Arial"/>
          <w:sz w:val="19"/>
          <w:szCs w:val="19"/>
          <w:lang w:val="sk-SK"/>
        </w:rPr>
        <w:t xml:space="preserve"> Ďalšie informácie o formálnych náležitostiach odvolania a samotnom odvolacom konaní upravuj</w:t>
      </w:r>
      <w:r w:rsidR="004A1C5D" w:rsidRPr="0014645C">
        <w:rPr>
          <w:rFonts w:ascii="Arial" w:hAnsi="Arial" w:cs="Arial"/>
          <w:sz w:val="19"/>
          <w:szCs w:val="19"/>
          <w:lang w:val="sk-SK"/>
        </w:rPr>
        <w:t>ú ustanovenia § 22 a 23</w:t>
      </w:r>
      <w:r w:rsidR="00AE7B26" w:rsidRPr="0014645C">
        <w:rPr>
          <w:rFonts w:ascii="Arial" w:hAnsi="Arial" w:cs="Arial"/>
          <w:sz w:val="19"/>
          <w:szCs w:val="19"/>
          <w:lang w:val="sk-SK"/>
        </w:rPr>
        <w:t xml:space="preserve"> zákon</w:t>
      </w:r>
      <w:r w:rsidR="004A1C5D" w:rsidRPr="0014645C">
        <w:rPr>
          <w:rFonts w:ascii="Arial" w:hAnsi="Arial" w:cs="Arial"/>
          <w:sz w:val="19"/>
          <w:szCs w:val="19"/>
          <w:lang w:val="sk-SK"/>
        </w:rPr>
        <w:t>a</w:t>
      </w:r>
      <w:r w:rsidR="00AE7B26" w:rsidRPr="0014645C">
        <w:rPr>
          <w:rFonts w:ascii="Arial" w:hAnsi="Arial" w:cs="Arial"/>
          <w:sz w:val="19"/>
          <w:szCs w:val="19"/>
          <w:lang w:val="sk-SK"/>
        </w:rPr>
        <w:t xml:space="preserve"> o príspevku </w:t>
      </w:r>
      <w:r w:rsidR="0005604C" w:rsidRPr="0014645C">
        <w:rPr>
          <w:rFonts w:ascii="Arial" w:hAnsi="Arial" w:cs="Arial"/>
          <w:sz w:val="19"/>
          <w:szCs w:val="19"/>
          <w:lang w:val="sk-SK"/>
        </w:rPr>
        <w:t>z EŠIF.</w:t>
      </w:r>
      <w:r w:rsidR="00AE7B26" w:rsidRPr="0014645C">
        <w:rPr>
          <w:rFonts w:ascii="Arial" w:hAnsi="Arial" w:cs="Arial"/>
          <w:sz w:val="19"/>
          <w:szCs w:val="19"/>
          <w:lang w:val="sk-SK"/>
        </w:rPr>
        <w:t xml:space="preserve"> </w:t>
      </w:r>
      <w:r w:rsidRPr="0014645C" w:rsidDel="006C1CCF">
        <w:rPr>
          <w:rFonts w:ascii="Arial" w:hAnsi="Arial" w:cs="Arial"/>
          <w:sz w:val="19"/>
          <w:szCs w:val="19"/>
          <w:lang w:val="sk-SK"/>
        </w:rPr>
        <w:t xml:space="preserve"> </w:t>
      </w:r>
    </w:p>
    <w:p w14:paraId="0BD76CDF" w14:textId="3F848FF4" w:rsidR="0088713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lang w:val="sk-SK"/>
        </w:rPr>
        <w:t xml:space="preserve"> </w:t>
      </w:r>
    </w:p>
    <w:p w14:paraId="15B0CF97" w14:textId="312FB1D3" w:rsidR="00F220F5" w:rsidRPr="0014645C" w:rsidRDefault="00953D2E" w:rsidP="00AC1F93">
      <w:pPr>
        <w:pStyle w:val="Nadpis3"/>
        <w:spacing w:before="240" w:line="480" w:lineRule="auto"/>
        <w:ind w:left="720"/>
        <w:rPr>
          <w:b/>
          <w:sz w:val="24"/>
          <w:szCs w:val="24"/>
          <w:lang w:val="sk-SK"/>
        </w:rPr>
      </w:pPr>
      <w:bookmarkStart w:id="528" w:name="_Toc413832254"/>
      <w:bookmarkStart w:id="529" w:name="_Toc417132519"/>
      <w:bookmarkStart w:id="530" w:name="_Toc417648932"/>
      <w:bookmarkStart w:id="531" w:name="_Toc440355023"/>
      <w:bookmarkStart w:id="532" w:name="_Toc440375354"/>
      <w:bookmarkStart w:id="533" w:name="_Toc458432940"/>
      <w:bookmarkStart w:id="534" w:name="_Toc334116"/>
      <w:r w:rsidRPr="0014645C">
        <w:rPr>
          <w:b/>
          <w:color w:val="3C8A2E" w:themeColor="accent5"/>
          <w:sz w:val="24"/>
          <w:szCs w:val="24"/>
          <w:lang w:val="sk-SK"/>
        </w:rPr>
        <w:t>4.4.2</w:t>
      </w:r>
      <w:r w:rsidR="00400B1E" w:rsidRPr="0014645C">
        <w:rPr>
          <w:b/>
          <w:color w:val="3C8A2E" w:themeColor="accent5"/>
          <w:sz w:val="24"/>
          <w:szCs w:val="24"/>
          <w:lang w:val="sk-SK"/>
        </w:rPr>
        <w:tab/>
      </w:r>
      <w:r w:rsidR="00F220F5" w:rsidRPr="0014645C">
        <w:rPr>
          <w:b/>
          <w:color w:val="3C8A2E" w:themeColor="accent5"/>
          <w:sz w:val="24"/>
          <w:szCs w:val="24"/>
          <w:lang w:val="sk-SK"/>
        </w:rPr>
        <w:t>Preskúmanie rozhodnutia mimo odvolacieho konania</w:t>
      </w:r>
      <w:bookmarkEnd w:id="528"/>
      <w:bookmarkEnd w:id="529"/>
      <w:bookmarkEnd w:id="530"/>
      <w:bookmarkEnd w:id="531"/>
      <w:bookmarkEnd w:id="532"/>
      <w:bookmarkEnd w:id="533"/>
      <w:bookmarkEnd w:id="534"/>
    </w:p>
    <w:p w14:paraId="15B0CF9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Mimoriadnym opravným prostriedkom, v rámci ktorého je možné vykonať nápravu </w:t>
      </w:r>
      <w:r w:rsidR="00AD5CE7" w:rsidRPr="0014645C">
        <w:rPr>
          <w:rFonts w:ascii="Arial" w:hAnsi="Arial" w:cs="Arial"/>
          <w:sz w:val="19"/>
          <w:szCs w:val="19"/>
          <w:lang w:val="sk-SK"/>
        </w:rPr>
        <w:t>mylného</w:t>
      </w:r>
      <w:r w:rsidRPr="0014645C">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lang w:val="sk-SK"/>
        </w:rPr>
        <w:t>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vrátane rozhodnutí o zastavení konania. </w:t>
      </w:r>
      <w:r w:rsidR="00654E39" w:rsidRPr="0014645C">
        <w:rPr>
          <w:rFonts w:ascii="Arial" w:hAnsi="Arial" w:cs="Arial"/>
          <w:sz w:val="19"/>
          <w:szCs w:val="19"/>
          <w:lang w:val="sk-SK"/>
        </w:rPr>
        <w:t xml:space="preserve"> </w:t>
      </w:r>
    </w:p>
    <w:p w14:paraId="15B0CF9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lang w:val="sk-SK"/>
        </w:rPr>
        <w:t>resp. ním poverenej osoby</w:t>
      </w:r>
      <w:r w:rsidRPr="0014645C">
        <w:rPr>
          <w:rFonts w:ascii="Arial" w:hAnsi="Arial" w:cs="Arial"/>
          <w:sz w:val="19"/>
          <w:szCs w:val="19"/>
          <w:lang w:val="sk-SK"/>
        </w:rPr>
        <w:t xml:space="preserve">, štatutárny orgán RO pre OP EVS informuje písomne žiadateľa o začatí preskúmania rozhodnutia mimo odvolacieho konania. </w:t>
      </w:r>
      <w:r w:rsidR="00D86ED1" w:rsidRPr="0014645C">
        <w:rPr>
          <w:rFonts w:ascii="Arial" w:hAnsi="Arial" w:cs="Arial"/>
          <w:sz w:val="19"/>
          <w:szCs w:val="19"/>
          <w:lang w:val="sk-SK"/>
        </w:rPr>
        <w:t>K</w:t>
      </w:r>
      <w:r w:rsidRPr="0014645C">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w:t>
      </w:r>
      <w:r w:rsidRPr="0014645C">
        <w:rPr>
          <w:rFonts w:ascii="Arial" w:hAnsi="Arial" w:cs="Arial"/>
          <w:sz w:val="19"/>
          <w:szCs w:val="19"/>
          <w:lang w:val="sk-SK"/>
        </w:rPr>
        <w:lastRenderedPageBreak/>
        <w:t xml:space="preserve">štatutárneho orgánu RO o uznaní opodstatnenosti podnetu žiadateľa na preskúmanie rozhodnutia mimo odvolacieho konania žiadateľovi. </w:t>
      </w:r>
    </w:p>
    <w:p w14:paraId="15B0CF9C"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14645C" w:rsidRDefault="00953D2E" w:rsidP="00AC1F93">
      <w:pPr>
        <w:pStyle w:val="Nadpis3"/>
        <w:spacing w:before="240" w:line="480" w:lineRule="auto"/>
        <w:ind w:left="720"/>
        <w:rPr>
          <w:b/>
          <w:color w:val="3C8A2E" w:themeColor="accent5"/>
          <w:sz w:val="24"/>
          <w:szCs w:val="24"/>
          <w:lang w:val="sk-SK"/>
        </w:rPr>
      </w:pPr>
      <w:bookmarkStart w:id="535" w:name="_Toc413832255"/>
      <w:bookmarkStart w:id="536" w:name="_Toc417132520"/>
      <w:bookmarkStart w:id="537" w:name="_Toc417648933"/>
      <w:bookmarkStart w:id="538" w:name="_Toc440355024"/>
      <w:bookmarkStart w:id="539" w:name="_Toc440375355"/>
      <w:bookmarkStart w:id="540" w:name="_Toc458432941"/>
      <w:bookmarkStart w:id="541" w:name="_Toc334117"/>
      <w:r w:rsidRPr="0014645C">
        <w:rPr>
          <w:b/>
          <w:color w:val="3C8A2E" w:themeColor="accent5"/>
          <w:sz w:val="24"/>
          <w:szCs w:val="24"/>
          <w:lang w:val="sk-SK"/>
        </w:rPr>
        <w:t>4.4.3</w:t>
      </w:r>
      <w:r w:rsidR="00400B1E" w:rsidRPr="0014645C">
        <w:rPr>
          <w:b/>
          <w:color w:val="3C8A2E" w:themeColor="accent5"/>
          <w:sz w:val="24"/>
          <w:szCs w:val="24"/>
          <w:lang w:val="sk-SK"/>
        </w:rPr>
        <w:tab/>
      </w:r>
      <w:r w:rsidR="00F220F5" w:rsidRPr="0014645C">
        <w:rPr>
          <w:b/>
          <w:color w:val="3C8A2E" w:themeColor="accent5"/>
          <w:sz w:val="24"/>
          <w:szCs w:val="24"/>
          <w:lang w:val="sk-SK"/>
        </w:rPr>
        <w:t>Oprava rozhodnutia</w:t>
      </w:r>
      <w:bookmarkEnd w:id="535"/>
      <w:bookmarkEnd w:id="536"/>
      <w:bookmarkEnd w:id="537"/>
      <w:bookmarkEnd w:id="538"/>
      <w:bookmarkEnd w:id="539"/>
      <w:bookmarkEnd w:id="540"/>
      <w:bookmarkEnd w:id="541"/>
    </w:p>
    <w:p w14:paraId="15B0CF9E"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Na opravu rozhodnutia sa vzťahuje § 47 ods. 6 správneho poriadku, </w:t>
      </w:r>
      <w:proofErr w:type="spellStart"/>
      <w:r w:rsidRPr="0014645C">
        <w:rPr>
          <w:rFonts w:ascii="Arial" w:hAnsi="Arial" w:cs="Arial"/>
          <w:sz w:val="19"/>
          <w:szCs w:val="19"/>
          <w:lang w:val="sk-SK"/>
        </w:rPr>
        <w:t>t.j</w:t>
      </w:r>
      <w:proofErr w:type="spellEnd"/>
      <w:r w:rsidRPr="0014645C">
        <w:rPr>
          <w:rFonts w:ascii="Arial" w:hAnsi="Arial" w:cs="Arial"/>
          <w:sz w:val="19"/>
          <w:szCs w:val="19"/>
          <w:lang w:val="sk-SK"/>
        </w:rPr>
        <w:t xml:space="preserve">. chyby v písaní, v počítaní alebo iné zrejmé nesprávnosti sú opravené kedykoľvek aj bez návrhu žiadateľa. </w:t>
      </w:r>
    </w:p>
    <w:p w14:paraId="15B0CFA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14645C" w:rsidRDefault="00F220F5" w:rsidP="00062A9E">
      <w:pPr>
        <w:pStyle w:val="Nadpis1"/>
        <w:numPr>
          <w:ilvl w:val="0"/>
          <w:numId w:val="29"/>
        </w:numPr>
        <w:spacing w:after="480" w:line="288" w:lineRule="auto"/>
        <w:jc w:val="left"/>
        <w:rPr>
          <w:i w:val="0"/>
          <w:lang w:val="sk-SK"/>
        </w:rPr>
      </w:pPr>
      <w:bookmarkStart w:id="542" w:name="_Toc417132521"/>
      <w:bookmarkStart w:id="543" w:name="_Toc417648934"/>
      <w:bookmarkStart w:id="544" w:name="_Toc440355025"/>
      <w:bookmarkStart w:id="545" w:name="_Toc440375356"/>
      <w:bookmarkStart w:id="546" w:name="_Toc458432942"/>
      <w:bookmarkStart w:id="547" w:name="_Toc334118"/>
      <w:r w:rsidRPr="0014645C">
        <w:rPr>
          <w:i w:val="0"/>
          <w:lang w:val="sk-SK"/>
        </w:rPr>
        <w:lastRenderedPageBreak/>
        <w:t>Informácia o horizontálnych princípoch</w:t>
      </w:r>
      <w:bookmarkEnd w:id="542"/>
      <w:bookmarkEnd w:id="543"/>
      <w:bookmarkEnd w:id="544"/>
      <w:bookmarkEnd w:id="545"/>
      <w:bookmarkEnd w:id="546"/>
      <w:bookmarkEnd w:id="547"/>
    </w:p>
    <w:p w14:paraId="0CA89611"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A91BFE5"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lang w:val="sk-SK"/>
        </w:rPr>
        <w:footnoteReference w:id="104"/>
      </w:r>
    </w:p>
    <w:p w14:paraId="1182B3F6"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14FFE4F9" w:rsidR="003950CB" w:rsidRPr="0026028C" w:rsidRDefault="001212C7" w:rsidP="003950CB">
      <w:pPr>
        <w:spacing w:before="120" w:after="120" w:line="288" w:lineRule="auto"/>
        <w:jc w:val="both"/>
        <w:rPr>
          <w:rFonts w:eastAsia="Times"/>
          <w:color w:val="000000"/>
          <w:sz w:val="19"/>
          <w:szCs w:val="19"/>
          <w:lang w:val="sk-SK"/>
        </w:rPr>
      </w:pPr>
      <w:r w:rsidRPr="0026028C">
        <w:rPr>
          <w:rFonts w:ascii="Arial" w:hAnsi="Arial" w:cs="Arial"/>
          <w:sz w:val="19"/>
          <w:szCs w:val="19"/>
          <w:lang w:val="sk-SK"/>
        </w:rPr>
        <w:t>Merateľné ukazovateľa a iné údaje (predovšetkým súbor iných údajov navrhnutých gestorom HP RMŽ a ND) sú hlavným nástrojom monitorovania, hodnotenia pokroku a napĺňania hlavných cieľov HP RMŽ a ND.</w:t>
      </w:r>
      <w:r w:rsidRPr="0026028C">
        <w:rPr>
          <w:sz w:val="19"/>
          <w:szCs w:val="19"/>
          <w:lang w:val="sk-SK"/>
        </w:rPr>
        <w:t xml:space="preserve"> </w:t>
      </w:r>
      <w:r w:rsidRPr="0026028C">
        <w:rPr>
          <w:rFonts w:ascii="Arial" w:eastAsia="Times" w:hAnsi="Arial" w:cs="Arial"/>
          <w:sz w:val="19"/>
          <w:szCs w:val="19"/>
          <w:lang w:val="sk-SK"/>
        </w:rPr>
        <w:t xml:space="preserve">Na základe návrhu gestorov HP RO pre OP EVS požiada CKO o priradenie relevancie HP k merateľným ukazovateľom alebo o vytvorenie iných údajov, ktorými sa zabezpečí sledovanie príspevku k napĺňaniu HP. </w:t>
      </w:r>
      <w:r w:rsidRPr="0026028C">
        <w:rPr>
          <w:rFonts w:ascii="Arial" w:eastAsia="Arial Unicode MS" w:hAnsi="Arial" w:cs="Arial"/>
          <w:sz w:val="19"/>
          <w:szCs w:val="19"/>
          <w:lang w:val="sk-SK"/>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sidRPr="0026028C">
        <w:rPr>
          <w:rFonts w:eastAsia="Arial Unicode MS" w:cstheme="minorHAnsi"/>
          <w:sz w:val="19"/>
          <w:szCs w:val="19"/>
          <w:lang w:val="sk-SK"/>
        </w:rPr>
        <w:t>.</w:t>
      </w:r>
      <w:r w:rsidR="00D5107E" w:rsidRPr="0026028C">
        <w:rPr>
          <w:rFonts w:cstheme="minorHAnsi"/>
          <w:iCs/>
          <w:sz w:val="19"/>
          <w:szCs w:val="19"/>
          <w:lang w:val="sk-SK"/>
        </w:rPr>
        <w:t xml:space="preserve"> Prijímateľ pomoci sa v rámci ŽoNFP zaväzuje v čestnom prehlásení a následnom podpise zmluvy o NFP uplatňovať dodržiavanie článku 7 všeobecného nariadenia EÚ č. 1303/2013.</w:t>
      </w:r>
      <w:r w:rsidR="00D5107E" w:rsidRPr="0026028C">
        <w:rPr>
          <w:sz w:val="19"/>
          <w:szCs w:val="19"/>
          <w:lang w:val="sk-SK"/>
        </w:rPr>
        <w:t xml:space="preserve"> </w:t>
      </w:r>
      <w:r w:rsidR="003950CB" w:rsidRPr="0026028C">
        <w:rPr>
          <w:rFonts w:eastAsia="Times"/>
          <w:sz w:val="19"/>
          <w:szCs w:val="19"/>
          <w:lang w:val="sk-SK"/>
        </w:rPr>
        <w:t xml:space="preserve">RO pre OP EVS  vo výzve/vyzvaní  uvedie aj </w:t>
      </w:r>
      <w:r w:rsidRPr="0026028C">
        <w:rPr>
          <w:rFonts w:eastAsia="Times"/>
          <w:sz w:val="19"/>
          <w:szCs w:val="19"/>
          <w:lang w:val="sk-SK"/>
        </w:rPr>
        <w:t xml:space="preserve"> merateľné</w:t>
      </w:r>
      <w:r w:rsidR="003950CB" w:rsidRPr="0026028C">
        <w:rPr>
          <w:rFonts w:eastAsia="Times"/>
          <w:sz w:val="19"/>
          <w:szCs w:val="19"/>
          <w:lang w:val="sk-SK"/>
        </w:rPr>
        <w:t xml:space="preserve"> ukazovatele </w:t>
      </w:r>
      <w:r w:rsidRPr="0026028C">
        <w:rPr>
          <w:rFonts w:eastAsia="Times"/>
          <w:sz w:val="19"/>
          <w:szCs w:val="19"/>
          <w:lang w:val="sk-SK"/>
        </w:rPr>
        <w:t xml:space="preserve">relevantné k </w:t>
      </w:r>
      <w:r w:rsidR="003950CB" w:rsidRPr="0026028C">
        <w:rPr>
          <w:rFonts w:eastAsia="Times"/>
          <w:sz w:val="19"/>
          <w:szCs w:val="19"/>
          <w:lang w:val="sk-SK"/>
        </w:rPr>
        <w:t xml:space="preserve">HP </w:t>
      </w:r>
      <w:r w:rsidRPr="0026028C">
        <w:rPr>
          <w:rFonts w:eastAsia="Times"/>
          <w:sz w:val="19"/>
          <w:szCs w:val="19"/>
          <w:lang w:val="sk-SK"/>
        </w:rPr>
        <w:t xml:space="preserve">a iné údaje </w:t>
      </w:r>
      <w:r w:rsidR="003950CB" w:rsidRPr="0026028C">
        <w:rPr>
          <w:rFonts w:eastAsia="Times"/>
          <w:sz w:val="19"/>
          <w:szCs w:val="19"/>
          <w:lang w:val="sk-SK"/>
        </w:rPr>
        <w:t xml:space="preserve">s ohľadom na zameranie výzvy/vyzvania. Žiadateľ vyberie vhodné </w:t>
      </w:r>
      <w:r w:rsidRPr="0026028C">
        <w:rPr>
          <w:rFonts w:eastAsia="Times"/>
          <w:sz w:val="19"/>
          <w:szCs w:val="19"/>
          <w:lang w:val="sk-SK"/>
        </w:rPr>
        <w:t xml:space="preserve">merateľné </w:t>
      </w:r>
      <w:r w:rsidR="003950CB" w:rsidRPr="0026028C">
        <w:rPr>
          <w:rFonts w:eastAsia="Times"/>
          <w:sz w:val="19"/>
          <w:szCs w:val="19"/>
          <w:lang w:val="sk-SK"/>
        </w:rPr>
        <w:t xml:space="preserve">ukazovatele len z merateľných ukazovateľov definovaných </w:t>
      </w:r>
      <w:r w:rsidR="003950CB" w:rsidRPr="0026028C">
        <w:rPr>
          <w:rFonts w:eastAsia="Times"/>
          <w:color w:val="000000"/>
          <w:sz w:val="19"/>
          <w:szCs w:val="19"/>
          <w:lang w:val="sk-SK"/>
        </w:rPr>
        <w:t xml:space="preserve">v príslušnom vyzvaní/výzve, resp. ukazovatele sa v žiadosti o NFP automaticky zobrazia na základe aktivít projektu, ktoré si žiadateľ vybral. </w:t>
      </w:r>
    </w:p>
    <w:p w14:paraId="24F1CD02"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14645C" w:rsidRDefault="003950CB" w:rsidP="003950CB">
      <w:pPr>
        <w:spacing w:line="288" w:lineRule="auto"/>
        <w:jc w:val="both"/>
        <w:rPr>
          <w:sz w:val="19"/>
          <w:szCs w:val="19"/>
          <w:lang w:val="sk-SK"/>
        </w:rPr>
      </w:pPr>
      <w:r w:rsidRPr="0014645C">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14645C" w:rsidRDefault="003950CB" w:rsidP="003950CB">
      <w:pPr>
        <w:spacing w:before="120" w:after="120" w:line="288" w:lineRule="auto"/>
        <w:jc w:val="both"/>
        <w:rPr>
          <w:sz w:val="19"/>
          <w:szCs w:val="19"/>
          <w:lang w:val="sk-SK"/>
        </w:rPr>
      </w:pPr>
      <w:r w:rsidRPr="0014645C">
        <w:rPr>
          <w:b/>
          <w:sz w:val="19"/>
          <w:szCs w:val="19"/>
          <w:lang w:val="sk-SK"/>
        </w:rPr>
        <w:lastRenderedPageBreak/>
        <w:t xml:space="preserve">Udržateľný rozvoj </w:t>
      </w:r>
      <w:r w:rsidRPr="0014645C">
        <w:rPr>
          <w:sz w:val="19"/>
          <w:szCs w:val="19"/>
          <w:lang w:val="sk-SK"/>
        </w:rPr>
        <w:t>vo všeobecnosti</w:t>
      </w:r>
      <w:r w:rsidRPr="0014645C">
        <w:rPr>
          <w:b/>
          <w:sz w:val="19"/>
          <w:szCs w:val="19"/>
          <w:lang w:val="sk-SK"/>
        </w:rPr>
        <w:t xml:space="preserve"> </w:t>
      </w:r>
      <w:r w:rsidRPr="0014645C">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lang w:val="sk-SK"/>
        </w:rPr>
        <w:t>horizontálneho princípu Udržateľný rozvoj</w:t>
      </w:r>
      <w:r w:rsidRPr="0014645C">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456CE198" w:rsidR="003950CB" w:rsidRPr="0014645C" w:rsidRDefault="003950CB" w:rsidP="003950CB">
      <w:pPr>
        <w:spacing w:before="120" w:after="120" w:line="288" w:lineRule="auto"/>
        <w:jc w:val="both"/>
        <w:rPr>
          <w:rFonts w:eastAsia="Times"/>
          <w:sz w:val="19"/>
          <w:szCs w:val="19"/>
          <w:lang w:val="sk-SK"/>
        </w:rPr>
      </w:pPr>
      <w:r w:rsidRPr="0014645C">
        <w:rPr>
          <w:sz w:val="19"/>
          <w:szCs w:val="19"/>
          <w:lang w:val="sk-SK"/>
        </w:rPr>
        <w:t>Z hľadiska HP UR je OP EVS zameraný na zabezpečenie prístupu k otvoreným, cenovo dostupným, kvalitným službám pre občanov a podnikateľov,  na efektívnu verejnú správu a na podporu zeleného verejného obstarávania</w:t>
      </w:r>
      <w:r w:rsidR="008D79B2">
        <w:rPr>
          <w:rStyle w:val="Odkaznapoznmkupodiarou"/>
          <w:szCs w:val="19"/>
          <w:lang w:val="sk-SK"/>
        </w:rPr>
        <w:footnoteReference w:id="105"/>
      </w:r>
      <w:r w:rsidRPr="0014645C">
        <w:rPr>
          <w:sz w:val="19"/>
          <w:szCs w:val="19"/>
          <w:lang w:val="sk-SK"/>
        </w:rPr>
        <w:t>.</w:t>
      </w:r>
      <w:r w:rsidRPr="0014645C">
        <w:rPr>
          <w:rFonts w:eastAsia="Times"/>
          <w:sz w:val="19"/>
          <w:szCs w:val="19"/>
          <w:lang w:val="sk-SK"/>
        </w:rPr>
        <w:t xml:space="preserve"> </w:t>
      </w:r>
    </w:p>
    <w:p w14:paraId="06B6ED0C" w14:textId="77777777" w:rsidR="003950CB" w:rsidRPr="0014645C" w:rsidRDefault="003950CB" w:rsidP="003950CB">
      <w:pPr>
        <w:spacing w:before="120" w:after="120" w:line="288" w:lineRule="auto"/>
        <w:jc w:val="both"/>
        <w:rPr>
          <w:rFonts w:eastAsia="Times"/>
          <w:sz w:val="19"/>
          <w:szCs w:val="19"/>
          <w:lang w:val="sk-SK"/>
        </w:rPr>
      </w:pPr>
      <w:r w:rsidRPr="0014645C">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14645C" w:rsidRDefault="007F1E99" w:rsidP="003868A0">
      <w:pPr>
        <w:spacing w:before="120" w:after="120" w:line="288" w:lineRule="auto"/>
        <w:jc w:val="both"/>
        <w:rPr>
          <w:rFonts w:cs="Arial"/>
          <w:sz w:val="19"/>
          <w:szCs w:val="19"/>
          <w:lang w:val="sk-SK"/>
        </w:rPr>
      </w:pPr>
      <w:r w:rsidRPr="0014645C">
        <w:rPr>
          <w:b/>
          <w:sz w:val="19"/>
          <w:szCs w:val="19"/>
          <w:lang w:val="sk-SK"/>
        </w:rPr>
        <w:t>HP</w:t>
      </w:r>
      <w:r w:rsidR="00D86ED1" w:rsidRPr="0014645C">
        <w:rPr>
          <w:sz w:val="19"/>
          <w:szCs w:val="19"/>
          <w:lang w:val="sk-SK"/>
        </w:rPr>
        <w:t xml:space="preserve"> </w:t>
      </w:r>
      <w:r w:rsidRPr="0014645C">
        <w:rPr>
          <w:b/>
          <w:sz w:val="19"/>
          <w:szCs w:val="19"/>
          <w:lang w:val="sk-SK"/>
        </w:rPr>
        <w:t>N</w:t>
      </w:r>
      <w:r w:rsidR="00D86ED1" w:rsidRPr="0014645C">
        <w:rPr>
          <w:b/>
          <w:sz w:val="19"/>
          <w:szCs w:val="19"/>
          <w:lang w:val="sk-SK"/>
        </w:rPr>
        <w:t>ediskrimináci</w:t>
      </w:r>
      <w:r w:rsidR="0013501F" w:rsidRPr="0014645C">
        <w:rPr>
          <w:b/>
          <w:sz w:val="19"/>
          <w:szCs w:val="19"/>
          <w:lang w:val="sk-SK"/>
        </w:rPr>
        <w:t>a -</w:t>
      </w:r>
      <w:r w:rsidRPr="0014645C">
        <w:rPr>
          <w:b/>
          <w:sz w:val="19"/>
          <w:szCs w:val="19"/>
          <w:lang w:val="sk-SK"/>
        </w:rPr>
        <w:t xml:space="preserve"> </w:t>
      </w:r>
      <w:r w:rsidRPr="0014645C">
        <w:rPr>
          <w:sz w:val="19"/>
          <w:szCs w:val="19"/>
          <w:lang w:val="sk-SK"/>
        </w:rPr>
        <w:t>založený na</w:t>
      </w:r>
      <w:r w:rsidR="00D86ED1" w:rsidRPr="0014645C">
        <w:rPr>
          <w:sz w:val="19"/>
          <w:szCs w:val="19"/>
          <w:lang w:val="sk-SK"/>
        </w:rPr>
        <w:t xml:space="preserve"> prístupnosti a rovnosti príležitostí</w:t>
      </w:r>
      <w:r w:rsidR="000301D7" w:rsidRPr="0014645C">
        <w:rPr>
          <w:b/>
          <w:sz w:val="19"/>
          <w:szCs w:val="19"/>
          <w:lang w:val="sk-SK"/>
        </w:rPr>
        <w:t xml:space="preserve"> </w:t>
      </w:r>
      <w:r w:rsidR="00D86ED1" w:rsidRPr="0014645C">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lang w:val="sk-SK"/>
        </w:rPr>
        <w:t>ný</w:t>
      </w:r>
      <w:r w:rsidR="00D86ED1" w:rsidRPr="0014645C">
        <w:rPr>
          <w:sz w:val="19"/>
          <w:szCs w:val="19"/>
          <w:lang w:val="sk-SK"/>
        </w:rPr>
        <w:t xml:space="preserve"> boj proti diskriminácii na základe pohlavia, rasy, etnického pôvodu, náboženského vyznania, viery, zdravotného postihnutia, veku či sexuálnej orientácie.</w:t>
      </w:r>
      <w:r w:rsidRPr="0014645C">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lang w:val="sk-SK"/>
        </w:rPr>
        <w:t xml:space="preserve"> </w:t>
      </w:r>
    </w:p>
    <w:p w14:paraId="15B0CFA8" w14:textId="6E7657F7" w:rsidR="00D86ED1" w:rsidRPr="0014645C" w:rsidRDefault="00D86ED1" w:rsidP="003868A0">
      <w:pPr>
        <w:spacing w:before="120" w:after="120" w:line="288" w:lineRule="auto"/>
        <w:jc w:val="both"/>
        <w:rPr>
          <w:sz w:val="19"/>
          <w:szCs w:val="19"/>
          <w:lang w:val="sk-SK"/>
        </w:rPr>
      </w:pPr>
      <w:r w:rsidRPr="0014645C">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14645C" w:rsidRDefault="00D86ED1" w:rsidP="003868A0">
      <w:pPr>
        <w:spacing w:before="120" w:after="120" w:line="288" w:lineRule="auto"/>
        <w:jc w:val="both"/>
        <w:rPr>
          <w:sz w:val="19"/>
          <w:szCs w:val="19"/>
          <w:lang w:val="sk-SK"/>
        </w:rPr>
      </w:pPr>
      <w:r w:rsidRPr="0014645C">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Pr="0014645C" w:rsidRDefault="0013501F" w:rsidP="00E54341">
      <w:pPr>
        <w:spacing w:before="120" w:after="120" w:line="288" w:lineRule="auto"/>
        <w:jc w:val="both"/>
        <w:rPr>
          <w:sz w:val="19"/>
          <w:szCs w:val="19"/>
          <w:lang w:val="sk-SK"/>
        </w:rPr>
      </w:pPr>
      <w:r w:rsidRPr="0014645C">
        <w:rPr>
          <w:b/>
          <w:sz w:val="19"/>
          <w:szCs w:val="19"/>
          <w:lang w:val="sk-SK"/>
        </w:rPr>
        <w:t>HP</w:t>
      </w:r>
      <w:r w:rsidRPr="0014645C">
        <w:rPr>
          <w:sz w:val="19"/>
          <w:szCs w:val="19"/>
          <w:lang w:val="sk-SK"/>
        </w:rPr>
        <w:t xml:space="preserve"> </w:t>
      </w:r>
      <w:r w:rsidRPr="0014645C">
        <w:rPr>
          <w:b/>
          <w:sz w:val="19"/>
          <w:szCs w:val="19"/>
          <w:lang w:val="sk-SK"/>
        </w:rPr>
        <w:t>Rovnosť mužov a</w:t>
      </w:r>
      <w:r w:rsidRPr="0014645C" w:rsidDel="007F1E99">
        <w:rPr>
          <w:sz w:val="19"/>
          <w:szCs w:val="19"/>
          <w:lang w:val="sk-SK"/>
        </w:rPr>
        <w:t xml:space="preserve"> </w:t>
      </w:r>
      <w:r w:rsidRPr="0014645C">
        <w:rPr>
          <w:b/>
          <w:sz w:val="19"/>
          <w:szCs w:val="19"/>
          <w:lang w:val="sk-SK"/>
        </w:rPr>
        <w:t>žien -</w:t>
      </w:r>
      <w:r w:rsidRPr="0014645C">
        <w:rPr>
          <w:sz w:val="19"/>
          <w:szCs w:val="19"/>
          <w:lang w:val="sk-SK"/>
        </w:rPr>
        <w:t xml:space="preserve"> založený na z</w:t>
      </w:r>
      <w:r w:rsidR="00D86ED1" w:rsidRPr="0014645C">
        <w:rPr>
          <w:sz w:val="19"/>
          <w:szCs w:val="19"/>
          <w:lang w:val="sk-SK"/>
        </w:rPr>
        <w:t>ásad</w:t>
      </w:r>
      <w:r w:rsidRPr="0014645C">
        <w:rPr>
          <w:sz w:val="19"/>
          <w:szCs w:val="19"/>
          <w:lang w:val="sk-SK"/>
        </w:rPr>
        <w:t>e</w:t>
      </w:r>
      <w:r w:rsidR="00375B06" w:rsidRPr="0014645C">
        <w:rPr>
          <w:sz w:val="19"/>
          <w:szCs w:val="19"/>
          <w:lang w:val="sk-SK"/>
        </w:rPr>
        <w:t xml:space="preserve"> nediskriminácie na základe pohlavia</w:t>
      </w:r>
      <w:r w:rsidR="00E01ABC" w:rsidRPr="0014645C">
        <w:rPr>
          <w:sz w:val="19"/>
          <w:szCs w:val="19"/>
          <w:lang w:val="sk-SK"/>
        </w:rPr>
        <w:t xml:space="preserve"> a rodu</w:t>
      </w:r>
      <w:r w:rsidR="00375B06" w:rsidRPr="0014645C">
        <w:rPr>
          <w:sz w:val="19"/>
          <w:szCs w:val="19"/>
          <w:lang w:val="sk-SK"/>
        </w:rPr>
        <w:t xml:space="preserve"> a</w:t>
      </w:r>
      <w:r w:rsidR="00D86ED1" w:rsidRPr="0014645C">
        <w:rPr>
          <w:sz w:val="19"/>
          <w:szCs w:val="19"/>
          <w:lang w:val="sk-SK"/>
        </w:rPr>
        <w:t xml:space="preserve"> rovnakého zaobchádzania, je integrálnou súčasťou všetkých relevantných opatrení v kontexte reformy VS.</w:t>
      </w:r>
      <w:r w:rsidR="00D87D56" w:rsidRPr="0014645C">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14645C">
        <w:rPr>
          <w:sz w:val="19"/>
          <w:szCs w:val="19"/>
          <w:lang w:val="sk-SK"/>
        </w:rPr>
        <w:t>.</w:t>
      </w:r>
    </w:p>
    <w:p w14:paraId="7C925DD3"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w:t>
      </w:r>
      <w:r w:rsidRPr="0014645C">
        <w:rPr>
          <w:rFonts w:cstheme="minorHAnsi"/>
          <w:sz w:val="19"/>
          <w:szCs w:val="19"/>
          <w:lang w:val="sk-SK"/>
        </w:rPr>
        <w:lastRenderedPageBreak/>
        <w:t xml:space="preserve">národnostný pôvod, vierovyznanie alebo náboženstvo, sexuálna orientácia, zdravotné postihnutie atď. a predchádzať diskriminácii na základe týchto znakov. </w:t>
      </w:r>
    </w:p>
    <w:p w14:paraId="162671E6"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Výzva sa dotýka predovšetkým nasledujúcich cieľov HP RMŽ a ND: </w:t>
      </w:r>
    </w:p>
    <w:p w14:paraId="12A6C021" w14:textId="5FE5D46C"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2225731A" w14:textId="2942FBAF"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súvislosti s OP EVS je potrebné upozorniť osobitne na to, aby: </w:t>
      </w:r>
    </w:p>
    <w:p w14:paraId="55682302" w14:textId="3BD16FAB"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w:t>
      </w:r>
      <w:proofErr w:type="spellStart"/>
      <w:r w:rsidRPr="0014645C">
        <w:rPr>
          <w:rFonts w:cstheme="minorHAnsi"/>
          <w:color w:val="000000"/>
          <w:sz w:val="19"/>
          <w:szCs w:val="19"/>
          <w:lang w:val="sk-SK"/>
        </w:rPr>
        <w:t>eGovernmentu</w:t>
      </w:r>
      <w:proofErr w:type="spellEnd"/>
      <w:r w:rsidRPr="0014645C">
        <w:rPr>
          <w:rFonts w:cstheme="minorHAnsi"/>
          <w:color w:val="000000"/>
          <w:sz w:val="19"/>
          <w:szCs w:val="19"/>
          <w:lang w:val="sk-SK"/>
        </w:rPr>
        <w:t xml:space="preserve">, zlepšenia dostupnosti dát verejnej správy a ďalších nových riešení IKT budú aplikované </w:t>
      </w:r>
      <w:proofErr w:type="spellStart"/>
      <w:r w:rsidRPr="0014645C">
        <w:rPr>
          <w:rFonts w:cstheme="minorHAnsi"/>
          <w:color w:val="000000"/>
          <w:sz w:val="19"/>
          <w:szCs w:val="19"/>
          <w:lang w:val="sk-SK"/>
        </w:rPr>
        <w:t>blind</w:t>
      </w:r>
      <w:proofErr w:type="spellEnd"/>
      <w:r w:rsidRPr="0014645C">
        <w:rPr>
          <w:rFonts w:cstheme="minorHAnsi"/>
          <w:color w:val="000000"/>
          <w:sz w:val="19"/>
          <w:szCs w:val="19"/>
          <w:lang w:val="sk-SK"/>
        </w:rPr>
        <w:t xml:space="preserve"> </w:t>
      </w:r>
      <w:proofErr w:type="spellStart"/>
      <w:r w:rsidRPr="0014645C">
        <w:rPr>
          <w:rFonts w:cstheme="minorHAnsi"/>
          <w:color w:val="000000"/>
          <w:sz w:val="19"/>
          <w:szCs w:val="19"/>
          <w:lang w:val="sk-SK"/>
        </w:rPr>
        <w:t>friendly</w:t>
      </w:r>
      <w:proofErr w:type="spellEnd"/>
      <w:r w:rsidRPr="0014645C">
        <w:rPr>
          <w:rFonts w:cstheme="minorHAnsi"/>
          <w:color w:val="000000"/>
          <w:sz w:val="19"/>
          <w:szCs w:val="19"/>
          <w:lang w:val="sk-SK"/>
        </w:rPr>
        <w:t xml:space="preserve"> a ďalšie opatrenia zabezpečujúce prístupnosť pre osoby so zdravotným postihnutím; </w:t>
      </w:r>
    </w:p>
    <w:p w14:paraId="1713D926" w14:textId="4D1C63B8"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14645C" w:rsidRDefault="00E01ABC" w:rsidP="00FB6D75">
      <w:pPr>
        <w:spacing w:before="120" w:after="120"/>
        <w:jc w:val="both"/>
        <w:rPr>
          <w:rFonts w:cstheme="minorHAnsi"/>
          <w:sz w:val="19"/>
          <w:szCs w:val="19"/>
          <w:lang w:val="sk-SK"/>
        </w:rPr>
      </w:pPr>
      <w:r w:rsidRPr="0014645C">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34CB59F1" w14:textId="76965B9E" w:rsidR="00E01ABC" w:rsidRPr="0014645C" w:rsidRDefault="00E01ABC" w:rsidP="00FB6D75">
      <w:pPr>
        <w:spacing w:before="120" w:after="120"/>
        <w:jc w:val="both"/>
        <w:rPr>
          <w:rFonts w:cstheme="minorHAnsi"/>
          <w:sz w:val="19"/>
          <w:szCs w:val="19"/>
          <w:lang w:val="sk-SK"/>
        </w:rPr>
      </w:pPr>
      <w:r w:rsidRPr="0014645C">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14645C" w:rsidRDefault="00F220F5" w:rsidP="00062A9E">
      <w:pPr>
        <w:pStyle w:val="Nadpis1"/>
        <w:numPr>
          <w:ilvl w:val="0"/>
          <w:numId w:val="29"/>
        </w:numPr>
        <w:spacing w:after="480" w:line="288" w:lineRule="auto"/>
        <w:rPr>
          <w:i w:val="0"/>
          <w:lang w:val="sk-SK"/>
        </w:rPr>
      </w:pPr>
      <w:bookmarkStart w:id="548" w:name="_Toc417648936"/>
      <w:bookmarkStart w:id="549" w:name="_Toc417132522"/>
      <w:bookmarkStart w:id="550" w:name="_Toc417648937"/>
      <w:bookmarkStart w:id="551" w:name="_Toc440355026"/>
      <w:bookmarkStart w:id="552" w:name="_Toc440375357"/>
      <w:bookmarkStart w:id="553" w:name="_Toc458432943"/>
      <w:bookmarkStart w:id="554" w:name="_Toc334119"/>
      <w:bookmarkEnd w:id="548"/>
      <w:r w:rsidRPr="0014645C">
        <w:rPr>
          <w:i w:val="0"/>
          <w:lang w:val="sk-SK"/>
        </w:rPr>
        <w:lastRenderedPageBreak/>
        <w:t>Uzavretie zmluvy o </w:t>
      </w:r>
      <w:r w:rsidR="003C3D5D" w:rsidRPr="0014645C">
        <w:rPr>
          <w:i w:val="0"/>
          <w:lang w:val="sk-SK"/>
        </w:rPr>
        <w:t>NFP</w:t>
      </w:r>
      <w:bookmarkEnd w:id="549"/>
      <w:bookmarkEnd w:id="550"/>
      <w:bookmarkEnd w:id="551"/>
      <w:bookmarkEnd w:id="552"/>
      <w:bookmarkEnd w:id="553"/>
      <w:bookmarkEnd w:id="554"/>
    </w:p>
    <w:p w14:paraId="15B0CFB6" w14:textId="6535D989"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lang w:val="sk-SK"/>
        </w:rPr>
        <w:t xml:space="preserve"> </w:t>
      </w:r>
      <w:r w:rsidR="00DE50FB" w:rsidRPr="0014645C">
        <w:rPr>
          <w:rFonts w:ascii="Arial" w:hAnsi="Arial" w:cs="Arial"/>
          <w:sz w:val="19"/>
          <w:szCs w:val="19"/>
          <w:lang w:val="sk-SK"/>
        </w:rPr>
        <w:t>(</w:t>
      </w:r>
      <w:hyperlink r:id="rId32"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w:t>
      </w:r>
      <w:r w:rsidR="00586DBE">
        <w:rPr>
          <w:rFonts w:ascii="Arial" w:hAnsi="Arial" w:cs="Arial"/>
          <w:sz w:val="19"/>
          <w:szCs w:val="19"/>
          <w:lang w:val="sk-SK"/>
        </w:rPr>
        <w:t xml:space="preserve">  resp. </w:t>
      </w:r>
      <w:r w:rsidR="00586DBE" w:rsidRPr="00586DBE">
        <w:rPr>
          <w:rFonts w:ascii="Arial" w:hAnsi="Arial" w:cs="Arial"/>
          <w:sz w:val="19"/>
          <w:szCs w:val="19"/>
          <w:lang w:val="sk-SK"/>
        </w:rPr>
        <w:t>http://www.reformuj.sk/dokument/vzory-zmluv-a-rozhodnuti/</w:t>
      </w:r>
      <w:r w:rsidR="00586DBE">
        <w:rPr>
          <w:rFonts w:ascii="Arial" w:hAnsi="Arial" w:cs="Arial"/>
          <w:sz w:val="19"/>
          <w:szCs w:val="19"/>
          <w:lang w:val="sk-SK"/>
        </w:rPr>
        <w:t>)</w:t>
      </w:r>
      <w:r w:rsidR="00DE50FB" w:rsidRPr="0014645C">
        <w:rPr>
          <w:rFonts w:ascii="Arial" w:hAnsi="Arial" w:cs="Arial"/>
          <w:sz w:val="19"/>
          <w:szCs w:val="19"/>
          <w:lang w:val="sk-SK"/>
        </w:rPr>
        <w:t xml:space="preserve">. </w:t>
      </w:r>
      <w:r w:rsidRPr="0014645C">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Ak je účastníkom zmluvného vzťahu partner, zmluva upravuje aj práva a povinnosti partnera. </w:t>
      </w:r>
    </w:p>
    <w:p w14:paraId="15B0CFB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K uzavretiu zmluvy o NFP žiadateľ predkladá</w:t>
      </w:r>
      <w:r w:rsidR="002960A4" w:rsidRPr="0014645C">
        <w:rPr>
          <w:rFonts w:ascii="Arial" w:hAnsi="Arial" w:cs="Arial"/>
          <w:sz w:val="19"/>
          <w:szCs w:val="19"/>
          <w:lang w:val="sk-SK"/>
        </w:rPr>
        <w:t xml:space="preserve"> najmä</w:t>
      </w:r>
      <w:r w:rsidRPr="0014645C">
        <w:rPr>
          <w:rFonts w:ascii="Arial" w:hAnsi="Arial" w:cs="Arial"/>
          <w:sz w:val="19"/>
          <w:szCs w:val="19"/>
          <w:lang w:val="sk-SK"/>
        </w:rPr>
        <w:t>:</w:t>
      </w:r>
    </w:p>
    <w:p w14:paraId="15B0CFB9" w14:textId="40682FB9"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Podpisové vzory - 1x originál s úradne overenou pravosťou podpisu;</w:t>
      </w:r>
    </w:p>
    <w:p w14:paraId="15B0CFBA" w14:textId="77FBB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Plnomocenstvo - 1x originál s úradne overenou pravosťou podpisu</w:t>
      </w:r>
      <w:r w:rsidR="002960A4" w:rsidRPr="0014645C">
        <w:rPr>
          <w:rFonts w:ascii="Arial" w:hAnsi="Arial" w:cs="Arial"/>
          <w:sz w:val="19"/>
          <w:szCs w:val="19"/>
          <w:lang w:val="sk-SK"/>
        </w:rPr>
        <w:t xml:space="preserve"> (nepovinné)</w:t>
      </w:r>
      <w:r w:rsidR="00231C43" w:rsidRPr="0014645C">
        <w:rPr>
          <w:rFonts w:ascii="Arial" w:hAnsi="Arial" w:cs="Arial"/>
          <w:sz w:val="19"/>
          <w:szCs w:val="19"/>
          <w:lang w:val="sk-SK"/>
        </w:rPr>
        <w:t>;</w:t>
      </w:r>
      <w:r w:rsidR="002960A4" w:rsidRPr="0014645C">
        <w:rPr>
          <w:rFonts w:ascii="Arial" w:hAnsi="Arial" w:cs="Arial"/>
          <w:sz w:val="19"/>
          <w:szCs w:val="19"/>
          <w:lang w:val="sk-SK"/>
        </w:rPr>
        <w:t xml:space="preserve"> </w:t>
      </w:r>
    </w:p>
    <w:p w14:paraId="15B0CFBB" w14:textId="0E349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Identifikácia systému platieb a účtov (prijímateľ si zvolí systém financovania v zmysle bližšieho popisu uvedeného v časti </w:t>
      </w:r>
      <w:r w:rsidR="00731137" w:rsidRPr="0014645C">
        <w:rPr>
          <w:rFonts w:ascii="Arial" w:hAnsi="Arial" w:cs="Arial"/>
          <w:sz w:val="19"/>
          <w:szCs w:val="19"/>
          <w:lang w:val="sk-SK"/>
        </w:rPr>
        <w:t>3</w:t>
      </w:r>
      <w:r w:rsidRPr="0014645C">
        <w:rPr>
          <w:rFonts w:ascii="Arial" w:hAnsi="Arial" w:cs="Arial"/>
          <w:sz w:val="19"/>
          <w:szCs w:val="19"/>
          <w:lang w:val="sk-SK"/>
        </w:rPr>
        <w:t>.</w:t>
      </w:r>
      <w:r w:rsidR="005557DA" w:rsidRPr="0014645C">
        <w:rPr>
          <w:rFonts w:ascii="Arial" w:hAnsi="Arial" w:cs="Arial"/>
          <w:sz w:val="19"/>
          <w:szCs w:val="19"/>
          <w:lang w:val="sk-SK"/>
        </w:rPr>
        <w:t>8</w:t>
      </w:r>
      <w:r w:rsidR="004376B9" w:rsidRPr="0014645C">
        <w:rPr>
          <w:rFonts w:ascii="Arial" w:hAnsi="Arial" w:cs="Arial"/>
          <w:sz w:val="19"/>
          <w:szCs w:val="19"/>
          <w:lang w:val="sk-SK"/>
        </w:rPr>
        <w:t xml:space="preserve"> </w:t>
      </w:r>
      <w:r w:rsidR="005557DA" w:rsidRPr="0014645C">
        <w:rPr>
          <w:rFonts w:ascii="Arial" w:hAnsi="Arial" w:cs="Arial"/>
          <w:sz w:val="19"/>
          <w:szCs w:val="19"/>
          <w:lang w:val="sk-SK"/>
        </w:rPr>
        <w:t>Spôsob f</w:t>
      </w:r>
      <w:r w:rsidR="004376B9" w:rsidRPr="0014645C">
        <w:rPr>
          <w:rFonts w:ascii="Arial" w:hAnsi="Arial" w:cs="Arial"/>
          <w:sz w:val="19"/>
          <w:szCs w:val="19"/>
          <w:lang w:val="sk-SK"/>
        </w:rPr>
        <w:t>inancovani</w:t>
      </w:r>
      <w:r w:rsidR="005557DA" w:rsidRPr="0014645C">
        <w:rPr>
          <w:rFonts w:ascii="Arial" w:hAnsi="Arial" w:cs="Arial"/>
          <w:sz w:val="19"/>
          <w:szCs w:val="19"/>
          <w:lang w:val="sk-SK"/>
        </w:rPr>
        <w:t>a</w:t>
      </w:r>
      <w:r w:rsidR="004376B9" w:rsidRPr="0014645C">
        <w:rPr>
          <w:rFonts w:ascii="Arial" w:hAnsi="Arial" w:cs="Arial"/>
          <w:sz w:val="19"/>
          <w:szCs w:val="19"/>
          <w:lang w:val="sk-SK"/>
        </w:rPr>
        <w:t xml:space="preserve"> projektu a v súlade s podmienkami uvedenými vo výzve/vyzvaní);</w:t>
      </w:r>
    </w:p>
    <w:p w14:paraId="15B0CFBC"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Originál alebo úradne overená fotokópia zmluvy/zmlúv o zriadení účtu/účtov v zmysle </w:t>
      </w:r>
      <w:r w:rsidR="004376B9" w:rsidRPr="0014645C">
        <w:rPr>
          <w:rFonts w:ascii="Arial" w:hAnsi="Arial" w:cs="Arial"/>
          <w:sz w:val="19"/>
          <w:szCs w:val="19"/>
          <w:lang w:val="sk-SK"/>
        </w:rPr>
        <w:t xml:space="preserve">predloženej  </w:t>
      </w:r>
      <w:r w:rsidRPr="0014645C">
        <w:rPr>
          <w:rFonts w:ascii="Arial" w:hAnsi="Arial" w:cs="Arial"/>
          <w:sz w:val="19"/>
          <w:szCs w:val="19"/>
          <w:lang w:val="sk-SK"/>
        </w:rPr>
        <w:t>Identifikáci</w:t>
      </w:r>
      <w:r w:rsidR="004376B9" w:rsidRPr="0014645C">
        <w:rPr>
          <w:rFonts w:ascii="Arial" w:hAnsi="Arial" w:cs="Arial"/>
          <w:sz w:val="19"/>
          <w:szCs w:val="19"/>
          <w:lang w:val="sk-SK"/>
        </w:rPr>
        <w:t>e</w:t>
      </w:r>
      <w:r w:rsidRPr="0014645C">
        <w:rPr>
          <w:rFonts w:ascii="Arial" w:hAnsi="Arial" w:cs="Arial"/>
          <w:sz w:val="19"/>
          <w:szCs w:val="19"/>
          <w:lang w:val="sk-SK"/>
        </w:rPr>
        <w:t xml:space="preserve"> systému platieb a</w:t>
      </w:r>
      <w:r w:rsidR="004376B9" w:rsidRPr="0014645C">
        <w:rPr>
          <w:rFonts w:ascii="Arial" w:hAnsi="Arial" w:cs="Arial"/>
          <w:sz w:val="19"/>
          <w:szCs w:val="19"/>
          <w:lang w:val="sk-SK"/>
        </w:rPr>
        <w:t> </w:t>
      </w:r>
      <w:r w:rsidRPr="0014645C">
        <w:rPr>
          <w:rFonts w:ascii="Arial" w:hAnsi="Arial" w:cs="Arial"/>
          <w:sz w:val="19"/>
          <w:szCs w:val="19"/>
          <w:lang w:val="sk-SK"/>
        </w:rPr>
        <w:t>účtov</w:t>
      </w:r>
      <w:r w:rsidR="004376B9" w:rsidRPr="0014645C">
        <w:rPr>
          <w:rFonts w:ascii="Arial" w:hAnsi="Arial" w:cs="Arial"/>
          <w:sz w:val="19"/>
          <w:szCs w:val="19"/>
          <w:lang w:val="sk-SK"/>
        </w:rPr>
        <w:t>.</w:t>
      </w:r>
    </w:p>
    <w:p w14:paraId="15B0CFBD" w14:textId="19A0CFC2"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14645C">
        <w:rPr>
          <w:rFonts w:ascii="Arial" w:hAnsi="Arial" w:cs="Arial"/>
          <w:b/>
          <w:i/>
          <w:sz w:val="19"/>
          <w:szCs w:val="19"/>
          <w:lang w:val="sk-SK"/>
        </w:rPr>
        <w:t>Odporúčanie pre prijímateľa:</w:t>
      </w:r>
      <w:r w:rsidRPr="0014645C">
        <w:rPr>
          <w:rFonts w:ascii="Arial" w:hAnsi="Arial" w:cs="Arial"/>
          <w:i/>
          <w:sz w:val="19"/>
          <w:szCs w:val="19"/>
          <w:lang w:val="sk-SK"/>
        </w:rPr>
        <w:t xml:space="preserve"> </w:t>
      </w:r>
      <w:r w:rsidR="004376B9" w:rsidRPr="0014645C">
        <w:rPr>
          <w:rFonts w:ascii="Arial" w:hAnsi="Arial" w:cs="Arial"/>
          <w:i/>
          <w:sz w:val="19"/>
          <w:szCs w:val="19"/>
          <w:lang w:val="sk-SK"/>
        </w:rPr>
        <w:t>V záujme urýchlenia prípravy návrhu na uzavretie zmluvy</w:t>
      </w:r>
      <w:r w:rsidR="00344DCE" w:rsidRPr="0014645C">
        <w:rPr>
          <w:rFonts w:ascii="Arial" w:hAnsi="Arial" w:cs="Arial"/>
          <w:i/>
          <w:sz w:val="19"/>
          <w:szCs w:val="19"/>
          <w:lang w:val="sk-SK"/>
        </w:rPr>
        <w:t xml:space="preserve"> o NFP</w:t>
      </w:r>
      <w:r w:rsidR="004376B9" w:rsidRPr="0014645C">
        <w:rPr>
          <w:rFonts w:ascii="Arial" w:hAnsi="Arial" w:cs="Arial"/>
          <w:i/>
          <w:sz w:val="19"/>
          <w:szCs w:val="19"/>
          <w:lang w:val="sk-SK"/>
        </w:rPr>
        <w:t xml:space="preserve">, uvedené prílohy odporúčame </w:t>
      </w:r>
      <w:r w:rsidR="00DA7C66" w:rsidRPr="0014645C">
        <w:rPr>
          <w:rFonts w:ascii="Arial" w:hAnsi="Arial" w:cs="Arial"/>
          <w:i/>
          <w:sz w:val="19"/>
          <w:szCs w:val="19"/>
          <w:lang w:val="sk-SK"/>
        </w:rPr>
        <w:t xml:space="preserve">pripravovať </w:t>
      </w:r>
      <w:r w:rsidR="00413710" w:rsidRPr="0014645C">
        <w:rPr>
          <w:rFonts w:ascii="Arial" w:hAnsi="Arial" w:cs="Arial"/>
          <w:i/>
          <w:sz w:val="19"/>
          <w:szCs w:val="19"/>
          <w:lang w:val="sk-SK"/>
        </w:rPr>
        <w:t>už v čase predkladania</w:t>
      </w:r>
      <w:r w:rsidR="004376B9" w:rsidRPr="0014645C">
        <w:rPr>
          <w:rFonts w:ascii="Arial" w:hAnsi="Arial" w:cs="Arial"/>
          <w:i/>
          <w:sz w:val="19"/>
          <w:szCs w:val="19"/>
          <w:lang w:val="sk-SK"/>
        </w:rPr>
        <w:t xml:space="preserve"> ŽoNFP.</w:t>
      </w:r>
    </w:p>
    <w:p w14:paraId="15B0CFB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ktorému rozhodnutie o schválení </w:t>
      </w:r>
      <w:r w:rsidR="000A7D06" w:rsidRPr="0014645C">
        <w:rPr>
          <w:rFonts w:ascii="Arial" w:hAnsi="Arial" w:cs="Arial"/>
          <w:sz w:val="19"/>
          <w:szCs w:val="19"/>
          <w:lang w:val="sk-SK"/>
        </w:rPr>
        <w:t xml:space="preserve">ŽoNFP </w:t>
      </w:r>
      <w:r w:rsidRPr="0014645C">
        <w:rPr>
          <w:rFonts w:ascii="Arial" w:hAnsi="Arial" w:cs="Arial"/>
          <w:sz w:val="19"/>
          <w:szCs w:val="19"/>
          <w:lang w:val="sk-SK"/>
        </w:rPr>
        <w:t xml:space="preserve">nadobudlo právoplatnosť; </w:t>
      </w:r>
    </w:p>
    <w:p w14:paraId="15B0CFC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ktorý poskytol potrebnú súčinnosť. </w:t>
      </w:r>
    </w:p>
    <w:p w14:paraId="15B0CFC2" w14:textId="19271F8D"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lang w:val="sk-SK"/>
        </w:rPr>
        <w:t>splnenia všetkých podmienok uvedených v odseku vyššie</w:t>
      </w:r>
      <w:r w:rsidRPr="0014645C">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5B0CFC5"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Žiadateľ doručí RO pre OP EVS dva rovnopisy prijatého návrhu na uzavretie zmluvy o NFP. </w:t>
      </w:r>
    </w:p>
    <w:p w14:paraId="15B0CFC6" w14:textId="0CF22D22"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v súlade s ustanoveniami </w:t>
      </w:r>
      <w:r w:rsidR="00101C7E" w:rsidRPr="0014645C">
        <w:rPr>
          <w:rFonts w:ascii="Arial" w:hAnsi="Arial" w:cs="Arial"/>
          <w:sz w:val="19"/>
          <w:szCs w:val="19"/>
          <w:lang w:val="sk-SK"/>
        </w:rPr>
        <w:t>z</w:t>
      </w:r>
      <w:r w:rsidR="00D86ED1" w:rsidRPr="0014645C">
        <w:rPr>
          <w:rFonts w:ascii="Arial" w:hAnsi="Arial" w:cs="Arial"/>
          <w:sz w:val="19"/>
          <w:szCs w:val="19"/>
          <w:lang w:val="sk-SK"/>
        </w:rPr>
        <w:t>ákona č. 211/2000 Z.</w:t>
      </w:r>
      <w:r w:rsidR="00A26E9E" w:rsidRPr="0014645C">
        <w:rPr>
          <w:rFonts w:ascii="Arial" w:hAnsi="Arial" w:cs="Arial"/>
          <w:sz w:val="19"/>
          <w:szCs w:val="19"/>
          <w:lang w:val="sk-SK"/>
        </w:rPr>
        <w:t xml:space="preserve"> </w:t>
      </w:r>
      <w:r w:rsidR="00D86ED1" w:rsidRPr="0014645C">
        <w:rPr>
          <w:rFonts w:ascii="Arial" w:hAnsi="Arial" w:cs="Arial"/>
          <w:sz w:val="19"/>
          <w:szCs w:val="19"/>
          <w:lang w:val="sk-SK"/>
        </w:rPr>
        <w:t xml:space="preserve">z. </w:t>
      </w:r>
      <w:r w:rsidRPr="0014645C">
        <w:rPr>
          <w:rFonts w:ascii="Arial" w:hAnsi="Arial" w:cs="Arial"/>
          <w:sz w:val="19"/>
          <w:szCs w:val="19"/>
          <w:lang w:val="sk-SK"/>
        </w:rPr>
        <w:t>o</w:t>
      </w:r>
      <w:r w:rsidR="003C3D5D" w:rsidRPr="0014645C">
        <w:rPr>
          <w:rFonts w:ascii="Arial" w:hAnsi="Arial" w:cs="Arial"/>
          <w:sz w:val="19"/>
          <w:szCs w:val="19"/>
          <w:lang w:val="sk-SK"/>
        </w:rPr>
        <w:t> </w:t>
      </w:r>
      <w:r w:rsidRPr="0014645C">
        <w:rPr>
          <w:rFonts w:ascii="Arial" w:hAnsi="Arial" w:cs="Arial"/>
          <w:sz w:val="19"/>
          <w:szCs w:val="19"/>
          <w:lang w:val="sk-SK"/>
        </w:rPr>
        <w:t>slobod</w:t>
      </w:r>
      <w:r w:rsidR="003C3D5D" w:rsidRPr="0014645C">
        <w:rPr>
          <w:rFonts w:ascii="Arial" w:hAnsi="Arial" w:cs="Arial"/>
          <w:sz w:val="19"/>
          <w:szCs w:val="19"/>
          <w:lang w:val="sk-SK"/>
        </w:rPr>
        <w:t>nom prístupe k</w:t>
      </w:r>
      <w:r w:rsidRPr="0014645C">
        <w:rPr>
          <w:rFonts w:ascii="Arial" w:hAnsi="Arial" w:cs="Arial"/>
          <w:sz w:val="19"/>
          <w:szCs w:val="19"/>
          <w:lang w:val="sk-SK"/>
        </w:rPr>
        <w:t xml:space="preserve"> </w:t>
      </w:r>
      <w:r w:rsidR="00E1761C" w:rsidRPr="0014645C">
        <w:rPr>
          <w:rFonts w:ascii="Arial" w:hAnsi="Arial" w:cs="Arial"/>
          <w:sz w:val="19"/>
          <w:szCs w:val="19"/>
          <w:lang w:val="sk-SK"/>
        </w:rPr>
        <w:t>informáciám</w:t>
      </w:r>
      <w:r w:rsidR="00D86ED1" w:rsidRPr="0014645C">
        <w:rPr>
          <w:rFonts w:ascii="Arial" w:hAnsi="Arial" w:cs="Arial"/>
          <w:sz w:val="19"/>
          <w:szCs w:val="19"/>
          <w:lang w:val="sk-SK"/>
        </w:rPr>
        <w:t xml:space="preserve"> a o zmene a doplnení niektorých zákonov,</w:t>
      </w:r>
      <w:r w:rsidRPr="0014645C">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lang w:val="sk-SK"/>
        </w:rPr>
        <w:t xml:space="preserve"> príspevku</w:t>
      </w:r>
      <w:r w:rsidRPr="0014645C">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lang w:val="sk-SK"/>
        </w:rPr>
        <w:t> </w:t>
      </w:r>
      <w:r w:rsidRPr="0014645C">
        <w:rPr>
          <w:rFonts w:ascii="Arial" w:hAnsi="Arial" w:cs="Arial"/>
          <w:sz w:val="19"/>
          <w:szCs w:val="19"/>
          <w:lang w:val="sk-SK"/>
        </w:rPr>
        <w:t>NFP</w:t>
      </w:r>
      <w:r w:rsidR="00B00EE3" w:rsidRPr="0014645C">
        <w:rPr>
          <w:rFonts w:ascii="Arial" w:hAnsi="Arial" w:cs="Arial"/>
          <w:sz w:val="19"/>
          <w:szCs w:val="19"/>
          <w:lang w:val="sk-SK"/>
        </w:rPr>
        <w:t xml:space="preserve"> a </w:t>
      </w:r>
      <w:r w:rsidR="007236BC" w:rsidRPr="0014645C">
        <w:rPr>
          <w:rFonts w:ascii="Arial" w:hAnsi="Arial" w:cs="Arial"/>
          <w:sz w:val="19"/>
          <w:szCs w:val="19"/>
          <w:lang w:val="sk-SK"/>
        </w:rPr>
        <w:t>následne sa</w:t>
      </w:r>
      <w:r w:rsidR="00B00EE3" w:rsidRPr="0014645C">
        <w:rPr>
          <w:rFonts w:ascii="Arial" w:hAnsi="Arial" w:cs="Arial"/>
          <w:sz w:val="19"/>
          <w:szCs w:val="19"/>
          <w:lang w:val="sk-SK"/>
        </w:rPr>
        <w:t xml:space="preserve"> prijímateľ riadi </w:t>
      </w:r>
      <w:r w:rsidR="007236BC" w:rsidRPr="0014645C">
        <w:rPr>
          <w:rFonts w:ascii="Arial" w:hAnsi="Arial" w:cs="Arial"/>
          <w:sz w:val="19"/>
          <w:szCs w:val="19"/>
          <w:lang w:val="sk-SK"/>
        </w:rPr>
        <w:t xml:space="preserve">aj </w:t>
      </w:r>
      <w:r w:rsidR="00E14EDF" w:rsidRPr="0014645C">
        <w:rPr>
          <w:rFonts w:ascii="Arial" w:hAnsi="Arial" w:cs="Arial"/>
          <w:sz w:val="19"/>
          <w:szCs w:val="19"/>
          <w:lang w:val="sk-SK"/>
        </w:rPr>
        <w:t>postupmi definovanými v </w:t>
      </w:r>
      <w:r w:rsidR="006674CA" w:rsidRPr="0014645C">
        <w:rPr>
          <w:rFonts w:ascii="Arial" w:hAnsi="Arial" w:cs="Arial"/>
          <w:sz w:val="19"/>
          <w:szCs w:val="19"/>
          <w:lang w:val="sk-SK"/>
        </w:rPr>
        <w:t>P</w:t>
      </w:r>
      <w:r w:rsidR="00B00EE3" w:rsidRPr="0014645C">
        <w:rPr>
          <w:rFonts w:ascii="Arial" w:hAnsi="Arial" w:cs="Arial"/>
          <w:sz w:val="19"/>
          <w:szCs w:val="19"/>
          <w:lang w:val="sk-SK"/>
        </w:rPr>
        <w:t>ríručke pre prijímateľa.</w:t>
      </w:r>
      <w:r w:rsidRPr="0014645C">
        <w:rPr>
          <w:rFonts w:ascii="Arial" w:hAnsi="Arial" w:cs="Arial"/>
          <w:sz w:val="19"/>
          <w:szCs w:val="19"/>
          <w:lang w:val="sk-SK"/>
        </w:rPr>
        <w:t xml:space="preserve"> </w:t>
      </w:r>
    </w:p>
    <w:p w14:paraId="15B0CFC7" w14:textId="77777777" w:rsidR="00F220F5" w:rsidRPr="0014645C" w:rsidRDefault="00F220F5" w:rsidP="007F7349">
      <w:pPr>
        <w:spacing w:line="288" w:lineRule="auto"/>
        <w:rPr>
          <w:rFonts w:ascii="Arial" w:hAnsi="Arial" w:cs="Arial"/>
          <w:b/>
          <w:sz w:val="19"/>
          <w:szCs w:val="19"/>
          <w:lang w:val="sk-SK"/>
        </w:rPr>
      </w:pPr>
    </w:p>
    <w:p w14:paraId="6D61CC74" w14:textId="0E5CBFDA" w:rsidR="0050401D" w:rsidRPr="0014645C" w:rsidRDefault="00C109CC" w:rsidP="00C109CC">
      <w:pPr>
        <w:spacing w:line="288" w:lineRule="auto"/>
        <w:jc w:val="both"/>
        <w:rPr>
          <w:rFonts w:ascii="Arial" w:hAnsi="Arial" w:cs="Arial"/>
          <w:sz w:val="19"/>
          <w:szCs w:val="19"/>
          <w:lang w:val="sk-SK"/>
        </w:rPr>
      </w:pPr>
      <w:r w:rsidRPr="0014645C">
        <w:rPr>
          <w:rFonts w:ascii="Arial" w:hAnsi="Arial" w:cs="Arial"/>
          <w:b/>
          <w:sz w:val="19"/>
          <w:szCs w:val="19"/>
          <w:lang w:val="sk-SK"/>
        </w:rPr>
        <w:t>V prípade, ak je žiadateľom organizačná jednotka MV SR</w:t>
      </w:r>
      <w:r w:rsidRPr="0014645C">
        <w:rPr>
          <w:rFonts w:ascii="Arial" w:hAnsi="Arial" w:cs="Arial"/>
          <w:sz w:val="19"/>
          <w:szCs w:val="19"/>
          <w:lang w:val="sk-SK"/>
        </w:rPr>
        <w:t xml:space="preserve">, zmluva o NFP sa neuzatvára a </w:t>
      </w:r>
      <w:r w:rsidRPr="0014645C">
        <w:rPr>
          <w:rFonts w:ascii="Arial" w:hAnsi="Arial" w:cs="Arial"/>
          <w:b/>
          <w:sz w:val="19"/>
          <w:szCs w:val="19"/>
          <w:lang w:val="sk-SK"/>
        </w:rPr>
        <w:t>práva a povinnosti sú upravené rozhodnutím o schválení ŽoNFP</w:t>
      </w:r>
      <w:r w:rsidR="00413710" w:rsidRPr="0014645C">
        <w:rPr>
          <w:rFonts w:ascii="Arial" w:hAnsi="Arial" w:cs="Arial"/>
          <w:b/>
          <w:sz w:val="19"/>
          <w:szCs w:val="19"/>
          <w:lang w:val="sk-SK"/>
        </w:rPr>
        <w:t xml:space="preserve"> </w:t>
      </w:r>
      <w:r w:rsidR="00DE50FB" w:rsidRPr="0014645C">
        <w:rPr>
          <w:rFonts w:ascii="Arial" w:hAnsi="Arial" w:cs="Arial"/>
          <w:sz w:val="19"/>
          <w:szCs w:val="19"/>
          <w:lang w:val="sk-SK"/>
        </w:rPr>
        <w:t>(</w:t>
      </w:r>
      <w:hyperlink r:id="rId33"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 xml:space="preserve">, resp. </w:t>
      </w:r>
      <w:r w:rsidR="006F20CF" w:rsidRPr="006F20CF">
        <w:rPr>
          <w:rStyle w:val="Hypertextovprepojenie"/>
          <w:rFonts w:cs="Arial"/>
          <w:szCs w:val="19"/>
          <w:lang w:val="sk-SK"/>
        </w:rPr>
        <w:t>http://www.reformuj.sk/dokument/vzory-zmluv-a-rozhodnuti/</w:t>
      </w:r>
      <w:r w:rsidR="00DE50FB" w:rsidRPr="0014645C">
        <w:rPr>
          <w:rFonts w:ascii="Arial" w:hAnsi="Arial" w:cs="Arial"/>
          <w:sz w:val="19"/>
          <w:szCs w:val="19"/>
          <w:lang w:val="sk-SK"/>
        </w:rPr>
        <w:t xml:space="preserve">). </w:t>
      </w:r>
      <w:r w:rsidR="00B6766B" w:rsidRPr="0014645C">
        <w:rPr>
          <w:rFonts w:ascii="Arial" w:hAnsi="Arial" w:cs="Arial"/>
          <w:sz w:val="19"/>
          <w:szCs w:val="19"/>
          <w:lang w:val="sk-SK"/>
        </w:rPr>
        <w:t xml:space="preserve">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ŽoNFP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lang w:val="sk-SK"/>
        </w:rPr>
        <w:t xml:space="preserve">žiadateľ </w:t>
      </w:r>
      <w:r w:rsidR="00B6766B" w:rsidRPr="0014645C">
        <w:rPr>
          <w:rFonts w:ascii="Arial" w:hAnsi="Arial" w:cs="Arial"/>
          <w:sz w:val="19"/>
          <w:szCs w:val="19"/>
          <w:lang w:val="sk-SK"/>
        </w:rPr>
        <w:t>sa môže písomne</w:t>
      </w:r>
      <w:r w:rsidR="00B6766B" w:rsidRPr="0014645C">
        <w:rPr>
          <w:rFonts w:ascii="ITCBookmanEE" w:hAnsi="ITCBookmanEE" w:cs="ITCBookmanEE"/>
          <w:color w:val="231F20"/>
          <w:sz w:val="19"/>
          <w:szCs w:val="19"/>
          <w:lang w:val="sk-SK"/>
        </w:rPr>
        <w:t xml:space="preserve"> u poskytovateľa práva na odvolanie vzdať.</w:t>
      </w:r>
    </w:p>
    <w:p w14:paraId="29F1A127" w14:textId="77777777" w:rsidR="0050401D" w:rsidRPr="0014645C" w:rsidRDefault="0050401D" w:rsidP="00C109CC">
      <w:pPr>
        <w:spacing w:line="288" w:lineRule="auto"/>
        <w:jc w:val="both"/>
        <w:rPr>
          <w:rFonts w:ascii="Arial" w:hAnsi="Arial" w:cs="Arial"/>
          <w:sz w:val="19"/>
          <w:szCs w:val="19"/>
          <w:lang w:val="sk-SK"/>
        </w:rPr>
      </w:pPr>
    </w:p>
    <w:p w14:paraId="15B0CFCF" w14:textId="77777777" w:rsidR="0081131A" w:rsidRPr="0014645C" w:rsidRDefault="00F220F5" w:rsidP="00062A9E">
      <w:pPr>
        <w:pStyle w:val="Nadpis1"/>
        <w:numPr>
          <w:ilvl w:val="0"/>
          <w:numId w:val="29"/>
        </w:numPr>
        <w:spacing w:after="480" w:line="288" w:lineRule="auto"/>
        <w:rPr>
          <w:i w:val="0"/>
          <w:lang w:val="sk-SK"/>
        </w:rPr>
      </w:pPr>
      <w:bookmarkStart w:id="555" w:name="_Toc440355027"/>
      <w:bookmarkStart w:id="556" w:name="_Toc440374966"/>
      <w:bookmarkStart w:id="557" w:name="_Toc440634450"/>
      <w:bookmarkStart w:id="558" w:name="_Toc440355028"/>
      <w:bookmarkStart w:id="559" w:name="_Toc440374967"/>
      <w:bookmarkStart w:id="560" w:name="_Toc440634451"/>
      <w:bookmarkStart w:id="561" w:name="_Toc440355029"/>
      <w:bookmarkStart w:id="562" w:name="_Toc440374968"/>
      <w:bookmarkStart w:id="563" w:name="_Toc440634452"/>
      <w:bookmarkStart w:id="564" w:name="_Toc440355030"/>
      <w:bookmarkStart w:id="565" w:name="_Toc440374969"/>
      <w:bookmarkStart w:id="566" w:name="_Toc440634453"/>
      <w:bookmarkStart w:id="567" w:name="_Toc440355031"/>
      <w:bookmarkStart w:id="568" w:name="_Toc440374970"/>
      <w:bookmarkStart w:id="569" w:name="_Toc440634454"/>
      <w:bookmarkStart w:id="570" w:name="_Toc440355032"/>
      <w:bookmarkStart w:id="571" w:name="_Toc440374971"/>
      <w:bookmarkStart w:id="572" w:name="_Toc440634455"/>
      <w:bookmarkStart w:id="573" w:name="_Toc440355033"/>
      <w:bookmarkStart w:id="574" w:name="_Toc440374972"/>
      <w:bookmarkStart w:id="575" w:name="_Toc440634456"/>
      <w:bookmarkStart w:id="576" w:name="_Toc440355034"/>
      <w:bookmarkStart w:id="577" w:name="_Toc440374973"/>
      <w:bookmarkStart w:id="578" w:name="_Toc440634457"/>
      <w:bookmarkStart w:id="579" w:name="_Toc417132523"/>
      <w:bookmarkStart w:id="580" w:name="_Toc417648938"/>
      <w:bookmarkStart w:id="581" w:name="_Toc440355035"/>
      <w:bookmarkStart w:id="582" w:name="_Toc440375358"/>
      <w:bookmarkStart w:id="583" w:name="_Toc458432944"/>
      <w:bookmarkStart w:id="584" w:name="_Toc334120"/>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r w:rsidRPr="0014645C">
        <w:rPr>
          <w:i w:val="0"/>
          <w:lang w:val="sk-SK"/>
        </w:rPr>
        <w:lastRenderedPageBreak/>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579"/>
      <w:bookmarkEnd w:id="580"/>
      <w:bookmarkEnd w:id="581"/>
      <w:bookmarkEnd w:id="582"/>
      <w:bookmarkEnd w:id="583"/>
      <w:bookmarkEnd w:id="584"/>
    </w:p>
    <w:p w14:paraId="55B75C3D" w14:textId="3F3FCCB6" w:rsidR="00FA7A4F" w:rsidRPr="0014645C" w:rsidRDefault="00FA7A4F" w:rsidP="00FA7A4F">
      <w:pPr>
        <w:pStyle w:val="Nadpis2"/>
        <w:spacing w:line="480" w:lineRule="auto"/>
        <w:rPr>
          <w:rFonts w:ascii="Arial" w:hAnsi="Arial" w:cs="Arial"/>
          <w:b/>
          <w:szCs w:val="24"/>
          <w:lang w:val="sk-SK"/>
        </w:rPr>
      </w:pPr>
      <w:bookmarkStart w:id="585" w:name="_Toc334121"/>
      <w:r w:rsidRPr="0014645C">
        <w:rPr>
          <w:rFonts w:ascii="Arial" w:hAnsi="Arial" w:cs="Arial"/>
          <w:b/>
          <w:szCs w:val="24"/>
          <w:lang w:val="sk-SK"/>
        </w:rPr>
        <w:t>7.1 Žiadateľ (potenciálny prijímateľ)</w:t>
      </w:r>
      <w:bookmarkEnd w:id="585"/>
    </w:p>
    <w:p w14:paraId="15B0CFD1"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kapitoly II Informovanie a komunikácia, </w:t>
      </w:r>
      <w:r w:rsidR="00DA16F4" w:rsidRPr="0014645C">
        <w:rPr>
          <w:rFonts w:ascii="Arial" w:hAnsi="Arial" w:cs="Arial"/>
          <w:sz w:val="19"/>
          <w:szCs w:val="19"/>
          <w:lang w:val="sk-SK"/>
        </w:rPr>
        <w:t xml:space="preserve">bod 1, </w:t>
      </w:r>
      <w:r w:rsidRPr="0014645C">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zabezpečenia informovania a komunikácie je: </w:t>
      </w:r>
    </w:p>
    <w:p w14:paraId="15B0CFD3"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15B0CFD5"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15B0CFD6" w14:textId="375233B4"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15B0CFD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5B0CFDA" w14:textId="413BE406"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15B0CFDB" w14:textId="31A78423"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15B0CFDC" w14:textId="0284F0E9"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15B0CFDD" w14:textId="411AC4FB"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15B0CFD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403D896" w14:textId="77777777" w:rsidR="001545E4" w:rsidRPr="0014645C" w:rsidRDefault="001545E4" w:rsidP="00AC1F93">
      <w:pPr>
        <w:pStyle w:val="Nadpis2"/>
        <w:rPr>
          <w:b/>
          <w:lang w:val="sk-SK"/>
        </w:rPr>
      </w:pPr>
    </w:p>
    <w:p w14:paraId="726A81C7" w14:textId="0883063C" w:rsidR="00FA7A4F" w:rsidRPr="0014645C" w:rsidRDefault="00FA7A4F" w:rsidP="00FA7A4F">
      <w:pPr>
        <w:pStyle w:val="Nadpis2"/>
        <w:spacing w:line="480" w:lineRule="auto"/>
        <w:rPr>
          <w:b/>
          <w:lang w:val="sk-SK"/>
        </w:rPr>
      </w:pPr>
      <w:bookmarkStart w:id="586" w:name="_Toc334122"/>
      <w:r w:rsidRPr="0014645C">
        <w:rPr>
          <w:b/>
          <w:lang w:val="sk-SK"/>
        </w:rPr>
        <w:t>7.2 Na úrovni CKO</w:t>
      </w:r>
      <w:bookmarkEnd w:id="586"/>
    </w:p>
    <w:p w14:paraId="15B0CFE0" w14:textId="160DBF55"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4"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15B0CFE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15B0CFE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15B0CFE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15B0CFE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15B0CFE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15B0CFE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15B0CFE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15B0CFE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15B0C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15B0CFE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15B0CFE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15B0CFF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15B0C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ŽoNFP; </w:t>
      </w:r>
    </w:p>
    <w:p w14:paraId="15B0CF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15B0CFF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tematickom zameraní projektových zámerov/ŽoNFP; </w:t>
      </w:r>
    </w:p>
    <w:p w14:paraId="15B0CFF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spracovaní projektových zámerov/ŽoNFP (finančné a nefinančné aspekty); </w:t>
      </w:r>
    </w:p>
    <w:p w14:paraId="15B0CFF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14645C" w:rsidRDefault="000706F2" w:rsidP="00AC1F93">
      <w:pPr>
        <w:pStyle w:val="Bezriadkovania"/>
        <w:spacing w:before="120" w:after="120"/>
        <w:jc w:val="both"/>
        <w:rPr>
          <w:rFonts w:ascii="Arial" w:hAnsi="Arial" w:cs="Arial"/>
          <w:sz w:val="19"/>
          <w:szCs w:val="19"/>
          <w:lang w:val="sk-SK"/>
        </w:rPr>
      </w:pPr>
    </w:p>
    <w:p w14:paraId="15B0CFFA" w14:textId="59D18008" w:rsidR="009408CE" w:rsidRPr="0014645C" w:rsidRDefault="00400B1E" w:rsidP="00551D65">
      <w:pPr>
        <w:pStyle w:val="Nadpis2"/>
        <w:spacing w:before="120" w:after="120" w:line="480" w:lineRule="auto"/>
        <w:rPr>
          <w:b/>
          <w:lang w:val="sk-SK"/>
        </w:rPr>
      </w:pPr>
      <w:bookmarkStart w:id="587" w:name="_Toc440355038"/>
      <w:bookmarkStart w:id="588" w:name="_Toc440375361"/>
      <w:bookmarkStart w:id="589" w:name="_Toc458432947"/>
      <w:bookmarkStart w:id="590" w:name="_Toc334123"/>
      <w:r w:rsidRPr="0014645C">
        <w:rPr>
          <w:b/>
          <w:lang w:val="sk-SK"/>
        </w:rPr>
        <w:t>7.3</w:t>
      </w:r>
      <w:r w:rsidRPr="0014645C">
        <w:rPr>
          <w:b/>
          <w:lang w:val="sk-SK"/>
        </w:rPr>
        <w:tab/>
      </w:r>
      <w:r w:rsidR="009408CE" w:rsidRPr="0014645C">
        <w:rPr>
          <w:b/>
          <w:lang w:val="sk-SK"/>
        </w:rPr>
        <w:t>Na úrovni RO</w:t>
      </w:r>
      <w:bookmarkEnd w:id="587"/>
      <w:bookmarkEnd w:id="588"/>
      <w:bookmarkEnd w:id="589"/>
      <w:bookmarkEnd w:id="590"/>
    </w:p>
    <w:p w14:paraId="15B0CF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ŽoNFP; </w:t>
      </w:r>
    </w:p>
    <w:p w14:paraId="15B0CFF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15B0D001"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15B0D0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15B0D00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15B0D00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15B0D00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15B0D00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15B0D008" w14:textId="2C1A4E53"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w:t>
      </w:r>
      <w:proofErr w:type="spellStart"/>
      <w:r w:rsidRPr="0014645C">
        <w:rPr>
          <w:rFonts w:ascii="Arial" w:hAnsi="Arial" w:cs="Arial"/>
          <w:sz w:val="19"/>
          <w:szCs w:val="19"/>
          <w:lang w:val="sk-SK"/>
        </w:rPr>
        <w:t>t.j</w:t>
      </w:r>
      <w:proofErr w:type="spellEnd"/>
      <w:r w:rsidRPr="0014645C">
        <w:rPr>
          <w:rFonts w:ascii="Arial" w:hAnsi="Arial" w:cs="Arial"/>
          <w:sz w:val="19"/>
          <w:szCs w:val="19"/>
          <w:lang w:val="sk-SK"/>
        </w:rPr>
        <w:t xml:space="preserve">. zverejniť informácie o výzvach, podmienkach poskytnutia príspevku, schválených projektoch, atď.; </w:t>
      </w:r>
    </w:p>
    <w:p w14:paraId="15B0D00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o aktuálnom stave čerpania finančných prostriedkov za OP v *.</w:t>
      </w:r>
      <w:proofErr w:type="spellStart"/>
      <w:r w:rsidRPr="0014645C">
        <w:rPr>
          <w:rFonts w:ascii="Arial" w:hAnsi="Arial" w:cs="Arial"/>
          <w:sz w:val="19"/>
          <w:szCs w:val="19"/>
          <w:lang w:val="sk-SK"/>
        </w:rPr>
        <w:t>cvs</w:t>
      </w:r>
      <w:proofErr w:type="spellEnd"/>
      <w:r w:rsidRPr="0014645C">
        <w:rPr>
          <w:rFonts w:ascii="Arial" w:hAnsi="Arial" w:cs="Arial"/>
          <w:sz w:val="19"/>
          <w:szCs w:val="19"/>
          <w:lang w:val="sk-SK"/>
        </w:rPr>
        <w:t xml:space="preserve"> alebo *.</w:t>
      </w:r>
      <w:proofErr w:type="spellStart"/>
      <w:r w:rsidRPr="0014645C">
        <w:rPr>
          <w:rFonts w:ascii="Arial" w:hAnsi="Arial" w:cs="Arial"/>
          <w:sz w:val="19"/>
          <w:szCs w:val="19"/>
          <w:lang w:val="sk-SK"/>
        </w:rPr>
        <w:t>xml</w:t>
      </w:r>
      <w:proofErr w:type="spellEnd"/>
      <w:r w:rsidRPr="0014645C">
        <w:rPr>
          <w:rFonts w:ascii="Arial" w:hAnsi="Arial" w:cs="Arial"/>
          <w:sz w:val="19"/>
          <w:szCs w:val="19"/>
          <w:lang w:val="sk-SK"/>
        </w:rPr>
        <w:t xml:space="preserve"> formáte, ktorý je aktualizovaný v mesačnom intervale; </w:t>
      </w:r>
    </w:p>
    <w:p w14:paraId="15B0D00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o zozname projektov, ktorý je aktualizovaný v mesačnom intervale v *.</w:t>
      </w:r>
      <w:proofErr w:type="spellStart"/>
      <w:r w:rsidRPr="0014645C">
        <w:rPr>
          <w:rFonts w:ascii="Arial" w:hAnsi="Arial" w:cs="Arial"/>
          <w:sz w:val="19"/>
          <w:szCs w:val="19"/>
          <w:lang w:val="sk-SK"/>
        </w:rPr>
        <w:t>cvs</w:t>
      </w:r>
      <w:proofErr w:type="spellEnd"/>
      <w:r w:rsidRPr="0014645C">
        <w:rPr>
          <w:rFonts w:ascii="Arial" w:hAnsi="Arial" w:cs="Arial"/>
          <w:sz w:val="19"/>
          <w:szCs w:val="19"/>
          <w:lang w:val="sk-SK"/>
        </w:rPr>
        <w:t xml:space="preserve"> alebo *.</w:t>
      </w:r>
      <w:proofErr w:type="spellStart"/>
      <w:r w:rsidRPr="0014645C">
        <w:rPr>
          <w:rFonts w:ascii="Arial" w:hAnsi="Arial" w:cs="Arial"/>
          <w:sz w:val="19"/>
          <w:szCs w:val="19"/>
          <w:lang w:val="sk-SK"/>
        </w:rPr>
        <w:t>xml</w:t>
      </w:r>
      <w:proofErr w:type="spellEnd"/>
      <w:r w:rsidRPr="0014645C">
        <w:rPr>
          <w:rFonts w:ascii="Arial" w:hAnsi="Arial" w:cs="Arial"/>
          <w:sz w:val="19"/>
          <w:szCs w:val="19"/>
          <w:lang w:val="sk-SK"/>
        </w:rPr>
        <w:t xml:space="preserve"> formáte; </w:t>
      </w:r>
    </w:p>
    <w:p w14:paraId="15B0D00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15B0D0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15B0D01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15B0D01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15B0D01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15B0D0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5B0D01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37313EAF"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15B0D01C" w14:textId="1738B65C"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hyperlink r:id="rId35"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Akékoľvek písomné otázky týkajúce sa vyhlásených výziev/vyzvaní OP EVS možno zaslať na elektronickú adresu </w:t>
      </w:r>
      <w:hyperlink r:id="rId36" w:history="1">
        <w:r w:rsidRPr="0014645C">
          <w:rPr>
            <w:rStyle w:val="Hypertextovprepojenie"/>
            <w:rFonts w:cs="Arial"/>
            <w:szCs w:val="19"/>
            <w:lang w:val="sk-SK"/>
          </w:rPr>
          <w:t>opevs@minv.sk</w:t>
        </w:r>
      </w:hyperlink>
      <w:r w:rsidR="00586DBE">
        <w:rPr>
          <w:rStyle w:val="Hypertextovprepojenie"/>
          <w:rFonts w:cs="Arial"/>
          <w:szCs w:val="19"/>
          <w:lang w:val="sk-SK"/>
        </w:rPr>
        <w:t>,</w:t>
      </w:r>
      <w:r w:rsidRPr="0014645C">
        <w:rPr>
          <w:rFonts w:ascii="Arial" w:hAnsi="Arial" w:cs="Arial"/>
          <w:sz w:val="19"/>
          <w:szCs w:val="19"/>
          <w:lang w:val="sk-SK"/>
        </w:rPr>
        <w:t xml:space="preserve">. </w:t>
      </w:r>
    </w:p>
    <w:p w14:paraId="15B0D01D" w14:textId="35E413B4"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Ďalšie informácie o možnostiach získania NFP z EŠIF, ako aj plné znenie programových dokumentov možno nájsť na webovom sídle RO </w:t>
      </w:r>
      <w:hyperlink r:id="rId37"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w:t>
      </w:r>
    </w:p>
    <w:p w14:paraId="15B0D01E" w14:textId="3057DDC8"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00E40E44" w:rsidRPr="0014645C">
        <w:rPr>
          <w:rFonts w:ascii="Arial" w:hAnsi="Arial" w:cs="Arial"/>
          <w:sz w:val="19"/>
          <w:szCs w:val="19"/>
          <w:lang w:val="sk-SK"/>
        </w:rPr>
        <w:t>.</w:t>
      </w:r>
    </w:p>
    <w:p w14:paraId="14F98DD1" w14:textId="44C240F3" w:rsidR="00C75C5D" w:rsidRPr="0014645C" w:rsidRDefault="00C75C5D">
      <w:pPr>
        <w:rPr>
          <w:rFonts w:ascii="Arial" w:eastAsiaTheme="minorHAnsi" w:hAnsi="Arial" w:cs="Arial"/>
          <w:sz w:val="19"/>
          <w:szCs w:val="19"/>
          <w:lang w:val="sk-SK"/>
        </w:rPr>
      </w:pPr>
    </w:p>
    <w:p w14:paraId="59BD91EC" w14:textId="6DB70A69"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591" w:name="_Toc440372893"/>
      <w:bookmarkStart w:id="592" w:name="_Toc440375362"/>
      <w:bookmarkStart w:id="593" w:name="_Toc458432948"/>
      <w:bookmarkStart w:id="594" w:name="_Toc334124"/>
      <w:bookmarkStart w:id="595" w:name="_Toc440355039"/>
      <w:r w:rsidRPr="0014645C">
        <w:rPr>
          <w:rFonts w:ascii="Arial" w:hAnsi="Arial" w:cs="Arial"/>
          <w:i w:val="0"/>
          <w:lang w:val="sk-SK"/>
        </w:rPr>
        <w:lastRenderedPageBreak/>
        <w:t>Prechodné a záverečné ustanovenia</w:t>
      </w:r>
      <w:bookmarkEnd w:id="591"/>
      <w:bookmarkEnd w:id="592"/>
      <w:bookmarkEnd w:id="593"/>
      <w:bookmarkEnd w:id="594"/>
    </w:p>
    <w:p w14:paraId="5893EEEA" w14:textId="5FCD00FD"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Vzhľadom na nadobudnutie účinnosti zákona č. 357/2015 Z.</w:t>
      </w:r>
      <w:r w:rsidR="002028CC" w:rsidRPr="0014645C">
        <w:rPr>
          <w:rFonts w:ascii="Arial" w:eastAsiaTheme="minorHAnsi" w:hAnsi="Arial" w:cs="Arial"/>
          <w:sz w:val="19"/>
          <w:szCs w:val="19"/>
          <w:lang w:val="sk-SK"/>
        </w:rPr>
        <w:t xml:space="preserve"> </w:t>
      </w:r>
      <w:r w:rsidRPr="0014645C">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lang w:val="sk-SK"/>
        </w:rPr>
        <w:t>tohto </w:t>
      </w:r>
      <w:r w:rsidRPr="0014645C">
        <w:rPr>
          <w:rFonts w:ascii="Arial" w:eastAsiaTheme="minorHAnsi" w:hAnsi="Arial" w:cs="Arial"/>
          <w:sz w:val="19"/>
          <w:szCs w:val="19"/>
          <w:lang w:val="sk-SK"/>
        </w:rPr>
        <w:t>zákona vzťahuje doterajší predpis (</w:t>
      </w:r>
      <w:proofErr w:type="spellStart"/>
      <w:r w:rsidRPr="0014645C">
        <w:rPr>
          <w:rFonts w:ascii="Arial" w:eastAsiaTheme="minorHAnsi" w:hAnsi="Arial" w:cs="Arial"/>
          <w:sz w:val="19"/>
          <w:szCs w:val="19"/>
          <w:lang w:val="sk-SK"/>
        </w:rPr>
        <w:t>t.j</w:t>
      </w:r>
      <w:proofErr w:type="spellEnd"/>
      <w:r w:rsidRPr="0014645C">
        <w:rPr>
          <w:rFonts w:ascii="Arial" w:eastAsiaTheme="minorHAnsi" w:hAnsi="Arial" w:cs="Arial"/>
          <w:sz w:val="19"/>
          <w:szCs w:val="19"/>
          <w:lang w:val="sk-SK"/>
        </w:rPr>
        <w:t xml:space="preserve">. zákon č. 502/2001 Z. z. o finančnej kontrole a vnútornom audite a o zmene a doplnení niektorých zákonov v znení neskorších predpisov účinný do 31.12.2015).  </w:t>
      </w:r>
    </w:p>
    <w:p w14:paraId="3E415B3A" w14:textId="13272243"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14645C" w:rsidRDefault="004B1A98" w:rsidP="004B1A98">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lang w:val="sk-SK"/>
        </w:rPr>
        <w:t>, verzia č. 2.1 (01. 03. 2016)</w:t>
      </w:r>
      <w:r w:rsidRPr="0014645C">
        <w:rPr>
          <w:rFonts w:ascii="Arial" w:eastAsiaTheme="minorHAnsi" w:hAnsi="Arial" w:cs="Arial"/>
          <w:sz w:val="19"/>
          <w:szCs w:val="19"/>
          <w:lang w:val="sk-SK"/>
        </w:rPr>
        <w:t>.</w:t>
      </w:r>
    </w:p>
    <w:p w14:paraId="42AB0032" w14:textId="1CC90E46" w:rsidR="00947597" w:rsidRPr="0014645C" w:rsidRDefault="00947597" w:rsidP="0094759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14645C"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14645C"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14645C" w:rsidRDefault="00B64D72">
      <w:pPr>
        <w:rPr>
          <w:rFonts w:ascii="Arial" w:eastAsiaTheme="minorHAnsi" w:hAnsi="Arial" w:cs="Arial"/>
          <w:sz w:val="19"/>
          <w:szCs w:val="19"/>
          <w:lang w:val="sk-SK"/>
        </w:rPr>
      </w:pPr>
    </w:p>
    <w:p w14:paraId="21F0FB4C" w14:textId="71103DE9" w:rsidR="00B02E5E" w:rsidRPr="0014645C" w:rsidRDefault="00B02E5E" w:rsidP="00062A9E">
      <w:pPr>
        <w:pStyle w:val="Nadpis1"/>
        <w:numPr>
          <w:ilvl w:val="0"/>
          <w:numId w:val="29"/>
        </w:numPr>
        <w:spacing w:after="480" w:line="288" w:lineRule="auto"/>
        <w:rPr>
          <w:i w:val="0"/>
          <w:lang w:val="sk-SK"/>
        </w:rPr>
      </w:pPr>
      <w:bookmarkStart w:id="596" w:name="_Toc440375363"/>
      <w:bookmarkStart w:id="597" w:name="_Toc458432949"/>
      <w:bookmarkStart w:id="598" w:name="_Toc334125"/>
      <w:r w:rsidRPr="0014645C">
        <w:rPr>
          <w:i w:val="0"/>
          <w:lang w:val="sk-SK"/>
        </w:rPr>
        <w:lastRenderedPageBreak/>
        <w:t>Prílohy</w:t>
      </w:r>
      <w:bookmarkEnd w:id="595"/>
      <w:bookmarkEnd w:id="596"/>
      <w:bookmarkEnd w:id="597"/>
      <w:bookmarkEnd w:id="598"/>
    </w:p>
    <w:p w14:paraId="381D4C05" w14:textId="65783A9E"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56FA29F7" w14:textId="2810FF24"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2F18C8BE" w14:textId="64D9F17F"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190BBCDB" w14:textId="2624A2D2"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7180455" w14:textId="781BE25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7E7E9E51" w14:textId="5D275361"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3203F9C4" w14:textId="6058157D" w:rsidR="003B7C6D" w:rsidRPr="0014645C" w:rsidRDefault="000A25E4" w:rsidP="00FE3B1E">
      <w:pPr>
        <w:pStyle w:val="Default"/>
        <w:numPr>
          <w:ilvl w:val="0"/>
          <w:numId w:val="40"/>
        </w:numPr>
        <w:spacing w:before="120" w:after="120" w:line="288" w:lineRule="auto"/>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 xml:space="preserve">5c – Rozpočet projektu dopytovo orientované </w:t>
      </w:r>
      <w:proofErr w:type="spellStart"/>
      <w:r>
        <w:rPr>
          <w:rFonts w:ascii="Arial" w:eastAsiaTheme="minorHAnsi" w:hAnsi="Arial" w:cs="Arial"/>
          <w:color w:val="auto"/>
          <w:sz w:val="19"/>
          <w:szCs w:val="19"/>
          <w:lang w:val="sk-SK"/>
        </w:rPr>
        <w:t>projekty</w:t>
      </w:r>
      <w:r w:rsidR="006F20CF">
        <w:rPr>
          <w:rFonts w:ascii="Arial" w:eastAsiaTheme="minorHAnsi" w:hAnsi="Arial" w:cs="Arial"/>
          <w:color w:val="auto"/>
          <w:sz w:val="19"/>
          <w:szCs w:val="19"/>
          <w:lang w:val="sk-SK"/>
        </w:rPr>
        <w:t>_paušálna</w:t>
      </w:r>
      <w:proofErr w:type="spellEnd"/>
      <w:r w:rsidR="006F20CF">
        <w:rPr>
          <w:rFonts w:ascii="Arial" w:eastAsiaTheme="minorHAnsi" w:hAnsi="Arial" w:cs="Arial"/>
          <w:color w:val="auto"/>
          <w:sz w:val="19"/>
          <w:szCs w:val="19"/>
          <w:lang w:val="sk-SK"/>
        </w:rPr>
        <w:t xml:space="preserve"> </w:t>
      </w:r>
      <w:proofErr w:type="spellStart"/>
      <w:r w:rsidR="006F20CF">
        <w:rPr>
          <w:rFonts w:ascii="Arial" w:eastAsiaTheme="minorHAnsi" w:hAnsi="Arial" w:cs="Arial"/>
          <w:color w:val="auto"/>
          <w:sz w:val="19"/>
          <w:szCs w:val="19"/>
          <w:lang w:val="sk-SK"/>
        </w:rPr>
        <w:t>sadzba_</w:t>
      </w:r>
      <w:r w:rsidR="002E6A47">
        <w:rPr>
          <w:rFonts w:ascii="Arial" w:eastAsiaTheme="minorHAnsi" w:hAnsi="Arial" w:cs="Arial"/>
          <w:color w:val="auto"/>
          <w:sz w:val="19"/>
          <w:szCs w:val="19"/>
          <w:lang w:val="sk-SK"/>
        </w:rPr>
        <w:t>podľa</w:t>
      </w:r>
      <w:proofErr w:type="spellEnd"/>
      <w:r w:rsidR="002E6A47">
        <w:rPr>
          <w:rFonts w:ascii="Arial" w:eastAsiaTheme="minorHAnsi" w:hAnsi="Arial" w:cs="Arial"/>
          <w:color w:val="auto"/>
          <w:sz w:val="19"/>
          <w:szCs w:val="19"/>
          <w:lang w:val="sk-SK"/>
        </w:rPr>
        <w:t xml:space="preserve"> </w:t>
      </w:r>
      <w:proofErr w:type="spellStart"/>
      <w:r w:rsidR="002E6A47">
        <w:rPr>
          <w:rFonts w:ascii="Arial" w:eastAsiaTheme="minorHAnsi" w:hAnsi="Arial" w:cs="Arial"/>
          <w:color w:val="auto"/>
          <w:sz w:val="19"/>
          <w:szCs w:val="19"/>
          <w:lang w:val="sk-SK"/>
        </w:rPr>
        <w:t>VN</w:t>
      </w:r>
      <w:r w:rsidR="003B7C6D" w:rsidRPr="0014645C">
        <w:rPr>
          <w:rFonts w:ascii="Arial" w:eastAsiaTheme="minorHAnsi" w:hAnsi="Arial" w:cs="Arial"/>
          <w:color w:val="auto"/>
          <w:sz w:val="19"/>
          <w:szCs w:val="19"/>
          <w:lang w:val="sk-SK"/>
        </w:rPr>
        <w:t>Rozpočet</w:t>
      </w:r>
      <w:proofErr w:type="spellEnd"/>
      <w:r w:rsidR="003B7C6D" w:rsidRPr="0014645C">
        <w:rPr>
          <w:rFonts w:ascii="Arial" w:eastAsiaTheme="minorHAnsi" w:hAnsi="Arial" w:cs="Arial"/>
          <w:color w:val="auto"/>
          <w:sz w:val="19"/>
          <w:szCs w:val="19"/>
          <w:lang w:val="sk-SK"/>
        </w:rPr>
        <w:t xml:space="preserve"> projektu</w:t>
      </w:r>
      <w:r w:rsidR="009803D4" w:rsidRPr="0014645C">
        <w:rPr>
          <w:rFonts w:ascii="Arial" w:eastAsiaTheme="minorHAnsi" w:hAnsi="Arial" w:cs="Arial"/>
          <w:color w:val="auto"/>
          <w:sz w:val="19"/>
          <w:szCs w:val="19"/>
          <w:lang w:val="sk-SK"/>
        </w:rPr>
        <w:t>-</w:t>
      </w:r>
      <w:r w:rsidR="003B7C6D" w:rsidRPr="0014645C">
        <w:rPr>
          <w:rFonts w:ascii="Arial" w:eastAsiaTheme="minorHAnsi" w:hAnsi="Arial" w:cs="Arial"/>
          <w:color w:val="auto"/>
          <w:sz w:val="19"/>
          <w:szCs w:val="19"/>
          <w:lang w:val="sk-SK"/>
        </w:rPr>
        <w:t>určenie paušálnej sad</w:t>
      </w:r>
      <w:r w:rsidR="009803D4" w:rsidRPr="0014645C">
        <w:rPr>
          <w:rFonts w:ascii="Arial" w:eastAsiaTheme="minorHAnsi" w:hAnsi="Arial" w:cs="Arial"/>
          <w:color w:val="auto"/>
          <w:sz w:val="19"/>
          <w:szCs w:val="19"/>
          <w:lang w:val="sk-SK"/>
        </w:rPr>
        <w:t>z</w:t>
      </w:r>
      <w:r w:rsidR="003B7C6D" w:rsidRPr="0014645C">
        <w:rPr>
          <w:rFonts w:ascii="Arial" w:eastAsiaTheme="minorHAnsi" w:hAnsi="Arial" w:cs="Arial"/>
          <w:color w:val="auto"/>
          <w:sz w:val="19"/>
          <w:szCs w:val="19"/>
          <w:lang w:val="sk-SK"/>
        </w:rPr>
        <w:t>by</w:t>
      </w:r>
    </w:p>
    <w:p w14:paraId="6031EEC7" w14:textId="6DF86D61"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3A241ECB" w14:textId="77777777" w:rsidR="00B02E5E" w:rsidRPr="0014645C" w:rsidRDefault="00B02E5E" w:rsidP="00B02E5E">
      <w:pPr>
        <w:pStyle w:val="Nadpis2"/>
        <w:rPr>
          <w:lang w:val="sk-SK"/>
        </w:rPr>
      </w:pPr>
    </w:p>
    <w:p w14:paraId="06D69445" w14:textId="77777777" w:rsidR="00A74D24" w:rsidRPr="0014645C" w:rsidRDefault="00A74D24" w:rsidP="00CB7C53">
      <w:pPr>
        <w:pStyle w:val="Bezriadkovania"/>
        <w:spacing w:before="120" w:after="120" w:line="288" w:lineRule="auto"/>
        <w:jc w:val="both"/>
        <w:rPr>
          <w:lang w:val="sk-SK"/>
        </w:rPr>
      </w:pPr>
    </w:p>
    <w:sectPr w:rsidR="00A74D24" w:rsidRPr="0014645C" w:rsidSect="008A14A5">
      <w:footerReference w:type="default" r:id="rId39"/>
      <w:headerReference w:type="first" r:id="rId40"/>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E0D7D4" w14:textId="77777777" w:rsidR="00E86587" w:rsidRDefault="00E86587">
      <w:r>
        <w:separator/>
      </w:r>
    </w:p>
    <w:p w14:paraId="21C4CB04" w14:textId="77777777" w:rsidR="00E86587" w:rsidRDefault="00E86587"/>
  </w:endnote>
  <w:endnote w:type="continuationSeparator" w:id="0">
    <w:p w14:paraId="2CE2E1C9" w14:textId="77777777" w:rsidR="00E86587" w:rsidRDefault="00E86587">
      <w:r>
        <w:continuationSeparator/>
      </w:r>
    </w:p>
    <w:p w14:paraId="16FCB350" w14:textId="77777777" w:rsidR="00E86587" w:rsidRDefault="00E86587"/>
  </w:endnote>
  <w:endnote w:type="continuationNotice" w:id="1">
    <w:p w14:paraId="4A4CB253" w14:textId="77777777" w:rsidR="00E86587" w:rsidRDefault="00E865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Verdana">
    <w:altName w:val="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EF1C40" w:rsidRPr="004B1810" w:rsidRDefault="00EF1C40" w:rsidP="00646F25">
        <w:pPr>
          <w:tabs>
            <w:tab w:val="left" w:pos="709"/>
            <w:tab w:val="center" w:pos="4703"/>
            <w:tab w:val="right" w:pos="9406"/>
          </w:tabs>
          <w:jc w:val="center"/>
          <w:rPr>
            <w:b/>
            <w:sz w:val="16"/>
            <w:lang w:val="sk-SK"/>
          </w:rPr>
        </w:pPr>
      </w:p>
      <w:p w14:paraId="15B0D02E" w14:textId="22B85AA1" w:rsidR="00EF1C40" w:rsidRDefault="00EF1C40">
        <w:pPr>
          <w:pStyle w:val="Pta"/>
          <w:jc w:val="right"/>
        </w:pPr>
        <w:r>
          <w:fldChar w:fldCharType="begin"/>
        </w:r>
        <w:r>
          <w:instrText xml:space="preserve"> PAGE   \* MERGEFORMAT </w:instrText>
        </w:r>
        <w:r>
          <w:fldChar w:fldCharType="separate"/>
        </w:r>
        <w:r w:rsidR="00012B32">
          <w:rPr>
            <w:noProof/>
          </w:rPr>
          <w:t>21</w:t>
        </w:r>
        <w:r>
          <w:rPr>
            <w:noProof/>
          </w:rPr>
          <w:fldChar w:fldCharType="end"/>
        </w:r>
      </w:p>
    </w:sdtContent>
  </w:sdt>
  <w:p w14:paraId="15B0D02F" w14:textId="77777777" w:rsidR="00EF1C40" w:rsidRPr="003530AF" w:rsidRDefault="00EF1C40"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C62E7F" w14:textId="77777777" w:rsidR="00E86587" w:rsidRDefault="00E86587">
      <w:r>
        <w:separator/>
      </w:r>
    </w:p>
    <w:p w14:paraId="55F28491" w14:textId="77777777" w:rsidR="00E86587" w:rsidRDefault="00E86587"/>
  </w:footnote>
  <w:footnote w:type="continuationSeparator" w:id="0">
    <w:p w14:paraId="1FCA507C" w14:textId="77777777" w:rsidR="00E86587" w:rsidRDefault="00E86587">
      <w:r>
        <w:continuationSeparator/>
      </w:r>
    </w:p>
    <w:p w14:paraId="2F7E5EF8" w14:textId="77777777" w:rsidR="00E86587" w:rsidRDefault="00E86587"/>
  </w:footnote>
  <w:footnote w:type="continuationNotice" w:id="1">
    <w:p w14:paraId="1D048EAF" w14:textId="77777777" w:rsidR="00E86587" w:rsidRDefault="00E86587"/>
  </w:footnote>
  <w:footnote w:id="2">
    <w:p w14:paraId="15B0D038" w14:textId="77777777" w:rsidR="00EF1C40" w:rsidRPr="007F7349" w:rsidRDefault="00EF1C40"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EF1C40" w:rsidRPr="007F7349" w:rsidRDefault="00EF1C40"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w:t>
      </w:r>
      <w:proofErr w:type="spellStart"/>
      <w:r w:rsidRPr="007F7349">
        <w:rPr>
          <w:lang w:val="sk-SK"/>
        </w:rPr>
        <w:t>minimis</w:t>
      </w:r>
      <w:proofErr w:type="spellEnd"/>
    </w:p>
  </w:footnote>
  <w:footnote w:id="4">
    <w:p w14:paraId="15B0D03A" w14:textId="77777777" w:rsidR="00EF1C40" w:rsidRPr="007708E2" w:rsidRDefault="00EF1C40"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15B0D03C" w14:textId="77777777" w:rsidR="00EF1C40" w:rsidRPr="00FC5FD7" w:rsidRDefault="00EF1C40"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w:t>
      </w:r>
      <w:proofErr w:type="spellStart"/>
      <w:r w:rsidRPr="00373BF1">
        <w:rPr>
          <w:lang w:val="sk-SK"/>
        </w:rPr>
        <w:t>predfinancovania</w:t>
      </w:r>
      <w:proofErr w:type="spellEnd"/>
      <w:r w:rsidRPr="00373BF1">
        <w:rPr>
          <w:lang w:val="sk-SK"/>
        </w:rPr>
        <w:t>.</w:t>
      </w:r>
      <w:r>
        <w:rPr>
          <w:sz w:val="20"/>
          <w:lang w:val="sk-SK"/>
        </w:rPr>
        <w:t xml:space="preserve">  </w:t>
      </w:r>
    </w:p>
  </w:footnote>
  <w:footnote w:id="6">
    <w:p w14:paraId="15B0D03D" w14:textId="77777777" w:rsidR="00EF1C40" w:rsidRPr="006E4CC8" w:rsidRDefault="00EF1C40"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EF1C40" w:rsidRPr="00F02256" w:rsidRDefault="00EF1C40"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EF1C40" w:rsidRPr="00F02256" w:rsidRDefault="00EF1C40"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EF1C40" w:rsidRPr="00F02256" w:rsidRDefault="00EF1C40"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EF1C40" w:rsidRDefault="00EF1C40"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EF1C40" w:rsidRPr="00A37BAC" w:rsidRDefault="00EF1C40" w:rsidP="00C22E41">
      <w:pPr>
        <w:pStyle w:val="Textpoznmkypodiarou"/>
        <w:tabs>
          <w:tab w:val="left" w:pos="284"/>
        </w:tabs>
        <w:spacing w:after="0" w:line="240" w:lineRule="auto"/>
        <w:ind w:left="284" w:hanging="284"/>
        <w:jc w:val="both"/>
        <w:rPr>
          <w:lang w:val="sk-SK"/>
        </w:rPr>
      </w:pPr>
    </w:p>
  </w:footnote>
  <w:footnote w:id="7">
    <w:p w14:paraId="15B0D042" w14:textId="77777777" w:rsidR="00EF1C40" w:rsidRPr="007F7349" w:rsidRDefault="00EF1C40"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8">
    <w:p w14:paraId="3DB26B25" w14:textId="7D2B8D30" w:rsidR="00EF1C40" w:rsidRPr="00CB17BC" w:rsidRDefault="00EF1C40"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9">
    <w:p w14:paraId="15B0D043" w14:textId="3794B36E" w:rsidR="00EF1C40" w:rsidRPr="00FC5FD7" w:rsidRDefault="00EF1C40"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0">
    <w:p w14:paraId="4DD4FEFE" w14:textId="77777777" w:rsidR="00EF1C40" w:rsidRPr="00A01473" w:rsidRDefault="00EF1C40" w:rsidP="007F7B94">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11">
    <w:p w14:paraId="7F473654" w14:textId="77777777" w:rsidR="00EF1C40" w:rsidRPr="0000364A" w:rsidRDefault="00EF1C40" w:rsidP="007F7B94">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12">
    <w:p w14:paraId="69FC2F79" w14:textId="77777777" w:rsidR="00EF1C40" w:rsidRPr="00A01473" w:rsidRDefault="00EF1C40" w:rsidP="007F7B94">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0AB611A6" w14:textId="77777777" w:rsidR="00EF1C40" w:rsidRPr="00095609" w:rsidRDefault="00EF1C40" w:rsidP="007F7B94">
      <w:pPr>
        <w:pStyle w:val="Textpoznmkypodiarou"/>
        <w:spacing w:after="0"/>
        <w:jc w:val="both"/>
        <w:rPr>
          <w:color w:val="000000"/>
          <w:lang w:val="sk-SK"/>
        </w:rPr>
      </w:pPr>
    </w:p>
  </w:footnote>
  <w:footnote w:id="13">
    <w:p w14:paraId="15B0D044" w14:textId="77777777" w:rsidR="00EF1C40" w:rsidRPr="002B3DE0" w:rsidRDefault="00EF1C40"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EF1C40" w:rsidRPr="0050335B" w:rsidRDefault="00EF1C40" w:rsidP="002B3DE0">
      <w:pPr>
        <w:pStyle w:val="Textpoznmkypodiarou"/>
        <w:rPr>
          <w:sz w:val="20"/>
          <w:lang w:val="sk-SK" w:eastAsia="cs-CZ"/>
        </w:rPr>
      </w:pPr>
    </w:p>
  </w:footnote>
  <w:footnote w:id="14">
    <w:p w14:paraId="15B0D046" w14:textId="3F4F0233" w:rsidR="00EF1C40" w:rsidRPr="005E07D4" w:rsidRDefault="00EF1C40"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2FEE6F0" w14:textId="091461CB" w:rsidR="00EF1C40" w:rsidRPr="005E07D4" w:rsidRDefault="00EF1C40"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6">
    <w:p w14:paraId="32057C37" w14:textId="77777777" w:rsidR="00EF1C40" w:rsidRPr="0048632E" w:rsidRDefault="00EF1C40"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EF1C40" w:rsidRPr="0048632E" w:rsidRDefault="00EF1C40"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EF1C40" w:rsidRPr="0048632E" w:rsidRDefault="00EF1C40"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EF1C40" w:rsidRPr="0048632E" w:rsidRDefault="00EF1C40"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B3D7A52" w14:textId="2702751C" w:rsidR="00EF1C40" w:rsidRPr="0048632E" w:rsidRDefault="00EF1C40" w:rsidP="00023EDC">
      <w:pPr>
        <w:pStyle w:val="Textpoznmkypodiarou"/>
        <w:rPr>
          <w:lang w:val="sk-SK"/>
        </w:rPr>
      </w:pPr>
      <w:r w:rsidRPr="0048632E">
        <w:rPr>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092CEC69" w14:textId="2A8F8FB3" w:rsidR="00EF1C40" w:rsidRPr="00F43C63" w:rsidRDefault="00EF1C40">
      <w:pPr>
        <w:pStyle w:val="Textpoznmkypodiarou"/>
        <w:rPr>
          <w:lang w:val="sk-SK"/>
        </w:rPr>
      </w:pPr>
      <w:r>
        <w:rPr>
          <w:rStyle w:val="Odkaznapoznmkupodiarou"/>
        </w:rPr>
        <w:footnoteRef/>
      </w:r>
      <w:r w:rsidRPr="009739DC">
        <w:rPr>
          <w:lang w:val="sk-SK"/>
        </w:rPr>
        <w:t xml:space="preserve"> </w:t>
      </w:r>
      <w:r w:rsidRPr="00B63559">
        <w:rPr>
          <w:lang w:val="sk-SK"/>
        </w:rPr>
        <w:t>V prípade, že výzva/vyzvanie nestanovilo ako podmienku poskytnutia príspevku oprávnenú  cieľovú skupinu</w:t>
      </w:r>
      <w:r>
        <w:rPr>
          <w:lang w:val="sk-SK"/>
        </w:rPr>
        <w:t>,</w:t>
      </w:r>
      <w:r w:rsidRPr="00B63559">
        <w:rPr>
          <w:lang w:val="sk-SK"/>
        </w:rPr>
        <w:t xml:space="preserve"> </w:t>
      </w:r>
      <w:r>
        <w:rPr>
          <w:lang w:val="sk-SK"/>
        </w:rPr>
        <w:t>ž</w:t>
      </w:r>
      <w:r w:rsidRPr="00B63559">
        <w:rPr>
          <w:lang w:val="sk-SK"/>
        </w:rPr>
        <w:t>iadateľ v opise proj</w:t>
      </w:r>
      <w:r>
        <w:rPr>
          <w:lang w:val="sk-SK"/>
        </w:rPr>
        <w:t>e</w:t>
      </w:r>
      <w:r w:rsidRPr="00B63559">
        <w:rPr>
          <w:lang w:val="sk-SK"/>
        </w:rPr>
        <w:t xml:space="preserve">ktu alebo jednotlivých aktivít </w:t>
      </w:r>
      <w:r>
        <w:rPr>
          <w:lang w:val="sk-SK"/>
        </w:rPr>
        <w:t xml:space="preserve">identifikuje </w:t>
      </w:r>
      <w:r w:rsidRPr="00B63559">
        <w:rPr>
          <w:lang w:val="sk-SK"/>
        </w:rPr>
        <w:t xml:space="preserve"> cieľovú skupinu v súlade </w:t>
      </w:r>
      <w:r>
        <w:rPr>
          <w:lang w:val="sk-SK"/>
        </w:rPr>
        <w:t>s OP EVS podľa začlenenia výzvy k prioritnej osi a špecifickému cieľu.</w:t>
      </w:r>
    </w:p>
  </w:footnote>
  <w:footnote w:id="18">
    <w:p w14:paraId="15B0D04A" w14:textId="77777777" w:rsidR="00EF1C40" w:rsidRPr="00FF5CA0" w:rsidRDefault="00EF1C40"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15B0D04B" w14:textId="20F94405" w:rsidR="00EF1C40" w:rsidRPr="00FF5CA0" w:rsidRDefault="00EF1C40"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41644CFB" w14:textId="4B8AF86A" w:rsidR="00EF1C40" w:rsidRPr="00616190" w:rsidRDefault="00EF1C40"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ŽoNFP zúčastňujúceho sa na projekte, musí si aj partner zriadiť prístup do ITMS2014+</w:t>
      </w:r>
    </w:p>
  </w:footnote>
  <w:footnote w:id="21">
    <w:p w14:paraId="7A6B2421" w14:textId="0FFF41E5" w:rsidR="00EF1C40" w:rsidRPr="00712C42" w:rsidRDefault="00EF1C40">
      <w:pPr>
        <w:pStyle w:val="Textpoznmkypodiarou"/>
        <w:rPr>
          <w:lang w:val="sk-SK"/>
        </w:rPr>
      </w:pPr>
      <w:r w:rsidRPr="00712C42">
        <w:rPr>
          <w:vertAlign w:val="superscript"/>
          <w:lang w:val="sk-SK"/>
        </w:rPr>
        <w:footnoteRef/>
      </w:r>
      <w:r w:rsidRPr="00712C42">
        <w:rPr>
          <w:lang w:val="sk-SK"/>
        </w:rPr>
        <w:t xml:space="preserve"> </w:t>
      </w:r>
      <w:r>
        <w:rPr>
          <w:lang w:val="sk-SK"/>
        </w:rPr>
        <w:t>Zákon</w:t>
      </w:r>
      <w:r w:rsidRPr="00712C42">
        <w:rPr>
          <w:lang w:val="sk-SK"/>
        </w:rPr>
        <w:t xml:space="preserve"> č. 305/2013 Z. z. o elektronickej podobe výkonu pôsobnosti orgánov verejnej moci a o zmene a doplnení niektorých zákonov.</w:t>
      </w:r>
    </w:p>
  </w:footnote>
  <w:footnote w:id="22">
    <w:p w14:paraId="4D628962" w14:textId="77777777" w:rsidR="00EF1C40" w:rsidRPr="00FF5CA0" w:rsidRDefault="00EF1C40" w:rsidP="00113E54">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3">
    <w:p w14:paraId="1BC2FF64" w14:textId="2036E4E1" w:rsidR="00EF1C40" w:rsidRPr="00941FF6" w:rsidRDefault="00EF1C40"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 5c</w:t>
      </w:r>
      <w:r w:rsidRPr="00941FF6">
        <w:rPr>
          <w:rFonts w:ascii="Arial" w:eastAsia="Times New Roman" w:hAnsi="Arial" w:cs="Arial"/>
          <w:szCs w:val="16"/>
          <w:u w:val="single"/>
          <w:lang w:val="sk-SK" w:eastAsia="sk-SK"/>
        </w:rPr>
        <w:t xml:space="preserve"> tejto príručky).</w:t>
      </w:r>
    </w:p>
  </w:footnote>
  <w:footnote w:id="24">
    <w:p w14:paraId="36CC39FA" w14:textId="20E0638D" w:rsidR="00EF1C40" w:rsidRPr="00F02256" w:rsidRDefault="00EF1C40"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5">
    <w:p w14:paraId="15B0D04D" w14:textId="7AA90D24" w:rsidR="00EF1C40" w:rsidRPr="00FC5FD7" w:rsidRDefault="00EF1C40"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6">
    <w:p w14:paraId="15B0D04E" w14:textId="1D4B3AFD" w:rsidR="00EF1C40" w:rsidRPr="00FC5FD7" w:rsidRDefault="00EF1C40"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xml:space="preserve">) a </w:t>
      </w:r>
      <w:proofErr w:type="spellStart"/>
      <w:r w:rsidRPr="00FC5FD7">
        <w:rPr>
          <w:lang w:val="sk-SK"/>
        </w:rPr>
        <w:t>podpodpoložky</w:t>
      </w:r>
      <w:proofErr w:type="spellEnd"/>
      <w:r w:rsidRPr="00FC5FD7">
        <w:rPr>
          <w:lang w:val="sk-SK"/>
        </w:rPr>
        <w:t xml:space="preserve"> (napr. 1.1.</w:t>
      </w:r>
      <w:r>
        <w:rPr>
          <w:lang w:val="sk-SK"/>
        </w:rPr>
        <w:t>1</w:t>
      </w:r>
      <w:r w:rsidRPr="000272DD">
        <w:rPr>
          <w:lang w:val="sk-SK"/>
        </w:rPr>
        <w:t xml:space="preserve">.1. </w:t>
      </w:r>
      <w:r>
        <w:rPr>
          <w:lang w:val="sk-SK"/>
        </w:rPr>
        <w:t>Projektový manažér</w:t>
      </w:r>
      <w:r w:rsidRPr="00FC5FD7">
        <w:rPr>
          <w:lang w:val="sk-SK"/>
        </w:rPr>
        <w:t xml:space="preserve">) žiadateľ definuje počet jednotiek a jednotkovú cenu na úrovni </w:t>
      </w:r>
      <w:proofErr w:type="spellStart"/>
      <w:r w:rsidRPr="00FC5FD7">
        <w:rPr>
          <w:lang w:val="sk-SK"/>
        </w:rPr>
        <w:t>podpodpoložky</w:t>
      </w:r>
      <w:proofErr w:type="spellEnd"/>
      <w:r w:rsidRPr="00FC5FD7">
        <w:rPr>
          <w:lang w:val="sk-SK"/>
        </w:rPr>
        <w:t xml:space="preserve">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7">
    <w:p w14:paraId="15B0D04F" w14:textId="77777777" w:rsidR="00EF1C40" w:rsidRPr="00FC5FD7" w:rsidRDefault="00EF1C40"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8">
    <w:p w14:paraId="4E5C156F" w14:textId="1D3E1890" w:rsidR="00EF1C40" w:rsidRPr="005A22A5" w:rsidRDefault="00EF1C40"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9">
    <w:p w14:paraId="4DF7F929" w14:textId="3314F99B" w:rsidR="00EF1C40" w:rsidRPr="00FD5306" w:rsidRDefault="00EF1C40"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30">
    <w:p w14:paraId="1BA037B4" w14:textId="7465A23B" w:rsidR="00EF1C40" w:rsidRPr="0064130C" w:rsidRDefault="00EF1C40"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1">
    <w:p w14:paraId="15B0D051" w14:textId="24E9087C" w:rsidR="00EF1C40" w:rsidRPr="00781464" w:rsidRDefault="00EF1C40"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2">
    <w:p w14:paraId="15B0D053" w14:textId="4BD47FC9" w:rsidR="00EF1C40" w:rsidRPr="00217126" w:rsidRDefault="00EF1C40"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3">
    <w:p w14:paraId="6ED52614" w14:textId="718C20BD" w:rsidR="00EF1C40" w:rsidRDefault="00EF1C40"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ŽoNFP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Údaje musia vychádzať z reálnych podkladov (platové dekréty zamestnancov) a musia byť overiteľné v čase odborného hodnotenia ŽoNFP,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ŽoNFP.</w:t>
      </w:r>
    </w:p>
    <w:p w14:paraId="00E0D7B3" w14:textId="1593B33C" w:rsidR="00EF1C40" w:rsidRPr="00A11896" w:rsidRDefault="00EF1C40" w:rsidP="00A11896">
      <w:pPr>
        <w:spacing w:after="0"/>
        <w:jc w:val="both"/>
        <w:rPr>
          <w:sz w:val="16"/>
          <w:szCs w:val="20"/>
          <w:lang w:val="sk-SK"/>
        </w:rPr>
      </w:pPr>
      <w:r>
        <w:rPr>
          <w:sz w:val="16"/>
          <w:szCs w:val="20"/>
          <w:lang w:val="sk-SK"/>
        </w:rPr>
        <w:t>Zároveň, pokiaľ poskytovateľ určí vo výzve alebo súvisiacej dokumentácii výzvy, v prípadoch že špecifická skupina žiadateľov (typicky subjekty MNO) nemusí disponovať dostatočnými personálnymi a mzdovými záznamami pre preukázanie predchádzajúcej mzdovej politiky žiadateľa, osobitný postup preukazovania mzdovej politiky napr. prostredníctvom štatistických údajov alebo špecificky vykonaných prieskumov trhu na predmetné činnosti súvisiac</w:t>
      </w:r>
      <w:r w:rsidR="00EE0676">
        <w:rPr>
          <w:sz w:val="16"/>
          <w:szCs w:val="20"/>
          <w:lang w:val="sk-SK"/>
        </w:rPr>
        <w:t>ich</w:t>
      </w:r>
      <w:r>
        <w:rPr>
          <w:sz w:val="16"/>
          <w:szCs w:val="20"/>
          <w:lang w:val="sk-SK"/>
        </w:rPr>
        <w:t xml:space="preserve"> s realizáciou navrhnutých aktivít projektu, je žiadateľ povinný okrem údajov v mzdovej politike predložiť v rámci dokumentácie ŽoNFP aj všetky súvisiace podklady</w:t>
      </w:r>
      <w:r w:rsidR="00B104B0">
        <w:rPr>
          <w:sz w:val="16"/>
          <w:szCs w:val="20"/>
          <w:lang w:val="sk-SK"/>
        </w:rPr>
        <w:t xml:space="preserve"> a záznamy dokumentov k zdokladovaniu ekvivalentných činností (služieb) a štatistických údajov, ktorými žiadateľ preukazuje svoju mzdovú politiku.</w:t>
      </w:r>
    </w:p>
  </w:footnote>
  <w:footnote w:id="34">
    <w:p w14:paraId="15B0D054" w14:textId="63DA5B0B" w:rsidR="00EF1C40" w:rsidRPr="00781464" w:rsidRDefault="00EF1C40"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5">
    <w:p w14:paraId="15B0D057" w14:textId="77777777" w:rsidR="00EF1C40" w:rsidRPr="00781464" w:rsidRDefault="00EF1C40"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6">
    <w:p w14:paraId="1DF73A09" w14:textId="7CFBD96B" w:rsidR="00EF1C40" w:rsidRPr="00965E93" w:rsidRDefault="00EF1C40"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7">
    <w:p w14:paraId="15B0D058" w14:textId="342EFDA9" w:rsidR="00EF1C40" w:rsidRPr="00781464" w:rsidRDefault="00EF1C40" w:rsidP="006D0D3F">
      <w:pPr>
        <w:pStyle w:val="Textpoznmkypodiarou"/>
        <w:spacing w:after="0"/>
        <w:jc w:val="both"/>
        <w:rPr>
          <w:lang w:val="sk-SK"/>
        </w:rPr>
      </w:pPr>
      <w:r w:rsidRPr="00781464">
        <w:rPr>
          <w:rStyle w:val="Odkaznapoznmkupodiarou"/>
          <w:lang w:val="sk-SK"/>
        </w:rPr>
        <w:footnoteRef/>
      </w:r>
      <w:r w:rsidRPr="00C931D2">
        <w:rPr>
          <w:lang w:val="sk-SK"/>
        </w:rPr>
        <w:t xml:space="preserve">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w:t>
      </w:r>
      <w:r>
        <w:rPr>
          <w:lang w:val="sk-SK"/>
        </w:rPr>
        <w:t>55</w:t>
      </w:r>
      <w:r w:rsidRPr="00C931D2">
        <w:rPr>
          <w:lang w:val="sk-SK"/>
        </w:rPr>
        <w:t>/20</w:t>
      </w:r>
      <w:r>
        <w:rPr>
          <w:lang w:val="sk-SK"/>
        </w:rPr>
        <w:t>17</w:t>
      </w:r>
      <w:r w:rsidRPr="00C931D2">
        <w:rPr>
          <w:lang w:val="sk-SK"/>
        </w:rPr>
        <w:t xml:space="preserve"> Z. z. o štátnej službe a o zmene a doplnení niektorých zákonov v znení neskorších predpisov.</w:t>
      </w:r>
    </w:p>
  </w:footnote>
  <w:footnote w:id="38">
    <w:p w14:paraId="1104FAE7" w14:textId="5D595C64" w:rsidR="00EF1C40" w:rsidRPr="006B39C5" w:rsidRDefault="00EF1C40"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9">
    <w:p w14:paraId="63BAC520" w14:textId="77777777" w:rsidR="00EF1C40" w:rsidRPr="00F72B7B" w:rsidRDefault="00EF1C40" w:rsidP="00595338">
      <w:pPr>
        <w:pStyle w:val="Textpoznmkypodiarou"/>
        <w:jc w:val="both"/>
        <w:rPr>
          <w:lang w:val="sk-SK"/>
        </w:rPr>
      </w:pPr>
      <w:r>
        <w:rPr>
          <w:rStyle w:val="Odkaznapoznmkupodiarou"/>
        </w:rPr>
        <w:footnoteRef/>
      </w:r>
      <w:r w:rsidRPr="009739DC">
        <w:rPr>
          <w:lang w:val="sk-SK"/>
        </w:rP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0">
    <w:p w14:paraId="6F252EC1" w14:textId="562578A6" w:rsidR="00EF1C40" w:rsidRPr="006B39C5" w:rsidRDefault="00EF1C40"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1">
    <w:p w14:paraId="61370CB0" w14:textId="25370A4A" w:rsidR="00EF1C40" w:rsidRPr="00373D64" w:rsidRDefault="00EF1C40"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2">
    <w:p w14:paraId="720D17A6" w14:textId="7292667F" w:rsidR="00EF1C40" w:rsidRPr="003E064C" w:rsidRDefault="00EF1C40"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ároveň predkladá ten istý podklad ako súčasť ŽoNFP.</w:t>
      </w:r>
    </w:p>
    <w:p w14:paraId="64CF7CA0" w14:textId="64B0C7CB" w:rsidR="00EF1C40" w:rsidRPr="00095609" w:rsidRDefault="00EF1C40" w:rsidP="00095609">
      <w:pPr>
        <w:pStyle w:val="Textpoznmkypodiarou"/>
        <w:spacing w:after="0"/>
        <w:jc w:val="both"/>
        <w:rPr>
          <w:lang w:val="sk-SK"/>
        </w:rPr>
      </w:pPr>
    </w:p>
  </w:footnote>
  <w:footnote w:id="43">
    <w:p w14:paraId="15B0D059" w14:textId="77777777" w:rsidR="00EF1C40" w:rsidRPr="00781464" w:rsidRDefault="00EF1C40"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4">
    <w:p w14:paraId="11DF192B" w14:textId="4BA7ECC3" w:rsidR="00EF1C40" w:rsidRPr="00FA4BEA" w:rsidRDefault="00EF1C40"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5">
    <w:p w14:paraId="15B0D05A" w14:textId="7947318F" w:rsidR="00EF1C40" w:rsidRPr="00781464" w:rsidRDefault="00EF1C40"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6">
    <w:p w14:paraId="5F465AFE" w14:textId="77777777" w:rsidR="00EF1C40" w:rsidRPr="000906F9" w:rsidRDefault="00EF1C40"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7">
    <w:p w14:paraId="01788A9F" w14:textId="5B109FAA" w:rsidR="00EF1C40" w:rsidRPr="009E43CF" w:rsidRDefault="00EF1C40" w:rsidP="00691B6A">
      <w:pPr>
        <w:pStyle w:val="Textpoznmkypodiarou"/>
        <w:spacing w:after="0" w:line="240" w:lineRule="auto"/>
        <w:jc w:val="both"/>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w:t>
      </w:r>
      <w:r>
        <w:rPr>
          <w:lang w:val="sk-SK"/>
        </w:rPr>
        <w:t>y:</w:t>
      </w:r>
      <w:r w:rsidRPr="00DB5E71">
        <w:t xml:space="preserve"> </w:t>
      </w:r>
      <w:r w:rsidRPr="00DB5E71">
        <w:rPr>
          <w:lang w:val="sk-SK"/>
        </w:rPr>
        <w:t xml:space="preserve">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w:t>
      </w:r>
      <w:r>
        <w:rPr>
          <w:lang w:val="sk-SK"/>
        </w:rPr>
        <w:t xml:space="preserve">Poľsko – 145 EUR, </w:t>
      </w:r>
      <w:r w:rsidRPr="00DB5E71">
        <w:rPr>
          <w:lang w:val="sk-SK"/>
        </w:rPr>
        <w:t>Rumunsko – 170 EUR, Slovinsko 110 EUR, Španielsko – 125 EUR, Švédsko – 160 EUR, Anglicko – 175 EUR, Chorvátsko – 120 EUR, Nórsko – 140 EUR.</w:t>
      </w:r>
      <w:r>
        <w:rPr>
          <w:lang w:val="sk-SK"/>
        </w:rPr>
        <w:t xml:space="preserve"> </w:t>
      </w:r>
      <w:r w:rsidRPr="00B1791D">
        <w:rPr>
          <w:lang w:val="sk-SK"/>
        </w:rPr>
        <w:t xml:space="preserve"> </w:t>
      </w:r>
    </w:p>
  </w:footnote>
  <w:footnote w:id="48">
    <w:p w14:paraId="392A5875" w14:textId="0224B09E" w:rsidR="00EF1C40" w:rsidRPr="001277DD" w:rsidRDefault="00EF1C40"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9">
    <w:p w14:paraId="6828B4BE" w14:textId="1CAAA9C0" w:rsidR="00EF1C40" w:rsidRPr="001277DD" w:rsidRDefault="00EF1C40"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w:t>
      </w:r>
      <w:proofErr w:type="spellStart"/>
      <w:r w:rsidRPr="001277DD">
        <w:rPr>
          <w:szCs w:val="16"/>
          <w:lang w:val="sk-SK"/>
        </w:rPr>
        <w:t>diems</w:t>
      </w:r>
      <w:proofErr w:type="spellEnd"/>
      <w:r w:rsidRPr="001277DD">
        <w:rPr>
          <w:szCs w:val="16"/>
          <w:lang w:val="sk-SK"/>
        </w:rPr>
        <w:t xml:space="preserve">“ sú zverejnené na webovom sídle </w:t>
      </w:r>
      <w:hyperlink r:id="rId2" w:history="1">
        <w:r w:rsidRPr="00AD5367">
          <w:rPr>
            <w:rStyle w:val="Hypertextovprepojenie"/>
            <w:rFonts w:asciiTheme="minorHAnsi" w:hAnsiTheme="minorHAnsi"/>
            <w:sz w:val="16"/>
            <w:szCs w:val="16"/>
            <w:lang w:val="sk-SK"/>
          </w:rPr>
          <w:t>https://ec.europa.eu/europeaid/sites/devco/files/perdiems-2017-03-17_en.pdf</w:t>
        </w:r>
      </w:hyperlink>
    </w:p>
  </w:footnote>
  <w:footnote w:id="50">
    <w:p w14:paraId="13F3712B" w14:textId="6F4A16BE" w:rsidR="00EF1C40" w:rsidRPr="001277DD" w:rsidRDefault="00EF1C40"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w:t>
      </w:r>
      <w:proofErr w:type="spellStart"/>
      <w:r w:rsidRPr="001277DD">
        <w:rPr>
          <w:szCs w:val="16"/>
          <w:lang w:val="sk-SK"/>
        </w:rPr>
        <w:t>diems</w:t>
      </w:r>
      <w:proofErr w:type="spellEnd"/>
      <w:r w:rsidRPr="001277DD">
        <w:rPr>
          <w:szCs w:val="16"/>
          <w:lang w:val="sk-SK"/>
        </w:rPr>
        <w:t xml:space="preserve"> sa vypočíta ako súčet hodín (14 + 19 = 33 hodín)/24 = 1,375. Oprávnená bude teda denná sadzba per </w:t>
      </w:r>
      <w:proofErr w:type="spellStart"/>
      <w:r w:rsidRPr="001277DD">
        <w:rPr>
          <w:szCs w:val="16"/>
          <w:lang w:val="sk-SK"/>
        </w:rPr>
        <w:t>diems</w:t>
      </w:r>
      <w:proofErr w:type="spellEnd"/>
      <w:r w:rsidRPr="001277DD">
        <w:rPr>
          <w:szCs w:val="16"/>
          <w:lang w:val="sk-SK"/>
        </w:rPr>
        <w:t xml:space="preserve"> násobená koeficientom 1,375. </w:t>
      </w:r>
      <w:r w:rsidRPr="001277DD">
        <w:rPr>
          <w:lang w:val="sk-SK"/>
        </w:rPr>
        <w:t xml:space="preserve"> </w:t>
      </w:r>
    </w:p>
  </w:footnote>
  <w:footnote w:id="51">
    <w:p w14:paraId="1E686EDE" w14:textId="337846B9" w:rsidR="00EF1C40" w:rsidRPr="001277DD" w:rsidRDefault="00EF1C40"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2">
    <w:p w14:paraId="79AAA795" w14:textId="580F03A9" w:rsidR="00EF1C40" w:rsidRPr="001277DD" w:rsidRDefault="00EF1C40"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3">
    <w:p w14:paraId="087549A4" w14:textId="77777777" w:rsidR="00EF1C40" w:rsidRPr="00B842F0" w:rsidRDefault="00EF1C40"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EF1C40" w:rsidRPr="00B842F0" w:rsidRDefault="00EF1C40"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EF1C40" w:rsidRPr="00B842F0" w:rsidRDefault="00EF1C40"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EF1C40" w:rsidRPr="00B842F0" w:rsidRDefault="00EF1C40"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EF1C40" w:rsidRPr="00B842F0" w:rsidRDefault="00EF1C40"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4">
    <w:p w14:paraId="31260C87" w14:textId="0DD21C91" w:rsidR="00EF1C40" w:rsidRPr="00781464" w:rsidRDefault="00EF1C40"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w:t>
      </w:r>
      <w:proofErr w:type="spellStart"/>
      <w:r>
        <w:rPr>
          <w:lang w:val="sk-SK"/>
        </w:rPr>
        <w:t>value</w:t>
      </w:r>
      <w:proofErr w:type="spellEnd"/>
      <w:r>
        <w:rPr>
          <w:lang w:val="sk-SK"/>
        </w:rPr>
        <w:t xml:space="preserve"> </w:t>
      </w:r>
      <w:proofErr w:type="spellStart"/>
      <w:r>
        <w:rPr>
          <w:lang w:val="sk-SK"/>
        </w:rPr>
        <w:t>for</w:t>
      </w:r>
      <w:proofErr w:type="spellEnd"/>
      <w:r>
        <w:rPr>
          <w:lang w:val="sk-SK"/>
        </w:rPr>
        <w:t xml:space="preserve"> </w:t>
      </w:r>
      <w:proofErr w:type="spellStart"/>
      <w:r>
        <w:rPr>
          <w:lang w:val="sk-SK"/>
        </w:rPr>
        <w:t>money</w:t>
      </w:r>
      <w:proofErr w:type="spellEnd"/>
      <w:r>
        <w:rPr>
          <w:lang w:val="sk-SK"/>
        </w:rPr>
        <w:t>“</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5">
    <w:p w14:paraId="00622873" w14:textId="7F0D9A81" w:rsidR="00EF1C40" w:rsidRPr="00E313A0" w:rsidRDefault="00EF1C40"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6">
    <w:p w14:paraId="40D95AE2" w14:textId="4584AF9D" w:rsidR="00EF1C40" w:rsidRPr="00E313A0" w:rsidRDefault="00EF1C40"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7">
    <w:p w14:paraId="6617070E" w14:textId="77777777" w:rsidR="00EF1C40" w:rsidRPr="000906F9" w:rsidRDefault="00EF1C40"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8">
    <w:p w14:paraId="1C7694DB" w14:textId="7336DB3B" w:rsidR="00EF1C40" w:rsidRPr="000906F9" w:rsidRDefault="00EF1C40"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9">
    <w:p w14:paraId="291DBE95" w14:textId="77777777" w:rsidR="00EF1C40" w:rsidRPr="00FC5FD7" w:rsidRDefault="00EF1C40"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60">
    <w:p w14:paraId="31437D07" w14:textId="77777777" w:rsidR="00EF1C40" w:rsidRPr="006A1470" w:rsidRDefault="00EF1C40"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61">
    <w:p w14:paraId="3A0F1E41" w14:textId="341E75ED" w:rsidR="00EF1C40" w:rsidRPr="00E1641D" w:rsidRDefault="00EF1C40" w:rsidP="00E1641D">
      <w:pPr>
        <w:pStyle w:val="Textpoznmkypodiarou"/>
        <w:spacing w:after="0"/>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ins w:id="446" w:author="Rudolf Hrudkay" w:date="2019-05-14T10:35:00Z">
        <w:r w:rsidR="004F0878">
          <w:rPr>
            <w:szCs w:val="16"/>
            <w:lang w:val="sk-SK"/>
          </w:rPr>
          <w:t xml:space="preserve"> alebo žiadateľa dopytovo-orientovaného projektu</w:t>
        </w:r>
        <w:r w:rsidR="00C11901">
          <w:rPr>
            <w:szCs w:val="16"/>
            <w:lang w:val="sk-SK"/>
          </w:rPr>
          <w:t>, ktorý je subjektom verejnej správy</w:t>
        </w:r>
      </w:ins>
      <w:r w:rsidRPr="00E1641D">
        <w:rPr>
          <w:szCs w:val="16"/>
          <w:lang w:val="sk-SK"/>
        </w:rPr>
        <w:t xml:space="preserve">. </w:t>
      </w:r>
      <w:r w:rsidRPr="00E1641D">
        <w:rPr>
          <w:lang w:val="sk-SK"/>
        </w:rPr>
        <w:t xml:space="preserve"> </w:t>
      </w:r>
    </w:p>
  </w:footnote>
  <w:footnote w:id="62">
    <w:p w14:paraId="71087668" w14:textId="77777777" w:rsidR="00EF1C40" w:rsidRPr="0029658C" w:rsidRDefault="00EF1C40" w:rsidP="00E1641D">
      <w:pPr>
        <w:pStyle w:val="Default"/>
        <w:spacing w:after="0"/>
        <w:jc w:val="both"/>
        <w:rPr>
          <w:szCs w:val="16"/>
          <w:lang w:val="x-none"/>
        </w:rPr>
      </w:pPr>
      <w:r w:rsidRPr="00E1641D">
        <w:rPr>
          <w:rStyle w:val="Odkaznapoznmkupodiarou"/>
          <w:lang w:val="sk-SK"/>
        </w:rPr>
        <w:footnoteRef/>
      </w:r>
      <w:r w:rsidRPr="00E1641D">
        <w:rPr>
          <w:rFonts w:ascii="Arial" w:hAnsi="Arial" w:cs="Times New Roman"/>
          <w:color w:val="auto"/>
          <w:sz w:val="16"/>
          <w:szCs w:val="16"/>
          <w:lang w:val="sk-SK" w:eastAsia="x-none"/>
        </w:rPr>
        <w:t>Index sa vypočíta ako priemerná hodnota ročných indexov</w:t>
      </w:r>
      <w:r w:rsidRPr="0029658C">
        <w:rPr>
          <w:rFonts w:ascii="Arial" w:hAnsi="Arial" w:cs="Times New Roman"/>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rFonts w:ascii="Times New Roman" w:hAnsi="Times New Roman" w:cs="Times New Roman"/>
          <w:color w:val="auto"/>
          <w:szCs w:val="16"/>
          <w:lang w:val="x-none" w:eastAsia="x-none"/>
        </w:rPr>
        <w:t xml:space="preserve"> </w:t>
      </w:r>
      <w:r w:rsidRPr="0029658C">
        <w:rPr>
          <w:rFonts w:ascii="Times New Roman" w:hAnsi="Times New Roman" w:cs="Times New Roman"/>
          <w:color w:val="auto"/>
          <w:sz w:val="16"/>
          <w:szCs w:val="16"/>
          <w:lang w:val="x-none" w:eastAsia="x-none"/>
        </w:rPr>
        <w:t xml:space="preserve"> </w:t>
      </w:r>
      <w:r w:rsidRPr="002157B3">
        <w:rPr>
          <w:szCs w:val="16"/>
        </w:rPr>
        <w:t xml:space="preserve"> </w:t>
      </w:r>
    </w:p>
  </w:footnote>
  <w:footnote w:id="63">
    <w:p w14:paraId="7312A37D" w14:textId="3BD426BB" w:rsidR="00EF1C40" w:rsidRDefault="00EF1C40" w:rsidP="00E1641D">
      <w:pPr>
        <w:pStyle w:val="Default"/>
        <w:spacing w:after="0"/>
        <w:jc w:val="both"/>
        <w:rPr>
          <w:rFonts w:ascii="Arial" w:hAnsi="Arial"/>
          <w:color w:val="auto"/>
          <w:sz w:val="16"/>
          <w:szCs w:val="16"/>
          <w:lang w:val="sk-SK" w:eastAsia="x-none"/>
        </w:rPr>
      </w:pPr>
      <w:r>
        <w:rPr>
          <w:rStyle w:val="Odkaznapoznmkupodiarou"/>
        </w:rPr>
        <w:footnoteRef/>
      </w:r>
      <w:proofErr w:type="spellStart"/>
      <w:r>
        <w:rPr>
          <w:rFonts w:ascii="Arial" w:hAnsi="Arial"/>
          <w:color w:val="auto"/>
          <w:sz w:val="16"/>
          <w:szCs w:val="16"/>
          <w:lang w:val="sk-SK" w:eastAsia="x-none"/>
        </w:rPr>
        <w:t>T.j</w:t>
      </w:r>
      <w:proofErr w:type="spellEnd"/>
      <w:r>
        <w:rPr>
          <w:rFonts w:ascii="Arial" w:hAnsi="Arial"/>
          <w:color w:val="auto"/>
          <w:sz w:val="16"/>
          <w:szCs w:val="16"/>
          <w:lang w:val="sk-SK" w:eastAsia="x-none"/>
        </w:rPr>
        <w:t xml:space="preserve">. </w:t>
      </w:r>
      <w:r w:rsidRPr="0084507C">
        <w:rPr>
          <w:rFonts w:ascii="Arial" w:hAnsi="Arial"/>
          <w:color w:val="auto"/>
          <w:sz w:val="16"/>
          <w:szCs w:val="16"/>
          <w:lang w:val="sk-SK" w:eastAsia="x-none"/>
        </w:rPr>
        <w:t xml:space="preserve"> </w:t>
      </w:r>
      <w:r>
        <w:rPr>
          <w:rFonts w:ascii="Arial" w:hAnsi="Arial"/>
          <w:color w:val="auto"/>
          <w:sz w:val="16"/>
          <w:szCs w:val="16"/>
          <w:lang w:val="sk-SK" w:eastAsia="x-none"/>
        </w:rPr>
        <w:t>funkčný plat</w:t>
      </w:r>
      <w:r w:rsidRPr="009B5F76">
        <w:rPr>
          <w:rFonts w:ascii="Arial" w:hAnsi="Arial"/>
          <w:color w:val="auto"/>
          <w:sz w:val="16"/>
          <w:szCs w:val="16"/>
          <w:lang w:val="sk-SK" w:eastAsia="x-none"/>
        </w:rPr>
        <w:t xml:space="preserve"> </w:t>
      </w:r>
      <w:r>
        <w:rPr>
          <w:rFonts w:ascii="Arial" w:hAnsi="Arial"/>
          <w:color w:val="auto"/>
          <w:sz w:val="16"/>
          <w:szCs w:val="16"/>
          <w:lang w:val="sk-SK" w:eastAsia="x-none"/>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r>
        <w:rPr>
          <w:rFonts w:ascii="Arial" w:hAnsi="Arial"/>
          <w:color w:val="auto"/>
          <w:sz w:val="16"/>
          <w:szCs w:val="16"/>
          <w:lang w:val="sk-SK" w:eastAsia="x-none"/>
        </w:rPr>
        <w:t xml:space="preserve"> </w:t>
      </w:r>
    </w:p>
    <w:p w14:paraId="6CB368F7" w14:textId="650A1B55" w:rsidR="00EF1C40" w:rsidRPr="0029658C" w:rsidRDefault="00EF1C40" w:rsidP="00E1641D">
      <w:pPr>
        <w:pStyle w:val="Default"/>
        <w:spacing w:after="0"/>
        <w:jc w:val="both"/>
        <w:rPr>
          <w:rFonts w:ascii="Arial" w:hAnsi="Arial"/>
          <w:color w:val="auto"/>
          <w:sz w:val="16"/>
          <w:szCs w:val="16"/>
          <w:lang w:val="x-none" w:eastAsia="x-none"/>
        </w:rPr>
      </w:pPr>
      <w:r w:rsidRPr="00765644">
        <w:rPr>
          <w:rFonts w:ascii="Arial" w:hAnsi="Arial"/>
          <w:color w:val="auto"/>
          <w:sz w:val="16"/>
          <w:szCs w:val="16"/>
          <w:lang w:val="sk-SK" w:eastAsia="x-none"/>
        </w:rPr>
        <w:t>V</w:t>
      </w:r>
      <w:r>
        <w:rPr>
          <w:rFonts w:ascii="Arial" w:hAnsi="Arial"/>
          <w:color w:val="auto"/>
          <w:sz w:val="16"/>
          <w:szCs w:val="16"/>
          <w:lang w:val="sk-SK" w:eastAsia="x-none"/>
        </w:rPr>
        <w:t> </w:t>
      </w:r>
      <w:r w:rsidRPr="00765644">
        <w:rPr>
          <w:rFonts w:ascii="Arial" w:hAnsi="Arial"/>
          <w:color w:val="auto"/>
          <w:sz w:val="16"/>
          <w:szCs w:val="16"/>
          <w:lang w:val="sk-SK" w:eastAsia="x-none"/>
        </w:rPr>
        <w:t>uvedeno</w:t>
      </w:r>
      <w:r>
        <w:rPr>
          <w:rFonts w:ascii="Arial" w:hAnsi="Arial"/>
          <w:color w:val="auto"/>
          <w:sz w:val="16"/>
          <w:szCs w:val="16"/>
          <w:lang w:val="sk-SK" w:eastAsia="x-none"/>
        </w:rPr>
        <w:t>m prípade vychádza prijímateľ z maximálnej schválenej jednotkovej ceny v rozpočte, ktorá zodpovedá úrovni tarifného platu v čase schválenia ŽoNFP (buď ako priemerná/</w:t>
      </w:r>
      <w:proofErr w:type="spellStart"/>
      <w:r>
        <w:rPr>
          <w:rFonts w:ascii="Arial" w:hAnsi="Arial"/>
          <w:color w:val="auto"/>
          <w:sz w:val="16"/>
          <w:szCs w:val="16"/>
          <w:lang w:val="sk-SK" w:eastAsia="x-none"/>
        </w:rPr>
        <w:t>mediánová</w:t>
      </w:r>
      <w:proofErr w:type="spellEnd"/>
      <w:r>
        <w:rPr>
          <w:rFonts w:ascii="Arial" w:hAnsi="Arial"/>
          <w:color w:val="auto"/>
          <w:sz w:val="16"/>
          <w:szCs w:val="16"/>
          <w:lang w:val="sk-SK" w:eastAsia="x-none"/>
        </w:rPr>
        <w:t xml:space="preserve"> alebo ako maximálna v závislosti od mzdovej politiky predloženej v ŽoNFP). </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64">
    <w:p w14:paraId="483DB273" w14:textId="77777777" w:rsidR="00EF1C40" w:rsidRPr="00765644" w:rsidRDefault="00EF1C40" w:rsidP="0084507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proofErr w:type="spellStart"/>
      <w:r>
        <w:t>Usmernenia</w:t>
      </w:r>
      <w:proofErr w:type="spellEnd"/>
      <w:r>
        <w:t xml:space="preserve"> RO pre OP EVS č. 5</w:t>
      </w:r>
      <w:r>
        <w:rPr>
          <w:lang w:val="sk-SK"/>
        </w:rPr>
        <w:t>..</w:t>
      </w:r>
    </w:p>
  </w:footnote>
  <w:footnote w:id="65">
    <w:p w14:paraId="15B0D05F" w14:textId="003D1A60" w:rsidR="00EF1C40" w:rsidRPr="00FC5FD7" w:rsidRDefault="00EF1C40"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66">
    <w:p w14:paraId="05C7BE49" w14:textId="77777777" w:rsidR="00EF1C40" w:rsidRPr="00B17F6F" w:rsidRDefault="00EF1C40"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EF1C40" w:rsidRPr="00B17F6F" w:rsidRDefault="00EF1C40"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EF1C40" w:rsidRPr="00781464" w:rsidRDefault="00EF1C40" w:rsidP="00A571FE">
      <w:pPr>
        <w:pStyle w:val="Textpoznmkypodiarou"/>
        <w:spacing w:after="0"/>
        <w:jc w:val="both"/>
        <w:rPr>
          <w:lang w:val="sk-SK"/>
        </w:rPr>
      </w:pPr>
      <w:r w:rsidRPr="00B17F6F">
        <w:rPr>
          <w:lang w:val="sk-SK"/>
        </w:rPr>
        <w:t>oprávnené výdavky.</w:t>
      </w:r>
    </w:p>
  </w:footnote>
  <w:footnote w:id="67">
    <w:p w14:paraId="4E764AFB" w14:textId="77777777" w:rsidR="00EF1C40" w:rsidRPr="00781464" w:rsidRDefault="00EF1C40"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8">
    <w:p w14:paraId="15B0D066" w14:textId="2C05B0B8" w:rsidR="00EF1C40" w:rsidRPr="001A480A" w:rsidRDefault="00EF1C40"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9">
    <w:p w14:paraId="15B0D067" w14:textId="77777777" w:rsidR="00EF1C40" w:rsidRPr="00B05B2F" w:rsidRDefault="00EF1C40"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EF1C40" w:rsidRPr="00781464" w:rsidRDefault="00EF1C40" w:rsidP="00380BFB">
      <w:pPr>
        <w:pStyle w:val="Textpoznmkypodiarou"/>
        <w:spacing w:after="0"/>
        <w:rPr>
          <w:lang w:val="sk-SK"/>
        </w:rPr>
      </w:pPr>
      <w:r w:rsidRPr="00B05B2F">
        <w:rPr>
          <w:lang w:val="sk-SK"/>
        </w:rPr>
        <w:t>potrebné dodržať preukázateľnosť vykonaných aktivít.</w:t>
      </w:r>
    </w:p>
  </w:footnote>
  <w:footnote w:id="70">
    <w:p w14:paraId="06E2ED90" w14:textId="43297A1D" w:rsidR="00EF1C40" w:rsidRPr="004D6B4F" w:rsidRDefault="00EF1C40"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w:t>
      </w:r>
      <w:proofErr w:type="spellStart"/>
      <w:r w:rsidRPr="00D54064">
        <w:rPr>
          <w:color w:val="000000"/>
          <w:lang w:val="sk-SK"/>
        </w:rPr>
        <w:t>priraditeľné</w:t>
      </w:r>
      <w:proofErr w:type="spellEnd"/>
      <w:r w:rsidRPr="00D54064">
        <w:rPr>
          <w:color w:val="000000"/>
          <w:lang w:val="sk-SK"/>
        </w:rPr>
        <w:t xml:space="preserve">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71">
    <w:p w14:paraId="19B9D426" w14:textId="27258718" w:rsidR="00EF1C40" w:rsidRPr="00781464" w:rsidRDefault="00EF1C40"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72">
    <w:p w14:paraId="0817A4A1" w14:textId="1A855362" w:rsidR="00EF1C40" w:rsidRPr="003429D2" w:rsidRDefault="00EF1C40"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73">
    <w:p w14:paraId="15B0D06C" w14:textId="4DF46636" w:rsidR="00EF1C40" w:rsidRPr="00781464" w:rsidRDefault="00EF1C40"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w:t>
      </w:r>
      <w:proofErr w:type="spellStart"/>
      <w:r>
        <w:rPr>
          <w:lang w:val="sk-SK"/>
        </w:rPr>
        <w:t>sms</w:t>
      </w:r>
      <w:proofErr w:type="spellEnd"/>
      <w:r>
        <w:rPr>
          <w:lang w:val="sk-SK"/>
        </w:rPr>
        <w:t xml:space="preserve"> správ </w:t>
      </w:r>
      <w:r w:rsidRPr="00F92418">
        <w:rPr>
          <w:lang w:val="sk-SK"/>
        </w:rPr>
        <w:t xml:space="preserve">na </w:t>
      </w:r>
      <w:proofErr w:type="spellStart"/>
      <w:r w:rsidRPr="00F92418">
        <w:rPr>
          <w:lang w:val="sk-SK"/>
        </w:rPr>
        <w:t>infolinky</w:t>
      </w:r>
      <w:proofErr w:type="spellEnd"/>
      <w:r w:rsidRPr="00F92418">
        <w:rPr>
          <w:lang w:val="sk-SK"/>
        </w:rPr>
        <w:t xml:space="preserve"> a </w:t>
      </w:r>
      <w:proofErr w:type="spellStart"/>
      <w:r w:rsidRPr="00F92418">
        <w:rPr>
          <w:lang w:val="sk-SK"/>
        </w:rPr>
        <w:t>audiotextové</w:t>
      </w:r>
      <w:proofErr w:type="spellEnd"/>
      <w:r w:rsidRPr="00F92418">
        <w:rPr>
          <w:lang w:val="sk-SK"/>
        </w:rPr>
        <w:t xml:space="preserve"> čísla sú neoprávnené</w:t>
      </w:r>
      <w:r>
        <w:rPr>
          <w:lang w:val="sk-SK"/>
        </w:rPr>
        <w:t xml:space="preserve">, taktiež výdavky, ktoré vznikli nad rámec </w:t>
      </w:r>
      <w:proofErr w:type="spellStart"/>
      <w:r>
        <w:rPr>
          <w:lang w:val="sk-SK"/>
        </w:rPr>
        <w:t>zazmluvneného</w:t>
      </w:r>
      <w:proofErr w:type="spellEnd"/>
      <w:r>
        <w:rPr>
          <w:lang w:val="sk-SK"/>
        </w:rPr>
        <w:t xml:space="preserve">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74">
    <w:p w14:paraId="5383D546" w14:textId="42359601" w:rsidR="00EF1C40" w:rsidRPr="0038758F" w:rsidRDefault="00EF1C40"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 xml:space="preserve">V prípade výdavkov, ktoré sú významnými výdavkami v rámci hlavných aktivít projektu a sú jednoznačne k tejto aktivite </w:t>
      </w:r>
      <w:proofErr w:type="spellStart"/>
      <w:r w:rsidRPr="0038758F">
        <w:rPr>
          <w:lang w:val="sk-SK"/>
        </w:rPr>
        <w:t>priraditeľné</w:t>
      </w:r>
      <w:proofErr w:type="spellEnd"/>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xml:space="preserve">, ktoré sú jednoznačne k tejto aktivite </w:t>
      </w:r>
      <w:proofErr w:type="spellStart"/>
      <w:r>
        <w:rPr>
          <w:lang w:val="sk-SK"/>
        </w:rPr>
        <w:t>priraditeľné</w:t>
      </w:r>
      <w:proofErr w:type="spellEnd"/>
      <w:r w:rsidRPr="006D0F18">
        <w:rPr>
          <w:lang w:val="sk-SK"/>
        </w:rPr>
        <w:t xml:space="preserve"> ako napr. financovanie </w:t>
      </w:r>
      <w:proofErr w:type="spellStart"/>
      <w:r w:rsidRPr="006D0F18">
        <w:rPr>
          <w:lang w:val="sk-SK"/>
        </w:rPr>
        <w:t>call</w:t>
      </w:r>
      <w:proofErr w:type="spellEnd"/>
      <w:r w:rsidRPr="006D0F18">
        <w:rPr>
          <w:lang w:val="sk-SK"/>
        </w:rPr>
        <w:t xml:space="preserve"> centra, zavedenie systému merania spokojnosti a pod.</w:t>
      </w:r>
    </w:p>
  </w:footnote>
  <w:footnote w:id="75">
    <w:p w14:paraId="639E05D2" w14:textId="4F73C708" w:rsidR="00EF1C40" w:rsidRPr="003429D2" w:rsidRDefault="00EF1C40"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w:t>
      </w:r>
      <w:proofErr w:type="spellStart"/>
      <w:r>
        <w:rPr>
          <w:lang w:val="sk-SK"/>
        </w:rPr>
        <w:t>priraditeľné</w:t>
      </w:r>
      <w:proofErr w:type="spellEnd"/>
      <w:r>
        <w:rPr>
          <w:lang w:val="sk-SK"/>
        </w:rPr>
        <w:t xml:space="preserve">. </w:t>
      </w:r>
    </w:p>
  </w:footnote>
  <w:footnote w:id="76">
    <w:p w14:paraId="475D37DC" w14:textId="3369C9B7" w:rsidR="00EF1C40" w:rsidRPr="00461B6C" w:rsidRDefault="00EF1C40"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7">
    <w:p w14:paraId="15B0D06D" w14:textId="241E334B" w:rsidR="00EF1C40" w:rsidRPr="00781464" w:rsidRDefault="00EF1C40"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Podpoložky upratovanie, energie je možné začleniť aj ako samostatné </w:t>
      </w:r>
      <w:proofErr w:type="spellStart"/>
      <w:r w:rsidRPr="00F92418">
        <w:rPr>
          <w:lang w:val="sk-SK"/>
        </w:rPr>
        <w:t>podpodpoložky</w:t>
      </w:r>
      <w:proofErr w:type="spellEnd"/>
      <w:r w:rsidRPr="00F92418">
        <w:rPr>
          <w:lang w:val="sk-SK"/>
        </w:rPr>
        <w:t xml:space="preserve"> rozpočtu.</w:t>
      </w:r>
    </w:p>
  </w:footnote>
  <w:footnote w:id="78">
    <w:p w14:paraId="555C10EE" w14:textId="3E1D0518" w:rsidR="00EF1C40" w:rsidRPr="00CA3187" w:rsidRDefault="00EF1C40"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w:t>
      </w:r>
      <w:proofErr w:type="spellStart"/>
      <w:r>
        <w:rPr>
          <w:color w:val="000000"/>
          <w:lang w:val="sk-SK"/>
        </w:rPr>
        <w:t>priraditeľné</w:t>
      </w:r>
      <w:proofErr w:type="spellEnd"/>
      <w:r>
        <w:rPr>
          <w:color w:val="000000"/>
          <w:lang w:val="sk-SK"/>
        </w:rPr>
        <w:t>.</w:t>
      </w:r>
    </w:p>
  </w:footnote>
  <w:footnote w:id="79">
    <w:p w14:paraId="15B0D06E" w14:textId="1432DF3D" w:rsidR="00EF1C40" w:rsidRPr="00781464" w:rsidRDefault="00EF1C40"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80">
    <w:p w14:paraId="2B276AB5" w14:textId="397ACCD9" w:rsidR="00EF1C40" w:rsidRPr="00781464" w:rsidRDefault="00EF1C40"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81">
    <w:p w14:paraId="755F241A" w14:textId="46ADDA99" w:rsidR="00EF1C40" w:rsidRPr="008148BC" w:rsidRDefault="00EF1C40"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82">
    <w:p w14:paraId="352BBF2C" w14:textId="0CC73BB3" w:rsidR="00EF1C40" w:rsidRPr="004721E4" w:rsidRDefault="00EF1C40"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83">
    <w:p w14:paraId="506C2239" w14:textId="5249F07B" w:rsidR="00EF1C40" w:rsidRPr="00575B29" w:rsidRDefault="00EF1C40"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w:t>
      </w:r>
      <w:proofErr w:type="spellStart"/>
      <w:r w:rsidRPr="00575B29">
        <w:rPr>
          <w:rFonts w:cs="Arial"/>
          <w:szCs w:val="16"/>
          <w:lang w:val="sk-SK"/>
        </w:rPr>
        <w:t>value</w:t>
      </w:r>
      <w:proofErr w:type="spellEnd"/>
      <w:r w:rsidRPr="00575B29">
        <w:rPr>
          <w:rFonts w:cs="Arial"/>
          <w:szCs w:val="16"/>
          <w:lang w:val="sk-SK"/>
        </w:rPr>
        <w:t xml:space="preserve"> </w:t>
      </w:r>
      <w:proofErr w:type="spellStart"/>
      <w:r w:rsidRPr="00575B29">
        <w:rPr>
          <w:rFonts w:cs="Arial"/>
          <w:szCs w:val="16"/>
          <w:lang w:val="sk-SK"/>
        </w:rPr>
        <w:t>for</w:t>
      </w:r>
      <w:proofErr w:type="spellEnd"/>
      <w:r w:rsidRPr="00575B29">
        <w:rPr>
          <w:rFonts w:cs="Arial"/>
          <w:szCs w:val="16"/>
          <w:lang w:val="sk-SK"/>
        </w:rPr>
        <w:t xml:space="preserve"> </w:t>
      </w:r>
      <w:proofErr w:type="spellStart"/>
      <w:r w:rsidRPr="00575B29">
        <w:rPr>
          <w:rFonts w:cs="Arial"/>
          <w:szCs w:val="16"/>
          <w:lang w:val="sk-SK"/>
        </w:rPr>
        <w:t>money</w:t>
      </w:r>
      <w:proofErr w:type="spellEnd"/>
      <w:r w:rsidRPr="00575B29">
        <w:rPr>
          <w:rFonts w:cs="Arial"/>
          <w:szCs w:val="16"/>
          <w:lang w:val="sk-SK"/>
        </w:rPr>
        <w:t>“.</w:t>
      </w:r>
      <w:r w:rsidRPr="00575B29">
        <w:rPr>
          <w:rFonts w:cs="Arial"/>
          <w:sz w:val="14"/>
          <w:szCs w:val="16"/>
          <w:lang w:val="sk-SK"/>
        </w:rPr>
        <w:t xml:space="preserve"> </w:t>
      </w:r>
    </w:p>
  </w:footnote>
  <w:footnote w:id="84">
    <w:p w14:paraId="79FE0875" w14:textId="799B9032" w:rsidR="00EF1C40" w:rsidRPr="00022FA0" w:rsidRDefault="00EF1C40"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w:t>
      </w:r>
      <w:proofErr w:type="spellStart"/>
      <w:r w:rsidRPr="00C931D2">
        <w:rPr>
          <w:szCs w:val="22"/>
          <w:lang w:val="sk-SK"/>
        </w:rPr>
        <w:t>prefinancoval</w:t>
      </w:r>
      <w:proofErr w:type="spellEnd"/>
      <w:r w:rsidRPr="00C931D2">
        <w:rPr>
          <w:szCs w:val="22"/>
          <w:lang w:val="sk-SK"/>
        </w:rPr>
        <w:t xml:space="preserve">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85">
    <w:p w14:paraId="577635DC" w14:textId="77777777" w:rsidR="00EF1C40" w:rsidRPr="00781464" w:rsidRDefault="00EF1C40"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6">
    <w:p w14:paraId="6CFD1AA0" w14:textId="77777777" w:rsidR="00EF1C40" w:rsidRPr="00781464" w:rsidRDefault="00EF1C40"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7">
    <w:p w14:paraId="44F366EF" w14:textId="77777777" w:rsidR="00EF1C40" w:rsidRDefault="00EF1C40"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8">
    <w:p w14:paraId="4A03CEAC" w14:textId="371180BE" w:rsidR="00EF1C40" w:rsidRPr="00575B29" w:rsidRDefault="00EF1C40"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w:t>
      </w:r>
      <w:proofErr w:type="spellStart"/>
      <w:r w:rsidRPr="00575B29">
        <w:rPr>
          <w:rFonts w:cs="Arial"/>
          <w:szCs w:val="16"/>
          <w:lang w:val="sk-SK"/>
        </w:rPr>
        <w:t>value</w:t>
      </w:r>
      <w:proofErr w:type="spellEnd"/>
      <w:r w:rsidRPr="00575B29">
        <w:rPr>
          <w:rFonts w:cs="Arial"/>
          <w:szCs w:val="16"/>
          <w:lang w:val="sk-SK"/>
        </w:rPr>
        <w:t xml:space="preserve"> </w:t>
      </w:r>
      <w:proofErr w:type="spellStart"/>
      <w:r w:rsidRPr="00575B29">
        <w:rPr>
          <w:rFonts w:cs="Arial"/>
          <w:szCs w:val="16"/>
          <w:lang w:val="sk-SK"/>
        </w:rPr>
        <w:t>for</w:t>
      </w:r>
      <w:proofErr w:type="spellEnd"/>
      <w:r w:rsidRPr="00575B29">
        <w:rPr>
          <w:rFonts w:cs="Arial"/>
          <w:szCs w:val="16"/>
          <w:lang w:val="sk-SK"/>
        </w:rPr>
        <w:t xml:space="preserve"> </w:t>
      </w:r>
      <w:proofErr w:type="spellStart"/>
      <w:r w:rsidRPr="00575B29">
        <w:rPr>
          <w:rFonts w:cs="Arial"/>
          <w:szCs w:val="16"/>
          <w:lang w:val="sk-SK"/>
        </w:rPr>
        <w:t>money</w:t>
      </w:r>
      <w:proofErr w:type="spellEnd"/>
      <w:r w:rsidRPr="00575B29">
        <w:rPr>
          <w:rFonts w:cs="Arial"/>
          <w:szCs w:val="16"/>
          <w:lang w:val="sk-SK"/>
        </w:rPr>
        <w:t>“.</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9">
    <w:p w14:paraId="15B0D07C" w14:textId="0E8FE813" w:rsidR="00EF1C40" w:rsidRPr="00781464" w:rsidRDefault="00EF1C40"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90">
    <w:p w14:paraId="1306BB0F" w14:textId="60C18774" w:rsidR="00EF1C40" w:rsidRPr="00CE0C11" w:rsidRDefault="00EF1C40"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91">
    <w:p w14:paraId="76D67EC7" w14:textId="6F6AA112" w:rsidR="00EF1C40" w:rsidRPr="00781464" w:rsidRDefault="00EF1C40"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92">
    <w:p w14:paraId="225B6A27" w14:textId="77777777" w:rsidR="00EF1C40" w:rsidRPr="00781464" w:rsidRDefault="00EF1C40"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93">
    <w:p w14:paraId="15B0D088" w14:textId="77777777" w:rsidR="00EF1C40" w:rsidRPr="000906F9" w:rsidRDefault="00EF1C40"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94">
    <w:p w14:paraId="3416CD36" w14:textId="77777777" w:rsidR="00EF1C40" w:rsidRPr="00B17F6F" w:rsidRDefault="00EF1C40"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EF1C40" w:rsidRPr="00B17F6F" w:rsidRDefault="00EF1C40"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EF1C40" w:rsidRPr="00781464" w:rsidRDefault="00EF1C40" w:rsidP="007F5D12">
      <w:pPr>
        <w:pStyle w:val="Textpoznmkypodiarou"/>
        <w:spacing w:after="0"/>
        <w:jc w:val="both"/>
        <w:rPr>
          <w:lang w:val="sk-SK"/>
        </w:rPr>
      </w:pPr>
      <w:r w:rsidRPr="00B17F6F">
        <w:rPr>
          <w:lang w:val="sk-SK"/>
        </w:rPr>
        <w:t>oprávnené výdavky.</w:t>
      </w:r>
    </w:p>
  </w:footnote>
  <w:footnote w:id="95">
    <w:p w14:paraId="260E978A" w14:textId="75F238CE" w:rsidR="00EF1C40" w:rsidRPr="008D099D" w:rsidRDefault="00EF1C40"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6">
    <w:p w14:paraId="15B0D08D" w14:textId="77777777" w:rsidR="00EF1C40" w:rsidRPr="00F30188" w:rsidRDefault="00EF1C40"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7">
    <w:p w14:paraId="15B0D090" w14:textId="40BA5B11" w:rsidR="00EF1C40" w:rsidRPr="00F13B43" w:rsidRDefault="00EF1C40"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8">
    <w:p w14:paraId="4421A3B9" w14:textId="496A552C" w:rsidR="00EF1C40" w:rsidRPr="00A03585" w:rsidRDefault="00EF1C40"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9">
    <w:p w14:paraId="15B0D093" w14:textId="35E8D998" w:rsidR="00EF1C40" w:rsidRPr="00545058" w:rsidRDefault="00EF1C40"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100">
    <w:p w14:paraId="15B0D094" w14:textId="77777777" w:rsidR="00EF1C40" w:rsidRPr="007F13B7" w:rsidRDefault="00EF1C40" w:rsidP="00D67FC4">
      <w:pPr>
        <w:pStyle w:val="Textpoznmkypodiarou"/>
        <w:rPr>
          <w:lang w:val="sk-SK"/>
        </w:rPr>
      </w:pPr>
      <w:r>
        <w:rPr>
          <w:rStyle w:val="Odkaznapoznmkupodiarou"/>
        </w:rPr>
        <w:footnoteRef/>
      </w:r>
      <w:r w:rsidRPr="0050335B">
        <w:rPr>
          <w:lang w:val="sk-SK"/>
        </w:rPr>
        <w:t xml:space="preserve"> </w:t>
      </w:r>
      <w:proofErr w:type="spellStart"/>
      <w:r w:rsidRPr="00FF5CA0">
        <w:rPr>
          <w:lang w:val="sk-SK"/>
        </w:rPr>
        <w:t>Vysúťaženie</w:t>
      </w:r>
      <w:proofErr w:type="spellEnd"/>
      <w:r w:rsidRPr="00FF5CA0">
        <w:rPr>
          <w:lang w:val="sk-SK"/>
        </w:rPr>
        <w:t xml:space="preserve"> vyššej sumy vo verejnom obstarávaní nie je dôvodom na použitie rezervy na nepredvídané výdavky</w:t>
      </w:r>
      <w:r w:rsidRPr="0050335B">
        <w:rPr>
          <w:lang w:val="sk-SK"/>
        </w:rPr>
        <w:t>.</w:t>
      </w:r>
    </w:p>
  </w:footnote>
  <w:footnote w:id="101">
    <w:p w14:paraId="7D61FA3E" w14:textId="4226FD2F" w:rsidR="00EF1C40" w:rsidRPr="00040949" w:rsidRDefault="00EF1C40">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102">
    <w:p w14:paraId="15B0D095" w14:textId="77777777" w:rsidR="00EF1C40" w:rsidRPr="00DE6A57" w:rsidRDefault="00EF1C40"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103">
    <w:p w14:paraId="15B0D096" w14:textId="77777777" w:rsidR="00EF1C40" w:rsidRPr="001E46F8" w:rsidRDefault="00EF1C40"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104">
    <w:p w14:paraId="32B0AA38" w14:textId="54DEA3A8" w:rsidR="00EF1C40" w:rsidRPr="00251941" w:rsidRDefault="00EF1C40"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3" w:history="1">
        <w:r w:rsidRPr="00C64037">
          <w:rPr>
            <w:rStyle w:val="Hypertextovprepojenie"/>
            <w:rFonts w:asciiTheme="minorHAnsi" w:hAnsiTheme="minorHAnsi"/>
            <w:sz w:val="16"/>
          </w:rPr>
          <w:t>https://www.vicepremier.gov.sk/</w:t>
        </w:r>
      </w:hyperlink>
      <w:r>
        <w:t xml:space="preserve"> </w:t>
      </w:r>
      <w:r w:rsidRPr="00251941">
        <w:rPr>
          <w:szCs w:val="16"/>
          <w:lang w:val="sk-SK"/>
        </w:rPr>
        <w:t xml:space="preserve"> , Systém implementácie HP RMŽ a ND na roky 2014 – 2020 na </w:t>
      </w:r>
      <w:hyperlink r:id="rId4" w:history="1">
        <w:r w:rsidRPr="00251941">
          <w:rPr>
            <w:rStyle w:val="Hypertextovprepojenie"/>
            <w:sz w:val="16"/>
            <w:szCs w:val="16"/>
            <w:lang w:val="sk-SK"/>
          </w:rPr>
          <w:t>http://www.gender.gov.sk/</w:t>
        </w:r>
      </w:hyperlink>
    </w:p>
    <w:p w14:paraId="3E7EFD69" w14:textId="77777777" w:rsidR="00EF1C40" w:rsidRDefault="00EF1C40" w:rsidP="003950CB">
      <w:pPr>
        <w:pStyle w:val="Textpoznmkypodiarou"/>
        <w:rPr>
          <w:lang w:val="sk-SK"/>
        </w:rPr>
      </w:pPr>
    </w:p>
    <w:p w14:paraId="28CC8188" w14:textId="77777777" w:rsidR="00EF1C40" w:rsidRPr="003F5F8A" w:rsidRDefault="00EF1C40" w:rsidP="003950CB">
      <w:pPr>
        <w:pStyle w:val="Textpoznmkypodiarou"/>
        <w:rPr>
          <w:lang w:val="sk-SK"/>
        </w:rPr>
      </w:pPr>
    </w:p>
  </w:footnote>
  <w:footnote w:id="105">
    <w:p w14:paraId="7D1770C9" w14:textId="4025C1FA" w:rsidR="00EF1C40" w:rsidRPr="00B14625" w:rsidRDefault="00EF1C40" w:rsidP="00B14625">
      <w:pPr>
        <w:pStyle w:val="Textpoznmkypodiarou"/>
        <w:jc w:val="both"/>
        <w:rPr>
          <w:szCs w:val="16"/>
          <w:lang w:val="sk-SK"/>
        </w:rPr>
      </w:pPr>
      <w:r>
        <w:rPr>
          <w:rStyle w:val="Odkaznapoznmkupodiarou"/>
        </w:rPr>
        <w:footnoteRef/>
      </w:r>
      <w:r>
        <w:t xml:space="preserve"> </w:t>
      </w:r>
      <w:r w:rsidRPr="00B14625">
        <w:rPr>
          <w:szCs w:val="16"/>
          <w:lang w:val="sk-SK"/>
        </w:rPr>
        <w:t xml:space="preserve">Národný akčný plán pre zelené verejné obstarávanie v Slovenskej republike na roky 2016 – 2020, uznesenie vlády SR č. 590/2016 zo dňa 14. 12. 2016 určuje pre SR 12 prioritných skupín produktov. Osobitný dôraz sa kladie na tri skupiny produktov: kopírovací a grafický papier; kancelárske IT zariadenia; vozidlá a dopravné služby. Pre tieto tri prioritné skupiny tovarov sú v akčnom plánu uvedené aj podrobnosti vr. environmentálnych charakteristík http://www.rokovania.sk/Rokovanie.aspx/BodRokovaniaDetail?idMaterial=26092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EF1C40" w:rsidRPr="00624DC2" w:rsidRDefault="00EF1C40" w:rsidP="002B3DE0">
    <w:pPr>
      <w:pStyle w:val="Hlavika"/>
      <w:tabs>
        <w:tab w:val="clear" w:pos="4703"/>
        <w:tab w:val="clear" w:pos="9406"/>
        <w:tab w:val="left" w:pos="1763"/>
      </w:tabs>
      <w:rPr>
        <w:lang w:val="en-GB"/>
      </w:rPr>
    </w:pPr>
    <w:r>
      <w:rPr>
        <w:lang w:val="en-GB"/>
      </w:rPr>
      <w:tab/>
    </w:r>
  </w:p>
  <w:p w14:paraId="15B0D031" w14:textId="77777777" w:rsidR="00EF1C40" w:rsidRDefault="00EF1C40">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07E6649"/>
    <w:multiLevelType w:val="hybridMultilevel"/>
    <w:tmpl w:val="A3A20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5">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3">
    <w:nsid w:val="500C2449"/>
    <w:multiLevelType w:val="hybridMultilevel"/>
    <w:tmpl w:val="69D802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6">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9">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50">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4">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9"/>
  </w:num>
  <w:num w:numId="3">
    <w:abstractNumId w:val="38"/>
  </w:num>
  <w:num w:numId="4">
    <w:abstractNumId w:val="4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52"/>
  </w:num>
  <w:num w:numId="8">
    <w:abstractNumId w:val="16"/>
  </w:num>
  <w:num w:numId="9">
    <w:abstractNumId w:val="51"/>
  </w:num>
  <w:num w:numId="10">
    <w:abstractNumId w:val="29"/>
  </w:num>
  <w:num w:numId="11">
    <w:abstractNumId w:val="1"/>
  </w:num>
  <w:num w:numId="12">
    <w:abstractNumId w:val="12"/>
  </w:num>
  <w:num w:numId="13">
    <w:abstractNumId w:val="35"/>
  </w:num>
  <w:num w:numId="14">
    <w:abstractNumId w:val="5"/>
  </w:num>
  <w:num w:numId="15">
    <w:abstractNumId w:val="24"/>
  </w:num>
  <w:num w:numId="16">
    <w:abstractNumId w:val="27"/>
  </w:num>
  <w:num w:numId="17">
    <w:abstractNumId w:val="8"/>
  </w:num>
  <w:num w:numId="18">
    <w:abstractNumId w:val="6"/>
  </w:num>
  <w:num w:numId="19">
    <w:abstractNumId w:val="50"/>
  </w:num>
  <w:num w:numId="20">
    <w:abstractNumId w:val="30"/>
  </w:num>
  <w:num w:numId="21">
    <w:abstractNumId w:val="0"/>
  </w:num>
  <w:num w:numId="22">
    <w:abstractNumId w:val="40"/>
  </w:num>
  <w:num w:numId="23">
    <w:abstractNumId w:val="10"/>
  </w:num>
  <w:num w:numId="24">
    <w:abstractNumId w:val="49"/>
  </w:num>
  <w:num w:numId="25">
    <w:abstractNumId w:val="42"/>
  </w:num>
  <w:num w:numId="26">
    <w:abstractNumId w:val="46"/>
  </w:num>
  <w:num w:numId="27">
    <w:abstractNumId w:val="4"/>
  </w:num>
  <w:num w:numId="28">
    <w:abstractNumId w:val="13"/>
  </w:num>
  <w:num w:numId="29">
    <w:abstractNumId w:val="55"/>
  </w:num>
  <w:num w:numId="30">
    <w:abstractNumId w:val="15"/>
  </w:num>
  <w:num w:numId="31">
    <w:abstractNumId w:val="53"/>
  </w:num>
  <w:num w:numId="32">
    <w:abstractNumId w:val="43"/>
  </w:num>
  <w:num w:numId="33">
    <w:abstractNumId w:val="19"/>
  </w:num>
  <w:num w:numId="34">
    <w:abstractNumId w:val="2"/>
  </w:num>
  <w:num w:numId="35">
    <w:abstractNumId w:val="34"/>
  </w:num>
  <w:num w:numId="36">
    <w:abstractNumId w:val="18"/>
  </w:num>
  <w:num w:numId="37">
    <w:abstractNumId w:val="37"/>
  </w:num>
  <w:num w:numId="38">
    <w:abstractNumId w:val="54"/>
  </w:num>
  <w:num w:numId="39">
    <w:abstractNumId w:val="20"/>
  </w:num>
  <w:num w:numId="40">
    <w:abstractNumId w:val="31"/>
  </w:num>
  <w:num w:numId="41">
    <w:abstractNumId w:val="22"/>
  </w:num>
  <w:num w:numId="42">
    <w:abstractNumId w:val="47"/>
  </w:num>
  <w:num w:numId="43">
    <w:abstractNumId w:val="23"/>
  </w:num>
  <w:num w:numId="44">
    <w:abstractNumId w:val="3"/>
  </w:num>
  <w:num w:numId="45">
    <w:abstractNumId w:val="17"/>
  </w:num>
  <w:num w:numId="46">
    <w:abstractNumId w:val="28"/>
  </w:num>
  <w:num w:numId="47">
    <w:abstractNumId w:val="32"/>
  </w:num>
  <w:num w:numId="48">
    <w:abstractNumId w:val="21"/>
  </w:num>
  <w:num w:numId="49">
    <w:abstractNumId w:val="14"/>
  </w:num>
  <w:num w:numId="50">
    <w:abstractNumId w:val="44"/>
  </w:num>
  <w:num w:numId="51">
    <w:abstractNumId w:val="25"/>
  </w:num>
  <w:num w:numId="52">
    <w:abstractNumId w:val="36"/>
  </w:num>
  <w:num w:numId="53">
    <w:abstractNumId w:val="45"/>
  </w:num>
  <w:num w:numId="54">
    <w:abstractNumId w:val="33"/>
  </w:num>
  <w:num w:numId="55">
    <w:abstractNumId w:val="7"/>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uška Hrabčáková">
    <w15:presenceInfo w15:providerId="None" w15:userId="Miruška Hrabčáková"/>
  </w15:person>
  <w15:person w15:author="Rudolf Hrudkay">
    <w15:presenceInfo w15:providerId="None" w15:userId="Rudolf Hrudk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38"/>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0B1"/>
    <w:rsid w:val="00007450"/>
    <w:rsid w:val="00007D88"/>
    <w:rsid w:val="0001104D"/>
    <w:rsid w:val="00011220"/>
    <w:rsid w:val="00011606"/>
    <w:rsid w:val="00011F56"/>
    <w:rsid w:val="00012A1E"/>
    <w:rsid w:val="00012B32"/>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507EC"/>
    <w:rsid w:val="00051173"/>
    <w:rsid w:val="0005138D"/>
    <w:rsid w:val="00051582"/>
    <w:rsid w:val="00051EE3"/>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9A0"/>
    <w:rsid w:val="00057C0A"/>
    <w:rsid w:val="000601CD"/>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5E4"/>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5862"/>
    <w:rsid w:val="000B648C"/>
    <w:rsid w:val="000B7209"/>
    <w:rsid w:val="000B7751"/>
    <w:rsid w:val="000B7845"/>
    <w:rsid w:val="000B7BF0"/>
    <w:rsid w:val="000C04E1"/>
    <w:rsid w:val="000C07D2"/>
    <w:rsid w:val="000C1909"/>
    <w:rsid w:val="000C216F"/>
    <w:rsid w:val="000C2330"/>
    <w:rsid w:val="000C24E5"/>
    <w:rsid w:val="000C2A3B"/>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CC1"/>
    <w:rsid w:val="000D7DB9"/>
    <w:rsid w:val="000E039B"/>
    <w:rsid w:val="000E0FE0"/>
    <w:rsid w:val="000E133F"/>
    <w:rsid w:val="000E1749"/>
    <w:rsid w:val="000E245A"/>
    <w:rsid w:val="000E2645"/>
    <w:rsid w:val="000E26E1"/>
    <w:rsid w:val="000E3EC6"/>
    <w:rsid w:val="000E401A"/>
    <w:rsid w:val="000E444D"/>
    <w:rsid w:val="000E466D"/>
    <w:rsid w:val="000E495E"/>
    <w:rsid w:val="000E4B16"/>
    <w:rsid w:val="000E50AB"/>
    <w:rsid w:val="000E5C34"/>
    <w:rsid w:val="000E6651"/>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828"/>
    <w:rsid w:val="00102F90"/>
    <w:rsid w:val="001037DE"/>
    <w:rsid w:val="001037E5"/>
    <w:rsid w:val="00105319"/>
    <w:rsid w:val="001056AD"/>
    <w:rsid w:val="001059D7"/>
    <w:rsid w:val="00105E2C"/>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3E54"/>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17C"/>
    <w:rsid w:val="001212C7"/>
    <w:rsid w:val="001215A8"/>
    <w:rsid w:val="00121964"/>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539"/>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F78"/>
    <w:rsid w:val="0014505C"/>
    <w:rsid w:val="001452B6"/>
    <w:rsid w:val="001454A0"/>
    <w:rsid w:val="0014645C"/>
    <w:rsid w:val="001465B2"/>
    <w:rsid w:val="00146657"/>
    <w:rsid w:val="00147980"/>
    <w:rsid w:val="00147FB8"/>
    <w:rsid w:val="0015036C"/>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1E9C"/>
    <w:rsid w:val="00182294"/>
    <w:rsid w:val="00182705"/>
    <w:rsid w:val="00182989"/>
    <w:rsid w:val="00182BEA"/>
    <w:rsid w:val="00182C05"/>
    <w:rsid w:val="00182C4A"/>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DE4"/>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5B"/>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09F2"/>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36"/>
    <w:rsid w:val="00236144"/>
    <w:rsid w:val="00236146"/>
    <w:rsid w:val="00236677"/>
    <w:rsid w:val="00237958"/>
    <w:rsid w:val="002379C9"/>
    <w:rsid w:val="002405D5"/>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B58"/>
    <w:rsid w:val="00253BF6"/>
    <w:rsid w:val="00253F20"/>
    <w:rsid w:val="0025443C"/>
    <w:rsid w:val="0025493B"/>
    <w:rsid w:val="00255408"/>
    <w:rsid w:val="002557C9"/>
    <w:rsid w:val="002558A5"/>
    <w:rsid w:val="002558AC"/>
    <w:rsid w:val="00255EFD"/>
    <w:rsid w:val="002568F6"/>
    <w:rsid w:val="00256CC3"/>
    <w:rsid w:val="00260158"/>
    <w:rsid w:val="0026025B"/>
    <w:rsid w:val="0026028C"/>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4EAC"/>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6A29"/>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6A47"/>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09"/>
    <w:rsid w:val="003156EF"/>
    <w:rsid w:val="0031599A"/>
    <w:rsid w:val="00315B6A"/>
    <w:rsid w:val="00316E87"/>
    <w:rsid w:val="003171D1"/>
    <w:rsid w:val="00317C83"/>
    <w:rsid w:val="003203AE"/>
    <w:rsid w:val="0032168B"/>
    <w:rsid w:val="00321B0B"/>
    <w:rsid w:val="00321F0F"/>
    <w:rsid w:val="00322D4B"/>
    <w:rsid w:val="00322F43"/>
    <w:rsid w:val="003238F2"/>
    <w:rsid w:val="00323A6D"/>
    <w:rsid w:val="00323A97"/>
    <w:rsid w:val="003244E2"/>
    <w:rsid w:val="003252AD"/>
    <w:rsid w:val="00325B2C"/>
    <w:rsid w:val="00326EE4"/>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4DE"/>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496"/>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02"/>
    <w:rsid w:val="00390848"/>
    <w:rsid w:val="00390A55"/>
    <w:rsid w:val="0039120E"/>
    <w:rsid w:val="00391C4E"/>
    <w:rsid w:val="003924EF"/>
    <w:rsid w:val="003925BC"/>
    <w:rsid w:val="00392F8B"/>
    <w:rsid w:val="00392FE4"/>
    <w:rsid w:val="003937D3"/>
    <w:rsid w:val="003940EB"/>
    <w:rsid w:val="00394C79"/>
    <w:rsid w:val="003950CB"/>
    <w:rsid w:val="00395FAA"/>
    <w:rsid w:val="00396022"/>
    <w:rsid w:val="003965B7"/>
    <w:rsid w:val="003966E6"/>
    <w:rsid w:val="00396EB8"/>
    <w:rsid w:val="003977EF"/>
    <w:rsid w:val="003978B6"/>
    <w:rsid w:val="00397ECA"/>
    <w:rsid w:val="003A0C40"/>
    <w:rsid w:val="003A1398"/>
    <w:rsid w:val="003A16D3"/>
    <w:rsid w:val="003A1A8B"/>
    <w:rsid w:val="003A3B08"/>
    <w:rsid w:val="003A43A5"/>
    <w:rsid w:val="003A5252"/>
    <w:rsid w:val="003A544D"/>
    <w:rsid w:val="003A5600"/>
    <w:rsid w:val="003A622A"/>
    <w:rsid w:val="003A62DB"/>
    <w:rsid w:val="003A63AA"/>
    <w:rsid w:val="003A6780"/>
    <w:rsid w:val="003A71BD"/>
    <w:rsid w:val="003A71F3"/>
    <w:rsid w:val="003A75F6"/>
    <w:rsid w:val="003A7654"/>
    <w:rsid w:val="003B05CD"/>
    <w:rsid w:val="003B0A9B"/>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2B40"/>
    <w:rsid w:val="003D3A0C"/>
    <w:rsid w:val="003D4066"/>
    <w:rsid w:val="003D424B"/>
    <w:rsid w:val="003D465A"/>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FD4"/>
    <w:rsid w:val="003F3A2B"/>
    <w:rsid w:val="003F44AB"/>
    <w:rsid w:val="003F5A7C"/>
    <w:rsid w:val="003F5C6E"/>
    <w:rsid w:val="003F637E"/>
    <w:rsid w:val="003F6846"/>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441"/>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6E7C"/>
    <w:rsid w:val="004274AF"/>
    <w:rsid w:val="0042789D"/>
    <w:rsid w:val="00427B9A"/>
    <w:rsid w:val="00427C26"/>
    <w:rsid w:val="00427E69"/>
    <w:rsid w:val="004300A8"/>
    <w:rsid w:val="0043022B"/>
    <w:rsid w:val="00430B49"/>
    <w:rsid w:val="00430F5E"/>
    <w:rsid w:val="00430FBC"/>
    <w:rsid w:val="0043167F"/>
    <w:rsid w:val="004328CE"/>
    <w:rsid w:val="00432ED1"/>
    <w:rsid w:val="0043357B"/>
    <w:rsid w:val="00433C68"/>
    <w:rsid w:val="00433E87"/>
    <w:rsid w:val="00434020"/>
    <w:rsid w:val="004342F4"/>
    <w:rsid w:val="00434351"/>
    <w:rsid w:val="004346EB"/>
    <w:rsid w:val="00434D7E"/>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C86"/>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9A7"/>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4E6"/>
    <w:rsid w:val="004C16B0"/>
    <w:rsid w:val="004C1880"/>
    <w:rsid w:val="004C1D7D"/>
    <w:rsid w:val="004C1F00"/>
    <w:rsid w:val="004C357F"/>
    <w:rsid w:val="004C3C00"/>
    <w:rsid w:val="004C45A0"/>
    <w:rsid w:val="004C465F"/>
    <w:rsid w:val="004C489C"/>
    <w:rsid w:val="004C4F24"/>
    <w:rsid w:val="004C5825"/>
    <w:rsid w:val="004C5EBF"/>
    <w:rsid w:val="004C60E7"/>
    <w:rsid w:val="004C62E8"/>
    <w:rsid w:val="004C6429"/>
    <w:rsid w:val="004C6A6B"/>
    <w:rsid w:val="004C6A72"/>
    <w:rsid w:val="004C775A"/>
    <w:rsid w:val="004C7A9D"/>
    <w:rsid w:val="004D080D"/>
    <w:rsid w:val="004D09D8"/>
    <w:rsid w:val="004D183D"/>
    <w:rsid w:val="004D2662"/>
    <w:rsid w:val="004D2F30"/>
    <w:rsid w:val="004D2FEE"/>
    <w:rsid w:val="004D30F7"/>
    <w:rsid w:val="004D3544"/>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39DD"/>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878"/>
    <w:rsid w:val="004F0C4E"/>
    <w:rsid w:val="004F0E1A"/>
    <w:rsid w:val="004F1033"/>
    <w:rsid w:val="004F10BF"/>
    <w:rsid w:val="004F11B5"/>
    <w:rsid w:val="004F1B93"/>
    <w:rsid w:val="004F2140"/>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0AD1"/>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9C7"/>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87"/>
    <w:rsid w:val="00555DB8"/>
    <w:rsid w:val="005569FF"/>
    <w:rsid w:val="00556A46"/>
    <w:rsid w:val="00557906"/>
    <w:rsid w:val="00557A47"/>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584F"/>
    <w:rsid w:val="00575B29"/>
    <w:rsid w:val="00575E2E"/>
    <w:rsid w:val="00576D8A"/>
    <w:rsid w:val="00576FB3"/>
    <w:rsid w:val="00577568"/>
    <w:rsid w:val="00577854"/>
    <w:rsid w:val="00577BDB"/>
    <w:rsid w:val="00577D23"/>
    <w:rsid w:val="005800CB"/>
    <w:rsid w:val="00580597"/>
    <w:rsid w:val="0058094D"/>
    <w:rsid w:val="005816DE"/>
    <w:rsid w:val="00581775"/>
    <w:rsid w:val="00582065"/>
    <w:rsid w:val="005827D1"/>
    <w:rsid w:val="00582B72"/>
    <w:rsid w:val="0058303A"/>
    <w:rsid w:val="00583568"/>
    <w:rsid w:val="00584A0A"/>
    <w:rsid w:val="00584E55"/>
    <w:rsid w:val="005851F0"/>
    <w:rsid w:val="00585CBF"/>
    <w:rsid w:val="005861F6"/>
    <w:rsid w:val="00586C59"/>
    <w:rsid w:val="00586DBE"/>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B98"/>
    <w:rsid w:val="00593DF6"/>
    <w:rsid w:val="005948DB"/>
    <w:rsid w:val="00594D21"/>
    <w:rsid w:val="00595338"/>
    <w:rsid w:val="00595CD0"/>
    <w:rsid w:val="00595EFE"/>
    <w:rsid w:val="00595FA3"/>
    <w:rsid w:val="00595FEC"/>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47A1"/>
    <w:rsid w:val="005A576E"/>
    <w:rsid w:val="005A5D30"/>
    <w:rsid w:val="005A5E40"/>
    <w:rsid w:val="005A6A05"/>
    <w:rsid w:val="005A6C3E"/>
    <w:rsid w:val="005A741E"/>
    <w:rsid w:val="005A796E"/>
    <w:rsid w:val="005B0907"/>
    <w:rsid w:val="005B0A33"/>
    <w:rsid w:val="005B1512"/>
    <w:rsid w:val="005B1569"/>
    <w:rsid w:val="005B1756"/>
    <w:rsid w:val="005B189E"/>
    <w:rsid w:val="005B1BC1"/>
    <w:rsid w:val="005B1EE2"/>
    <w:rsid w:val="005B25A8"/>
    <w:rsid w:val="005B286F"/>
    <w:rsid w:val="005B3188"/>
    <w:rsid w:val="005B34CA"/>
    <w:rsid w:val="005B3519"/>
    <w:rsid w:val="005B36B1"/>
    <w:rsid w:val="005B3862"/>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5A1"/>
    <w:rsid w:val="00617666"/>
    <w:rsid w:val="00617E3D"/>
    <w:rsid w:val="00620299"/>
    <w:rsid w:val="00620328"/>
    <w:rsid w:val="006207E9"/>
    <w:rsid w:val="00620B95"/>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2411"/>
    <w:rsid w:val="00642544"/>
    <w:rsid w:val="00642671"/>
    <w:rsid w:val="00643AC7"/>
    <w:rsid w:val="0064588E"/>
    <w:rsid w:val="006462B3"/>
    <w:rsid w:val="006463AC"/>
    <w:rsid w:val="006464B2"/>
    <w:rsid w:val="00646F25"/>
    <w:rsid w:val="00647CF0"/>
    <w:rsid w:val="006501B2"/>
    <w:rsid w:val="00650295"/>
    <w:rsid w:val="006504A1"/>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15B3"/>
    <w:rsid w:val="006620EF"/>
    <w:rsid w:val="00662256"/>
    <w:rsid w:val="00662FA9"/>
    <w:rsid w:val="00663CE4"/>
    <w:rsid w:val="00663DBC"/>
    <w:rsid w:val="00663EE1"/>
    <w:rsid w:val="00664724"/>
    <w:rsid w:val="00665050"/>
    <w:rsid w:val="00665118"/>
    <w:rsid w:val="00665BA7"/>
    <w:rsid w:val="00665EF5"/>
    <w:rsid w:val="006660F2"/>
    <w:rsid w:val="006665D0"/>
    <w:rsid w:val="0066687F"/>
    <w:rsid w:val="00666D4B"/>
    <w:rsid w:val="00666EBF"/>
    <w:rsid w:val="006674CA"/>
    <w:rsid w:val="00670044"/>
    <w:rsid w:val="00670284"/>
    <w:rsid w:val="00670C74"/>
    <w:rsid w:val="006725C9"/>
    <w:rsid w:val="00672A87"/>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B6A"/>
    <w:rsid w:val="00691DBB"/>
    <w:rsid w:val="006925EA"/>
    <w:rsid w:val="00692D62"/>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043"/>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DA0"/>
    <w:rsid w:val="006C4F85"/>
    <w:rsid w:val="006C5102"/>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4E1"/>
    <w:rsid w:val="006E14B0"/>
    <w:rsid w:val="006E1A32"/>
    <w:rsid w:val="006E24C5"/>
    <w:rsid w:val="006E3CE3"/>
    <w:rsid w:val="006E3EA2"/>
    <w:rsid w:val="006E404D"/>
    <w:rsid w:val="006E406C"/>
    <w:rsid w:val="006E4781"/>
    <w:rsid w:val="006E492C"/>
    <w:rsid w:val="006E5953"/>
    <w:rsid w:val="006E5E4F"/>
    <w:rsid w:val="006E60FD"/>
    <w:rsid w:val="006E63E9"/>
    <w:rsid w:val="006E6B4A"/>
    <w:rsid w:val="006E6C72"/>
    <w:rsid w:val="006E6CE4"/>
    <w:rsid w:val="006E78E4"/>
    <w:rsid w:val="006E7E0A"/>
    <w:rsid w:val="006E7F7F"/>
    <w:rsid w:val="006F0355"/>
    <w:rsid w:val="006F0B40"/>
    <w:rsid w:val="006F1976"/>
    <w:rsid w:val="006F1A71"/>
    <w:rsid w:val="006F1E8F"/>
    <w:rsid w:val="006F1F00"/>
    <w:rsid w:val="006F2035"/>
    <w:rsid w:val="006F20CF"/>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1BE1"/>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28CF"/>
    <w:rsid w:val="00722B8E"/>
    <w:rsid w:val="00722BB3"/>
    <w:rsid w:val="00722DD8"/>
    <w:rsid w:val="0072334C"/>
    <w:rsid w:val="007236BC"/>
    <w:rsid w:val="00723B2B"/>
    <w:rsid w:val="007245A0"/>
    <w:rsid w:val="007249D9"/>
    <w:rsid w:val="00724D9F"/>
    <w:rsid w:val="00725238"/>
    <w:rsid w:val="00725361"/>
    <w:rsid w:val="007258B8"/>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006"/>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83D"/>
    <w:rsid w:val="007579BC"/>
    <w:rsid w:val="007602D2"/>
    <w:rsid w:val="007608EF"/>
    <w:rsid w:val="0076180B"/>
    <w:rsid w:val="0076182F"/>
    <w:rsid w:val="00762F0A"/>
    <w:rsid w:val="007633DC"/>
    <w:rsid w:val="00763604"/>
    <w:rsid w:val="00764211"/>
    <w:rsid w:val="00764493"/>
    <w:rsid w:val="00764546"/>
    <w:rsid w:val="007647FC"/>
    <w:rsid w:val="00764C7A"/>
    <w:rsid w:val="00764FA2"/>
    <w:rsid w:val="0076538E"/>
    <w:rsid w:val="007657D8"/>
    <w:rsid w:val="00765F68"/>
    <w:rsid w:val="0076675A"/>
    <w:rsid w:val="007670FB"/>
    <w:rsid w:val="007671F8"/>
    <w:rsid w:val="00767267"/>
    <w:rsid w:val="0077065E"/>
    <w:rsid w:val="007708E2"/>
    <w:rsid w:val="00770C58"/>
    <w:rsid w:val="00772132"/>
    <w:rsid w:val="00772229"/>
    <w:rsid w:val="00772905"/>
    <w:rsid w:val="00772B87"/>
    <w:rsid w:val="00772F84"/>
    <w:rsid w:val="007731DB"/>
    <w:rsid w:val="00773BCC"/>
    <w:rsid w:val="00773BFB"/>
    <w:rsid w:val="0077550C"/>
    <w:rsid w:val="007757DA"/>
    <w:rsid w:val="00775B3C"/>
    <w:rsid w:val="00775CA7"/>
    <w:rsid w:val="00775EB1"/>
    <w:rsid w:val="00775F68"/>
    <w:rsid w:val="00776137"/>
    <w:rsid w:val="007762D3"/>
    <w:rsid w:val="0077670D"/>
    <w:rsid w:val="00776CCC"/>
    <w:rsid w:val="0077755A"/>
    <w:rsid w:val="00777B34"/>
    <w:rsid w:val="00777D94"/>
    <w:rsid w:val="00780096"/>
    <w:rsid w:val="00780D45"/>
    <w:rsid w:val="00780F49"/>
    <w:rsid w:val="0078139D"/>
    <w:rsid w:val="007813E7"/>
    <w:rsid w:val="00781464"/>
    <w:rsid w:val="00781AEA"/>
    <w:rsid w:val="00781B17"/>
    <w:rsid w:val="0078250C"/>
    <w:rsid w:val="0078254C"/>
    <w:rsid w:val="007827A6"/>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177"/>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65B"/>
    <w:rsid w:val="007B17C1"/>
    <w:rsid w:val="007B1931"/>
    <w:rsid w:val="007B26B9"/>
    <w:rsid w:val="007B276C"/>
    <w:rsid w:val="007B35B2"/>
    <w:rsid w:val="007B3D83"/>
    <w:rsid w:val="007B43AF"/>
    <w:rsid w:val="007B462C"/>
    <w:rsid w:val="007B54DE"/>
    <w:rsid w:val="007B6152"/>
    <w:rsid w:val="007B628D"/>
    <w:rsid w:val="007B67D8"/>
    <w:rsid w:val="007B6C15"/>
    <w:rsid w:val="007B7266"/>
    <w:rsid w:val="007B75DB"/>
    <w:rsid w:val="007B7BE0"/>
    <w:rsid w:val="007C015D"/>
    <w:rsid w:val="007C0D01"/>
    <w:rsid w:val="007C1B45"/>
    <w:rsid w:val="007C1D18"/>
    <w:rsid w:val="007C2379"/>
    <w:rsid w:val="007C278F"/>
    <w:rsid w:val="007C34CB"/>
    <w:rsid w:val="007C381F"/>
    <w:rsid w:val="007C3B44"/>
    <w:rsid w:val="007C4356"/>
    <w:rsid w:val="007C435F"/>
    <w:rsid w:val="007C4726"/>
    <w:rsid w:val="007C54F3"/>
    <w:rsid w:val="007C568F"/>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276"/>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8A5"/>
    <w:rsid w:val="007F7B8A"/>
    <w:rsid w:val="007F7B94"/>
    <w:rsid w:val="007F7D6D"/>
    <w:rsid w:val="008002E7"/>
    <w:rsid w:val="00801DF0"/>
    <w:rsid w:val="008020FC"/>
    <w:rsid w:val="0080212F"/>
    <w:rsid w:val="00802519"/>
    <w:rsid w:val="008040C1"/>
    <w:rsid w:val="00804C0E"/>
    <w:rsid w:val="0080638B"/>
    <w:rsid w:val="008065CF"/>
    <w:rsid w:val="008071BD"/>
    <w:rsid w:val="00807611"/>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42D5"/>
    <w:rsid w:val="008255C7"/>
    <w:rsid w:val="008259A1"/>
    <w:rsid w:val="00825CE0"/>
    <w:rsid w:val="00825E61"/>
    <w:rsid w:val="008277FD"/>
    <w:rsid w:val="00827F14"/>
    <w:rsid w:val="00831015"/>
    <w:rsid w:val="00831F67"/>
    <w:rsid w:val="00833770"/>
    <w:rsid w:val="00833BEE"/>
    <w:rsid w:val="008348C2"/>
    <w:rsid w:val="0083541E"/>
    <w:rsid w:val="008355FF"/>
    <w:rsid w:val="00835699"/>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7C"/>
    <w:rsid w:val="008450C5"/>
    <w:rsid w:val="00845110"/>
    <w:rsid w:val="00845340"/>
    <w:rsid w:val="00845BDD"/>
    <w:rsid w:val="00845C22"/>
    <w:rsid w:val="008475E6"/>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981"/>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7A7"/>
    <w:rsid w:val="00895920"/>
    <w:rsid w:val="00895B95"/>
    <w:rsid w:val="00896213"/>
    <w:rsid w:val="00896518"/>
    <w:rsid w:val="00896684"/>
    <w:rsid w:val="00896F98"/>
    <w:rsid w:val="008970D4"/>
    <w:rsid w:val="00897146"/>
    <w:rsid w:val="00897B3D"/>
    <w:rsid w:val="008A05F9"/>
    <w:rsid w:val="008A0601"/>
    <w:rsid w:val="008A0944"/>
    <w:rsid w:val="008A0B3B"/>
    <w:rsid w:val="008A146B"/>
    <w:rsid w:val="008A14A5"/>
    <w:rsid w:val="008A14B3"/>
    <w:rsid w:val="008A160C"/>
    <w:rsid w:val="008A241C"/>
    <w:rsid w:val="008A29D9"/>
    <w:rsid w:val="008A380C"/>
    <w:rsid w:val="008A3A10"/>
    <w:rsid w:val="008A40A5"/>
    <w:rsid w:val="008A422C"/>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9AF"/>
    <w:rsid w:val="008B4AC0"/>
    <w:rsid w:val="008B57B2"/>
    <w:rsid w:val="008B64AF"/>
    <w:rsid w:val="008B66C3"/>
    <w:rsid w:val="008B6DBC"/>
    <w:rsid w:val="008B7117"/>
    <w:rsid w:val="008B7A8C"/>
    <w:rsid w:val="008C0646"/>
    <w:rsid w:val="008C11C5"/>
    <w:rsid w:val="008C135B"/>
    <w:rsid w:val="008C1EAD"/>
    <w:rsid w:val="008C2173"/>
    <w:rsid w:val="008C2D31"/>
    <w:rsid w:val="008C31E1"/>
    <w:rsid w:val="008C3274"/>
    <w:rsid w:val="008C35E7"/>
    <w:rsid w:val="008C364E"/>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9B2"/>
    <w:rsid w:val="008D7ED2"/>
    <w:rsid w:val="008D7F53"/>
    <w:rsid w:val="008E0173"/>
    <w:rsid w:val="008E01B9"/>
    <w:rsid w:val="008E038B"/>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07C06"/>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A5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69E8"/>
    <w:rsid w:val="009671A8"/>
    <w:rsid w:val="00967CC7"/>
    <w:rsid w:val="009700E1"/>
    <w:rsid w:val="009702BA"/>
    <w:rsid w:val="009706F5"/>
    <w:rsid w:val="0097090B"/>
    <w:rsid w:val="00970DD2"/>
    <w:rsid w:val="009711F1"/>
    <w:rsid w:val="009719A2"/>
    <w:rsid w:val="00971B57"/>
    <w:rsid w:val="00971D60"/>
    <w:rsid w:val="009722A0"/>
    <w:rsid w:val="0097287F"/>
    <w:rsid w:val="00972D96"/>
    <w:rsid w:val="00972E7B"/>
    <w:rsid w:val="0097337E"/>
    <w:rsid w:val="009739DC"/>
    <w:rsid w:val="00973DB1"/>
    <w:rsid w:val="00974BCD"/>
    <w:rsid w:val="00975B04"/>
    <w:rsid w:val="00975CC9"/>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89A"/>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195C"/>
    <w:rsid w:val="009B2A69"/>
    <w:rsid w:val="009B33E8"/>
    <w:rsid w:val="009B3426"/>
    <w:rsid w:val="009B431C"/>
    <w:rsid w:val="009B46E5"/>
    <w:rsid w:val="009B4B42"/>
    <w:rsid w:val="009B5906"/>
    <w:rsid w:val="009B590E"/>
    <w:rsid w:val="009B5F76"/>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5D94"/>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9BC"/>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6817"/>
    <w:rsid w:val="00A571FE"/>
    <w:rsid w:val="00A6000D"/>
    <w:rsid w:val="00A607EC"/>
    <w:rsid w:val="00A60AA9"/>
    <w:rsid w:val="00A60E5E"/>
    <w:rsid w:val="00A60EF6"/>
    <w:rsid w:val="00A61074"/>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79A"/>
    <w:rsid w:val="00A84AD6"/>
    <w:rsid w:val="00A85E15"/>
    <w:rsid w:val="00A862A1"/>
    <w:rsid w:val="00A86500"/>
    <w:rsid w:val="00A8696C"/>
    <w:rsid w:val="00A87258"/>
    <w:rsid w:val="00A90503"/>
    <w:rsid w:val="00A90836"/>
    <w:rsid w:val="00A90E85"/>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9BA"/>
    <w:rsid w:val="00AB3F57"/>
    <w:rsid w:val="00AB42B1"/>
    <w:rsid w:val="00AB444E"/>
    <w:rsid w:val="00AB47AC"/>
    <w:rsid w:val="00AB4B88"/>
    <w:rsid w:val="00AB4B8A"/>
    <w:rsid w:val="00AB4FF6"/>
    <w:rsid w:val="00AB5860"/>
    <w:rsid w:val="00AB6DC6"/>
    <w:rsid w:val="00AB70A2"/>
    <w:rsid w:val="00AC007D"/>
    <w:rsid w:val="00AC1573"/>
    <w:rsid w:val="00AC1C0F"/>
    <w:rsid w:val="00AC1F71"/>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C7291"/>
    <w:rsid w:val="00AD05B8"/>
    <w:rsid w:val="00AD094E"/>
    <w:rsid w:val="00AD152E"/>
    <w:rsid w:val="00AD15B3"/>
    <w:rsid w:val="00AD1884"/>
    <w:rsid w:val="00AD1CBF"/>
    <w:rsid w:val="00AD2236"/>
    <w:rsid w:val="00AD2266"/>
    <w:rsid w:val="00AD2BF7"/>
    <w:rsid w:val="00AD342C"/>
    <w:rsid w:val="00AD41A1"/>
    <w:rsid w:val="00AD42E1"/>
    <w:rsid w:val="00AD44D3"/>
    <w:rsid w:val="00AD4517"/>
    <w:rsid w:val="00AD46DA"/>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4ED7"/>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420"/>
    <w:rsid w:val="00B0161E"/>
    <w:rsid w:val="00B019DD"/>
    <w:rsid w:val="00B01B19"/>
    <w:rsid w:val="00B020B8"/>
    <w:rsid w:val="00B0247B"/>
    <w:rsid w:val="00B02CE5"/>
    <w:rsid w:val="00B02E5E"/>
    <w:rsid w:val="00B03CE2"/>
    <w:rsid w:val="00B03F77"/>
    <w:rsid w:val="00B04704"/>
    <w:rsid w:val="00B050E3"/>
    <w:rsid w:val="00B05311"/>
    <w:rsid w:val="00B05480"/>
    <w:rsid w:val="00B0577B"/>
    <w:rsid w:val="00B06378"/>
    <w:rsid w:val="00B0649A"/>
    <w:rsid w:val="00B066ED"/>
    <w:rsid w:val="00B0760F"/>
    <w:rsid w:val="00B1028F"/>
    <w:rsid w:val="00B104B0"/>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4C2"/>
    <w:rsid w:val="00B14625"/>
    <w:rsid w:val="00B15232"/>
    <w:rsid w:val="00B156FA"/>
    <w:rsid w:val="00B15967"/>
    <w:rsid w:val="00B163F4"/>
    <w:rsid w:val="00B16DA6"/>
    <w:rsid w:val="00B174EE"/>
    <w:rsid w:val="00B1791D"/>
    <w:rsid w:val="00B205DF"/>
    <w:rsid w:val="00B20680"/>
    <w:rsid w:val="00B20785"/>
    <w:rsid w:val="00B20B8E"/>
    <w:rsid w:val="00B2173D"/>
    <w:rsid w:val="00B219B5"/>
    <w:rsid w:val="00B219D6"/>
    <w:rsid w:val="00B21D45"/>
    <w:rsid w:val="00B221DB"/>
    <w:rsid w:val="00B22375"/>
    <w:rsid w:val="00B22D47"/>
    <w:rsid w:val="00B231AC"/>
    <w:rsid w:val="00B2324E"/>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127A"/>
    <w:rsid w:val="00B31897"/>
    <w:rsid w:val="00B32F12"/>
    <w:rsid w:val="00B34211"/>
    <w:rsid w:val="00B342B4"/>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4584"/>
    <w:rsid w:val="00B74A08"/>
    <w:rsid w:val="00B7583F"/>
    <w:rsid w:val="00B7652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5DB"/>
    <w:rsid w:val="00B92046"/>
    <w:rsid w:val="00B922A4"/>
    <w:rsid w:val="00B92754"/>
    <w:rsid w:val="00B9364E"/>
    <w:rsid w:val="00B940F1"/>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419"/>
    <w:rsid w:val="00BE08F1"/>
    <w:rsid w:val="00BE0C26"/>
    <w:rsid w:val="00BE0CBA"/>
    <w:rsid w:val="00BE12B6"/>
    <w:rsid w:val="00BE12E5"/>
    <w:rsid w:val="00BE19F5"/>
    <w:rsid w:val="00BE2165"/>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251"/>
    <w:rsid w:val="00C0348E"/>
    <w:rsid w:val="00C037C2"/>
    <w:rsid w:val="00C03D46"/>
    <w:rsid w:val="00C04019"/>
    <w:rsid w:val="00C0448E"/>
    <w:rsid w:val="00C0458E"/>
    <w:rsid w:val="00C04CD2"/>
    <w:rsid w:val="00C04DE0"/>
    <w:rsid w:val="00C04DF6"/>
    <w:rsid w:val="00C05D3A"/>
    <w:rsid w:val="00C06591"/>
    <w:rsid w:val="00C06EE6"/>
    <w:rsid w:val="00C07984"/>
    <w:rsid w:val="00C10404"/>
    <w:rsid w:val="00C109CC"/>
    <w:rsid w:val="00C10EBC"/>
    <w:rsid w:val="00C11901"/>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5B"/>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5B0"/>
    <w:rsid w:val="00C62FE5"/>
    <w:rsid w:val="00C64049"/>
    <w:rsid w:val="00C64302"/>
    <w:rsid w:val="00C6495D"/>
    <w:rsid w:val="00C64C32"/>
    <w:rsid w:val="00C66106"/>
    <w:rsid w:val="00C66167"/>
    <w:rsid w:val="00C666E1"/>
    <w:rsid w:val="00C66DC0"/>
    <w:rsid w:val="00C6700D"/>
    <w:rsid w:val="00C679A9"/>
    <w:rsid w:val="00C67AF8"/>
    <w:rsid w:val="00C67FDB"/>
    <w:rsid w:val="00C70692"/>
    <w:rsid w:val="00C70CCB"/>
    <w:rsid w:val="00C713F5"/>
    <w:rsid w:val="00C7159D"/>
    <w:rsid w:val="00C71E01"/>
    <w:rsid w:val="00C72E4A"/>
    <w:rsid w:val="00C72FCB"/>
    <w:rsid w:val="00C731DF"/>
    <w:rsid w:val="00C7374E"/>
    <w:rsid w:val="00C73B15"/>
    <w:rsid w:val="00C73FB8"/>
    <w:rsid w:val="00C744AA"/>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C7BD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3A"/>
    <w:rsid w:val="00CE3B92"/>
    <w:rsid w:val="00CE3BB9"/>
    <w:rsid w:val="00CE3D38"/>
    <w:rsid w:val="00CE41CE"/>
    <w:rsid w:val="00CE4510"/>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2EAF"/>
    <w:rsid w:val="00CF3699"/>
    <w:rsid w:val="00CF3893"/>
    <w:rsid w:val="00CF39AE"/>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6536"/>
    <w:rsid w:val="00D07086"/>
    <w:rsid w:val="00D0708E"/>
    <w:rsid w:val="00D07975"/>
    <w:rsid w:val="00D07A70"/>
    <w:rsid w:val="00D10007"/>
    <w:rsid w:val="00D10990"/>
    <w:rsid w:val="00D1104D"/>
    <w:rsid w:val="00D1191D"/>
    <w:rsid w:val="00D120F0"/>
    <w:rsid w:val="00D124D3"/>
    <w:rsid w:val="00D12A65"/>
    <w:rsid w:val="00D12CCB"/>
    <w:rsid w:val="00D13304"/>
    <w:rsid w:val="00D137FA"/>
    <w:rsid w:val="00D14000"/>
    <w:rsid w:val="00D1465B"/>
    <w:rsid w:val="00D148B6"/>
    <w:rsid w:val="00D14DCA"/>
    <w:rsid w:val="00D14F5E"/>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156"/>
    <w:rsid w:val="00D23C8A"/>
    <w:rsid w:val="00D2460A"/>
    <w:rsid w:val="00D2461D"/>
    <w:rsid w:val="00D24A55"/>
    <w:rsid w:val="00D24C01"/>
    <w:rsid w:val="00D26BB2"/>
    <w:rsid w:val="00D26C66"/>
    <w:rsid w:val="00D26E23"/>
    <w:rsid w:val="00D27006"/>
    <w:rsid w:val="00D27679"/>
    <w:rsid w:val="00D27D3D"/>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80"/>
    <w:rsid w:val="00D466EF"/>
    <w:rsid w:val="00D46D55"/>
    <w:rsid w:val="00D471E2"/>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50A0"/>
    <w:rsid w:val="00D55354"/>
    <w:rsid w:val="00D55DB6"/>
    <w:rsid w:val="00D55E73"/>
    <w:rsid w:val="00D5609D"/>
    <w:rsid w:val="00D5667A"/>
    <w:rsid w:val="00D56B76"/>
    <w:rsid w:val="00D56BC9"/>
    <w:rsid w:val="00D56C5C"/>
    <w:rsid w:val="00D575ED"/>
    <w:rsid w:val="00D608D6"/>
    <w:rsid w:val="00D61E29"/>
    <w:rsid w:val="00D6208F"/>
    <w:rsid w:val="00D6210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42F2"/>
    <w:rsid w:val="00D85266"/>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579B"/>
    <w:rsid w:val="00D960C0"/>
    <w:rsid w:val="00D961B4"/>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7C66"/>
    <w:rsid w:val="00DB0C1E"/>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5E7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3D06"/>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641D"/>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442"/>
    <w:rsid w:val="00E36CE4"/>
    <w:rsid w:val="00E36F66"/>
    <w:rsid w:val="00E37CE0"/>
    <w:rsid w:val="00E37D2A"/>
    <w:rsid w:val="00E401C7"/>
    <w:rsid w:val="00E402A2"/>
    <w:rsid w:val="00E404B2"/>
    <w:rsid w:val="00E409DB"/>
    <w:rsid w:val="00E40E44"/>
    <w:rsid w:val="00E41131"/>
    <w:rsid w:val="00E414A7"/>
    <w:rsid w:val="00E416A4"/>
    <w:rsid w:val="00E41837"/>
    <w:rsid w:val="00E41C60"/>
    <w:rsid w:val="00E41F98"/>
    <w:rsid w:val="00E4200A"/>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108"/>
    <w:rsid w:val="00E642EE"/>
    <w:rsid w:val="00E65675"/>
    <w:rsid w:val="00E656C5"/>
    <w:rsid w:val="00E65A60"/>
    <w:rsid w:val="00E65C9B"/>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1A0D"/>
    <w:rsid w:val="00E82094"/>
    <w:rsid w:val="00E8261C"/>
    <w:rsid w:val="00E82B90"/>
    <w:rsid w:val="00E8430B"/>
    <w:rsid w:val="00E846DC"/>
    <w:rsid w:val="00E84C7D"/>
    <w:rsid w:val="00E84C8F"/>
    <w:rsid w:val="00E85017"/>
    <w:rsid w:val="00E85224"/>
    <w:rsid w:val="00E85309"/>
    <w:rsid w:val="00E86587"/>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964"/>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4985"/>
    <w:rsid w:val="00EC5F7D"/>
    <w:rsid w:val="00EC74A3"/>
    <w:rsid w:val="00EC773F"/>
    <w:rsid w:val="00ED0A13"/>
    <w:rsid w:val="00ED128F"/>
    <w:rsid w:val="00ED1616"/>
    <w:rsid w:val="00ED1698"/>
    <w:rsid w:val="00ED1AAD"/>
    <w:rsid w:val="00ED3050"/>
    <w:rsid w:val="00ED3175"/>
    <w:rsid w:val="00ED3290"/>
    <w:rsid w:val="00ED39F8"/>
    <w:rsid w:val="00ED3DEC"/>
    <w:rsid w:val="00ED4B68"/>
    <w:rsid w:val="00ED587C"/>
    <w:rsid w:val="00ED597B"/>
    <w:rsid w:val="00ED5CB2"/>
    <w:rsid w:val="00ED66C0"/>
    <w:rsid w:val="00ED688A"/>
    <w:rsid w:val="00ED6B25"/>
    <w:rsid w:val="00ED799E"/>
    <w:rsid w:val="00ED7CAC"/>
    <w:rsid w:val="00EE03F2"/>
    <w:rsid w:val="00EE0676"/>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1C40"/>
    <w:rsid w:val="00EF2575"/>
    <w:rsid w:val="00EF2645"/>
    <w:rsid w:val="00EF27BA"/>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2756"/>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162"/>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A56"/>
    <w:rsid w:val="00F32D8A"/>
    <w:rsid w:val="00F3344B"/>
    <w:rsid w:val="00F3369D"/>
    <w:rsid w:val="00F33895"/>
    <w:rsid w:val="00F344DC"/>
    <w:rsid w:val="00F35321"/>
    <w:rsid w:val="00F3591C"/>
    <w:rsid w:val="00F36049"/>
    <w:rsid w:val="00F37077"/>
    <w:rsid w:val="00F37433"/>
    <w:rsid w:val="00F37988"/>
    <w:rsid w:val="00F37F04"/>
    <w:rsid w:val="00F37FEA"/>
    <w:rsid w:val="00F4005F"/>
    <w:rsid w:val="00F40372"/>
    <w:rsid w:val="00F40424"/>
    <w:rsid w:val="00F40698"/>
    <w:rsid w:val="00F406AE"/>
    <w:rsid w:val="00F42B48"/>
    <w:rsid w:val="00F42E54"/>
    <w:rsid w:val="00F433F7"/>
    <w:rsid w:val="00F435FB"/>
    <w:rsid w:val="00F43C63"/>
    <w:rsid w:val="00F444C5"/>
    <w:rsid w:val="00F44F13"/>
    <w:rsid w:val="00F45724"/>
    <w:rsid w:val="00F45900"/>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57FA0"/>
    <w:rsid w:val="00F60038"/>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895"/>
    <w:rsid w:val="00F67A56"/>
    <w:rsid w:val="00F701A2"/>
    <w:rsid w:val="00F71F48"/>
    <w:rsid w:val="00F72A22"/>
    <w:rsid w:val="00F731BB"/>
    <w:rsid w:val="00F73DBC"/>
    <w:rsid w:val="00F74B24"/>
    <w:rsid w:val="00F751EA"/>
    <w:rsid w:val="00F754BA"/>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32B"/>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4855"/>
    <w:rsid w:val="00FD5306"/>
    <w:rsid w:val="00FD5D48"/>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7FF"/>
    <w:rsid w:val="00FE3B1E"/>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opevs.eu" TargetMode="External"/><Relationship Id="rId26" Type="http://schemas.openxmlformats.org/officeDocument/2006/relationships/hyperlink" Target="http://www.partnerskadohoda.gov.sk/usmernenia-a-manualy/"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employment.gov.sk/filemanager/opatrenie-248_2012zz.pdf" TargetMode="External"/><Relationship Id="rId34" Type="http://schemas.openxmlformats.org/officeDocument/2006/relationships/hyperlink" Target="http://www.partnerskadohoda.sk" TargetMode="External"/><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minv.sk/?projektove-dokumenty" TargetMode="External"/><Relationship Id="rId25" Type="http://schemas.openxmlformats.org/officeDocument/2006/relationships/hyperlink" Target="http://www.partnerskadohoda.gov.sk/302-sk/usmernenia-a-manualy/" TargetMode="External"/><Relationship Id="rId33" Type="http://schemas.openxmlformats.org/officeDocument/2006/relationships/hyperlink" Target="http://www.minv.sk/?vzory-zmluv-a-rozhodnuti" TargetMode="External"/><Relationship Id="rId38" Type="http://schemas.openxmlformats.org/officeDocument/2006/relationships/hyperlink" Target="http://www.opevs.eu" TargetMode="Externa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minv.sk/?monitorovanie-a-hodnotenie" TargetMode="External"/><Relationship Id="rId29" Type="http://schemas.openxmlformats.org/officeDocument/2006/relationships/hyperlink" Target="http://www.reformuj.s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itms2014.sk/" TargetMode="External"/><Relationship Id="rId32" Type="http://schemas.openxmlformats.org/officeDocument/2006/relationships/hyperlink" Target="http://www.minv.sk/?vzory-zmluv-a-rozhodnuti" TargetMode="External"/><Relationship Id="rId37" Type="http://schemas.openxmlformats.org/officeDocument/2006/relationships/hyperlink" Target="http://www.opevs.eu"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www.partnerskadohoda.gov.sk" TargetMode="External"/><Relationship Id="rId28" Type="http://schemas.openxmlformats.org/officeDocument/2006/relationships/hyperlink" Target="http://www.opevs.eu" TargetMode="External"/><Relationship Id="rId36" Type="http://schemas.openxmlformats.org/officeDocument/2006/relationships/hyperlink" Target="mailto:opevs@minv.sk" TargetMode="External"/><Relationship Id="rId10" Type="http://schemas.openxmlformats.org/officeDocument/2006/relationships/endnotes" Target="endnotes.xml"/><Relationship Id="rId19" Type="http://schemas.openxmlformats.org/officeDocument/2006/relationships/hyperlink" Target="http://www.partnerskadohoda.gov.sk" TargetMode="External"/><Relationship Id="rId31" Type="http://schemas.openxmlformats.org/officeDocument/2006/relationships/hyperlink" Target="http://www.reformuj.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zbierka.sk/sk/predpisy/401-2012-z-z.p-34960.pdf" TargetMode="External"/><Relationship Id="rId27" Type="http://schemas.openxmlformats.org/officeDocument/2006/relationships/hyperlink" Target="http://www.opevs.eu" TargetMode="External"/><Relationship Id="rId30" Type="http://schemas.openxmlformats.org/officeDocument/2006/relationships/hyperlink" Target="http://www.opevs.eu" TargetMode="External"/><Relationship Id="rId35" Type="http://schemas.openxmlformats.org/officeDocument/2006/relationships/hyperlink" Target="http://www.opevs.eu" TargetMode="External"/><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vicepremier.gov.sk/" TargetMode="External"/><Relationship Id="rId2" Type="http://schemas.openxmlformats.org/officeDocument/2006/relationships/hyperlink" Target="https://ec.europa.eu/europeaid/sites/devco/files/perdiems-2017-03-17_en.pdf" TargetMode="External"/><Relationship Id="rId1" Type="http://schemas.openxmlformats.org/officeDocument/2006/relationships/hyperlink" Target="http://www.eks.sk" TargetMode="External"/><Relationship Id="rId4" Type="http://schemas.openxmlformats.org/officeDocument/2006/relationships/hyperlink" Target="http://www.gender.gov.sk/"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4.xml><?xml version="1.0" encoding="utf-8"?>
<ds:datastoreItem xmlns:ds="http://schemas.openxmlformats.org/officeDocument/2006/customXml" ds:itemID="{C0946B55-05A8-47CB-AC84-B1905FE8E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88</Pages>
  <Words>35164</Words>
  <Characters>200440</Characters>
  <Application>Microsoft Office Word</Application>
  <DocSecurity>0</DocSecurity>
  <Lines>1670</Lines>
  <Paragraphs>470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235134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Miruška Hrabčáková</cp:lastModifiedBy>
  <cp:revision>4</cp:revision>
  <cp:lastPrinted>2017-01-17T14:22:00Z</cp:lastPrinted>
  <dcterms:created xsi:type="dcterms:W3CDTF">2019-05-14T08:44:00Z</dcterms:created>
  <dcterms:modified xsi:type="dcterms:W3CDTF">2019-05-14T08:45:00Z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