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5E" w:rsidRPr="00087CC7" w:rsidRDefault="001B7624" w:rsidP="00364794">
      <w:pPr>
        <w:pStyle w:val="Nzov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543D3E">
        <w:rPr>
          <w:rFonts w:ascii="Roboto" w:hAnsi="Roboto" w:cs="Roboto"/>
          <w:b/>
          <w:bCs/>
          <w:color w:val="0064A3"/>
          <w:sz w:val="60"/>
          <w:szCs w:val="60"/>
        </w:rPr>
        <w:t> prílohe č.1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 xml:space="preserve">vedie SK NACE súvisiace </w:t>
            </w:r>
            <w:r w:rsidR="001B790C" w:rsidRPr="007A3FFB">
              <w:rPr>
                <w:sz w:val="18"/>
                <w:szCs w:val="18"/>
              </w:rPr>
              <w:lastRenderedPageBreak/>
              <w:t>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543D3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</w:t>
            </w:r>
            <w:r w:rsidR="00543D3E">
              <w:rPr>
                <w:sz w:val="18"/>
                <w:szCs w:val="18"/>
              </w:rPr>
              <w:t xml:space="preserve"> </w:t>
            </w:r>
            <w:r w:rsidR="008746E8">
              <w:rPr>
                <w:sz w:val="18"/>
                <w:szCs w:val="18"/>
              </w:rPr>
              <w:t>)</w:t>
            </w:r>
            <w:r w:rsidR="00543D3E">
              <w:rPr>
                <w:sz w:val="18"/>
                <w:szCs w:val="18"/>
              </w:rPr>
              <w:t xml:space="preserve">, čl. </w:t>
            </w:r>
            <w:r w:rsidR="00543D3E" w:rsidRPr="00DC717E">
              <w:rPr>
                <w:sz w:val="18"/>
                <w:szCs w:val="18"/>
              </w:rPr>
              <w:t>13 Nariadenia Európskeho parlamentu a</w:t>
            </w:r>
            <w:r w:rsidR="00543D3E">
              <w:rPr>
                <w:sz w:val="18"/>
                <w:szCs w:val="18"/>
              </w:rPr>
              <w:t xml:space="preserve"> Rady (EÚ) 1304/2013 (ESF) a </w:t>
            </w:r>
            <w:r w:rsidR="00543D3E" w:rsidRPr="00DC717E">
              <w:rPr>
                <w:sz w:val="18"/>
                <w:szCs w:val="18"/>
              </w:rPr>
              <w:t>čl</w:t>
            </w:r>
            <w:r w:rsidR="00543D3E">
              <w:rPr>
                <w:sz w:val="18"/>
                <w:szCs w:val="18"/>
              </w:rPr>
              <w:t>.</w:t>
            </w:r>
            <w:r w:rsidR="00543D3E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543D3E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543D3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lastRenderedPageBreak/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lastRenderedPageBreak/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3D747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ins w:id="0" w:author="Autor">
              <w:r>
                <w:rPr>
                  <w:sz w:val="20"/>
                  <w:szCs w:val="20"/>
                </w:rPr>
                <w:t>129a</w:t>
              </w:r>
            </w:ins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ins w:id="1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2" w:author="Autor">
              <w:r w:rsidRPr="005E47D1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Celková výška oprávnených výdavkov</w:t>
              </w:r>
            </w:ins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ins w:id="3" w:author="Autor"/>
                <w:sz w:val="18"/>
                <w:szCs w:val="18"/>
              </w:rPr>
            </w:pPr>
            <w:ins w:id="4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- </w:t>
            </w:r>
            <w:r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ins w:id="5" w:author="Autor"/>
                <w:sz w:val="20"/>
                <w:szCs w:val="20"/>
              </w:rPr>
            </w:pPr>
            <w:ins w:id="6" w:author="Autor">
              <w:r>
                <w:rPr>
                  <w:sz w:val="20"/>
                  <w:szCs w:val="20"/>
                </w:rPr>
                <w:t>130a</w:t>
              </w:r>
            </w:ins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ins w:id="7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8" w:author="Autor">
              <w:r w:rsidRPr="005E47D1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Celková výška oprávnených výdavkov</w:t>
              </w:r>
            </w:ins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ins w:id="9" w:author="Autor"/>
                <w:sz w:val="18"/>
                <w:szCs w:val="18"/>
              </w:rPr>
            </w:pPr>
            <w:ins w:id="10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D7471" w:rsidRPr="000052F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3D7471" w:rsidRPr="0075785C" w:rsidDel="00FA5D02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3D7471" w:rsidRPr="002F393A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3D7471" w:rsidRPr="0075785C" w:rsidDel="003C1278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362D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11.C.2 Požadovaná výška NFP partnerov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F96FA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Tr="00BD21B3">
        <w:trPr>
          <w:trHeight w:val="158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3D7471" w:rsidRDefault="003D7471" w:rsidP="003D7471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3D7471" w:rsidRPr="00BD21B3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3D7471" w:rsidRPr="00F00752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3D7471" w:rsidRPr="003E40E3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3D7471" w:rsidRPr="00E43189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lastRenderedPageBreak/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1E4787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3D7471" w:rsidTr="00AD41AC">
        <w:trPr>
          <w:trHeight w:val="943"/>
        </w:trPr>
        <w:tc>
          <w:tcPr>
            <w:tcW w:w="9062" w:type="dxa"/>
            <w:gridSpan w:val="3"/>
          </w:tcPr>
          <w:p w:rsidR="003D7471" w:rsidRDefault="003D7471" w:rsidP="003D7471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3D7471" w:rsidRPr="0075785C" w:rsidTr="00C22DB6">
        <w:tc>
          <w:tcPr>
            <w:tcW w:w="9062" w:type="dxa"/>
            <w:gridSpan w:val="3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3D7471" w:rsidTr="00D95A19">
        <w:trPr>
          <w:trHeight w:val="240"/>
        </w:trPr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3D7471" w:rsidTr="00C22DB6">
        <w:trPr>
          <w:trHeight w:val="240"/>
        </w:trPr>
        <w:tc>
          <w:tcPr>
            <w:tcW w:w="9062" w:type="dxa"/>
            <w:gridSpan w:val="3"/>
          </w:tcPr>
          <w:p w:rsidR="003D7471" w:rsidRDefault="003D7471" w:rsidP="003D7471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3D7471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3D7471" w:rsidRPr="00E47F5C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D7471" w:rsidTr="00C22DB6">
        <w:tc>
          <w:tcPr>
            <w:tcW w:w="9062" w:type="dxa"/>
            <w:gridSpan w:val="3"/>
          </w:tcPr>
          <w:p w:rsidR="003D7471" w:rsidRPr="00C22DB6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3D7471" w:rsidRPr="0075785C" w:rsidTr="00D95A19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3D7471" w:rsidRPr="009C6EDE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3D7471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  <w:p w:rsidR="003D7471" w:rsidRPr="009B5375" w:rsidRDefault="003D7471" w:rsidP="003D7471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neporušil zákaz nelegálnej práce a nelegálneho zamestnávania za obdobie </w:t>
            </w:r>
            <w:r>
              <w:rPr>
                <w:sz w:val="18"/>
                <w:szCs w:val="18"/>
              </w:rPr>
              <w:t>3</w:t>
            </w:r>
            <w:r w:rsidRPr="009B5375">
              <w:rPr>
                <w:sz w:val="18"/>
                <w:szCs w:val="18"/>
              </w:rPr>
              <w:t xml:space="preserve"> rokov predchádzajúcich podaniu ŽoNFP,</w:t>
            </w:r>
          </w:p>
          <w:p w:rsidR="0023081A" w:rsidRDefault="003D7471" w:rsidP="0023081A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lastRenderedPageBreak/>
              <w:t xml:space="preserve">žiadateľ nie je dlžníkom na daniach, zdravotnom a sociálnom poistení, </w:t>
            </w:r>
          </w:p>
          <w:p w:rsidR="003D7471" w:rsidRDefault="003D7471" w:rsidP="0023081A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23081A">
              <w:rPr>
                <w:sz w:val="18"/>
                <w:szCs w:val="18"/>
              </w:rPr>
              <w:t>všetci členovia štatutárneho orgánu žiadateľa a osoba splnomocnená zastupovať žiadateľa v konaní o ŽoNFP neboli právoplatne odsúdení za trestný čin korupcie (§ 328 - § 336 Trestného zákona), za trestný čin poškodzovania finančných záujmov ES (§ 261-§ 263 Trestného zákona), za trestný čin legalizácie príjmu z trestnej činnosti (§ 233 - § 234 Trestného zákona), za trestný čin založenia, zosnovania a podporovania zločineckej skupiny (§ 296 Trestného zákona) alebo za trestný čin machinácií pri verejnom obstarávaní a verejnej dražbe (§</w:t>
            </w:r>
            <w:r w:rsidR="0023081A">
              <w:rPr>
                <w:sz w:val="18"/>
                <w:szCs w:val="18"/>
              </w:rPr>
              <w:t xml:space="preserve"> 266 až § 268 Trestného zákona),</w:t>
            </w:r>
          </w:p>
          <w:p w:rsidR="0023081A" w:rsidRPr="0023081A" w:rsidRDefault="0023081A" w:rsidP="0023081A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23081A">
              <w:rPr>
                <w:sz w:val="18"/>
                <w:szCs w:val="18"/>
              </w:rPr>
              <w:t>voči žiadateľovi sa nenárokuje vrátenie pomoci na základe rozhodnutia EK, ktorým bola pomoc označená za neoprávnenú a nezlučiteľnú so spoločným trhom,</w:t>
            </w:r>
          </w:p>
          <w:p w:rsidR="0023081A" w:rsidRPr="004612E7" w:rsidRDefault="0023081A" w:rsidP="004612E7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23081A">
              <w:rPr>
                <w:sz w:val="18"/>
                <w:szCs w:val="18"/>
              </w:rPr>
              <w:t>voči žiadateľovi nie je vedený výkon rozhodnutia ani vymáhacie konanie v zmysle článku 71 Nariadenia Európskeho parlamentu a Rady (EÚ) č. 1303/2013 zo 17. decembra 2013 (ďalej ako „všeobecné nariadenie“) po premiestnení výrobnej činnosti mimo oblasti programu (podmienka sa netýka výkonu rozhodnutia voči členom riadiacich a dozorných orgánov žiadateľa, ale je relevantná vo vzťahu k subjektu žiadateľa).</w:t>
            </w:r>
            <w:bookmarkStart w:id="11" w:name="_GoBack"/>
            <w:bookmarkEnd w:id="11"/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193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3D7471" w:rsidRPr="009C6EDE" w:rsidRDefault="003D7471" w:rsidP="003D7471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3D7471" w:rsidTr="0075785C">
        <w:tc>
          <w:tcPr>
            <w:tcW w:w="9062" w:type="dxa"/>
            <w:gridSpan w:val="3"/>
          </w:tcPr>
          <w:p w:rsidR="003D7471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3D7471" w:rsidRPr="00F71CAF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D7471" w:rsidRPr="0075785C" w:rsidTr="00280976">
        <w:tc>
          <w:tcPr>
            <w:tcW w:w="704" w:type="dxa"/>
          </w:tcPr>
          <w:p w:rsidR="003D7471" w:rsidRPr="0075785C" w:rsidRDefault="003D7471" w:rsidP="003D7471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3D7471" w:rsidRPr="0075785C" w:rsidRDefault="003D7471" w:rsidP="003D747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3D7471" w:rsidRPr="00E47F5C" w:rsidRDefault="003D7471" w:rsidP="003D7471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AC51C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D73" w:rsidRDefault="00526D73" w:rsidP="006B0271">
      <w:pPr>
        <w:spacing w:after="0" w:line="240" w:lineRule="auto"/>
      </w:pPr>
      <w:r>
        <w:separator/>
      </w:r>
    </w:p>
  </w:endnote>
  <w:endnote w:type="continuationSeparator" w:id="0">
    <w:p w:rsidR="00526D73" w:rsidRDefault="00526D73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D73" w:rsidRDefault="00526D73" w:rsidP="006B0271">
      <w:pPr>
        <w:spacing w:after="0" w:line="240" w:lineRule="auto"/>
      </w:pPr>
      <w:r>
        <w:separator/>
      </w:r>
    </w:p>
  </w:footnote>
  <w:footnote w:type="continuationSeparator" w:id="0">
    <w:p w:rsidR="00526D73" w:rsidRDefault="00526D73" w:rsidP="006B0271">
      <w:pPr>
        <w:spacing w:after="0" w:line="240" w:lineRule="auto"/>
      </w:pPr>
      <w:r>
        <w:continuationSeparator/>
      </w:r>
    </w:p>
  </w:footnote>
  <w:footnote w:id="1">
    <w:p w:rsidR="00543D3E" w:rsidRPr="00AD41AC" w:rsidRDefault="00543D3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3D7471" w:rsidRDefault="003D74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3E" w:rsidRDefault="00543D3E">
    <w:pPr>
      <w:pStyle w:val="Hlavika"/>
    </w:pPr>
  </w:p>
  <w:p w:rsidR="00543D3E" w:rsidRDefault="00543D3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D3E" w:rsidRDefault="00543D3E" w:rsidP="00AC51C8">
    <w:pPr>
      <w:pStyle w:val="Hlavika"/>
    </w:pPr>
    <w:r>
      <w:rPr>
        <w:noProof/>
        <w:lang w:eastAsia="sk-SK"/>
      </w:rPr>
      <w:drawing>
        <wp:inline distT="0" distB="0" distL="0" distR="0" wp14:anchorId="0B245416" wp14:editId="0BBA8EA3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D4D17">
      <w:rPr>
        <w:i/>
        <w:sz w:val="20"/>
      </w:rPr>
      <w:t xml:space="preserve"> </w:t>
    </w:r>
  </w:p>
  <w:p w:rsidR="00543D3E" w:rsidRDefault="00543D3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87CC7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624"/>
    <w:rsid w:val="001B790C"/>
    <w:rsid w:val="001C1753"/>
    <w:rsid w:val="001D0AE3"/>
    <w:rsid w:val="001D377D"/>
    <w:rsid w:val="001D7337"/>
    <w:rsid w:val="001E478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1792A"/>
    <w:rsid w:val="0023081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D7471"/>
    <w:rsid w:val="003E0CBA"/>
    <w:rsid w:val="003E2E67"/>
    <w:rsid w:val="003F7150"/>
    <w:rsid w:val="00406B2E"/>
    <w:rsid w:val="00411FDE"/>
    <w:rsid w:val="00417ACB"/>
    <w:rsid w:val="00420AD3"/>
    <w:rsid w:val="00437098"/>
    <w:rsid w:val="004612E7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26D73"/>
    <w:rsid w:val="00530EA3"/>
    <w:rsid w:val="00532EB5"/>
    <w:rsid w:val="00540E3E"/>
    <w:rsid w:val="00543D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A5731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659A3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C51C8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0B90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04B42"/>
    <w:rsid w:val="00F05B96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  <w:rsid w:val="00FE5BD8"/>
    <w:rsid w:val="00FE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Odsekzoznamu">
    <w:name w:val="List Paragraph"/>
    <w:basedOn w:val="Normlny"/>
    <w:uiPriority w:val="34"/>
    <w:qFormat/>
    <w:rsid w:val="00F05B96"/>
    <w:pPr>
      <w:spacing w:after="160" w:line="259" w:lineRule="auto"/>
      <w:ind w:left="720"/>
      <w:contextualSpacing/>
    </w:pPr>
    <w:rPr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B8CD4-8DAB-4A39-9384-3EB9EC5DB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4793</Words>
  <Characters>27322</Characters>
  <Application>Microsoft Office Word</Application>
  <DocSecurity>0</DocSecurity>
  <Lines>227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2018-10-25T15:43:00Z</dcterms:created>
  <dcterms:modified xsi:type="dcterms:W3CDTF">2019-12-10T09:58:00Z</dcterms:modified>
</cp:coreProperties>
</file>